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DDED2" w14:textId="77777777" w:rsidR="007214BF" w:rsidRPr="00165D40" w:rsidRDefault="007214BF" w:rsidP="007214BF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4"/>
        <w:gridCol w:w="1428"/>
        <w:gridCol w:w="423"/>
        <w:gridCol w:w="497"/>
        <w:gridCol w:w="423"/>
        <w:gridCol w:w="497"/>
        <w:gridCol w:w="423"/>
        <w:gridCol w:w="437"/>
        <w:gridCol w:w="423"/>
        <w:gridCol w:w="667"/>
      </w:tblGrid>
      <w:tr w:rsidR="001D32ED" w:rsidRPr="0031377F" w14:paraId="1E31B3A6" w14:textId="77777777" w:rsidTr="00257932">
        <w:trPr>
          <w:trHeight w:val="430"/>
          <w:jc w:val="right"/>
        </w:trPr>
        <w:tc>
          <w:tcPr>
            <w:tcW w:w="5139" w:type="dxa"/>
            <w:shd w:val="clear" w:color="auto" w:fill="auto"/>
            <w:vAlign w:val="center"/>
          </w:tcPr>
          <w:p w14:paraId="2CFA2011" w14:textId="77777777" w:rsidR="001D32ED" w:rsidRPr="0031377F" w:rsidRDefault="001D32ED" w:rsidP="007214BF">
            <w:pPr>
              <w:rPr>
                <w:rFonts w:ascii="Arial" w:hAnsi="Arial" w:cs="Arial"/>
              </w:rPr>
            </w:pPr>
            <w:r w:rsidRPr="0031377F">
              <w:rPr>
                <w:rFonts w:ascii="Arial" w:hAnsi="Arial" w:cs="Arial"/>
              </w:rPr>
              <w:t>Nom :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12ACF6BC" w14:textId="77777777" w:rsidR="001D32ED" w:rsidRPr="0031377F" w:rsidRDefault="001D32ED" w:rsidP="0031377F">
            <w:pPr>
              <w:jc w:val="right"/>
              <w:rPr>
                <w:rFonts w:ascii="Arial" w:hAnsi="Arial" w:cs="Arial"/>
              </w:rPr>
            </w:pPr>
            <w:r w:rsidRPr="0031377F">
              <w:rPr>
                <w:rFonts w:ascii="Arial" w:hAnsi="Arial" w:cs="Arial"/>
              </w:rPr>
              <w:t>Catégorie(s) :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10823383" w14:textId="77777777" w:rsidR="001D32ED" w:rsidRPr="0031377F" w:rsidRDefault="001D32ED" w:rsidP="00313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31377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31377F">
              <w:rPr>
                <w:rFonts w:ascii="Arial" w:hAnsi="Arial" w:cs="Arial"/>
                <w:sz w:val="18"/>
                <w:szCs w:val="18"/>
              </w:rPr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6DFED851" w14:textId="77777777" w:rsidR="001D32ED" w:rsidRPr="0031377F" w:rsidRDefault="001D32ED" w:rsidP="007214BF">
            <w:pPr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t>B1-1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64BD9050" w14:textId="77777777" w:rsidR="001D32ED" w:rsidRPr="0031377F" w:rsidRDefault="001D32ED" w:rsidP="00313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3"/>
            <w:r w:rsidRPr="0031377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31377F">
              <w:rPr>
                <w:rFonts w:ascii="Arial" w:hAnsi="Arial" w:cs="Arial"/>
                <w:sz w:val="18"/>
                <w:szCs w:val="18"/>
              </w:rPr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575634B0" w14:textId="77777777" w:rsidR="001D32ED" w:rsidRPr="0031377F" w:rsidRDefault="001D32ED" w:rsidP="007214BF">
            <w:pPr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t>B1-3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213025CC" w14:textId="77777777" w:rsidR="001D32ED" w:rsidRPr="0031377F" w:rsidRDefault="001D32ED" w:rsidP="00313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7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31377F">
              <w:rPr>
                <w:rFonts w:ascii="Arial" w:hAnsi="Arial" w:cs="Arial"/>
                <w:sz w:val="18"/>
                <w:szCs w:val="18"/>
              </w:rPr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F26BF20" w14:textId="77777777" w:rsidR="001D32ED" w:rsidRPr="0031377F" w:rsidRDefault="001D32ED" w:rsidP="008057A2">
            <w:pPr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t>B2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1C7F1B6C" w14:textId="77777777" w:rsidR="001D32ED" w:rsidRPr="0031377F" w:rsidRDefault="001D32ED" w:rsidP="00313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7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31377F">
              <w:rPr>
                <w:rFonts w:ascii="Arial" w:hAnsi="Arial" w:cs="Arial"/>
                <w:sz w:val="18"/>
                <w:szCs w:val="18"/>
              </w:rPr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534BCE2F" w14:textId="77777777" w:rsidR="001D32ED" w:rsidRPr="0031377F" w:rsidRDefault="00257932" w:rsidP="001D32ED">
            <w:pPr>
              <w:rPr>
                <w:rFonts w:ascii="Arial" w:hAnsi="Arial" w:cs="Arial"/>
                <w:sz w:val="18"/>
                <w:szCs w:val="18"/>
              </w:rPr>
            </w:pPr>
            <w:ins w:id="2" w:author="HOEDTS Fidjie" w:date="2024-06-10T15:35:00Z">
              <w:r>
                <w:rPr>
                  <w:rFonts w:ascii="Arial" w:hAnsi="Arial" w:cs="Arial"/>
                  <w:sz w:val="18"/>
                  <w:szCs w:val="18"/>
                </w:rPr>
                <w:t>B2L</w:t>
              </w:r>
            </w:ins>
            <w:del w:id="3" w:author="HOEDTS Fidjie" w:date="2024-06-10T15:35:00Z">
              <w:r w:rsidR="005B5378" w:rsidRPr="0031377F" w:rsidDel="00257932">
                <w:rPr>
                  <w:rFonts w:ascii="Arial" w:hAnsi="Arial" w:cs="Arial"/>
                  <w:sz w:val="18"/>
                  <w:szCs w:val="18"/>
                </w:rPr>
                <w:delText>C</w:delText>
              </w:r>
            </w:del>
          </w:p>
        </w:tc>
      </w:tr>
      <w:tr w:rsidR="001D32ED" w:rsidRPr="0031377F" w14:paraId="3FB0F223" w14:textId="77777777" w:rsidTr="00257932">
        <w:trPr>
          <w:trHeight w:val="430"/>
          <w:jc w:val="right"/>
        </w:trPr>
        <w:tc>
          <w:tcPr>
            <w:tcW w:w="5139" w:type="dxa"/>
            <w:shd w:val="clear" w:color="auto" w:fill="auto"/>
            <w:vAlign w:val="center"/>
          </w:tcPr>
          <w:p w14:paraId="73C5A139" w14:textId="77777777" w:rsidR="001D32ED" w:rsidRPr="0031377F" w:rsidRDefault="001D32ED" w:rsidP="007214BF">
            <w:pPr>
              <w:rPr>
                <w:rFonts w:ascii="Arial" w:hAnsi="Arial" w:cs="Arial"/>
              </w:rPr>
            </w:pPr>
            <w:r w:rsidRPr="0031377F">
              <w:rPr>
                <w:rFonts w:ascii="Arial" w:hAnsi="Arial" w:cs="Arial"/>
              </w:rPr>
              <w:t xml:space="preserve">Prénom(s) :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7FC6F134" w14:textId="77777777" w:rsidR="001D32ED" w:rsidRPr="0031377F" w:rsidRDefault="001D32ED" w:rsidP="0031377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0E204E81" w14:textId="77777777" w:rsidR="001D32ED" w:rsidRPr="0031377F" w:rsidRDefault="001D32ED" w:rsidP="00313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2"/>
            <w:r w:rsidRPr="0031377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31377F">
              <w:rPr>
                <w:rFonts w:ascii="Arial" w:hAnsi="Arial" w:cs="Arial"/>
                <w:sz w:val="18"/>
                <w:szCs w:val="18"/>
              </w:rPr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08707306" w14:textId="77777777" w:rsidR="001D32ED" w:rsidRPr="0031377F" w:rsidRDefault="001D32ED" w:rsidP="007214BF">
            <w:pPr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t>B1-2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5CF95D95" w14:textId="77777777" w:rsidR="001D32ED" w:rsidRPr="0031377F" w:rsidRDefault="001D32ED" w:rsidP="00313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7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31377F">
              <w:rPr>
                <w:rFonts w:ascii="Arial" w:hAnsi="Arial" w:cs="Arial"/>
                <w:sz w:val="18"/>
                <w:szCs w:val="18"/>
              </w:rPr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65880401" w14:textId="77777777" w:rsidR="001D32ED" w:rsidRPr="0031377F" w:rsidRDefault="001D32ED" w:rsidP="007214BF">
            <w:pPr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t>B1-4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2E0E8344" w14:textId="77777777" w:rsidR="001D32ED" w:rsidRPr="0031377F" w:rsidRDefault="001D32ED" w:rsidP="00313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7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31377F">
              <w:rPr>
                <w:rFonts w:ascii="Arial" w:hAnsi="Arial" w:cs="Arial"/>
                <w:sz w:val="18"/>
                <w:szCs w:val="18"/>
              </w:rPr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1377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7DCE8691" w14:textId="77777777" w:rsidR="001D32ED" w:rsidRPr="0031377F" w:rsidRDefault="005B5378" w:rsidP="008057A2">
            <w:pPr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t>B3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770D51B9" w14:textId="77777777" w:rsidR="001D32ED" w:rsidRPr="0031377F" w:rsidRDefault="001D32ED" w:rsidP="00313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55051985" w14:textId="77777777" w:rsidR="001D32ED" w:rsidRPr="0031377F" w:rsidRDefault="001D32ED" w:rsidP="00721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32ED" w:rsidRPr="0031377F" w14:paraId="019F9AAE" w14:textId="77777777" w:rsidTr="0031377F">
        <w:trPr>
          <w:trHeight w:val="421"/>
          <w:jc w:val="right"/>
        </w:trPr>
        <w:tc>
          <w:tcPr>
            <w:tcW w:w="5139" w:type="dxa"/>
            <w:shd w:val="clear" w:color="auto" w:fill="auto"/>
            <w:vAlign w:val="center"/>
          </w:tcPr>
          <w:p w14:paraId="0245F4FF" w14:textId="77777777" w:rsidR="001D32ED" w:rsidRPr="0031377F" w:rsidRDefault="001D32ED" w:rsidP="007214BF">
            <w:pPr>
              <w:rPr>
                <w:rFonts w:ascii="Arial" w:hAnsi="Arial" w:cs="Arial"/>
              </w:rPr>
            </w:pPr>
            <w:r w:rsidRPr="0031377F">
              <w:rPr>
                <w:rFonts w:ascii="Arial" w:hAnsi="Arial" w:cs="Arial"/>
              </w:rPr>
              <w:t>Date de naissance 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48AAA" w14:textId="77777777" w:rsidR="001D32ED" w:rsidRPr="0031377F" w:rsidRDefault="001D32ED" w:rsidP="0031377F">
            <w:pPr>
              <w:jc w:val="right"/>
              <w:rPr>
                <w:rFonts w:ascii="Arial" w:hAnsi="Arial" w:cs="Arial"/>
              </w:rPr>
            </w:pPr>
            <w:r w:rsidRPr="0031377F">
              <w:rPr>
                <w:rFonts w:ascii="Arial" w:hAnsi="Arial" w:cs="Arial"/>
              </w:rPr>
              <w:t>Type aéronef :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04D8862A" w14:textId="77777777" w:rsidR="001D32ED" w:rsidRPr="0031377F" w:rsidRDefault="001D32ED" w:rsidP="007214BF">
            <w:pPr>
              <w:rPr>
                <w:rFonts w:ascii="Arial" w:hAnsi="Arial" w:cs="Arial"/>
              </w:rPr>
            </w:pPr>
          </w:p>
        </w:tc>
      </w:tr>
      <w:tr w:rsidR="001D32ED" w:rsidRPr="0031377F" w14:paraId="0BFD0479" w14:textId="77777777" w:rsidTr="0031377F">
        <w:trPr>
          <w:trHeight w:val="412"/>
          <w:jc w:val="right"/>
        </w:trPr>
        <w:tc>
          <w:tcPr>
            <w:tcW w:w="5139" w:type="dxa"/>
            <w:shd w:val="clear" w:color="auto" w:fill="auto"/>
            <w:vAlign w:val="center"/>
          </w:tcPr>
          <w:p w14:paraId="62FDB922" w14:textId="77777777" w:rsidR="001D32ED" w:rsidRPr="0031377F" w:rsidRDefault="00E725E6" w:rsidP="007214BF">
            <w:pPr>
              <w:rPr>
                <w:rFonts w:ascii="Arial" w:hAnsi="Arial" w:cs="Arial"/>
              </w:rPr>
            </w:pPr>
            <w:r w:rsidRPr="0031377F">
              <w:rPr>
                <w:rFonts w:ascii="Arial" w:hAnsi="Arial" w:cs="Arial"/>
              </w:rPr>
              <w:t>N° Licence Partie-66</w:t>
            </w:r>
            <w:r w:rsidR="00A13039">
              <w:rPr>
                <w:rFonts w:ascii="Arial" w:hAnsi="Arial" w:cs="Arial"/>
              </w:rPr>
              <w:t xml:space="preserve"> </w:t>
            </w:r>
            <w:ins w:id="5" w:author="HOEDTS Fidjie" w:date="2024-07-10T09:52:00Z">
              <w:r w:rsidR="00A13039">
                <w:rPr>
                  <w:rFonts w:ascii="Arial" w:hAnsi="Arial" w:cs="Arial"/>
                </w:rPr>
                <w:t>(si applicable)</w:t>
              </w:r>
            </w:ins>
            <w:r w:rsidRPr="0031377F">
              <w:rPr>
                <w:rFonts w:ascii="Arial" w:hAnsi="Arial" w:cs="Arial"/>
              </w:rPr>
              <w:t> 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B448D6" w14:textId="77777777" w:rsidR="001D32ED" w:rsidRPr="0031377F" w:rsidRDefault="001D32ED" w:rsidP="0031377F">
            <w:pPr>
              <w:jc w:val="right"/>
              <w:rPr>
                <w:rFonts w:ascii="Arial" w:hAnsi="Arial" w:cs="Arial"/>
              </w:rPr>
            </w:pPr>
            <w:r w:rsidRPr="0031377F">
              <w:rPr>
                <w:rFonts w:ascii="Arial" w:hAnsi="Arial" w:cs="Arial"/>
              </w:rPr>
              <w:t>Moteur :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315B05DF" w14:textId="77777777" w:rsidR="001D32ED" w:rsidRPr="0031377F" w:rsidRDefault="001D32ED" w:rsidP="007214BF">
            <w:pPr>
              <w:rPr>
                <w:rFonts w:ascii="Arial" w:hAnsi="Arial" w:cs="Arial"/>
              </w:rPr>
            </w:pPr>
          </w:p>
        </w:tc>
      </w:tr>
    </w:tbl>
    <w:p w14:paraId="04A13BE0" w14:textId="77777777" w:rsidR="007214BF" w:rsidRDefault="007214BF" w:rsidP="007214BF">
      <w:pPr>
        <w:rPr>
          <w:rFonts w:ascii="Arial" w:hAnsi="Arial" w:cs="Arial"/>
        </w:rPr>
      </w:pPr>
    </w:p>
    <w:tbl>
      <w:tblPr>
        <w:tblW w:w="10207" w:type="dxa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5441"/>
        <w:gridCol w:w="497"/>
        <w:gridCol w:w="497"/>
        <w:gridCol w:w="567"/>
        <w:gridCol w:w="533"/>
        <w:gridCol w:w="961"/>
        <w:gridCol w:w="1166"/>
      </w:tblGrid>
      <w:tr w:rsidR="007214BF" w:rsidRPr="0044219E" w14:paraId="6D3F316E" w14:textId="77777777" w:rsidTr="00FB63DE">
        <w:trPr>
          <w:trHeight w:val="401"/>
          <w:tblHeader/>
          <w:jc w:val="right"/>
        </w:trPr>
        <w:tc>
          <w:tcPr>
            <w:tcW w:w="598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82B068" w14:textId="77777777" w:rsidR="007214BF" w:rsidRPr="0044219E" w:rsidRDefault="007214BF" w:rsidP="00E725E6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8B649D2" w14:textId="77777777" w:rsidR="007214BF" w:rsidRPr="000B5B91" w:rsidRDefault="007214BF" w:rsidP="007214BF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0B5B91">
              <w:rPr>
                <w:rFonts w:ascii="Arial" w:hAnsi="Arial" w:cs="Arial"/>
                <w:b/>
                <w:sz w:val="16"/>
                <w:szCs w:val="16"/>
              </w:rPr>
              <w:t>Applicable à l’Aéronef</w:t>
            </w:r>
            <w:r w:rsidR="00E725E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46B5C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(1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AE11" w14:textId="77777777" w:rsidR="007214BF" w:rsidRPr="000B5B91" w:rsidRDefault="007214BF" w:rsidP="00342BF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B5B91">
              <w:rPr>
                <w:rFonts w:ascii="Arial" w:hAnsi="Arial" w:cs="Arial"/>
                <w:b/>
                <w:sz w:val="16"/>
                <w:szCs w:val="16"/>
              </w:rPr>
              <w:t>Catégories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A587" w14:textId="77777777" w:rsidR="007214BF" w:rsidRPr="000B5B91" w:rsidRDefault="007214BF" w:rsidP="00721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26B4" w14:textId="77777777" w:rsidR="007214BF" w:rsidRPr="000B5B91" w:rsidRDefault="005B5378" w:rsidP="00721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Signature</w:t>
            </w:r>
            <w:r w:rsidR="007214BF" w:rsidRPr="000B5B91">
              <w:rPr>
                <w:rFonts w:ascii="Arial" w:hAnsi="Arial" w:cs="Arial"/>
                <w:b/>
                <w:sz w:val="16"/>
                <w:szCs w:val="16"/>
              </w:rPr>
              <w:t xml:space="preserve"> Candidat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8821" w14:textId="77777777" w:rsidR="007214BF" w:rsidRPr="000B5B91" w:rsidRDefault="005B5378" w:rsidP="005C52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Trigramme</w:t>
            </w:r>
            <w:r w:rsidR="007214BF" w:rsidRPr="000B5B9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5C5200">
              <w:rPr>
                <w:rFonts w:ascii="Arial" w:hAnsi="Arial" w:cs="Arial"/>
                <w:b/>
                <w:sz w:val="16"/>
                <w:szCs w:val="16"/>
              </w:rPr>
              <w:t>Superviseur</w:t>
            </w:r>
          </w:p>
        </w:tc>
      </w:tr>
      <w:tr w:rsidR="007214BF" w:rsidRPr="0044219E" w14:paraId="7CE17159" w14:textId="77777777" w:rsidTr="00FB63DE">
        <w:trPr>
          <w:trHeight w:val="804"/>
          <w:tblHeader/>
          <w:jc w:val="right"/>
        </w:trPr>
        <w:tc>
          <w:tcPr>
            <w:tcW w:w="598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2D4B" w14:textId="77777777" w:rsidR="007214BF" w:rsidRPr="0044219E" w:rsidRDefault="007214BF" w:rsidP="007214B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521D" w14:textId="77777777" w:rsidR="007214BF" w:rsidRPr="0044219E" w:rsidRDefault="007214B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10164" w14:textId="77777777" w:rsidR="007214BF" w:rsidRDefault="007214BF" w:rsidP="00721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4082F">
              <w:rPr>
                <w:rFonts w:ascii="Arial" w:hAnsi="Arial" w:cs="Arial"/>
                <w:b/>
                <w:sz w:val="16"/>
                <w:szCs w:val="16"/>
              </w:rPr>
              <w:t>B1</w:t>
            </w:r>
          </w:p>
          <w:p w14:paraId="160F57E3" w14:textId="77777777" w:rsidR="001D32ED" w:rsidDel="00F562D0" w:rsidRDefault="001D32ED" w:rsidP="007214BF">
            <w:pPr>
              <w:jc w:val="center"/>
              <w:rPr>
                <w:del w:id="6" w:author="HOEDTS Fidjie" w:date="2024-07-08T11:41:00Z"/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B3</w:t>
            </w:r>
          </w:p>
          <w:p w14:paraId="65AB4AFF" w14:textId="77777777" w:rsidR="001D32ED" w:rsidRPr="0044082F" w:rsidRDefault="001D32ED" w:rsidP="00F562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del w:id="7" w:author="HOEDTS Fidjie" w:date="2024-06-10T15:40:00Z">
              <w:r w:rsidDel="00460C9C">
                <w:rPr>
                  <w:rFonts w:ascii="Arial" w:hAnsi="Arial" w:cs="Arial"/>
                  <w:b/>
                  <w:sz w:val="16"/>
                  <w:szCs w:val="16"/>
                </w:rPr>
                <w:delText>C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06EE" w14:textId="77777777" w:rsidR="007214BF" w:rsidRDefault="007214BF" w:rsidP="007214BF">
            <w:pPr>
              <w:jc w:val="center"/>
              <w:rPr>
                <w:ins w:id="8" w:author="HOEDTS Fidjie" w:date="2024-06-10T15:40:00Z"/>
                <w:rFonts w:ascii="Arial" w:hAnsi="Arial" w:cs="Arial"/>
                <w:b/>
                <w:sz w:val="16"/>
                <w:szCs w:val="16"/>
              </w:rPr>
            </w:pPr>
            <w:r w:rsidRPr="0044082F">
              <w:rPr>
                <w:rFonts w:ascii="Arial" w:hAnsi="Arial" w:cs="Arial"/>
                <w:b/>
                <w:sz w:val="16"/>
                <w:szCs w:val="16"/>
              </w:rPr>
              <w:t>B2</w:t>
            </w:r>
          </w:p>
          <w:p w14:paraId="133BC0B0" w14:textId="77777777" w:rsidR="00460C9C" w:rsidRPr="0044082F" w:rsidRDefault="00460C9C" w:rsidP="007214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ins w:id="9" w:author="HOEDTS Fidjie" w:date="2024-06-10T15:40:00Z">
              <w:r>
                <w:rPr>
                  <w:rFonts w:ascii="Arial" w:hAnsi="Arial" w:cs="Arial"/>
                  <w:b/>
                  <w:sz w:val="16"/>
                  <w:szCs w:val="16"/>
                </w:rPr>
                <w:t>B2L</w:t>
              </w:r>
            </w:ins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BECE3" w14:textId="77777777" w:rsidR="007214BF" w:rsidRPr="0044219E" w:rsidRDefault="007214B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AF36" w14:textId="77777777" w:rsidR="007214BF" w:rsidRPr="0044219E" w:rsidRDefault="007214B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7013" w14:textId="77777777" w:rsidR="007214BF" w:rsidRPr="0044219E" w:rsidRDefault="007214B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14BF" w:rsidRPr="000B5B91" w14:paraId="2A1602CF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FC66B79" w14:textId="77777777" w:rsidR="007214BF" w:rsidRPr="000B5B91" w:rsidRDefault="007214BF" w:rsidP="007214BF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Limites de temps / Inspections de maintenance</w:t>
            </w:r>
          </w:p>
        </w:tc>
      </w:tr>
      <w:tr w:rsidR="007214BF" w:rsidRPr="0044219E" w14:paraId="04251EC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90CC" w14:textId="77777777" w:rsidR="007214BF" w:rsidRPr="0044219E" w:rsidRDefault="008057A2" w:rsidP="008509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B488" w14:textId="77777777" w:rsidR="007214BF" w:rsidRPr="0044219E" w:rsidRDefault="00623144" w:rsidP="002003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Participer à</w:t>
            </w:r>
            <w:r w:rsidR="007214BF">
              <w:rPr>
                <w:rFonts w:ascii="Arial" w:hAnsi="Arial" w:cs="Arial"/>
                <w:sz w:val="16"/>
                <w:szCs w:val="16"/>
              </w:rPr>
              <w:t xml:space="preserve"> la visite</w:t>
            </w:r>
            <w:r w:rsidR="007214BF" w:rsidRPr="0044219E">
              <w:rPr>
                <w:rFonts w:ascii="Arial" w:hAnsi="Arial" w:cs="Arial"/>
                <w:sz w:val="16"/>
                <w:szCs w:val="16"/>
              </w:rPr>
              <w:t xml:space="preserve"> 100 heures (</w:t>
            </w:r>
            <w:r w:rsidR="007214BF">
              <w:rPr>
                <w:rFonts w:ascii="Arial" w:hAnsi="Arial" w:cs="Arial"/>
                <w:sz w:val="16"/>
                <w:szCs w:val="16"/>
              </w:rPr>
              <w:t xml:space="preserve">aéronef en </w:t>
            </w:r>
            <w:r w:rsidR="0020037F">
              <w:rPr>
                <w:rFonts w:ascii="Arial" w:hAnsi="Arial" w:cs="Arial"/>
                <w:sz w:val="16"/>
                <w:szCs w:val="16"/>
              </w:rPr>
              <w:t>A</w:t>
            </w:r>
            <w:r w:rsidR="007214BF">
              <w:rPr>
                <w:rFonts w:ascii="Arial" w:hAnsi="Arial" w:cs="Arial"/>
                <w:sz w:val="16"/>
                <w:szCs w:val="16"/>
              </w:rPr>
              <w:t xml:space="preserve">viation </w:t>
            </w:r>
            <w:r w:rsidR="0020037F">
              <w:rPr>
                <w:rFonts w:ascii="Arial" w:hAnsi="Arial" w:cs="Arial"/>
                <w:sz w:val="16"/>
                <w:szCs w:val="16"/>
              </w:rPr>
              <w:t>Générale</w:t>
            </w:r>
            <w:r w:rsidR="007214B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97C0" w14:textId="77777777" w:rsidR="007214BF" w:rsidRPr="0044219E" w:rsidRDefault="007214B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927D" w14:textId="77777777" w:rsidR="007214BF" w:rsidRPr="00BB34C3" w:rsidRDefault="00BB34C3" w:rsidP="00126B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BB6B" w14:textId="77777777" w:rsidR="007214BF" w:rsidRPr="0044219E" w:rsidRDefault="00623144" w:rsidP="00126B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BFB5F" w14:textId="77777777" w:rsidR="007214BF" w:rsidRPr="0044219E" w:rsidRDefault="007214B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3CF6" w14:textId="77777777" w:rsidR="007214BF" w:rsidRPr="0044219E" w:rsidRDefault="007214B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6DDA" w14:textId="77777777" w:rsidR="007214BF" w:rsidRPr="0044219E" w:rsidRDefault="007214B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6512BDB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CFA7" w14:textId="77777777" w:rsidR="008057A2" w:rsidRDefault="008057A2" w:rsidP="00850970">
            <w:r w:rsidRPr="005D7AE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D7AE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D7AE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E9D8" w14:textId="77777777" w:rsidR="008057A2" w:rsidRPr="0044219E" w:rsidRDefault="008057A2" w:rsidP="002003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Participer à la visite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ype B ou C (aéronef en Transport </w:t>
            </w:r>
            <w:r w:rsidR="0020037F">
              <w:rPr>
                <w:rFonts w:ascii="Arial" w:hAnsi="Arial" w:cs="Arial"/>
                <w:sz w:val="16"/>
                <w:szCs w:val="16"/>
              </w:rPr>
              <w:t>Aérien Commercial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FBCE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DCBC" w14:textId="77777777" w:rsidR="008057A2" w:rsidRDefault="008057A2" w:rsidP="00126BA4">
            <w:pPr>
              <w:jc w:val="center"/>
            </w:pPr>
            <w:r w:rsidRPr="00D724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FC66" w14:textId="77777777" w:rsidR="008057A2" w:rsidRPr="0044219E" w:rsidRDefault="008057A2" w:rsidP="00126B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C8AB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2C74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19EF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5B8E165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4F1CB" w14:textId="77777777" w:rsidR="008057A2" w:rsidRDefault="008057A2" w:rsidP="00850970">
            <w:r w:rsidRPr="005D7AE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D7AE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D7AE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CA32" w14:textId="77777777" w:rsidR="008057A2" w:rsidRDefault="008057A2" w:rsidP="00A740A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Participer à une visite programmée selon l’AMM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A4A7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4EE5" w14:textId="77777777" w:rsidR="008057A2" w:rsidRDefault="008057A2" w:rsidP="008057A2">
            <w:pPr>
              <w:jc w:val="center"/>
            </w:pPr>
            <w:r w:rsidRPr="00D724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71D2" w14:textId="77777777" w:rsidR="008057A2" w:rsidRPr="0044219E" w:rsidRDefault="008057A2" w:rsidP="008057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5BD5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CC59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6799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20447E2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3B67" w14:textId="77777777" w:rsidR="008057A2" w:rsidRDefault="008057A2" w:rsidP="00850970">
            <w:r w:rsidRPr="005D7AE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D7AE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D7AE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C2AC" w14:textId="77777777" w:rsidR="008057A2" w:rsidRDefault="008057A2" w:rsidP="003C4A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Vérifier le renseignement correct </w:t>
            </w:r>
            <w:r w:rsidRPr="0044219E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 xml:space="preserve">es enregistrements d’entretien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1BD3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313E" w14:textId="77777777" w:rsidR="008057A2" w:rsidRDefault="008057A2" w:rsidP="008057A2">
            <w:pPr>
              <w:jc w:val="center"/>
            </w:pPr>
            <w:r w:rsidRPr="00D724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0C4DC" w14:textId="77777777" w:rsidR="008057A2" w:rsidRPr="00007AF0" w:rsidRDefault="00D6208F" w:rsidP="008057A2">
            <w:pPr>
              <w:jc w:val="center"/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  <w:r w:rsidRPr="00D724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E6C7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1300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C796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5C7042E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7EAD7" w14:textId="77777777" w:rsidR="008057A2" w:rsidRDefault="008057A2" w:rsidP="00850970">
            <w:r w:rsidRPr="005D7AE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D7AE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D7AE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2A0D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Effectuer une revue </w:t>
            </w:r>
            <w:r w:rsidRPr="0044219E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u statut AD/CN de l’aéronef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F696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A55F" w14:textId="77777777" w:rsidR="008057A2" w:rsidRDefault="008057A2" w:rsidP="00126BA4">
            <w:pPr>
              <w:jc w:val="center"/>
            </w:pPr>
            <w:r w:rsidRPr="00D724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EEED" w14:textId="77777777" w:rsidR="008057A2" w:rsidRPr="0044219E" w:rsidRDefault="008057A2" w:rsidP="00126B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C388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EC2F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A8E42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5A6BD64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A7D3" w14:textId="77777777" w:rsidR="008057A2" w:rsidRDefault="008057A2" w:rsidP="00850970">
            <w:r w:rsidRPr="005D7AE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D7AE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D7AE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2DAF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état des équipements à potentiel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58DB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B1EE" w14:textId="77777777" w:rsidR="008057A2" w:rsidRDefault="008057A2" w:rsidP="00126BA4">
            <w:pPr>
              <w:jc w:val="center"/>
            </w:pPr>
            <w:r w:rsidRPr="00D724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F8A4" w14:textId="77777777" w:rsidR="008057A2" w:rsidRPr="00D6208F" w:rsidRDefault="0020037F" w:rsidP="00126BA4">
            <w:pPr>
              <w:jc w:val="center"/>
              <w:rPr>
                <w:rFonts w:ascii="Arial" w:hAnsi="Arial" w:cs="Arial"/>
                <w:strike/>
                <w:color w:val="0070C0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64BF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E3EE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F48E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1EBDAA2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7B2B" w14:textId="77777777" w:rsidR="008057A2" w:rsidRDefault="008057A2" w:rsidP="00850970">
            <w:r w:rsidRPr="005D7AE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D7AE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D7AE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19DB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Procéd</w:t>
            </w:r>
            <w:r>
              <w:rPr>
                <w:rFonts w:ascii="Arial" w:hAnsi="Arial" w:cs="Arial"/>
                <w:sz w:val="16"/>
                <w:szCs w:val="16"/>
              </w:rPr>
              <w:t xml:space="preserve">er à une </w:t>
            </w:r>
            <w:r w:rsidRPr="0044219E">
              <w:rPr>
                <w:rFonts w:ascii="Arial" w:hAnsi="Arial" w:cs="Arial"/>
                <w:sz w:val="16"/>
                <w:szCs w:val="16"/>
              </w:rPr>
              <w:t>inspection après un atterrissage dur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BC81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6174" w14:textId="77777777" w:rsidR="008057A2" w:rsidRDefault="008057A2" w:rsidP="00126BA4">
            <w:pPr>
              <w:jc w:val="center"/>
            </w:pPr>
            <w:r w:rsidRPr="00D724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68A6" w14:textId="77777777" w:rsidR="008057A2" w:rsidRPr="0044219E" w:rsidRDefault="008057A2" w:rsidP="00126B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630D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ACC9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644E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64A5F6D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4FC5" w14:textId="77777777" w:rsidR="008057A2" w:rsidRDefault="008057A2" w:rsidP="00850970">
            <w:r w:rsidRPr="005D7AE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D7AE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D7AE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F2716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Procéd</w:t>
            </w:r>
            <w:r>
              <w:rPr>
                <w:rFonts w:ascii="Arial" w:hAnsi="Arial" w:cs="Arial"/>
                <w:sz w:val="16"/>
                <w:szCs w:val="16"/>
              </w:rPr>
              <w:t xml:space="preserve">er à une </w:t>
            </w:r>
            <w:r w:rsidRPr="0044219E">
              <w:rPr>
                <w:rFonts w:ascii="Arial" w:hAnsi="Arial" w:cs="Arial"/>
                <w:sz w:val="16"/>
                <w:szCs w:val="16"/>
              </w:rPr>
              <w:t>inspection après un foudroiement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4DD6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D239" w14:textId="77777777" w:rsidR="008057A2" w:rsidRDefault="008057A2" w:rsidP="00126BA4">
            <w:pPr>
              <w:jc w:val="center"/>
            </w:pPr>
            <w:r w:rsidRPr="00D724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B97C" w14:textId="77777777" w:rsidR="008057A2" w:rsidRPr="0044219E" w:rsidRDefault="008057A2" w:rsidP="00126B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AFA7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58D5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C1F0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4AAB" w:rsidRPr="00947BAA" w14:paraId="6B856A77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C84F4" w14:textId="77777777" w:rsidR="003C4AAB" w:rsidRPr="00947BAA" w:rsidRDefault="003C4AAB" w:rsidP="007214BF">
            <w:pPr>
              <w:rPr>
                <w:rFonts w:ascii="Arial" w:hAnsi="Arial" w:cs="Arial"/>
                <w:sz w:val="4"/>
                <w:szCs w:val="4"/>
              </w:rPr>
            </w:pPr>
            <w:r w:rsidRPr="00947BAA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3C4AAB" w:rsidRPr="000B5B91" w14:paraId="0913B91C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85251A9" w14:textId="77777777" w:rsidR="003C4AAB" w:rsidRPr="000B5B91" w:rsidRDefault="003C4AAB" w:rsidP="007214BF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bookmarkStart w:id="10" w:name="_Hlk171332370"/>
            <w:r w:rsidRPr="000B5B91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Dimensions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</w:t>
            </w:r>
            <w:r w:rsidRPr="000B5B91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Zones</w:t>
            </w:r>
          </w:p>
        </w:tc>
      </w:tr>
      <w:tr w:rsidR="008057A2" w:rsidRPr="0044219E" w14:paraId="3B111FD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10C43" w14:textId="77777777" w:rsidR="008057A2" w:rsidRDefault="008057A2" w:rsidP="00850970">
            <w:r w:rsidRPr="0092016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2016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2016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3CCF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Localis</w:t>
            </w:r>
            <w:r>
              <w:rPr>
                <w:rFonts w:ascii="Arial" w:hAnsi="Arial" w:cs="Arial"/>
                <w:sz w:val="16"/>
                <w:szCs w:val="16"/>
              </w:rPr>
              <w:t>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44219E">
              <w:rPr>
                <w:rFonts w:ascii="Arial" w:hAnsi="Arial" w:cs="Arial"/>
                <w:sz w:val="16"/>
                <w:szCs w:val="16"/>
              </w:rPr>
              <w:t>es composants par station</w:t>
            </w:r>
            <w:ins w:id="11" w:author="HOEDTS Fidjie" w:date="2024-07-08T11:41:00Z">
              <w:r w:rsidR="00F562D0">
                <w:rPr>
                  <w:rFonts w:ascii="Arial" w:hAnsi="Arial" w:cs="Arial"/>
                  <w:sz w:val="16"/>
                  <w:szCs w:val="16"/>
                </w:rPr>
                <w:t xml:space="preserve"> / zone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9C35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49EA" w14:textId="77777777" w:rsidR="008057A2" w:rsidRPr="0044219E" w:rsidRDefault="008057A2" w:rsidP="00126B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5360" w14:textId="77777777" w:rsidR="008057A2" w:rsidRPr="0044219E" w:rsidRDefault="008057A2" w:rsidP="00126B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6626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A0EA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F412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48A9B5B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877E" w14:textId="77777777" w:rsidR="008057A2" w:rsidRDefault="008057A2" w:rsidP="00850970">
            <w:r w:rsidRPr="0092016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2016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2016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BC33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des mesures de symétrie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0B8AE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9E857" w14:textId="77777777" w:rsidR="008057A2" w:rsidRPr="0044219E" w:rsidRDefault="008057A2" w:rsidP="00126B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38A2" w14:textId="77777777" w:rsidR="008057A2" w:rsidRPr="0044219E" w:rsidRDefault="008057A2" w:rsidP="00126B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6F54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A023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B4884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0"/>
      <w:tr w:rsidR="003C4AAB" w:rsidRPr="00947BAA" w14:paraId="50DD0190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CE514" w14:textId="77777777" w:rsidR="003C4AAB" w:rsidRPr="00947BAA" w:rsidRDefault="003C4AAB" w:rsidP="007214BF">
            <w:pPr>
              <w:rPr>
                <w:rFonts w:ascii="Arial" w:hAnsi="Arial" w:cs="Arial"/>
                <w:sz w:val="4"/>
                <w:szCs w:val="4"/>
              </w:rPr>
            </w:pPr>
            <w:r w:rsidRPr="00947BAA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3C4AAB" w:rsidRPr="0048662D" w14:paraId="79A14389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991CE39" w14:textId="77777777" w:rsidR="003C4AAB" w:rsidRPr="0048662D" w:rsidRDefault="003C4AAB" w:rsidP="007214BF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  <w:szCs w:val="16"/>
              </w:rPr>
              <w:t xml:space="preserve">Levage et </w:t>
            </w:r>
            <w:r w:rsidRPr="00D211CF">
              <w:rPr>
                <w:rFonts w:ascii="Arial" w:hAnsi="Arial" w:cs="Arial"/>
                <w:b/>
                <w:color w:val="FFFFFF"/>
                <w:sz w:val="16"/>
                <w:szCs w:val="16"/>
              </w:rPr>
              <w:t>Mise</w:t>
            </w:r>
            <w:r w:rsidRPr="0048662D">
              <w:rPr>
                <w:rFonts w:ascii="Arial" w:hAnsi="Arial" w:cs="Arial"/>
                <w:b/>
                <w:color w:val="FFFFFF"/>
                <w:sz w:val="16"/>
                <w:szCs w:val="16"/>
              </w:rPr>
              <w:t xml:space="preserve"> </w:t>
            </w:r>
            <w:r w:rsidRPr="00D211CF">
              <w:rPr>
                <w:rFonts w:ascii="Arial" w:hAnsi="Arial" w:cs="Arial"/>
                <w:b/>
                <w:color w:val="FFFFFF"/>
                <w:sz w:val="16"/>
                <w:szCs w:val="16"/>
              </w:rPr>
              <w:t>sur</w:t>
            </w:r>
            <w:r w:rsidRPr="0048662D">
              <w:rPr>
                <w:rFonts w:ascii="Arial" w:hAnsi="Arial" w:cs="Arial"/>
                <w:b/>
                <w:color w:val="FFFFFF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16"/>
                <w:szCs w:val="16"/>
              </w:rPr>
              <w:t>berceau</w:t>
            </w:r>
          </w:p>
        </w:tc>
      </w:tr>
      <w:tr w:rsidR="008057A2" w:rsidRPr="0044219E" w14:paraId="622B642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CF03" w14:textId="77777777" w:rsidR="008057A2" w:rsidRDefault="008057A2" w:rsidP="00850970">
            <w:r w:rsidRPr="00B70B4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70B4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70B4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83D2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Participer à la mise sur vérin train avant ou queue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1869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53734" w14:textId="77777777" w:rsidR="008057A2" w:rsidRDefault="008057A2" w:rsidP="00126BA4">
            <w:pPr>
              <w:jc w:val="center"/>
            </w:pPr>
            <w:r w:rsidRPr="00C23B8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B589" w14:textId="77777777" w:rsidR="008057A2" w:rsidRDefault="008057A2" w:rsidP="00126BA4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81520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23A0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710B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05E2B5E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E5A4" w14:textId="77777777" w:rsidR="008057A2" w:rsidRDefault="008057A2" w:rsidP="00850970">
            <w:r w:rsidRPr="00B70B4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70B4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70B4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8444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Participer à la mise sur vérin </w:t>
            </w:r>
            <w:r>
              <w:rPr>
                <w:rFonts w:ascii="Arial" w:hAnsi="Arial" w:cs="Arial"/>
                <w:sz w:val="16"/>
                <w:szCs w:val="16"/>
              </w:rPr>
              <w:t>de l’</w:t>
            </w:r>
            <w:r w:rsidRPr="0044219E">
              <w:rPr>
                <w:rFonts w:ascii="Arial" w:hAnsi="Arial" w:cs="Arial"/>
                <w:sz w:val="16"/>
                <w:szCs w:val="16"/>
              </w:rPr>
              <w:t>aéronef complet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0DAD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921E" w14:textId="77777777" w:rsidR="008057A2" w:rsidRDefault="008057A2" w:rsidP="00126BA4">
            <w:pPr>
              <w:jc w:val="center"/>
            </w:pPr>
            <w:r w:rsidRPr="00C23B8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74CC" w14:textId="77777777" w:rsidR="008057A2" w:rsidRDefault="008057A2" w:rsidP="00126BA4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7F2A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4BEB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E5229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8662D" w14:paraId="159F5D0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266D" w14:textId="77777777" w:rsidR="008057A2" w:rsidRDefault="008057A2" w:rsidP="00850970">
            <w:r w:rsidRPr="00B70B4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70B4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70B4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21EE" w14:textId="77777777" w:rsidR="008057A2" w:rsidRPr="0048662D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8662D">
              <w:rPr>
                <w:rFonts w:ascii="Arial" w:hAnsi="Arial" w:cs="Arial"/>
                <w:sz w:val="16"/>
                <w:szCs w:val="16"/>
              </w:rPr>
              <w:t xml:space="preserve">Charger sur palette ou </w:t>
            </w:r>
            <w:r>
              <w:rPr>
                <w:rFonts w:ascii="Arial" w:hAnsi="Arial" w:cs="Arial"/>
                <w:sz w:val="16"/>
                <w:szCs w:val="16"/>
              </w:rPr>
              <w:t xml:space="preserve">une </w:t>
            </w:r>
            <w:r w:rsidRPr="0048662D">
              <w:rPr>
                <w:rFonts w:ascii="Arial" w:hAnsi="Arial" w:cs="Arial"/>
                <w:sz w:val="16"/>
                <w:szCs w:val="16"/>
              </w:rPr>
              <w:t>élingue un équipement majeur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6461" w14:textId="77777777" w:rsidR="008057A2" w:rsidRPr="0048662D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AA90" w14:textId="77777777" w:rsidR="008057A2" w:rsidRDefault="008057A2" w:rsidP="00126BA4">
            <w:pPr>
              <w:jc w:val="center"/>
            </w:pPr>
            <w:r w:rsidRPr="00C23B8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418A" w14:textId="77777777" w:rsidR="008057A2" w:rsidRPr="00F7381E" w:rsidRDefault="008057A2" w:rsidP="00126BA4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FBD5" w14:textId="77777777" w:rsidR="008057A2" w:rsidRPr="0048662D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E1D21" w14:textId="77777777" w:rsidR="008057A2" w:rsidRPr="0048662D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537B" w14:textId="77777777" w:rsidR="008057A2" w:rsidRPr="0048662D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4AAB" w:rsidRPr="00B13897" w14:paraId="7262E017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C0394C" w14:textId="77777777" w:rsidR="003C4AAB" w:rsidRPr="00B13897" w:rsidRDefault="003C4AAB" w:rsidP="007214BF">
            <w:pPr>
              <w:rPr>
                <w:rFonts w:ascii="Arial" w:hAnsi="Arial" w:cs="Arial"/>
                <w:sz w:val="4"/>
                <w:szCs w:val="4"/>
              </w:rPr>
            </w:pPr>
            <w:r w:rsidRPr="00B13897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3C4AAB" w:rsidRPr="00D211CF" w14:paraId="4BED7907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63BB722" w14:textId="77777777" w:rsidR="003C4AAB" w:rsidRPr="00D211CF" w:rsidRDefault="003C4AAB" w:rsidP="007214BF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D211CF">
              <w:rPr>
                <w:rFonts w:ascii="Arial" w:hAnsi="Arial" w:cs="Arial"/>
                <w:b/>
                <w:color w:val="FFFFFF"/>
                <w:sz w:val="16"/>
                <w:szCs w:val="16"/>
              </w:rPr>
              <w:t>Mise à niveau / Pesée</w:t>
            </w:r>
          </w:p>
        </w:tc>
      </w:tr>
      <w:tr w:rsidR="008057A2" w:rsidRPr="0044219E" w14:paraId="5579B0D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EE09" w14:textId="77777777" w:rsidR="008057A2" w:rsidRDefault="008057A2" w:rsidP="00850970">
            <w:r w:rsidRPr="0083196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3196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83196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D012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une mise à niveau/centrage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25AC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F6E0" w14:textId="77777777" w:rsidR="008057A2" w:rsidRDefault="008057A2" w:rsidP="00B558EB">
            <w:pPr>
              <w:jc w:val="center"/>
            </w:pPr>
            <w:r w:rsidRPr="0032219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BC7A" w14:textId="77777777" w:rsidR="008057A2" w:rsidRDefault="008057A2" w:rsidP="00B558EB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6AA3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D2A6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DF34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6124B50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32D4" w14:textId="77777777" w:rsidR="008057A2" w:rsidRDefault="008057A2" w:rsidP="00850970">
            <w:r w:rsidRPr="0083196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3196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83196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1C45D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une pesée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D2FE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1E62" w14:textId="77777777" w:rsidR="008057A2" w:rsidRDefault="008057A2" w:rsidP="00B558EB">
            <w:pPr>
              <w:jc w:val="center"/>
            </w:pPr>
            <w:r w:rsidRPr="0032219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F73B6" w14:textId="77777777" w:rsidR="008057A2" w:rsidRDefault="008057A2" w:rsidP="00B558EB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EC5A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0D5C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8C5D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3018BDD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E228" w14:textId="77777777" w:rsidR="008057A2" w:rsidRDefault="008057A2" w:rsidP="00850970">
            <w:r w:rsidRPr="0083196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3196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83196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ECFA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Préparer l'aéronef pour la pesée et le centrage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0180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3457" w14:textId="77777777" w:rsidR="008057A2" w:rsidRDefault="008057A2" w:rsidP="00B558EB">
            <w:pPr>
              <w:jc w:val="center"/>
            </w:pPr>
            <w:r w:rsidRPr="0032219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A0DC" w14:textId="77777777" w:rsidR="008057A2" w:rsidRDefault="008057A2" w:rsidP="00B558EB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D4B1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49B0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D868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8662D" w14:paraId="5C3BB3C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69899" w14:textId="77777777" w:rsidR="008057A2" w:rsidRDefault="008057A2" w:rsidP="00850970">
            <w:r w:rsidRPr="0083196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3196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83196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083B" w14:textId="77777777" w:rsidR="008057A2" w:rsidRPr="0048662D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8662D">
              <w:rPr>
                <w:rFonts w:ascii="Arial" w:hAnsi="Arial" w:cs="Arial"/>
                <w:sz w:val="16"/>
                <w:szCs w:val="16"/>
              </w:rPr>
              <w:t>Effectuer un inventaire de la liste des équipements aéronefs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64BF" w14:textId="77777777" w:rsidR="008057A2" w:rsidRPr="0048662D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DEC2" w14:textId="77777777" w:rsidR="008057A2" w:rsidRDefault="008057A2" w:rsidP="00B558EB">
            <w:pPr>
              <w:jc w:val="center"/>
            </w:pPr>
            <w:r w:rsidRPr="0032219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49D7B" w14:textId="77777777" w:rsidR="008057A2" w:rsidRPr="00D6208F" w:rsidRDefault="008057A2" w:rsidP="00B558EB">
            <w:pPr>
              <w:jc w:val="center"/>
              <w:rPr>
                <w:strike/>
                <w:color w:val="0070C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4BD5" w14:textId="77777777" w:rsidR="008057A2" w:rsidRPr="0048662D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DD2F" w14:textId="77777777" w:rsidR="008057A2" w:rsidRPr="0048662D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0D65" w14:textId="77777777" w:rsidR="008057A2" w:rsidRPr="0048662D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4AAB" w:rsidRPr="0048662D" w14:paraId="05DFF92C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DD70D" w14:textId="77777777" w:rsidR="003C4AAB" w:rsidRPr="0048662D" w:rsidRDefault="003C4AAB" w:rsidP="007214BF">
            <w:pPr>
              <w:rPr>
                <w:rFonts w:ascii="Arial" w:hAnsi="Arial" w:cs="Arial"/>
                <w:sz w:val="4"/>
                <w:szCs w:val="4"/>
              </w:rPr>
            </w:pPr>
            <w:r w:rsidRPr="0048662D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3C4AAB" w:rsidRPr="001E7BD7" w14:paraId="0FAFA0FD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C66D2BD" w14:textId="77777777" w:rsidR="003C4AAB" w:rsidRPr="001E7BD7" w:rsidRDefault="003C4AAB" w:rsidP="007214BF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1E7BD7">
              <w:rPr>
                <w:rFonts w:ascii="Arial" w:hAnsi="Arial" w:cs="Arial"/>
                <w:b/>
                <w:color w:val="FFFFFF"/>
                <w:sz w:val="16"/>
                <w:szCs w:val="16"/>
              </w:rPr>
              <w:t>Tractage et Roulage</w:t>
            </w:r>
          </w:p>
        </w:tc>
      </w:tr>
      <w:tr w:rsidR="008057A2" w:rsidRPr="0044219E" w14:paraId="1932E9C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B4FE" w14:textId="77777777" w:rsidR="008057A2" w:rsidRDefault="008057A2" w:rsidP="00850970">
            <w:r w:rsidRPr="00C1397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1397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1397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F5F1F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Tracter l'aéronef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02DA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2FD3" w14:textId="77777777" w:rsidR="008057A2" w:rsidRDefault="008057A2" w:rsidP="00B558EB">
            <w:pPr>
              <w:jc w:val="center"/>
            </w:pPr>
            <w:r w:rsidRPr="000335A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8832" w14:textId="77777777" w:rsidR="008057A2" w:rsidRDefault="008057A2" w:rsidP="00B558EB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B824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E59D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09C25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38EE964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ECFB" w14:textId="77777777" w:rsidR="008057A2" w:rsidRDefault="008057A2" w:rsidP="00850970">
            <w:r w:rsidRPr="00C1397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1397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1397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4A07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Participer au 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tractage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B727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0705" w14:textId="77777777" w:rsidR="008057A2" w:rsidRDefault="008057A2" w:rsidP="00B558EB">
            <w:pPr>
              <w:jc w:val="center"/>
            </w:pPr>
            <w:r w:rsidRPr="000335A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018F8" w14:textId="77777777" w:rsidR="008057A2" w:rsidRPr="00D6208F" w:rsidRDefault="004C5D23" w:rsidP="00B558EB">
            <w:pPr>
              <w:jc w:val="center"/>
              <w:rPr>
                <w:strike/>
                <w:color w:val="0070C0"/>
              </w:rPr>
            </w:pPr>
            <w:r w:rsidRPr="000335A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A6E1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0D5D6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8533F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4AAB" w:rsidRPr="000B5B91" w14:paraId="4504E46D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087F35" w14:textId="77777777" w:rsidR="003C4AAB" w:rsidRPr="000B5B91" w:rsidRDefault="003C4AAB" w:rsidP="007214BF">
            <w:pPr>
              <w:rPr>
                <w:rFonts w:ascii="Arial" w:hAnsi="Arial" w:cs="Arial"/>
                <w:sz w:val="4"/>
                <w:szCs w:val="4"/>
              </w:rPr>
            </w:pPr>
            <w:r w:rsidRPr="000B5B91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3C4AAB" w:rsidRPr="001E7BD7" w14:paraId="34E7D9D3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7BC1112" w14:textId="77777777" w:rsidR="003C4AAB" w:rsidRPr="001E7BD7" w:rsidRDefault="003C4AAB" w:rsidP="007214BF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1E7BD7">
              <w:rPr>
                <w:rFonts w:ascii="Arial" w:hAnsi="Arial" w:cs="Arial"/>
                <w:b/>
                <w:color w:val="FFFFFF"/>
                <w:sz w:val="16"/>
                <w:szCs w:val="16"/>
              </w:rPr>
              <w:t xml:space="preserve">Parking </w:t>
            </w:r>
            <w:r>
              <w:rPr>
                <w:rFonts w:ascii="Arial" w:hAnsi="Arial" w:cs="Arial"/>
                <w:b/>
                <w:color w:val="FFFFFF"/>
                <w:sz w:val="16"/>
                <w:szCs w:val="16"/>
              </w:rPr>
              <w:t>et</w:t>
            </w:r>
            <w:r w:rsidRPr="001E7BD7">
              <w:rPr>
                <w:rFonts w:ascii="Arial" w:hAnsi="Arial" w:cs="Arial"/>
                <w:b/>
                <w:color w:val="FFFFFF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16"/>
                <w:szCs w:val="16"/>
              </w:rPr>
              <w:t>amarrage</w:t>
            </w:r>
          </w:p>
        </w:tc>
      </w:tr>
      <w:tr w:rsidR="00D6208F" w:rsidRPr="0044219E" w14:paraId="59054AE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37EA" w14:textId="77777777" w:rsidR="00D6208F" w:rsidRDefault="00D6208F" w:rsidP="00850970">
            <w:r w:rsidRPr="00D423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423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423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D1B1" w14:textId="77777777" w:rsidR="00D6208F" w:rsidRPr="0044219E" w:rsidRDefault="00D6208F" w:rsidP="007214B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E7BD7">
              <w:rPr>
                <w:rFonts w:ascii="Arial" w:hAnsi="Arial" w:cs="Arial"/>
                <w:sz w:val="16"/>
                <w:szCs w:val="16"/>
              </w:rPr>
              <w:t>Amarrer</w:t>
            </w:r>
            <w:r w:rsidRPr="0044219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1E7BD7">
              <w:rPr>
                <w:rFonts w:ascii="Arial" w:hAnsi="Arial" w:cs="Arial"/>
                <w:sz w:val="16"/>
                <w:szCs w:val="16"/>
              </w:rPr>
              <w:t>l'aéronef</w:t>
            </w:r>
            <w:r w:rsidRPr="0044219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4A4B" w14:textId="77777777" w:rsidR="00D6208F" w:rsidRPr="0044219E" w:rsidRDefault="00D6208F" w:rsidP="007214B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4F4AA" w14:textId="77777777" w:rsidR="00D6208F" w:rsidRDefault="00D6208F" w:rsidP="00B558EB">
            <w:pPr>
              <w:jc w:val="center"/>
            </w:pPr>
            <w:r w:rsidRPr="00CE64C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FA4C" w14:textId="77777777" w:rsidR="00D6208F" w:rsidRDefault="00D6208F" w:rsidP="006E784F">
            <w:pPr>
              <w:jc w:val="center"/>
            </w:pPr>
            <w:r w:rsidRPr="00CE64C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F599" w14:textId="77777777" w:rsidR="00D6208F" w:rsidRPr="0044219E" w:rsidRDefault="00D6208F" w:rsidP="007214B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ACD11" w14:textId="77777777" w:rsidR="00D6208F" w:rsidRPr="0044219E" w:rsidRDefault="00D6208F" w:rsidP="007214B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E0E4" w14:textId="77777777" w:rsidR="00D6208F" w:rsidRPr="0044219E" w:rsidRDefault="00D6208F" w:rsidP="007214BF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D6208F" w:rsidRPr="0048662D" w14:paraId="10C440A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F248" w14:textId="77777777" w:rsidR="00D6208F" w:rsidRDefault="00D6208F" w:rsidP="00850970">
            <w:r w:rsidRPr="00D423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423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423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8BBF" w14:textId="77777777" w:rsidR="00D6208F" w:rsidRPr="0048662D" w:rsidRDefault="00D6208F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Garer, s</w:t>
            </w:r>
            <w:r w:rsidRPr="0048662D">
              <w:rPr>
                <w:rFonts w:ascii="Arial" w:hAnsi="Arial" w:cs="Arial"/>
                <w:sz w:val="16"/>
                <w:szCs w:val="16"/>
              </w:rPr>
              <w:t>tocker l’aéronef et installer les caches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0530" w14:textId="77777777" w:rsidR="00D6208F" w:rsidRPr="0048662D" w:rsidRDefault="00D6208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E45F" w14:textId="77777777" w:rsidR="00D6208F" w:rsidRDefault="00D6208F" w:rsidP="00B558EB">
            <w:pPr>
              <w:jc w:val="center"/>
            </w:pPr>
            <w:r w:rsidRPr="00CE64C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D37F" w14:textId="77777777" w:rsidR="00D6208F" w:rsidRDefault="00D6208F" w:rsidP="006E784F">
            <w:pPr>
              <w:jc w:val="center"/>
            </w:pPr>
            <w:r w:rsidRPr="00CE64C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97CF" w14:textId="77777777" w:rsidR="00D6208F" w:rsidRPr="0048662D" w:rsidRDefault="00D6208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D6E3" w14:textId="77777777" w:rsidR="00D6208F" w:rsidRPr="0048662D" w:rsidRDefault="00D6208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9183" w14:textId="77777777" w:rsidR="00D6208F" w:rsidRPr="0048662D" w:rsidRDefault="00D6208F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522E2B8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4C02" w14:textId="77777777" w:rsidR="008057A2" w:rsidRDefault="008057A2" w:rsidP="00850970">
            <w:r w:rsidRPr="00D423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423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423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DBAB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Installer l’aéronef dans les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dock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7FB05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EF18" w14:textId="77777777" w:rsidR="008057A2" w:rsidRDefault="008057A2" w:rsidP="00B558EB">
            <w:pPr>
              <w:jc w:val="center"/>
            </w:pPr>
            <w:r w:rsidRPr="00CE64C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445C" w14:textId="77777777" w:rsidR="008057A2" w:rsidRDefault="008057A2" w:rsidP="00B558EB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52B1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1EE7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4C26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44219E" w14:paraId="2BAE30F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92FE3" w14:textId="77777777" w:rsidR="008057A2" w:rsidRDefault="008057A2" w:rsidP="00850970">
            <w:r w:rsidRPr="00D423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423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423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F00BE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Stocker les pales du rotor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C345F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CE97" w14:textId="77777777" w:rsidR="008057A2" w:rsidRDefault="008057A2" w:rsidP="00B558EB">
            <w:pPr>
              <w:jc w:val="center"/>
            </w:pPr>
            <w:r w:rsidRPr="00CE64C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6BE4" w14:textId="77777777" w:rsidR="008057A2" w:rsidRDefault="008057A2" w:rsidP="00B558EB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FF64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78F1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98AE" w14:textId="77777777" w:rsidR="008057A2" w:rsidRPr="0044219E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4AAB" w:rsidRPr="00B13897" w14:paraId="165901B3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940D5" w14:textId="77777777" w:rsidR="003C4AAB" w:rsidRPr="00B13897" w:rsidRDefault="003C4AAB" w:rsidP="007214BF">
            <w:pPr>
              <w:rPr>
                <w:rFonts w:ascii="Arial" w:hAnsi="Arial" w:cs="Arial"/>
                <w:sz w:val="4"/>
                <w:szCs w:val="4"/>
              </w:rPr>
            </w:pPr>
            <w:r w:rsidRPr="00B13897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3C4AAB" w:rsidRPr="001E7BD7" w14:paraId="586E8CFB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FA2ED17" w14:textId="77777777" w:rsidR="003C4AAB" w:rsidRPr="001E7BD7" w:rsidRDefault="003C4AAB" w:rsidP="007214BF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  <w:szCs w:val="16"/>
              </w:rPr>
              <w:t>Etiquettes et Plaques signalétiques</w:t>
            </w:r>
          </w:p>
        </w:tc>
      </w:tr>
      <w:tr w:rsidR="008057A2" w:rsidRPr="001E7BD7" w14:paraId="2482696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5C51" w14:textId="77777777" w:rsidR="008057A2" w:rsidRDefault="008057A2" w:rsidP="00850970">
            <w:r w:rsidRPr="00523C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23CD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23C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4ED0" w14:textId="77777777" w:rsidR="008057A2" w:rsidRPr="001E7BD7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1E7BD7">
              <w:rPr>
                <w:rFonts w:ascii="Arial" w:hAnsi="Arial" w:cs="Arial"/>
                <w:sz w:val="16"/>
                <w:szCs w:val="16"/>
              </w:rPr>
              <w:t xml:space="preserve">Vérifier les étiquettes </w:t>
            </w:r>
            <w:r>
              <w:rPr>
                <w:rFonts w:ascii="Arial" w:hAnsi="Arial" w:cs="Arial"/>
                <w:sz w:val="16"/>
                <w:szCs w:val="16"/>
              </w:rPr>
              <w:t>de</w:t>
            </w:r>
            <w:r w:rsidRPr="001E7BD7">
              <w:rPr>
                <w:rFonts w:ascii="Arial" w:hAnsi="Arial" w:cs="Arial"/>
                <w:sz w:val="16"/>
                <w:szCs w:val="16"/>
              </w:rPr>
              <w:t xml:space="preserve"> l’aéronef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7507" w14:textId="77777777" w:rsidR="008057A2" w:rsidRPr="001E7BD7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63EF" w14:textId="77777777" w:rsidR="008057A2" w:rsidRDefault="008057A2" w:rsidP="00B558EB">
            <w:pPr>
              <w:jc w:val="center"/>
            </w:pPr>
            <w:r w:rsidRPr="000B5AD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B23A" w14:textId="77777777" w:rsidR="008057A2" w:rsidRPr="00D6208F" w:rsidRDefault="004C5D23" w:rsidP="00B558EB">
            <w:pPr>
              <w:jc w:val="center"/>
              <w:rPr>
                <w:strike/>
                <w:color w:val="0070C0"/>
              </w:rPr>
            </w:pPr>
            <w:r w:rsidRPr="00C2147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0BD9" w14:textId="77777777" w:rsidR="008057A2" w:rsidRPr="001E7BD7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2672F" w14:textId="77777777" w:rsidR="008057A2" w:rsidRPr="001E7BD7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7C33" w14:textId="77777777" w:rsidR="008057A2" w:rsidRPr="001E7BD7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57A2" w:rsidRPr="001E7BD7" w14:paraId="0C385FA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42B9" w14:textId="77777777" w:rsidR="008057A2" w:rsidRDefault="008057A2" w:rsidP="00850970">
            <w:r w:rsidRPr="00523CD1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523CD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23C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96C9" w14:textId="77777777" w:rsidR="008057A2" w:rsidRPr="001E7BD7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1E7BD7">
              <w:rPr>
                <w:rFonts w:ascii="Arial" w:hAnsi="Arial" w:cs="Arial"/>
                <w:sz w:val="16"/>
                <w:szCs w:val="16"/>
              </w:rPr>
              <w:t>Vérifier les marques signalétiques de l’aéronef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8638" w14:textId="77777777" w:rsidR="008057A2" w:rsidRPr="001E7BD7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ED15" w14:textId="77777777" w:rsidR="008057A2" w:rsidRDefault="008057A2" w:rsidP="00B558EB">
            <w:pPr>
              <w:jc w:val="center"/>
            </w:pPr>
            <w:r w:rsidRPr="000B5AD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1733" w14:textId="77777777" w:rsidR="008057A2" w:rsidRDefault="008057A2" w:rsidP="00B558EB">
            <w:pPr>
              <w:jc w:val="center"/>
            </w:pPr>
            <w:r w:rsidRPr="00C2147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A778" w14:textId="77777777" w:rsidR="008057A2" w:rsidRPr="001E7BD7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52F4" w14:textId="77777777" w:rsidR="008057A2" w:rsidRPr="001E7BD7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397E" w14:textId="77777777" w:rsidR="008057A2" w:rsidRPr="001E7BD7" w:rsidRDefault="008057A2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4AAB" w:rsidRPr="00B13897" w14:paraId="554265DA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B65EF" w14:textId="77777777" w:rsidR="003C4AAB" w:rsidRPr="00B13897" w:rsidRDefault="003C4AAB" w:rsidP="007214BF">
            <w:pPr>
              <w:rPr>
                <w:rFonts w:ascii="Arial" w:hAnsi="Arial" w:cs="Arial"/>
                <w:sz w:val="4"/>
                <w:szCs w:val="4"/>
              </w:rPr>
            </w:pPr>
            <w:r w:rsidRPr="00B13897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3C4AAB" w:rsidRPr="00656CAF" w14:paraId="0FD9487C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F4A48D7" w14:textId="77777777" w:rsidR="003C4AAB" w:rsidRPr="00656CAF" w:rsidRDefault="003C4AAB" w:rsidP="007214BF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  <w:szCs w:val="16"/>
              </w:rPr>
              <w:t>Entretien courant</w:t>
            </w:r>
          </w:p>
        </w:tc>
      </w:tr>
      <w:tr w:rsidR="004C5D23" w:rsidRPr="0044219E" w14:paraId="7F6B29D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7193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D48B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les pleins carburants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19E8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810E" w14:textId="77777777" w:rsidR="004C5D23" w:rsidRDefault="004C5D23" w:rsidP="00B558EB">
            <w:pPr>
              <w:jc w:val="center"/>
            </w:pPr>
            <w:r w:rsidRPr="004576A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DD43" w14:textId="77777777" w:rsidR="004C5D23" w:rsidRPr="002F40C9" w:rsidRDefault="004C5D23" w:rsidP="00B558EB">
            <w:pPr>
              <w:jc w:val="center"/>
              <w:rPr>
                <w:strike/>
                <w:color w:val="0070C0"/>
              </w:rPr>
            </w:pPr>
            <w:r w:rsidRPr="004576A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31C0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677E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375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2516706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04C3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81E3" w14:textId="77777777" w:rsidR="004C5D23" w:rsidRPr="00656CAF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Vidanger les réservoirs carburants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9B29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487D" w14:textId="77777777" w:rsidR="004C5D23" w:rsidRDefault="004C5D23" w:rsidP="00B558EB">
            <w:pPr>
              <w:jc w:val="center"/>
            </w:pPr>
            <w:r w:rsidRPr="004576A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C006" w14:textId="77777777" w:rsidR="004C5D23" w:rsidRPr="002F40C9" w:rsidRDefault="004C5D23" w:rsidP="00B558EB">
            <w:pPr>
              <w:jc w:val="center"/>
              <w:rPr>
                <w:strike/>
                <w:color w:val="0070C0"/>
              </w:rPr>
            </w:pPr>
            <w:r w:rsidRPr="004576A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6D2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B21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8580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6A829E9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8871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5381" w14:textId="77777777" w:rsidR="004C5D23" w:rsidRPr="0044219E" w:rsidRDefault="004C5D23" w:rsidP="008057A2">
            <w:pPr>
              <w:ind w:left="-177" w:firstLine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Transférer du carburant d’un réservoir à un autre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70C1" w14:textId="77777777" w:rsidR="004C5D23" w:rsidRPr="0044219E" w:rsidRDefault="004C5D23" w:rsidP="008057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5D60" w14:textId="77777777" w:rsidR="004C5D23" w:rsidRDefault="004C5D23" w:rsidP="008057A2">
            <w:pPr>
              <w:jc w:val="center"/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0DBC" w14:textId="77777777" w:rsidR="004C5D23" w:rsidRPr="002F40C9" w:rsidRDefault="004C5D23" w:rsidP="008057A2">
            <w:pPr>
              <w:jc w:val="center"/>
              <w:rPr>
                <w:strike/>
                <w:color w:val="0070C0"/>
              </w:rPr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A150" w14:textId="77777777" w:rsidR="004C5D23" w:rsidRPr="0044219E" w:rsidRDefault="004C5D23" w:rsidP="008057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66DC" w14:textId="77777777" w:rsidR="004C5D23" w:rsidRPr="0044219E" w:rsidRDefault="004C5D23" w:rsidP="008057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D5E0" w14:textId="77777777" w:rsidR="004C5D23" w:rsidRPr="0044219E" w:rsidRDefault="004C5D23" w:rsidP="008057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39FB25E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9A6A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97A5" w14:textId="77777777" w:rsidR="004C5D23" w:rsidRPr="0044219E" w:rsidRDefault="004C5D23" w:rsidP="00342BFA">
            <w:pPr>
              <w:ind w:left="-177" w:firstLine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/ ajuster la pression des pneumatiques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6531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D0E2" w14:textId="77777777" w:rsidR="004C5D23" w:rsidRDefault="004C5D23" w:rsidP="00B558EB">
            <w:pPr>
              <w:jc w:val="center"/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3DE7" w14:textId="77777777" w:rsidR="004C5D23" w:rsidRPr="002F40C9" w:rsidRDefault="004C5D23" w:rsidP="00B558EB">
            <w:pPr>
              <w:jc w:val="center"/>
              <w:rPr>
                <w:strike/>
                <w:color w:val="0070C0"/>
              </w:rPr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8B8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88BF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BF035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6B5EEA5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EFB1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5A06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</w:t>
            </w:r>
            <w:r>
              <w:rPr>
                <w:rFonts w:ascii="Arial" w:hAnsi="Arial" w:cs="Arial"/>
                <w:sz w:val="16"/>
                <w:szCs w:val="16"/>
              </w:rPr>
              <w:t xml:space="preserve">/ compléter </w:t>
            </w:r>
            <w:r w:rsidRPr="0044219E">
              <w:rPr>
                <w:rFonts w:ascii="Arial" w:hAnsi="Arial" w:cs="Arial"/>
                <w:sz w:val="16"/>
                <w:szCs w:val="16"/>
              </w:rPr>
              <w:t>le niveau d'huile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9AC7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B535" w14:textId="77777777" w:rsidR="004C5D23" w:rsidRDefault="004C5D23" w:rsidP="00B558EB">
            <w:pPr>
              <w:jc w:val="center"/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A832" w14:textId="77777777" w:rsidR="004C5D23" w:rsidRPr="002F40C9" w:rsidRDefault="004C5D23" w:rsidP="00B558EB">
            <w:pPr>
              <w:jc w:val="center"/>
              <w:rPr>
                <w:strike/>
                <w:color w:val="0070C0"/>
              </w:rPr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360B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2075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1EE4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3002C1C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F450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64B8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</w:t>
            </w:r>
            <w:r>
              <w:rPr>
                <w:rFonts w:ascii="Arial" w:hAnsi="Arial" w:cs="Arial"/>
                <w:sz w:val="16"/>
                <w:szCs w:val="16"/>
              </w:rPr>
              <w:t xml:space="preserve"> / compléter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les niveaux hydrauliques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E7DE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279B" w14:textId="77777777" w:rsidR="004C5D23" w:rsidRDefault="004C5D23" w:rsidP="00B558EB">
            <w:pPr>
              <w:jc w:val="center"/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A5E2B" w14:textId="77777777" w:rsidR="004C5D23" w:rsidRPr="002F40C9" w:rsidRDefault="004C5D23" w:rsidP="00B558EB">
            <w:pPr>
              <w:jc w:val="center"/>
              <w:rPr>
                <w:strike/>
                <w:color w:val="0070C0"/>
              </w:rPr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710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4E50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452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4208701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3DB0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7FB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</w:t>
            </w:r>
            <w:r>
              <w:rPr>
                <w:rFonts w:ascii="Arial" w:hAnsi="Arial" w:cs="Arial"/>
                <w:sz w:val="16"/>
                <w:szCs w:val="16"/>
              </w:rPr>
              <w:t>/ compléter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la pression des accumulateurs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CC1F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8FDD" w14:textId="77777777" w:rsidR="004C5D23" w:rsidRDefault="004C5D23" w:rsidP="00B558EB">
            <w:pPr>
              <w:jc w:val="center"/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D985" w14:textId="77777777" w:rsidR="004C5D23" w:rsidRDefault="004C5D23" w:rsidP="00B558EB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7AB0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94B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3394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72FE9C8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B69D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9A13" w14:textId="77777777" w:rsidR="004C5D23" w:rsidRPr="0044219E" w:rsidRDefault="004C5D23" w:rsidP="00B53C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Pressuriser un système pneumatique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9A1A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B110" w14:textId="77777777" w:rsidR="004C5D23" w:rsidRDefault="004C5D23" w:rsidP="00B558EB">
            <w:pPr>
              <w:jc w:val="center"/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6F94" w14:textId="77777777" w:rsidR="004C5D23" w:rsidRDefault="004C5D23" w:rsidP="00B558EB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6684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C99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A401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73A5BF2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7235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37A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Graisser l'aéronef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66F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0500" w14:textId="77777777" w:rsidR="004C5D23" w:rsidRDefault="004C5D23" w:rsidP="00B558EB">
            <w:pPr>
              <w:jc w:val="center"/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AC0A" w14:textId="77777777" w:rsidR="004C5D23" w:rsidRDefault="004C5D23" w:rsidP="00B558EB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0C9B6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08F0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E8D0B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74F3777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30A0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49A9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Brancher le groupe de parc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A29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7B47F" w14:textId="77777777" w:rsidR="004C5D23" w:rsidRDefault="004C5D23" w:rsidP="00B558EB">
            <w:pPr>
              <w:jc w:val="center"/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56E8" w14:textId="77777777" w:rsidR="004C5D23" w:rsidRDefault="004C5D23" w:rsidP="00B558EB">
            <w:pPr>
              <w:jc w:val="center"/>
            </w:pPr>
            <w:r w:rsidRPr="005838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FC57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6B5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213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0C5DE77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1D8C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4D8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l’entretien courant du système toilettes/eaux usées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89A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ED0A" w14:textId="77777777" w:rsidR="004C5D23" w:rsidRDefault="004C5D23" w:rsidP="00B558EB">
            <w:pPr>
              <w:jc w:val="center"/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3C4C" w14:textId="77777777" w:rsidR="004C5D23" w:rsidRPr="002F40C9" w:rsidRDefault="004C5D23" w:rsidP="00B558EB">
            <w:pPr>
              <w:jc w:val="center"/>
              <w:rPr>
                <w:strike/>
                <w:color w:val="0070C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1B21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C264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6447B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3DF0C08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B6B2" w14:textId="77777777" w:rsidR="004C5D23" w:rsidRDefault="004C5D23" w:rsidP="00850970">
            <w:r w:rsidRPr="0029538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9538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9538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84CE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la visite </w:t>
            </w:r>
            <w:proofErr w:type="spellStart"/>
            <w:r w:rsidRPr="0044219E">
              <w:rPr>
                <w:rFonts w:ascii="Arial" w:hAnsi="Arial" w:cs="Arial"/>
                <w:sz w:val="16"/>
                <w:szCs w:val="16"/>
              </w:rPr>
              <w:t>Prévol</w:t>
            </w:r>
            <w:proofErr w:type="spellEnd"/>
            <w:r w:rsidRPr="0044219E">
              <w:rPr>
                <w:rFonts w:ascii="Arial" w:hAnsi="Arial" w:cs="Arial"/>
                <w:sz w:val="16"/>
                <w:szCs w:val="16"/>
              </w:rPr>
              <w:t xml:space="preserve"> / Visite journalière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D13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CFB69" w14:textId="77777777" w:rsidR="004C5D23" w:rsidRDefault="004C5D23" w:rsidP="00B558EB">
            <w:pPr>
              <w:jc w:val="center"/>
            </w:pPr>
            <w:r w:rsidRPr="00F74C5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5B45A" w14:textId="77777777" w:rsidR="004C5D23" w:rsidRPr="00F7381E" w:rsidRDefault="004C5D23" w:rsidP="00B558EB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A5EE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6F0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678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037FBA" w14:paraId="6CFD6290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8165D12" w14:textId="77777777" w:rsidR="004C5D23" w:rsidRPr="00037FBA" w:rsidRDefault="004C5D23" w:rsidP="007214BF">
            <w:pPr>
              <w:rPr>
                <w:rFonts w:ascii="Arial" w:hAnsi="Arial" w:cs="Arial"/>
                <w:sz w:val="4"/>
                <w:szCs w:val="4"/>
              </w:rPr>
            </w:pPr>
            <w:r w:rsidRPr="00037FBA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4C5D23" w:rsidRPr="0024434B" w14:paraId="598CFFF0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FBB2526" w14:textId="77777777" w:rsidR="004C5D23" w:rsidRPr="0024434B" w:rsidRDefault="004C5D23" w:rsidP="007214BF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24434B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Analyse des vibrations et du bruit</w:t>
            </w:r>
          </w:p>
        </w:tc>
      </w:tr>
      <w:tr w:rsidR="004C5D23" w:rsidRPr="0044219E" w14:paraId="622E6E9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391ED" w14:textId="77777777" w:rsidR="004C5D23" w:rsidRDefault="004C5D23" w:rsidP="00850970">
            <w:r w:rsidRPr="00722A0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22A0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722A0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EE9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Analyser un problème de vibration hélicoptère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DBBF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F8A3" w14:textId="77777777" w:rsidR="004C5D23" w:rsidRDefault="004C5D23" w:rsidP="00B558EB">
            <w:pPr>
              <w:jc w:val="center"/>
            </w:pPr>
            <w:r w:rsidRPr="00163AB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85A4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CB4E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4A4C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3315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68F1719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8486" w14:textId="77777777" w:rsidR="004C5D23" w:rsidRDefault="004C5D23" w:rsidP="00850970">
            <w:r w:rsidRPr="00722A0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22A0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722A0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C5FA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Analyser un spectre de bruit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3AB42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FFF6" w14:textId="77777777" w:rsidR="004C5D23" w:rsidRDefault="004C5D23" w:rsidP="00D81F98">
            <w:pPr>
              <w:jc w:val="center"/>
            </w:pPr>
            <w:r w:rsidRPr="00163AB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32F2" w14:textId="77777777" w:rsidR="004C5D23" w:rsidRPr="0044219E" w:rsidRDefault="004C5D23" w:rsidP="00D81F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38B2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C2C8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3C62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51C04EF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7119" w14:textId="77777777" w:rsidR="004C5D23" w:rsidRDefault="004C5D23" w:rsidP="00850970">
            <w:r w:rsidRPr="00722A0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22A0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722A0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967C" w14:textId="77777777" w:rsidR="004C5D23" w:rsidRPr="0044219E" w:rsidRDefault="004C5D23" w:rsidP="00587EF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Analyser un spectre de vibration d’un moteur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FB0B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D9B2" w14:textId="77777777" w:rsidR="004C5D23" w:rsidRDefault="004C5D23" w:rsidP="00B558EB">
            <w:pPr>
              <w:jc w:val="center"/>
            </w:pPr>
            <w:r w:rsidRPr="00163AB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4F83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4A3A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73A7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ACA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037FBA" w14:paraId="4D70AF21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9A29666" w14:textId="77777777" w:rsidR="004C5D23" w:rsidRPr="00037FBA" w:rsidRDefault="004C5D23" w:rsidP="007214BF">
            <w:pPr>
              <w:rPr>
                <w:rFonts w:ascii="Arial" w:hAnsi="Arial" w:cs="Arial"/>
                <w:sz w:val="4"/>
                <w:szCs w:val="4"/>
              </w:rPr>
            </w:pPr>
            <w:r w:rsidRPr="00037FBA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4C5D23" w:rsidRPr="0060415C" w14:paraId="262988E7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6FB6A4A" w14:textId="77777777" w:rsidR="004C5D23" w:rsidRPr="0060415C" w:rsidRDefault="004C5D23" w:rsidP="007214BF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60415C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Conditionnement d'air </w:t>
            </w:r>
          </w:p>
        </w:tc>
      </w:tr>
      <w:tr w:rsidR="004C5D23" w:rsidRPr="0044219E" w14:paraId="24AD838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CEAD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84A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réchauffeur à combustion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271F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BC29" w14:textId="77777777" w:rsidR="004C5D23" w:rsidRDefault="004C5D23" w:rsidP="00B558EB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39F3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FCF0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5EFA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63DB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1749A9E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AA03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F20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une vanne de régulation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040E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51F2" w14:textId="77777777" w:rsidR="004C5D23" w:rsidRDefault="004C5D23" w:rsidP="00B558EB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9EFA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A0DA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C8B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5E6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30098CB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9D4C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1DB0" w14:textId="77777777" w:rsidR="004C5D23" w:rsidRPr="0044219E" w:rsidRDefault="004C5D23" w:rsidP="00B53C21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une vanne de </w:t>
            </w:r>
            <w:r>
              <w:rPr>
                <w:rFonts w:ascii="Arial" w:hAnsi="Arial" w:cs="Arial"/>
                <w:sz w:val="16"/>
                <w:szCs w:val="16"/>
              </w:rPr>
              <w:t>décharge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C1CE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CD49" w14:textId="77777777" w:rsidR="004C5D23" w:rsidRDefault="004C5D23" w:rsidP="00D81F98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2E02" w14:textId="77777777" w:rsidR="004C5D23" w:rsidRPr="0044219E" w:rsidRDefault="004C5D23" w:rsidP="00D81F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B6F3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87944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229D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2BA44F5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44B5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DA1A" w14:textId="77777777" w:rsidR="004C5D23" w:rsidRPr="0044219E" w:rsidRDefault="004C5D23" w:rsidP="00B53C21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une vanne de </w:t>
            </w:r>
            <w:r>
              <w:rPr>
                <w:rFonts w:ascii="Arial" w:hAnsi="Arial" w:cs="Arial"/>
                <w:sz w:val="16"/>
                <w:szCs w:val="16"/>
              </w:rPr>
              <w:t>sécurité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E525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A425" w14:textId="77777777" w:rsidR="004C5D23" w:rsidRDefault="004C5D23" w:rsidP="00D81F98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E1E8" w14:textId="77777777" w:rsidR="004C5D23" w:rsidRPr="0044219E" w:rsidRDefault="004C5D23" w:rsidP="00D81F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392E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6086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9ABF" w14:textId="77777777" w:rsidR="004C5D23" w:rsidRPr="0044219E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794AD68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11DA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B016" w14:textId="77777777" w:rsidR="004C5D23" w:rsidRPr="0044219E" w:rsidRDefault="004C5D23" w:rsidP="00B53C21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une </w:t>
            </w:r>
            <w:r>
              <w:rPr>
                <w:rFonts w:ascii="Arial" w:hAnsi="Arial" w:cs="Arial"/>
                <w:sz w:val="16"/>
                <w:szCs w:val="16"/>
              </w:rPr>
              <w:t>machine à cycle de vapeur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2184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39C9" w14:textId="77777777" w:rsidR="004C5D23" w:rsidRDefault="004C5D23" w:rsidP="00B558EB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9894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475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01A8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38751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4B6741D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403F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9703" w14:textId="77777777" w:rsidR="004C5D23" w:rsidRPr="0044219E" w:rsidRDefault="004C5D23" w:rsidP="00B53C21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une </w:t>
            </w:r>
            <w:r>
              <w:rPr>
                <w:rFonts w:ascii="Arial" w:hAnsi="Arial" w:cs="Arial"/>
                <w:sz w:val="16"/>
                <w:szCs w:val="16"/>
              </w:rPr>
              <w:t>machine à cycle d’air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3E08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A123" w14:textId="77777777" w:rsidR="004C5D23" w:rsidRDefault="004C5D23" w:rsidP="00B558EB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623A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32D9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1784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7C7A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05F4135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AAB4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990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 ventilateur cabine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F638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5F9F" w14:textId="77777777" w:rsidR="004C5D23" w:rsidRDefault="004C5D23" w:rsidP="00B558EB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3818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C8B0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C4DB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D2E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2817BE0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2E37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F6BB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 échangeur thermique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3C6C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7E8ED" w14:textId="77777777" w:rsidR="004C5D23" w:rsidRDefault="004C5D23" w:rsidP="00B558EB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C94E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7CE5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229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42E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23ADE7E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0767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C87F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 contrôleur de </w:t>
            </w:r>
            <w:r>
              <w:rPr>
                <w:rFonts w:ascii="Arial" w:hAnsi="Arial" w:cs="Arial"/>
                <w:sz w:val="16"/>
                <w:szCs w:val="16"/>
              </w:rPr>
              <w:t>pression cabine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6DF4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BFDDC" w14:textId="77777777" w:rsidR="004C5D23" w:rsidRDefault="004C5D23" w:rsidP="00B558EB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C10F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11A6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E5CC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8A7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4FFEA32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03AC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CDC4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Nettoyer les vannes de </w:t>
            </w:r>
            <w:r>
              <w:rPr>
                <w:rFonts w:ascii="Arial" w:hAnsi="Arial" w:cs="Arial"/>
                <w:sz w:val="16"/>
                <w:szCs w:val="16"/>
              </w:rPr>
              <w:t>décharge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DA621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163A" w14:textId="77777777" w:rsidR="004C5D23" w:rsidRDefault="004C5D23" w:rsidP="00B558EB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B1E5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7DBA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512C0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22D8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BA33A5" w14:paraId="078C732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67545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D14D" w14:textId="77777777" w:rsidR="004C5D23" w:rsidRPr="0044219E" w:rsidRDefault="004C5D23" w:rsidP="00B53C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Désarmer / réarmer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une vanne </w:t>
            </w:r>
            <w:r>
              <w:rPr>
                <w:rFonts w:ascii="Arial" w:hAnsi="Arial" w:cs="Arial"/>
                <w:sz w:val="16"/>
                <w:szCs w:val="16"/>
              </w:rPr>
              <w:t>d’isolation du compartiment cargo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4CEA" w14:textId="77777777" w:rsidR="004C5D23" w:rsidRPr="00BA33A5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93F7" w14:textId="77777777" w:rsidR="004C5D23" w:rsidRDefault="004C5D23" w:rsidP="00D81F98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0E05" w14:textId="77777777" w:rsidR="004C5D23" w:rsidRPr="00BA33A5" w:rsidRDefault="004C5D23" w:rsidP="00D81F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C4DB" w14:textId="77777777" w:rsidR="004C5D23" w:rsidRPr="00BA33A5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0D1B" w14:textId="77777777" w:rsidR="004C5D23" w:rsidRPr="00BA33A5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8EE9" w14:textId="77777777" w:rsidR="004C5D23" w:rsidRPr="00BA33A5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B07731" w14:paraId="16C3859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9CE2C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3A44" w14:textId="77777777" w:rsidR="004C5D23" w:rsidRPr="00B07731" w:rsidRDefault="004C5D23" w:rsidP="00B53C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Désarmer / réarmer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les composants de la ventilation de l’avionique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F2BB" w14:textId="77777777" w:rsidR="004C5D23" w:rsidRPr="00B07731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DA54" w14:textId="77777777" w:rsidR="004C5D23" w:rsidRDefault="004C5D23" w:rsidP="00D81F98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C605" w14:textId="77777777" w:rsidR="004C5D23" w:rsidRPr="00B07731" w:rsidRDefault="004C5D23" w:rsidP="00D81F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913E" w14:textId="77777777" w:rsidR="004C5D23" w:rsidRPr="00B07731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F939" w14:textId="77777777" w:rsidR="004C5D23" w:rsidRPr="00B07731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E9BB" w14:textId="77777777" w:rsidR="004C5D23" w:rsidRPr="00B07731" w:rsidRDefault="004C5D23" w:rsidP="00D81F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BA33A5" w14:paraId="4BDF829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102D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8722" w14:textId="77777777" w:rsidR="004C5D23" w:rsidRPr="00BA33A5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BA33A5">
              <w:rPr>
                <w:rFonts w:ascii="Arial" w:hAnsi="Arial" w:cs="Arial"/>
                <w:sz w:val="16"/>
                <w:szCs w:val="16"/>
              </w:rPr>
              <w:t>Vérifier le bon fonctionnement du système de conditionnement d’air/</w:t>
            </w:r>
            <w:r>
              <w:rPr>
                <w:rFonts w:ascii="Arial" w:hAnsi="Arial" w:cs="Arial"/>
                <w:sz w:val="16"/>
                <w:szCs w:val="16"/>
              </w:rPr>
              <w:t>réchauffage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F5B2" w14:textId="77777777" w:rsidR="004C5D23" w:rsidRPr="00BA33A5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9F68" w14:textId="77777777" w:rsidR="004C5D23" w:rsidRDefault="004C5D23" w:rsidP="00B558EB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2848" w14:textId="77777777" w:rsidR="004C5D23" w:rsidRPr="00BA33A5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2148" w14:textId="77777777" w:rsidR="004C5D23" w:rsidRPr="00BA33A5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99CD" w14:textId="77777777" w:rsidR="004C5D23" w:rsidRPr="00BA33A5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34B9" w14:textId="77777777" w:rsidR="004C5D23" w:rsidRPr="00BA33A5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B07731" w14:paraId="0DA796C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851D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9475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B07731">
              <w:rPr>
                <w:rFonts w:ascii="Arial" w:hAnsi="Arial" w:cs="Arial"/>
                <w:sz w:val="16"/>
                <w:szCs w:val="16"/>
              </w:rPr>
              <w:t>Vérifier le bon fonctionnement</w:t>
            </w:r>
            <w:r>
              <w:rPr>
                <w:rFonts w:ascii="Arial" w:hAnsi="Arial" w:cs="Arial"/>
                <w:sz w:val="16"/>
                <w:szCs w:val="16"/>
              </w:rPr>
              <w:t xml:space="preserve"> du système de pressurisation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2E10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E251" w14:textId="77777777" w:rsidR="004C5D23" w:rsidRDefault="004C5D23" w:rsidP="00B558EB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3AB5" w14:textId="77777777" w:rsidR="004C5D23" w:rsidRPr="00B07731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0035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FAB8D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FFD7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31E51CE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0DB4" w14:textId="77777777" w:rsidR="004C5D23" w:rsidRDefault="004C5D23" w:rsidP="00850970">
            <w:r w:rsidRPr="00321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1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1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96F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une recherche de panne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492C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1C4F" w14:textId="77777777" w:rsidR="004C5D23" w:rsidRDefault="004C5D23" w:rsidP="00B558EB">
            <w:pPr>
              <w:jc w:val="center"/>
            </w:pPr>
            <w:r w:rsidRPr="001E73C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BCFD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4240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7355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54C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037FBA" w14:paraId="42108811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92C15B" w14:textId="77777777" w:rsidR="004C5D23" w:rsidRPr="00037FBA" w:rsidRDefault="004C5D23" w:rsidP="007214BF">
            <w:pPr>
              <w:rPr>
                <w:rFonts w:ascii="Arial" w:hAnsi="Arial" w:cs="Arial"/>
                <w:sz w:val="4"/>
                <w:szCs w:val="4"/>
              </w:rPr>
            </w:pPr>
            <w:r w:rsidRPr="00037FBA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4C5D23" w:rsidRPr="00304DF0" w14:paraId="419FBE7B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F40BD02" w14:textId="77777777" w:rsidR="004C5D23" w:rsidRPr="00304DF0" w:rsidRDefault="004C5D23" w:rsidP="007214BF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304DF0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Pilote automatique</w:t>
            </w:r>
          </w:p>
        </w:tc>
      </w:tr>
      <w:tr w:rsidR="004C5D23" w:rsidRPr="0044219E" w14:paraId="14364A7E" w14:textId="77777777" w:rsidTr="00FB63DE">
        <w:trPr>
          <w:trHeight w:val="170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5CD6" w14:textId="77777777" w:rsidR="004C5D23" w:rsidRDefault="004C5D23" w:rsidP="00850970">
            <w:r w:rsidRPr="00077BB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77BB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77BB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43A6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servocommande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233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4AF2" w14:textId="77777777" w:rsidR="004C5D23" w:rsidRDefault="004C5D23" w:rsidP="00B558EB">
            <w:pPr>
              <w:jc w:val="center"/>
            </w:pPr>
            <w:r w:rsidRPr="00EF240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0393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FA57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B09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D07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5B0D235F" w14:textId="77777777" w:rsidTr="00FB63DE">
        <w:trPr>
          <w:trHeight w:val="170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79A7" w14:textId="77777777" w:rsidR="004C5D23" w:rsidRDefault="004C5D23" w:rsidP="00850970">
            <w:r w:rsidRPr="00077BB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77BB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77BB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B9FC8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Installer un </w:t>
            </w:r>
            <w:r w:rsidRPr="00385507">
              <w:rPr>
                <w:rFonts w:ascii="Arial" w:hAnsi="Arial" w:cs="Arial"/>
                <w:sz w:val="16"/>
                <w:szCs w:val="16"/>
              </w:rPr>
              <w:t>câble-bride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AAA1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AD58" w14:textId="77777777" w:rsidR="004C5D23" w:rsidRDefault="004C5D23" w:rsidP="00B558EB">
            <w:pPr>
              <w:jc w:val="center"/>
            </w:pPr>
            <w:r w:rsidRPr="00EF240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CE0D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B4B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E0C3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7959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4FC37A32" w14:textId="77777777" w:rsidTr="00FB63DE">
        <w:trPr>
          <w:trHeight w:val="170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DDC3" w14:textId="77777777" w:rsidR="004C5D23" w:rsidRDefault="004C5D23" w:rsidP="00850970">
            <w:r w:rsidRPr="00077BB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77BB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77BB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4B0B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boîtier de contrôle ou LRU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D098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2AC3" w14:textId="77777777" w:rsidR="004C5D23" w:rsidRDefault="004C5D23" w:rsidP="00B558EB">
            <w:pPr>
              <w:jc w:val="center"/>
            </w:pPr>
            <w:r w:rsidRPr="00EF240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68FB" w14:textId="77777777" w:rsidR="004C5D23" w:rsidRDefault="004C5D23" w:rsidP="00B558EB">
            <w:pPr>
              <w:jc w:val="center"/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65F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57AD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6D9A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35F0F841" w14:textId="77777777" w:rsidTr="00FB63DE">
        <w:trPr>
          <w:trHeight w:val="170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B46C" w14:textId="77777777" w:rsidR="004C5D23" w:rsidRDefault="004C5D23" w:rsidP="00850970">
            <w:r w:rsidRPr="00077BB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77BB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77BB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480E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amplificateur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4375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E1CE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70E1" w14:textId="77777777" w:rsidR="004C5D23" w:rsidRDefault="004C5D23" w:rsidP="00B558EB">
            <w:pPr>
              <w:jc w:val="center"/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047CC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F31DA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62BE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B07731" w14:paraId="5F3D3CD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984C" w14:textId="77777777" w:rsidR="004C5D23" w:rsidRDefault="004C5D23" w:rsidP="00850970">
            <w:r w:rsidRPr="00077BB5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077BB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77BB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8EC7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B07731">
              <w:rPr>
                <w:rFonts w:ascii="Arial" w:hAnsi="Arial" w:cs="Arial"/>
                <w:sz w:val="16"/>
                <w:szCs w:val="16"/>
              </w:rPr>
              <w:t>Vérifier le bon fonctionnement</w:t>
            </w:r>
            <w:r>
              <w:rPr>
                <w:rFonts w:ascii="Arial" w:hAnsi="Arial" w:cs="Arial"/>
                <w:sz w:val="16"/>
                <w:szCs w:val="16"/>
              </w:rPr>
              <w:t xml:space="preserve"> du pilote automatique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22D0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5A15" w14:textId="77777777" w:rsidR="004C5D23" w:rsidRPr="00007AF0" w:rsidRDefault="004C5D23" w:rsidP="00B558E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AD46" w14:textId="77777777" w:rsidR="004C5D23" w:rsidRDefault="004C5D23" w:rsidP="00B558EB">
            <w:pPr>
              <w:jc w:val="center"/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2181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5238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E7A9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B07731" w14:paraId="07C45E7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5283A" w14:textId="77777777" w:rsidR="004C5D23" w:rsidRDefault="004C5D23" w:rsidP="00850970">
            <w:r w:rsidRPr="00077BB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77BB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77BB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52485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 w:rsidRPr="00B07731">
              <w:rPr>
                <w:rFonts w:ascii="Arial" w:hAnsi="Arial" w:cs="Arial"/>
                <w:sz w:val="16"/>
                <w:szCs w:val="16"/>
              </w:rPr>
              <w:t>Vérifier le bon fonctionnement de l’amortisseur de lacet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C7EE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09F1F" w14:textId="77777777" w:rsidR="004C5D23" w:rsidRPr="004C5D23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41CD" w14:textId="77777777" w:rsidR="004C5D23" w:rsidRDefault="004C5D23" w:rsidP="00B558EB">
            <w:pPr>
              <w:jc w:val="center"/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A31A3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FDBA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954D" w14:textId="77777777" w:rsidR="004C5D23" w:rsidRPr="00B07731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385507" w14:paraId="1145BAD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3374" w14:textId="77777777" w:rsidR="004C5D23" w:rsidRDefault="004C5D23" w:rsidP="00850970">
            <w:r w:rsidRPr="00077BB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77BB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77BB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9C2B" w14:textId="77777777" w:rsidR="004C5D23" w:rsidRPr="00385507" w:rsidRDefault="004C5D23" w:rsidP="00AD7711">
            <w:pPr>
              <w:rPr>
                <w:rFonts w:ascii="Arial" w:hAnsi="Arial" w:cs="Arial"/>
                <w:sz w:val="16"/>
                <w:szCs w:val="16"/>
              </w:rPr>
            </w:pPr>
            <w:r w:rsidRPr="00385507">
              <w:rPr>
                <w:rFonts w:ascii="Arial" w:hAnsi="Arial" w:cs="Arial"/>
                <w:sz w:val="16"/>
                <w:szCs w:val="16"/>
              </w:rPr>
              <w:t xml:space="preserve">Vérifier et régler </w:t>
            </w:r>
            <w:r>
              <w:rPr>
                <w:rFonts w:ascii="Arial" w:hAnsi="Arial" w:cs="Arial"/>
                <w:sz w:val="16"/>
                <w:szCs w:val="16"/>
              </w:rPr>
              <w:t>l’embrayage</w:t>
            </w:r>
            <w:r w:rsidRPr="0038550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d’une servocommande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5EBD9" w14:textId="77777777" w:rsidR="004C5D23" w:rsidRPr="00385507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AF96" w14:textId="77777777" w:rsidR="004C5D23" w:rsidRPr="004C5D23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D979" w14:textId="77777777" w:rsidR="004C5D23" w:rsidRDefault="004C5D23" w:rsidP="00B558EB">
            <w:pPr>
              <w:jc w:val="center"/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B17A" w14:textId="77777777" w:rsidR="004C5D23" w:rsidRPr="00385507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69D7" w14:textId="77777777" w:rsidR="004C5D23" w:rsidRPr="00385507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632C0" w14:textId="77777777" w:rsidR="004C5D23" w:rsidRPr="00385507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D23" w:rsidRPr="0044219E" w14:paraId="6E7C11B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D3101" w14:textId="77777777" w:rsidR="004C5D23" w:rsidRDefault="004C5D23" w:rsidP="00850970">
            <w:r w:rsidRPr="00077BB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77BB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77BB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DD2F8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le réglage des</w:t>
            </w:r>
            <w:r w:rsidRPr="006F6DC2">
              <w:rPr>
                <w:rFonts w:ascii="Arial" w:hAnsi="Arial" w:cs="Arial"/>
                <w:sz w:val="16"/>
                <w:szCs w:val="16"/>
              </w:rPr>
              <w:t xml:space="preserve"> gains</w:t>
            </w:r>
            <w:r>
              <w:rPr>
                <w:rFonts w:ascii="Arial" w:hAnsi="Arial" w:cs="Arial"/>
                <w:sz w:val="16"/>
                <w:szCs w:val="16"/>
              </w:rPr>
              <w:t xml:space="preserve"> du pilote automatique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6B9A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3E848" w14:textId="77777777" w:rsidR="004C5D23" w:rsidRPr="0044219E" w:rsidRDefault="004C5D23" w:rsidP="00B558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FD3B" w14:textId="77777777" w:rsidR="004C5D23" w:rsidRDefault="004C5D23" w:rsidP="00B558EB">
            <w:pPr>
              <w:jc w:val="center"/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8990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3DF2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81E37" w14:textId="77777777" w:rsidR="004C5D23" w:rsidRPr="0044219E" w:rsidRDefault="004C5D23" w:rsidP="00721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09466AAD" w14:textId="77777777" w:rsidTr="00FB63DE">
        <w:trPr>
          <w:trHeight w:val="255"/>
          <w:jc w:val="right"/>
          <w:ins w:id="12" w:author="HOEDTS Fidjie" w:date="2024-07-08T11:42:00Z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D090" w14:textId="77777777" w:rsidR="00CA6D9E" w:rsidRPr="00077BB5" w:rsidRDefault="00CA6D9E" w:rsidP="00850970">
            <w:pPr>
              <w:rPr>
                <w:ins w:id="13" w:author="HOEDTS Fidjie" w:date="2024-07-08T11:42:00Z"/>
                <w:rFonts w:ascii="Arial" w:hAnsi="Arial" w:cs="Arial"/>
                <w:sz w:val="16"/>
                <w:szCs w:val="16"/>
              </w:rPr>
            </w:pPr>
            <w:ins w:id="14" w:author="HOEDTS Fidjie" w:date="2024-07-08T11:43:00Z">
              <w:r w:rsidRPr="00077BB5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077BB5">
                <w:rPr>
                  <w:rFonts w:ascii="Arial" w:hAnsi="Arial" w:cs="Arial"/>
                  <w:sz w:val="16"/>
                  <w:szCs w:val="16"/>
                </w:rPr>
                <w:instrText xml:space="preserve"> AUTONUM  </w:instrText>
              </w:r>
              <w:r w:rsidRPr="00077BB5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E7AD" w14:textId="77777777" w:rsidR="00CA6D9E" w:rsidRDefault="00CA6D9E" w:rsidP="00CA6D9E">
            <w:pPr>
              <w:rPr>
                <w:ins w:id="15" w:author="HOEDTS Fidjie" w:date="2024-07-08T11:42:00Z"/>
                <w:rFonts w:ascii="Arial" w:hAnsi="Arial" w:cs="Arial"/>
                <w:sz w:val="16"/>
                <w:szCs w:val="16"/>
              </w:rPr>
            </w:pPr>
            <w:ins w:id="16" w:author="HOEDTS Fidjie" w:date="2024-07-08T11:42:00Z">
              <w:r w:rsidRPr="00F562D0">
                <w:rPr>
                  <w:rFonts w:ascii="Arial" w:hAnsi="Arial" w:cs="Arial"/>
                  <w:sz w:val="16"/>
                  <w:szCs w:val="16"/>
                </w:rPr>
                <w:t>Vérifier le bon fonctionnement des compensateurs de Mach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696A3" w14:textId="77777777" w:rsidR="00CA6D9E" w:rsidRPr="0044219E" w:rsidRDefault="00CA6D9E" w:rsidP="00CA6D9E">
            <w:pPr>
              <w:rPr>
                <w:ins w:id="17" w:author="HOEDTS Fidjie" w:date="2024-07-08T11:42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CD4B" w14:textId="77777777" w:rsidR="00CA6D9E" w:rsidRPr="0044219E" w:rsidRDefault="00CA6D9E" w:rsidP="00CA6D9E">
            <w:pPr>
              <w:jc w:val="center"/>
              <w:rPr>
                <w:ins w:id="18" w:author="HOEDTS Fidjie" w:date="2024-07-08T11:42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AD88" w14:textId="77777777" w:rsidR="00CA6D9E" w:rsidRPr="00857398" w:rsidRDefault="00CA6D9E" w:rsidP="00CA6D9E">
            <w:pPr>
              <w:jc w:val="center"/>
              <w:rPr>
                <w:ins w:id="19" w:author="HOEDTS Fidjie" w:date="2024-07-08T11:42:00Z"/>
                <w:rFonts w:ascii="Arial" w:hAnsi="Arial" w:cs="Arial"/>
                <w:sz w:val="24"/>
                <w:szCs w:val="24"/>
              </w:rPr>
            </w:pPr>
            <w:ins w:id="20" w:author="HOEDTS Fidjie" w:date="2024-07-08T11:42:00Z">
              <w:r w:rsidRPr="00857398"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1AD7" w14:textId="77777777" w:rsidR="00CA6D9E" w:rsidRPr="0044219E" w:rsidRDefault="00CA6D9E" w:rsidP="00CA6D9E">
            <w:pPr>
              <w:rPr>
                <w:ins w:id="21" w:author="HOEDTS Fidjie" w:date="2024-07-08T11:42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7B2E" w14:textId="77777777" w:rsidR="00CA6D9E" w:rsidRPr="0044219E" w:rsidRDefault="00CA6D9E" w:rsidP="00CA6D9E">
            <w:pPr>
              <w:rPr>
                <w:ins w:id="22" w:author="HOEDTS Fidjie" w:date="2024-07-08T11:42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5BB9" w14:textId="77777777" w:rsidR="00CA6D9E" w:rsidRPr="0044219E" w:rsidRDefault="00CA6D9E" w:rsidP="00CA6D9E">
            <w:pPr>
              <w:rPr>
                <w:ins w:id="23" w:author="HOEDTS Fidjie" w:date="2024-07-08T11:42:00Z"/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4403B16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379A" w14:textId="77777777" w:rsidR="00CA6D9E" w:rsidRDefault="00CA6D9E" w:rsidP="00850970">
            <w:r>
              <w:rPr>
                <w:rFonts w:ascii="Arial" w:hAnsi="Arial" w:cs="Arial"/>
                <w:sz w:val="16"/>
                <w:szCs w:val="16"/>
              </w:rPr>
              <w:t>65.</w:t>
            </w:r>
            <w:del w:id="24" w:author="HOEDTS Fidjie" w:date="2024-07-08T11:43:00Z">
              <w:r w:rsidRPr="00077BB5" w:rsidDel="00CA6D9E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077BB5" w:rsidDel="00CA6D9E">
                <w:rPr>
                  <w:rFonts w:ascii="Arial" w:hAnsi="Arial" w:cs="Arial"/>
                  <w:sz w:val="16"/>
                  <w:szCs w:val="16"/>
                </w:rPr>
                <w:delInstrText xml:space="preserve"> AUTONUM  </w:delInstrText>
              </w:r>
              <w:r w:rsidRPr="00077BB5" w:rsidDel="00CA6D9E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F719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04024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788C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7A09" w14:textId="77777777" w:rsidR="00CA6D9E" w:rsidRDefault="00CA6D9E" w:rsidP="00CA6D9E">
            <w:pPr>
              <w:jc w:val="center"/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89AD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ACF5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F743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18C8044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F9F5" w14:textId="77777777" w:rsidR="00CA6D9E" w:rsidRPr="00077BB5" w:rsidRDefault="00CA6D9E" w:rsidP="00850970">
            <w:pPr>
              <w:rPr>
                <w:rFonts w:ascii="Arial" w:hAnsi="Arial" w:cs="Arial"/>
                <w:sz w:val="16"/>
                <w:szCs w:val="16"/>
              </w:rPr>
            </w:pPr>
            <w:r w:rsidRPr="00077BB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77BB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77BB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016C" w14:textId="77777777" w:rsidR="00CA6D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 w:rsidRPr="00F562D0">
              <w:rPr>
                <w:rFonts w:ascii="Arial" w:hAnsi="Arial" w:cs="Arial"/>
                <w:sz w:val="16"/>
                <w:szCs w:val="16"/>
              </w:rPr>
              <w:t>Vérifier le système d’atterrissage automatique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568C4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33EB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9D02" w14:textId="77777777" w:rsidR="00CA6D9E" w:rsidRPr="00857398" w:rsidRDefault="00CA6D9E" w:rsidP="00CA6D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1902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96647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71B5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403139E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AAE6" w14:textId="77777777" w:rsidR="00CA6D9E" w:rsidRDefault="00CA6D9E" w:rsidP="00850970">
            <w:r w:rsidRPr="00077BB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77BB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77BB5">
              <w:rPr>
                <w:rFonts w:ascii="Arial" w:hAnsi="Arial" w:cs="Arial"/>
                <w:sz w:val="16"/>
                <w:szCs w:val="16"/>
              </w:rPr>
              <w:fldChar w:fldCharType="end"/>
            </w:r>
            <w:del w:id="25" w:author="HOEDTS Fidjie" w:date="2024-07-08T11:43:00Z">
              <w:r w:rsidRPr="00077BB5" w:rsidDel="00CA6D9E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077BB5" w:rsidDel="00CA6D9E">
                <w:rPr>
                  <w:rFonts w:ascii="Arial" w:hAnsi="Arial" w:cs="Arial"/>
                  <w:sz w:val="16"/>
                  <w:szCs w:val="16"/>
                </w:rPr>
                <w:delInstrText xml:space="preserve"> AUTONUM  </w:delInstrText>
              </w:r>
              <w:r w:rsidRPr="00077BB5" w:rsidDel="00CA6D9E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1F9C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bon fonctionnement du système de gestion de vol (FMS)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66649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C45A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A118" w14:textId="77777777" w:rsidR="00CA6D9E" w:rsidRDefault="00CA6D9E" w:rsidP="00CA6D9E">
            <w:pPr>
              <w:jc w:val="center"/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B484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F889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5C51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43ECD5E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791C" w14:textId="77777777" w:rsidR="00CA6D9E" w:rsidRDefault="00CA6D9E" w:rsidP="00850970">
            <w:r>
              <w:rPr>
                <w:rFonts w:ascii="Arial" w:hAnsi="Arial" w:cs="Arial"/>
                <w:sz w:val="16"/>
                <w:szCs w:val="16"/>
              </w:rPr>
              <w:t>68.</w:t>
            </w:r>
            <w:del w:id="26" w:author="HOEDTS Fidjie" w:date="2024-07-08T11:43:00Z">
              <w:r w:rsidRPr="00077BB5" w:rsidDel="00CA6D9E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077BB5" w:rsidDel="00CA6D9E">
                <w:rPr>
                  <w:rFonts w:ascii="Arial" w:hAnsi="Arial" w:cs="Arial"/>
                  <w:sz w:val="16"/>
                  <w:szCs w:val="16"/>
                </w:rPr>
                <w:delInstrText xml:space="preserve"> AUTONUM  </w:delInstrText>
              </w:r>
              <w:r w:rsidRPr="00077BB5" w:rsidDel="00CA6D9E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07D4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système d’augmentation de stabilité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35FF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73348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1B1D" w14:textId="77777777" w:rsidR="00CA6D9E" w:rsidRDefault="00CA6D9E" w:rsidP="00CA6D9E">
            <w:pPr>
              <w:jc w:val="center"/>
            </w:pPr>
            <w:r w:rsidRPr="008573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7FCBB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5990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DC06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037FBA" w14:paraId="2229466C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D6E558" w14:textId="77777777" w:rsidR="00CA6D9E" w:rsidRPr="00037FBA" w:rsidRDefault="00CA6D9E" w:rsidP="00CA6D9E">
            <w:pPr>
              <w:rPr>
                <w:rFonts w:ascii="Arial" w:hAnsi="Arial" w:cs="Arial"/>
                <w:sz w:val="4"/>
                <w:szCs w:val="4"/>
              </w:rPr>
            </w:pPr>
            <w:r w:rsidRPr="00037FBA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CA6D9E" w:rsidRPr="00304DF0" w14:paraId="48B76932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47F74FA" w14:textId="77777777" w:rsidR="00CA6D9E" w:rsidRPr="00304DF0" w:rsidRDefault="00CA6D9E" w:rsidP="00CA6D9E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304DF0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Communication</w:t>
            </w:r>
          </w:p>
        </w:tc>
      </w:tr>
      <w:tr w:rsidR="00CA6D9E" w:rsidRPr="0044219E" w14:paraId="519C6E9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7CDB" w14:textId="77777777" w:rsidR="00CA6D9E" w:rsidRDefault="00CA6D9E" w:rsidP="00850970">
            <w:r w:rsidRPr="004E42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E421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E42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A14B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l'émetteur/récepteur VHF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59BE1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D438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14C6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E51F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E8D08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63A4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2739486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1CF4" w14:textId="77777777" w:rsidR="00CA6D9E" w:rsidRDefault="00CA6D9E" w:rsidP="00850970">
            <w:r w:rsidRPr="004E42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E421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E42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A503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l'émetteur/récepteur</w:t>
            </w:r>
            <w:r>
              <w:rPr>
                <w:rFonts w:ascii="Arial" w:hAnsi="Arial" w:cs="Arial"/>
                <w:sz w:val="16"/>
                <w:szCs w:val="16"/>
              </w:rPr>
              <w:t xml:space="preserve"> HF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6558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A12E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551A" w14:textId="77777777" w:rsidR="00CA6D9E" w:rsidRDefault="00CA6D9E" w:rsidP="00CA6D9E">
            <w:pPr>
              <w:jc w:val="center"/>
            </w:pPr>
            <w:r w:rsidRPr="008B7A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95CB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744D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462A5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416B7E9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956B" w14:textId="77777777" w:rsidR="00CA6D9E" w:rsidRDefault="00CA6D9E" w:rsidP="00850970">
            <w:r w:rsidRPr="004E42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E421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E42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FE17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une antenne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987C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8CEF9" w14:textId="77777777" w:rsidR="00CA6D9E" w:rsidRPr="004C5D23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FF18" w14:textId="77777777" w:rsidR="00CA6D9E" w:rsidRDefault="00CA6D9E" w:rsidP="00CA6D9E">
            <w:pPr>
              <w:jc w:val="center"/>
            </w:pPr>
            <w:r w:rsidRPr="008B7A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375A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4673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5995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6EDD0B9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7D44" w14:textId="77777777" w:rsidR="00CA6D9E" w:rsidRDefault="00CA6D9E" w:rsidP="00850970">
            <w:r w:rsidRPr="004E42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E421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E42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7BF0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des </w:t>
            </w:r>
            <w:proofErr w:type="spellStart"/>
            <w:r w:rsidRPr="0044219E">
              <w:rPr>
                <w:rFonts w:ascii="Arial" w:hAnsi="Arial" w:cs="Arial"/>
                <w:sz w:val="16"/>
                <w:szCs w:val="16"/>
              </w:rPr>
              <w:t>déperditeurs</w:t>
            </w:r>
            <w:proofErr w:type="spellEnd"/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d’électricité statique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5EAE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B37C3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2C19" w14:textId="77777777" w:rsidR="00CA6D9E" w:rsidRPr="00007AF0" w:rsidRDefault="00CA6D9E" w:rsidP="00CA6D9E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3A961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5B01B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A252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0BFB54B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831B" w14:textId="77777777" w:rsidR="00CA6D9E" w:rsidRDefault="00CA6D9E" w:rsidP="00850970">
            <w:r w:rsidRPr="004E42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E421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E42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7CF3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essai opérationnel des radios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3D76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7A0C5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9BA8" w14:textId="77777777" w:rsidR="00CA6D9E" w:rsidRDefault="00CA6D9E" w:rsidP="00CA6D9E">
            <w:pPr>
              <w:jc w:val="center"/>
            </w:pPr>
            <w:r w:rsidRPr="008B7A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39B3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4E4F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1512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49626AA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DD004" w14:textId="77777777" w:rsidR="00CA6D9E" w:rsidRDefault="00CA6D9E" w:rsidP="00850970">
            <w:r w:rsidRPr="004E42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E421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E42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F3A3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Vérifier le </w:t>
            </w:r>
            <w:r w:rsidRPr="00AD7711">
              <w:rPr>
                <w:rFonts w:ascii="Arial" w:hAnsi="Arial" w:cs="Arial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16"/>
                <w:szCs w:val="16"/>
              </w:rPr>
              <w:t>atio d’</w:t>
            </w:r>
            <w:r w:rsidRPr="00AD7711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nde </w:t>
            </w:r>
            <w:r w:rsidRPr="00AD7711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tationnaire d’une antenne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60F3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0E9E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69AF" w14:textId="77777777" w:rsidR="00CA6D9E" w:rsidRDefault="00CA6D9E" w:rsidP="00CA6D9E">
            <w:pPr>
              <w:jc w:val="center"/>
            </w:pPr>
            <w:r w:rsidRPr="008B7A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57CF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75FF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6A49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6C59188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8E4F" w14:textId="77777777" w:rsidR="00CA6D9E" w:rsidRDefault="00CA6D9E" w:rsidP="00850970">
            <w:r w:rsidRPr="004E42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E421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E42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D5526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essai opérationnel du SELCAL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7495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D79E7" w14:textId="77777777" w:rsidR="00CA6D9E" w:rsidRDefault="00CA6D9E" w:rsidP="00CA6D9E">
            <w:pPr>
              <w:jc w:val="center"/>
            </w:pPr>
            <w:r w:rsidRPr="00FD1B3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83D5" w14:textId="77777777" w:rsidR="00CA6D9E" w:rsidRDefault="00CA6D9E" w:rsidP="00CA6D9E">
            <w:pPr>
              <w:jc w:val="center"/>
            </w:pPr>
            <w:r w:rsidRPr="008B7A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7851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91AC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2996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385507" w14:paraId="1910F2F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3C32" w14:textId="77777777" w:rsidR="00CA6D9E" w:rsidRDefault="00CA6D9E" w:rsidP="00850970">
            <w:r w:rsidRPr="004E42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E421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E42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2581" w14:textId="77777777" w:rsidR="00CA6D9E" w:rsidRPr="00385507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 w:rsidRPr="00385507">
              <w:rPr>
                <w:rFonts w:ascii="Arial" w:hAnsi="Arial" w:cs="Arial"/>
                <w:sz w:val="16"/>
                <w:szCs w:val="16"/>
              </w:rPr>
              <w:t>Effectuer un essai fonction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85507">
              <w:rPr>
                <w:rFonts w:ascii="Arial" w:hAnsi="Arial" w:cs="Arial"/>
                <w:sz w:val="16"/>
                <w:szCs w:val="16"/>
              </w:rPr>
              <w:t xml:space="preserve">el du système d’annonces </w:t>
            </w:r>
            <w:r>
              <w:rPr>
                <w:rFonts w:ascii="Arial" w:hAnsi="Arial" w:cs="Arial"/>
                <w:sz w:val="16"/>
                <w:szCs w:val="16"/>
              </w:rPr>
              <w:t xml:space="preserve">pour </w:t>
            </w:r>
            <w:r w:rsidRPr="00385507">
              <w:rPr>
                <w:rFonts w:ascii="Arial" w:hAnsi="Arial" w:cs="Arial"/>
                <w:sz w:val="16"/>
                <w:szCs w:val="16"/>
              </w:rPr>
              <w:t>pass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385507">
              <w:rPr>
                <w:rFonts w:ascii="Arial" w:hAnsi="Arial" w:cs="Arial"/>
                <w:sz w:val="16"/>
                <w:szCs w:val="16"/>
              </w:rPr>
              <w:t>ger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8973" w14:textId="77777777" w:rsidR="00CA6D9E" w:rsidRPr="00385507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D478" w14:textId="77777777" w:rsidR="00CA6D9E" w:rsidRDefault="00CA6D9E" w:rsidP="00CA6D9E">
            <w:pPr>
              <w:jc w:val="center"/>
            </w:pPr>
            <w:r w:rsidRPr="00FD1B3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FBAC" w14:textId="77777777" w:rsidR="00CA6D9E" w:rsidRDefault="00CA6D9E" w:rsidP="00CA6D9E">
            <w:pPr>
              <w:jc w:val="center"/>
            </w:pPr>
            <w:r w:rsidRPr="008B7A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EDE5" w14:textId="77777777" w:rsidR="00CA6D9E" w:rsidRPr="00385507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4010" w14:textId="77777777" w:rsidR="00CA6D9E" w:rsidRPr="00385507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5F6E" w14:textId="77777777" w:rsidR="00CA6D9E" w:rsidRPr="00385507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385507" w14:paraId="5E46AAB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3503" w14:textId="77777777" w:rsidR="00CA6D9E" w:rsidRDefault="00CA6D9E" w:rsidP="00850970">
            <w:r w:rsidRPr="004E42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E421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E42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7AAD" w14:textId="77777777" w:rsidR="00CA6D9E" w:rsidRPr="00385507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 w:rsidRPr="00385507">
              <w:rPr>
                <w:rFonts w:ascii="Arial" w:hAnsi="Arial" w:cs="Arial"/>
                <w:sz w:val="16"/>
                <w:szCs w:val="16"/>
              </w:rPr>
              <w:t>Ef</w:t>
            </w:r>
            <w:r>
              <w:rPr>
                <w:rFonts w:ascii="Arial" w:hAnsi="Arial" w:cs="Arial"/>
                <w:sz w:val="16"/>
                <w:szCs w:val="16"/>
              </w:rPr>
              <w:t>fectuer un essai fonctionnel de l’</w:t>
            </w:r>
            <w:r w:rsidRPr="00385507">
              <w:rPr>
                <w:rFonts w:ascii="Arial" w:hAnsi="Arial" w:cs="Arial"/>
                <w:sz w:val="16"/>
                <w:szCs w:val="16"/>
              </w:rPr>
              <w:t>interphone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F65F" w14:textId="77777777" w:rsidR="00CA6D9E" w:rsidRPr="00385507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64D8" w14:textId="77777777" w:rsidR="00CA6D9E" w:rsidRDefault="00CA6D9E" w:rsidP="00CA6D9E">
            <w:pPr>
              <w:jc w:val="center"/>
            </w:pPr>
            <w:r w:rsidRPr="00FD1B3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6D24" w14:textId="77777777" w:rsidR="00CA6D9E" w:rsidRDefault="00CA6D9E" w:rsidP="00CA6D9E">
            <w:pPr>
              <w:jc w:val="center"/>
            </w:pPr>
            <w:r w:rsidRPr="008B7A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BA2C" w14:textId="77777777" w:rsidR="00CA6D9E" w:rsidRPr="00385507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F763" w14:textId="77777777" w:rsidR="00CA6D9E" w:rsidRPr="00385507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5CCB" w14:textId="77777777" w:rsidR="00CA6D9E" w:rsidRPr="00385507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05089F2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2510" w14:textId="77777777" w:rsidR="00CA6D9E" w:rsidRDefault="00CA6D9E" w:rsidP="00850970">
            <w:r w:rsidRPr="004E42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E421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E42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ABB5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Réparer un câble coaxial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10E1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3E36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797A" w14:textId="77777777" w:rsidR="00CA6D9E" w:rsidRDefault="00CA6D9E" w:rsidP="00CA6D9E">
            <w:pPr>
              <w:jc w:val="center"/>
            </w:pPr>
            <w:r w:rsidRPr="008B7A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31AF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E3C9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6E5D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9E" w:rsidRPr="0044219E" w14:paraId="42460C1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86CC" w14:textId="77777777" w:rsidR="00CA6D9E" w:rsidRDefault="00CA6D9E" w:rsidP="00850970">
            <w:r w:rsidRPr="004E421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E421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E421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06D7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une recherche de panne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51EE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D98C" w14:textId="77777777" w:rsidR="00CA6D9E" w:rsidRPr="0044219E" w:rsidRDefault="00CA6D9E" w:rsidP="00CA6D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B1A4" w14:textId="77777777" w:rsidR="00CA6D9E" w:rsidRDefault="00CA6D9E" w:rsidP="00CA6D9E">
            <w:pPr>
              <w:jc w:val="center"/>
            </w:pPr>
            <w:r w:rsidRPr="008B7A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BBFE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C9D3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9997" w14:textId="77777777" w:rsidR="00CA6D9E" w:rsidRPr="0044219E" w:rsidRDefault="00CA6D9E" w:rsidP="00CA6D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6CDEA187" w14:textId="77777777" w:rsidTr="00FB63DE">
        <w:trPr>
          <w:trHeight w:val="255"/>
          <w:jc w:val="right"/>
          <w:ins w:id="27" w:author="HOEDTS Fidjie" w:date="2024-07-08T11:44:00Z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AF78C" w14:textId="77777777" w:rsidR="00612C0F" w:rsidRPr="004E421E" w:rsidRDefault="00612C0F" w:rsidP="00850970">
            <w:pPr>
              <w:rPr>
                <w:ins w:id="28" w:author="HOEDTS Fidjie" w:date="2024-07-08T11:44:00Z"/>
                <w:rFonts w:ascii="Arial" w:hAnsi="Arial" w:cs="Arial"/>
                <w:sz w:val="16"/>
                <w:szCs w:val="16"/>
              </w:rPr>
            </w:pPr>
            <w:ins w:id="29" w:author="HOEDTS Fidjie" w:date="2024-07-08T11:44:00Z">
              <w:r w:rsidRPr="004E421E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4E421E">
                <w:rPr>
                  <w:rFonts w:ascii="Arial" w:hAnsi="Arial" w:cs="Arial"/>
                  <w:sz w:val="16"/>
                  <w:szCs w:val="16"/>
                </w:rPr>
                <w:instrText xml:space="preserve"> AUTONUM  </w:instrText>
              </w:r>
              <w:r w:rsidRPr="004E421E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6EE2" w14:textId="77777777" w:rsidR="00612C0F" w:rsidRPr="0044219E" w:rsidRDefault="00612C0F" w:rsidP="00612C0F">
            <w:pPr>
              <w:rPr>
                <w:ins w:id="30" w:author="HOEDTS Fidjie" w:date="2024-07-08T11:44:00Z"/>
                <w:rFonts w:ascii="Arial" w:hAnsi="Arial" w:cs="Arial"/>
                <w:sz w:val="16"/>
                <w:szCs w:val="16"/>
              </w:rPr>
            </w:pPr>
            <w:ins w:id="31" w:author="HOEDTS Fidjie" w:date="2024-07-08T11:44:00Z">
              <w:r>
                <w:rPr>
                  <w:rFonts w:ascii="Arial" w:hAnsi="Arial" w:cs="Arial"/>
                  <w:sz w:val="16"/>
                  <w:szCs w:val="16"/>
                </w:rPr>
                <w:t>Vérifier le système SATCOM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9059" w14:textId="77777777" w:rsidR="00612C0F" w:rsidRPr="0044219E" w:rsidRDefault="00612C0F" w:rsidP="00612C0F">
            <w:pPr>
              <w:rPr>
                <w:ins w:id="32" w:author="HOEDTS Fidjie" w:date="2024-07-08T11:44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5B4F" w14:textId="77777777" w:rsidR="00612C0F" w:rsidRPr="0044219E" w:rsidRDefault="00612C0F" w:rsidP="00612C0F">
            <w:pPr>
              <w:jc w:val="center"/>
              <w:rPr>
                <w:ins w:id="33" w:author="HOEDTS Fidjie" w:date="2024-07-08T11:44:00Z"/>
                <w:rFonts w:ascii="Arial" w:hAnsi="Arial" w:cs="Arial"/>
                <w:sz w:val="16"/>
                <w:szCs w:val="16"/>
              </w:rPr>
            </w:pPr>
            <w:ins w:id="34" w:author="HOEDTS Fidjie" w:date="2024-07-08T11:44:00Z">
              <w:r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A948" w14:textId="77777777" w:rsidR="00612C0F" w:rsidRPr="008B7A79" w:rsidRDefault="00612C0F" w:rsidP="00612C0F">
            <w:pPr>
              <w:jc w:val="center"/>
              <w:rPr>
                <w:ins w:id="35" w:author="HOEDTS Fidjie" w:date="2024-07-08T11:44:00Z"/>
                <w:rFonts w:ascii="Arial" w:hAnsi="Arial" w:cs="Arial"/>
                <w:sz w:val="24"/>
                <w:szCs w:val="24"/>
              </w:rPr>
            </w:pPr>
            <w:ins w:id="36" w:author="HOEDTS Fidjie" w:date="2024-07-08T11:44:00Z">
              <w:r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2936" w14:textId="77777777" w:rsidR="00612C0F" w:rsidRPr="0044219E" w:rsidRDefault="00612C0F" w:rsidP="00612C0F">
            <w:pPr>
              <w:rPr>
                <w:ins w:id="37" w:author="HOEDTS Fidjie" w:date="2024-07-08T11:44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F8C6" w14:textId="77777777" w:rsidR="00612C0F" w:rsidRPr="0044219E" w:rsidRDefault="00612C0F" w:rsidP="00612C0F">
            <w:pPr>
              <w:rPr>
                <w:ins w:id="38" w:author="HOEDTS Fidjie" w:date="2024-07-08T11:44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9D05" w14:textId="77777777" w:rsidR="00612C0F" w:rsidRPr="0044219E" w:rsidRDefault="00612C0F" w:rsidP="00612C0F">
            <w:pPr>
              <w:rPr>
                <w:ins w:id="39" w:author="HOEDTS Fidjie" w:date="2024-07-08T11:44:00Z"/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6D54E3" w14:paraId="5BF0167E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E7BAA5" w14:textId="77777777" w:rsidR="00612C0F" w:rsidRPr="006D54E3" w:rsidRDefault="00612C0F" w:rsidP="00612C0F">
            <w:pPr>
              <w:rPr>
                <w:rFonts w:ascii="Arial" w:hAnsi="Arial" w:cs="Arial"/>
                <w:sz w:val="4"/>
                <w:szCs w:val="4"/>
              </w:rPr>
            </w:pPr>
            <w:r w:rsidRPr="006D54E3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612C0F" w:rsidRPr="00304DF0" w14:paraId="09627D37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49BD5B6" w14:textId="77777777" w:rsidR="00612C0F" w:rsidRPr="00304DF0" w:rsidRDefault="00612C0F" w:rsidP="00612C0F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304DF0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Electricité</w:t>
            </w:r>
          </w:p>
        </w:tc>
      </w:tr>
      <w:tr w:rsidR="00612C0F" w:rsidRPr="0044219E" w14:paraId="0E21D48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4F25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FFB4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Charge</w:t>
            </w:r>
            <w:r>
              <w:rPr>
                <w:rFonts w:ascii="Arial" w:hAnsi="Arial" w:cs="Arial"/>
                <w:sz w:val="16"/>
                <w:szCs w:val="16"/>
              </w:rPr>
              <w:t>r une batterie acide/plomb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07E40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81945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3280" w14:textId="77777777" w:rsidR="00612C0F" w:rsidRPr="00AD4833" w:rsidRDefault="00612C0F" w:rsidP="00612C0F">
            <w:pPr>
              <w:jc w:val="center"/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2873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965A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B49E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6592656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5C05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F3E6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Charge</w:t>
            </w:r>
            <w:r>
              <w:rPr>
                <w:rFonts w:ascii="Arial" w:hAnsi="Arial" w:cs="Arial"/>
                <w:sz w:val="16"/>
                <w:szCs w:val="16"/>
              </w:rPr>
              <w:t>r une batterie Ni-Cad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28E5A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BFDB2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57D4" w14:textId="77777777" w:rsidR="00612C0F" w:rsidRDefault="00612C0F" w:rsidP="00612C0F">
            <w:pPr>
              <w:jc w:val="center"/>
            </w:pPr>
            <w:r w:rsidRPr="0000562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2267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A0B7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310C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3015858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54FF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8B08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la capacité de la batterie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AE4A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1470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F870" w14:textId="77777777" w:rsidR="00612C0F" w:rsidRDefault="00612C0F" w:rsidP="00612C0F">
            <w:pPr>
              <w:jc w:val="center"/>
            </w:pPr>
            <w:r w:rsidRPr="0000562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9BF5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1D37B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E87A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F26D27" w14:paraId="4F810C3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A95D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2629" w14:textId="77777777" w:rsidR="00612C0F" w:rsidRPr="00F26D2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F26D27">
              <w:rPr>
                <w:rFonts w:ascii="Arial" w:hAnsi="Arial" w:cs="Arial"/>
                <w:sz w:val="16"/>
                <w:szCs w:val="16"/>
              </w:rPr>
              <w:t>Décharger</w:t>
            </w:r>
            <w:r>
              <w:rPr>
                <w:rFonts w:ascii="Arial" w:hAnsi="Arial" w:cs="Arial"/>
                <w:sz w:val="16"/>
                <w:szCs w:val="16"/>
              </w:rPr>
              <w:t xml:space="preserve"> complétement et r</w:t>
            </w:r>
            <w:r w:rsidRPr="00F26D27">
              <w:rPr>
                <w:rFonts w:ascii="Arial" w:hAnsi="Arial" w:cs="Arial"/>
                <w:sz w:val="16"/>
                <w:szCs w:val="16"/>
              </w:rPr>
              <w:t xml:space="preserve">echarger </w:t>
            </w:r>
            <w:r>
              <w:rPr>
                <w:rFonts w:ascii="Arial" w:hAnsi="Arial" w:cs="Arial"/>
                <w:sz w:val="16"/>
                <w:szCs w:val="16"/>
              </w:rPr>
              <w:t>une batterie Ni-Cad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1B06A" w14:textId="77777777" w:rsidR="00612C0F" w:rsidRPr="00F26D2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98ADB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BDD0" w14:textId="77777777" w:rsidR="00612C0F" w:rsidRDefault="00612C0F" w:rsidP="00612C0F">
            <w:pPr>
              <w:jc w:val="center"/>
            </w:pPr>
            <w:r w:rsidRPr="0000562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EAEA1" w14:textId="77777777" w:rsidR="00612C0F" w:rsidRPr="00F26D2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E16B4" w14:textId="77777777" w:rsidR="00612C0F" w:rsidRPr="00F26D2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C46A" w14:textId="77777777" w:rsidR="00612C0F" w:rsidRPr="00F26D2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11C0A8F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A7E6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D714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une génératrice, un </w:t>
            </w:r>
            <w:r>
              <w:rPr>
                <w:rFonts w:ascii="Arial" w:hAnsi="Arial" w:cs="Arial"/>
                <w:sz w:val="16"/>
                <w:szCs w:val="16"/>
              </w:rPr>
              <w:t>alternateur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700C5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4BA1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0C98" w14:textId="77777777" w:rsidR="00612C0F" w:rsidRPr="00AD4833" w:rsidRDefault="00612C0F" w:rsidP="00612C0F">
            <w:pPr>
              <w:jc w:val="center"/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0A65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A31A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F130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3010C0F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B0C7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84FC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des interrupteurs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5DFC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6D5B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099C" w14:textId="77777777" w:rsidR="00612C0F" w:rsidRDefault="00612C0F" w:rsidP="00612C0F">
            <w:pPr>
              <w:jc w:val="center"/>
            </w:pPr>
            <w:r w:rsidRPr="0000562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E7F6F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BB665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F7D6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34E5309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465B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D23F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des disjoncteurs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95C7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6B36E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6F62" w14:textId="77777777" w:rsidR="00612C0F" w:rsidRDefault="00612C0F" w:rsidP="00612C0F">
            <w:pPr>
              <w:jc w:val="center"/>
            </w:pPr>
            <w:r w:rsidRPr="0000562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3D613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57B7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E5E3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4D7AA6A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3BA9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EAE71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un régulateur de tension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6FC0B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076A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4A0B" w14:textId="77777777" w:rsidR="00612C0F" w:rsidRDefault="00612C0F" w:rsidP="00612C0F">
            <w:pPr>
              <w:jc w:val="center"/>
            </w:pPr>
            <w:r w:rsidRPr="0000562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6E59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2AD1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6FA3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18E0CD8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7C707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B557F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</w:t>
            </w:r>
            <w:r>
              <w:rPr>
                <w:rFonts w:ascii="Arial" w:hAnsi="Arial" w:cs="Arial"/>
                <w:sz w:val="16"/>
                <w:szCs w:val="16"/>
              </w:rPr>
              <w:t>un régulateur de tension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D003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EBFE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2E23" w14:textId="77777777" w:rsidR="00612C0F" w:rsidRPr="00F7381E" w:rsidRDefault="00612C0F" w:rsidP="00612C0F">
            <w:pPr>
              <w:jc w:val="center"/>
              <w:rPr>
                <w:strike/>
                <w:color w:val="FF0000"/>
              </w:rPr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DDC3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7502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882C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F26D27" w14:paraId="646516E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DA8A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8479" w14:textId="77777777" w:rsidR="00612C0F" w:rsidRPr="00F26D2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Modifier une analyse de</w:t>
            </w:r>
            <w:r w:rsidRPr="00F26D27">
              <w:rPr>
                <w:rFonts w:ascii="Arial" w:hAnsi="Arial" w:cs="Arial"/>
                <w:sz w:val="16"/>
                <w:szCs w:val="16"/>
              </w:rPr>
              <w:t xml:space="preserve"> la distribution de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26D27">
              <w:rPr>
                <w:rFonts w:ascii="Arial" w:hAnsi="Arial" w:cs="Arial"/>
                <w:sz w:val="16"/>
                <w:szCs w:val="16"/>
              </w:rPr>
              <w:t xml:space="preserve"> charge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26D27">
              <w:rPr>
                <w:rFonts w:ascii="Arial" w:hAnsi="Arial" w:cs="Arial"/>
                <w:sz w:val="16"/>
                <w:szCs w:val="16"/>
              </w:rPr>
              <w:t xml:space="preserve"> électrique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F378" w14:textId="77777777" w:rsidR="00612C0F" w:rsidRPr="00F26D2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02773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2CFC" w14:textId="77777777" w:rsidR="00612C0F" w:rsidRDefault="00612C0F" w:rsidP="00612C0F">
            <w:pPr>
              <w:jc w:val="center"/>
            </w:pPr>
            <w:r w:rsidRPr="0000562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A0F3" w14:textId="77777777" w:rsidR="00612C0F" w:rsidRPr="00F26D2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8F93" w14:textId="77777777" w:rsidR="00612C0F" w:rsidRPr="00F26D2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D9A2" w14:textId="77777777" w:rsidR="00612C0F" w:rsidRPr="00F26D2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192470" w14:paraId="6F013AB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BFAF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5F69" w14:textId="77777777" w:rsidR="00612C0F" w:rsidRPr="00192470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192470">
              <w:rPr>
                <w:rFonts w:ascii="Arial" w:hAnsi="Arial" w:cs="Arial"/>
                <w:sz w:val="16"/>
                <w:szCs w:val="16"/>
              </w:rPr>
              <w:t xml:space="preserve">Réparer/Remplacer un </w:t>
            </w:r>
            <w:r>
              <w:rPr>
                <w:rFonts w:ascii="Arial" w:hAnsi="Arial" w:cs="Arial"/>
                <w:sz w:val="16"/>
                <w:szCs w:val="16"/>
              </w:rPr>
              <w:t>câble d’alimentation électrique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19E2" w14:textId="77777777" w:rsidR="00612C0F" w:rsidRPr="00192470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CBAA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2D6C" w14:textId="77777777" w:rsidR="00612C0F" w:rsidRDefault="00612C0F" w:rsidP="00612C0F">
            <w:pPr>
              <w:jc w:val="center"/>
            </w:pPr>
            <w:r w:rsidRPr="0000562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5AF5" w14:textId="77777777" w:rsidR="00612C0F" w:rsidRPr="00192470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30DC" w14:textId="77777777" w:rsidR="00612C0F" w:rsidRPr="00192470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492E" w14:textId="77777777" w:rsidR="00612C0F" w:rsidRPr="00192470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1056C86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61928" w14:textId="77777777" w:rsidR="00612C0F" w:rsidRDefault="00612C0F" w:rsidP="00850970">
            <w:r w:rsidRPr="00245D6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45D6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45D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E07C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une recherche de panne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BD6E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EA46" w14:textId="77777777" w:rsidR="00612C0F" w:rsidRDefault="00612C0F" w:rsidP="00612C0F">
            <w:pPr>
              <w:jc w:val="center"/>
            </w:pPr>
            <w:r w:rsidRPr="002042F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3394" w14:textId="77777777" w:rsidR="00612C0F" w:rsidRDefault="00612C0F" w:rsidP="00612C0F">
            <w:pPr>
              <w:jc w:val="center"/>
            </w:pPr>
            <w:r w:rsidRPr="0000562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9ECA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860C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4BF5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37A7CE9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CFF1" w14:textId="77777777" w:rsidR="00612C0F" w:rsidRDefault="00612C0F" w:rsidP="00850970">
            <w:r w:rsidRPr="009149F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149F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149F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424A" w14:textId="77777777" w:rsidR="00612C0F" w:rsidRPr="0038550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385507">
              <w:rPr>
                <w:rFonts w:ascii="Arial" w:hAnsi="Arial" w:cs="Arial"/>
                <w:sz w:val="16"/>
                <w:szCs w:val="16"/>
              </w:rPr>
              <w:t>Ef</w:t>
            </w:r>
            <w:r>
              <w:rPr>
                <w:rFonts w:ascii="Arial" w:hAnsi="Arial" w:cs="Arial"/>
                <w:sz w:val="16"/>
                <w:szCs w:val="16"/>
              </w:rPr>
              <w:t>fectuer l’essai fonctionnel d’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une génératrice, </w:t>
            </w:r>
            <w:r>
              <w:rPr>
                <w:rFonts w:ascii="Arial" w:hAnsi="Arial" w:cs="Arial"/>
                <w:sz w:val="16"/>
                <w:szCs w:val="16"/>
              </w:rPr>
              <w:t>d’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un </w:t>
            </w:r>
            <w:r>
              <w:rPr>
                <w:rFonts w:ascii="Arial" w:hAnsi="Arial" w:cs="Arial"/>
                <w:sz w:val="16"/>
                <w:szCs w:val="16"/>
              </w:rPr>
              <w:t>alternateur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506E6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65C40" w14:textId="77777777" w:rsidR="00612C0F" w:rsidRDefault="00612C0F" w:rsidP="00612C0F">
            <w:pPr>
              <w:jc w:val="center"/>
            </w:pPr>
            <w:r w:rsidRPr="001412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F405" w14:textId="77777777" w:rsidR="00612C0F" w:rsidRDefault="00612C0F" w:rsidP="00612C0F">
            <w:pPr>
              <w:jc w:val="center"/>
            </w:pPr>
            <w:r w:rsidRPr="00FB0C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2587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915A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CCFC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524C782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5830" w14:textId="77777777" w:rsidR="00612C0F" w:rsidRDefault="00612C0F" w:rsidP="00850970">
            <w:r w:rsidRPr="009149F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149F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149F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0168" w14:textId="77777777" w:rsidR="00612C0F" w:rsidRPr="0038550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385507">
              <w:rPr>
                <w:rFonts w:ascii="Arial" w:hAnsi="Arial" w:cs="Arial"/>
                <w:sz w:val="16"/>
                <w:szCs w:val="16"/>
              </w:rPr>
              <w:t>Ef</w:t>
            </w:r>
            <w:r>
              <w:rPr>
                <w:rFonts w:ascii="Arial" w:hAnsi="Arial" w:cs="Arial"/>
                <w:sz w:val="16"/>
                <w:szCs w:val="16"/>
              </w:rPr>
              <w:t>fectuer l’essai fonctionnel d’un régulateur de tension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BAFB2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0335B" w14:textId="77777777" w:rsidR="00612C0F" w:rsidRDefault="00612C0F" w:rsidP="00612C0F">
            <w:pPr>
              <w:jc w:val="center"/>
            </w:pPr>
            <w:r w:rsidRPr="001412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EEEB" w14:textId="77777777" w:rsidR="00612C0F" w:rsidRDefault="00612C0F" w:rsidP="00612C0F">
            <w:pPr>
              <w:jc w:val="center"/>
            </w:pPr>
            <w:r w:rsidRPr="00FB0C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08470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9913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E4651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2C0F" w:rsidRPr="0044219E" w14:paraId="7FEC081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4B21" w14:textId="77777777" w:rsidR="00612C0F" w:rsidRDefault="00612C0F" w:rsidP="00850970">
            <w:r w:rsidRPr="009149F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149F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149F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1E75" w14:textId="77777777" w:rsidR="00612C0F" w:rsidRPr="00385507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  <w:r w:rsidRPr="00385507">
              <w:rPr>
                <w:rFonts w:ascii="Arial" w:hAnsi="Arial" w:cs="Arial"/>
                <w:sz w:val="16"/>
                <w:szCs w:val="16"/>
              </w:rPr>
              <w:t>Ef</w:t>
            </w:r>
            <w:r>
              <w:rPr>
                <w:rFonts w:ascii="Arial" w:hAnsi="Arial" w:cs="Arial"/>
                <w:sz w:val="16"/>
                <w:szCs w:val="16"/>
              </w:rPr>
              <w:t>fectuer l’essai fonctionnel de la génération de secours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56CD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0F0AE" w14:textId="77777777" w:rsidR="00612C0F" w:rsidRDefault="00612C0F" w:rsidP="00612C0F">
            <w:pPr>
              <w:jc w:val="center"/>
            </w:pPr>
            <w:r w:rsidRPr="001412F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26F0" w14:textId="77777777" w:rsidR="00612C0F" w:rsidRDefault="00612C0F" w:rsidP="00612C0F">
            <w:pPr>
              <w:jc w:val="center"/>
            </w:pPr>
            <w:r w:rsidRPr="00FB0C7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8BC65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6E99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F9962" w14:textId="77777777" w:rsidR="00612C0F" w:rsidRPr="0044219E" w:rsidRDefault="00612C0F" w:rsidP="00612C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6D54E3" w14:paraId="2609A8B8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000D44" w14:textId="77777777" w:rsidR="00A12DFA" w:rsidRPr="006D54E3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6D54E3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192470" w14:paraId="4E199F27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B9A6B77" w14:textId="77777777" w:rsidR="00A12DFA" w:rsidRPr="00192470" w:rsidRDefault="00A12DFA" w:rsidP="00484985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192470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Equipements et aménagements</w:t>
            </w:r>
          </w:p>
        </w:tc>
      </w:tr>
      <w:tr w:rsidR="00A12DFA" w:rsidRPr="0044219E" w14:paraId="16FB7FD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7CB9" w14:textId="77777777" w:rsidR="00A12DFA" w:rsidRDefault="00A12DFA" w:rsidP="00484985">
            <w:r w:rsidRPr="002342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B2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les moquettes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802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5987" w14:textId="77777777" w:rsidR="00A12DFA" w:rsidRDefault="00A12DFA" w:rsidP="00484985">
            <w:pPr>
              <w:jc w:val="center"/>
            </w:pPr>
            <w:r w:rsidRPr="008F75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4A5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AB3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655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F7A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0DF07E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EB9F" w14:textId="77777777" w:rsidR="00A12DFA" w:rsidRDefault="00A12DFA" w:rsidP="00484985">
            <w:r w:rsidRPr="00234266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FFE4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les sièges équipage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3A5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22AB" w14:textId="77777777" w:rsidR="00A12DFA" w:rsidRDefault="00A12DFA" w:rsidP="00484985">
            <w:pPr>
              <w:jc w:val="center"/>
            </w:pPr>
            <w:r w:rsidRPr="008F75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F3E1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DF0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AC5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6FA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1D42F4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0542" w14:textId="77777777" w:rsidR="00A12DFA" w:rsidRDefault="00A12DFA" w:rsidP="00484985">
            <w:r w:rsidRPr="002342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9FF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les sièges </w:t>
            </w:r>
            <w:r>
              <w:rPr>
                <w:rFonts w:ascii="Arial" w:hAnsi="Arial" w:cs="Arial"/>
                <w:sz w:val="16"/>
                <w:szCs w:val="16"/>
              </w:rPr>
              <w:t>passagers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FBF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6B4EE" w14:textId="77777777" w:rsidR="00A12DFA" w:rsidRDefault="00A12DFA" w:rsidP="00484985">
            <w:pPr>
              <w:jc w:val="center"/>
            </w:pPr>
            <w:r w:rsidRPr="008F75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0C1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A5D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821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C50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3ECA5F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08C9" w14:textId="77777777" w:rsidR="00A12DFA" w:rsidRDefault="00A12DFA" w:rsidP="00484985">
            <w:r w:rsidRPr="002342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F2F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les enrouleurs à inertie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CA4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E9F27" w14:textId="77777777" w:rsidR="00A12DFA" w:rsidRDefault="00A12DFA" w:rsidP="00484985">
            <w:pPr>
              <w:jc w:val="center"/>
            </w:pPr>
            <w:r w:rsidRPr="008F75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510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DD7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65A1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730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8A65EF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ED2C" w14:textId="77777777" w:rsidR="00A12DFA" w:rsidRDefault="00A12DFA" w:rsidP="00484985">
            <w:r w:rsidRPr="002342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7A0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</w:t>
            </w:r>
            <w:r>
              <w:rPr>
                <w:rFonts w:ascii="Arial" w:hAnsi="Arial" w:cs="Arial"/>
                <w:sz w:val="16"/>
                <w:szCs w:val="16"/>
              </w:rPr>
              <w:t xml:space="preserve">’état des 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ceintures </w:t>
            </w:r>
            <w:r>
              <w:rPr>
                <w:rFonts w:ascii="Arial" w:hAnsi="Arial" w:cs="Arial"/>
                <w:sz w:val="16"/>
                <w:szCs w:val="16"/>
              </w:rPr>
              <w:t>de sécurité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AF4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AC09" w14:textId="77777777" w:rsidR="00A12DFA" w:rsidRDefault="00A12DFA" w:rsidP="00484985">
            <w:pPr>
              <w:jc w:val="center"/>
            </w:pPr>
            <w:r w:rsidRPr="008F75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9C4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3174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E34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E44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BC748E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0868" w14:textId="77777777" w:rsidR="00A12DFA" w:rsidRDefault="00A12DFA" w:rsidP="00484985">
            <w:r w:rsidRPr="002342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7B3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les équipements de secours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A30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35C8" w14:textId="77777777" w:rsidR="00A12DFA" w:rsidRDefault="00A12DFA" w:rsidP="00484985">
            <w:pPr>
              <w:jc w:val="center"/>
            </w:pPr>
            <w:r w:rsidRPr="008F75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FA0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6CC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BC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502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2A4CFA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6977" w14:textId="77777777" w:rsidR="00A12DFA" w:rsidRDefault="00A12DFA" w:rsidP="00484985">
            <w:r w:rsidRPr="002342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BCB00" w14:textId="77777777" w:rsidR="00A12DFA" w:rsidRPr="00F7381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192470">
              <w:rPr>
                <w:rFonts w:ascii="Arial" w:hAnsi="Arial" w:cs="Arial"/>
                <w:sz w:val="16"/>
                <w:szCs w:val="16"/>
              </w:rPr>
              <w:t>Vérifier</w:t>
            </w:r>
            <w:r w:rsidRPr="00F7381E">
              <w:rPr>
                <w:rFonts w:ascii="Arial" w:hAnsi="Arial" w:cs="Arial"/>
                <w:sz w:val="16"/>
                <w:szCs w:val="16"/>
              </w:rPr>
              <w:t xml:space="preserve"> la </w:t>
            </w:r>
            <w:r>
              <w:rPr>
                <w:rFonts w:ascii="Arial" w:hAnsi="Arial" w:cs="Arial"/>
                <w:sz w:val="16"/>
                <w:szCs w:val="16"/>
              </w:rPr>
              <w:t>conformité réglementaire de l’</w:t>
            </w:r>
            <w:r w:rsidRPr="00F7381E">
              <w:rPr>
                <w:rFonts w:ascii="Arial" w:hAnsi="Arial" w:cs="Arial"/>
                <w:sz w:val="16"/>
                <w:szCs w:val="16"/>
              </w:rPr>
              <w:t>ELT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7B7DB" w14:textId="77777777" w:rsidR="00A12DFA" w:rsidRPr="00F7381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54C4F" w14:textId="77777777" w:rsidR="00A12DFA" w:rsidRPr="00F7381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675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2D9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7BF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1CC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12DFA" w:rsidRPr="0044219E" w14:paraId="62470E8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90A4" w14:textId="77777777" w:rsidR="00A12DFA" w:rsidRDefault="00A12DFA" w:rsidP="00484985">
            <w:r w:rsidRPr="002342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9BE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Réparer le réservoir des toilettes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9D5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5FD6" w14:textId="77777777" w:rsidR="00A12DFA" w:rsidRDefault="00A12DFA" w:rsidP="00484985">
            <w:pPr>
              <w:jc w:val="center"/>
            </w:pPr>
            <w:r w:rsidRPr="005A713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5BE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5C0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9621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CA0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7A747F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8D1D" w14:textId="77777777" w:rsidR="00A12DFA" w:rsidRPr="00234266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2342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6839" w14:textId="77777777" w:rsidR="00A12DF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Déposer et installer les aménagements intérieurs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58F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C5BD6" w14:textId="77777777" w:rsidR="00A12DFA" w:rsidRPr="005A7138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2BF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42B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A29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B1C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06545C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56F9" w14:textId="77777777" w:rsidR="00A12DFA" w:rsidRDefault="00A12DFA" w:rsidP="00484985">
            <w:r w:rsidRPr="002342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678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Réparer un habillage siège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3E9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69A4" w14:textId="77777777" w:rsidR="00A12DFA" w:rsidRDefault="00A12DFA" w:rsidP="00484985">
            <w:pPr>
              <w:jc w:val="center"/>
            </w:pPr>
            <w:r w:rsidRPr="005A713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832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7EE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203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C65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23805C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C53A" w14:textId="77777777" w:rsidR="00A12DFA" w:rsidRPr="00234266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2342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050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Modifier la configuration cabine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D2C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533D" w14:textId="77777777" w:rsidR="00A12DFA" w:rsidRPr="005A7138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212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0A94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818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DA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493195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31FB" w14:textId="77777777" w:rsidR="00A12DFA" w:rsidRDefault="00A12DFA" w:rsidP="00484985">
            <w:r w:rsidRPr="002342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342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342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34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actionneur du système de chargement cargo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063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01E5" w14:textId="77777777" w:rsidR="00A12DFA" w:rsidRDefault="00A12DFA" w:rsidP="00484985">
            <w:pPr>
              <w:jc w:val="center"/>
            </w:pPr>
            <w:r w:rsidRPr="005A713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565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A25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05B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4D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17A48C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3789" w14:textId="77777777" w:rsidR="00A12DFA" w:rsidRDefault="00A12DFA" w:rsidP="00484985">
            <w:r w:rsidRPr="00B4490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490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4490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5231" w14:textId="77777777" w:rsidR="00A12DF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Tester le système de chargement cargo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105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F0A2" w14:textId="77777777" w:rsidR="00A12DFA" w:rsidRDefault="00A12DFA" w:rsidP="00484985">
            <w:pPr>
              <w:jc w:val="center"/>
            </w:pPr>
            <w:r w:rsidRPr="006B440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3E56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27A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3D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556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2EA8FF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9CF1" w14:textId="77777777" w:rsidR="00A12DFA" w:rsidRDefault="00A12DFA" w:rsidP="00484985">
            <w:r w:rsidRPr="00B4490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490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4490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C936F" w14:textId="77777777" w:rsidR="00A12DF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les cordes et toboggans d’évacuation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C08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78FAE" w14:textId="77777777" w:rsidR="00A12DFA" w:rsidRDefault="00A12DFA" w:rsidP="00484985">
            <w:pPr>
              <w:jc w:val="center"/>
            </w:pPr>
            <w:r w:rsidRPr="006B440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D15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BDB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FD8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5C1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6D54E3" w14:paraId="6BC85B3D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A2B361" w14:textId="77777777" w:rsidR="00A12DFA" w:rsidRPr="006D54E3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6D54E3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192470" w14:paraId="2AF6B43A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0612C8C" w14:textId="77777777" w:rsidR="00A12DFA" w:rsidRPr="00192470" w:rsidRDefault="00A12DFA" w:rsidP="00484985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192470">
              <w:rPr>
                <w:rFonts w:ascii="Arial" w:hAnsi="Arial" w:cs="Arial"/>
                <w:b/>
                <w:color w:val="FFFFFF"/>
                <w:sz w:val="16"/>
                <w:szCs w:val="16"/>
              </w:rPr>
              <w:t>Protection incendie</w:t>
            </w:r>
          </w:p>
        </w:tc>
      </w:tr>
      <w:tr w:rsidR="00A12DFA" w:rsidRPr="0044219E" w14:paraId="1EFBB0B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E5D8" w14:textId="77777777" w:rsidR="00A12DFA" w:rsidRDefault="00A12DFA" w:rsidP="00484985">
            <w:r w:rsidRPr="00104BA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04BA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04BA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705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le </w:t>
            </w:r>
            <w:r>
              <w:rPr>
                <w:rFonts w:ascii="Arial" w:hAnsi="Arial" w:cs="Arial"/>
                <w:sz w:val="16"/>
                <w:szCs w:val="16"/>
              </w:rPr>
              <w:t>contenu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des bouteilles </w:t>
            </w:r>
            <w:r>
              <w:rPr>
                <w:rFonts w:ascii="Arial" w:hAnsi="Arial" w:cs="Arial"/>
                <w:sz w:val="16"/>
                <w:szCs w:val="16"/>
              </w:rPr>
              <w:t>d’</w:t>
            </w:r>
            <w:r w:rsidRPr="0044219E">
              <w:rPr>
                <w:rFonts w:ascii="Arial" w:hAnsi="Arial" w:cs="Arial"/>
                <w:sz w:val="16"/>
                <w:szCs w:val="16"/>
              </w:rPr>
              <w:t>extincteurs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013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70A0" w14:textId="77777777" w:rsidR="00A12DFA" w:rsidRDefault="00A12DFA" w:rsidP="00484985">
            <w:pPr>
              <w:jc w:val="center"/>
            </w:pPr>
            <w:r w:rsidRPr="0050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753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25E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4085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0F7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192470" w14:paraId="16E1B6E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E7FA" w14:textId="77777777" w:rsidR="00A12DFA" w:rsidRDefault="00A12DFA" w:rsidP="00484985">
            <w:r w:rsidRPr="00104BA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04BA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04BA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26D5" w14:textId="77777777" w:rsidR="00A12DFA" w:rsidRPr="00192470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192470">
              <w:rPr>
                <w:rFonts w:ascii="Arial" w:hAnsi="Arial" w:cs="Arial"/>
                <w:sz w:val="16"/>
                <w:szCs w:val="16"/>
              </w:rPr>
              <w:t xml:space="preserve">Vérifier le bon fonctionnement du système </w:t>
            </w:r>
            <w:r>
              <w:rPr>
                <w:rFonts w:ascii="Arial" w:hAnsi="Arial" w:cs="Arial"/>
                <w:sz w:val="16"/>
                <w:szCs w:val="16"/>
              </w:rPr>
              <w:t xml:space="preserve">de détection de fumée et incendie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D7806" w14:textId="77777777" w:rsidR="00A12DFA" w:rsidRPr="00192470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2BF7" w14:textId="77777777" w:rsidR="00A12DFA" w:rsidRDefault="00A12DFA" w:rsidP="00484985">
            <w:pPr>
              <w:jc w:val="center"/>
            </w:pPr>
            <w:r w:rsidRPr="0050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6C89" w14:textId="77777777" w:rsidR="00A12DFA" w:rsidRPr="00192470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9A63" w14:textId="77777777" w:rsidR="00A12DFA" w:rsidRPr="00192470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A0E7" w14:textId="77777777" w:rsidR="00A12DFA" w:rsidRPr="00192470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AF0E" w14:textId="77777777" w:rsidR="00A12DFA" w:rsidRPr="00192470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D91B64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9243" w14:textId="77777777" w:rsidR="00A12DFA" w:rsidRDefault="00A12DFA" w:rsidP="00484985">
            <w:r w:rsidRPr="00104BA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04BA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04BA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1153" w14:textId="77777777" w:rsidR="00A12DFA" w:rsidRPr="00FA068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le </w:t>
            </w:r>
            <w:r>
              <w:rPr>
                <w:rFonts w:ascii="Arial" w:hAnsi="Arial" w:cs="Arial"/>
                <w:sz w:val="16"/>
                <w:szCs w:val="16"/>
              </w:rPr>
              <w:t>contenu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des extincteurs </w:t>
            </w:r>
            <w:r>
              <w:rPr>
                <w:rFonts w:ascii="Arial" w:hAnsi="Arial" w:cs="Arial"/>
                <w:sz w:val="16"/>
                <w:szCs w:val="16"/>
              </w:rPr>
              <w:t xml:space="preserve">de la </w:t>
            </w:r>
            <w:r w:rsidRPr="0044219E">
              <w:rPr>
                <w:rFonts w:ascii="Arial" w:hAnsi="Arial" w:cs="Arial"/>
                <w:sz w:val="16"/>
                <w:szCs w:val="16"/>
              </w:rPr>
              <w:t>cabin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84FB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83B6" w14:textId="77777777" w:rsidR="00A12DFA" w:rsidRDefault="00A12DFA" w:rsidP="00484985">
            <w:pPr>
              <w:jc w:val="center"/>
            </w:pPr>
            <w:r w:rsidRPr="0050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C19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D45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D0B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B32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A5EEB7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1E48" w14:textId="77777777" w:rsidR="00A12DFA" w:rsidRDefault="00A12DFA" w:rsidP="00484985">
            <w:r w:rsidRPr="00104BA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04BA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04BA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600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le système de détection </w:t>
            </w:r>
            <w:r>
              <w:rPr>
                <w:rFonts w:ascii="Arial" w:hAnsi="Arial" w:cs="Arial"/>
                <w:sz w:val="16"/>
                <w:szCs w:val="16"/>
              </w:rPr>
              <w:t xml:space="preserve">de 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fumée </w:t>
            </w:r>
            <w:r>
              <w:rPr>
                <w:rFonts w:ascii="Arial" w:hAnsi="Arial" w:cs="Arial"/>
                <w:sz w:val="16"/>
                <w:szCs w:val="16"/>
              </w:rPr>
              <w:t xml:space="preserve">des </w:t>
            </w:r>
            <w:r w:rsidRPr="0044219E">
              <w:rPr>
                <w:rFonts w:ascii="Arial" w:hAnsi="Arial" w:cs="Arial"/>
                <w:sz w:val="16"/>
                <w:szCs w:val="16"/>
              </w:rPr>
              <w:t>toilettes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15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38650" w14:textId="77777777" w:rsidR="00A12DFA" w:rsidRDefault="00A12DFA" w:rsidP="00484985">
            <w:pPr>
              <w:jc w:val="center"/>
            </w:pPr>
            <w:r w:rsidRPr="0050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B40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723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9E7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5BA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8ADBF8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E6E2" w14:textId="77777777" w:rsidR="00A12DFA" w:rsidRDefault="00A12DFA" w:rsidP="00484985">
            <w:r w:rsidRPr="00104BA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04BA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04BA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3DD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l’étanchéité d’une cloison entre cabine et cargo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8E3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B7E9" w14:textId="77777777" w:rsidR="00A12DFA" w:rsidRDefault="00A12DFA" w:rsidP="00484985">
            <w:pPr>
              <w:jc w:val="center"/>
            </w:pPr>
            <w:r w:rsidRPr="0050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0B6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839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74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7BF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FEFCB5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36C5" w14:textId="77777777" w:rsidR="00A12DFA" w:rsidRDefault="00A12DFA" w:rsidP="00484985">
            <w:r w:rsidRPr="00104BA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04BA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04BA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6FB2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Installer une bouteille </w:t>
            </w:r>
            <w:r>
              <w:rPr>
                <w:rFonts w:ascii="Arial" w:hAnsi="Arial" w:cs="Arial"/>
                <w:sz w:val="16"/>
                <w:szCs w:val="16"/>
              </w:rPr>
              <w:t>d’</w:t>
            </w:r>
            <w:r w:rsidRPr="0044219E">
              <w:rPr>
                <w:rFonts w:ascii="Arial" w:hAnsi="Arial" w:cs="Arial"/>
                <w:sz w:val="16"/>
                <w:szCs w:val="16"/>
              </w:rPr>
              <w:t>extincteur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145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E2CF" w14:textId="77777777" w:rsidR="00A12DFA" w:rsidRDefault="00A12DFA" w:rsidP="00484985">
            <w:pPr>
              <w:jc w:val="center"/>
            </w:pPr>
            <w:r w:rsidRPr="0050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088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CB8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171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FC2C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BC4D6D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7D4C5" w14:textId="77777777" w:rsidR="00A12DFA" w:rsidRDefault="00A12DFA" w:rsidP="00484985">
            <w:r w:rsidRPr="00104BA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04BA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04BA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443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une cartouche de percussion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944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4F04" w14:textId="77777777" w:rsidR="00A12DFA" w:rsidRDefault="00A12DFA" w:rsidP="00484985">
            <w:pPr>
              <w:jc w:val="center"/>
            </w:pPr>
            <w:r w:rsidRPr="0050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184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551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A34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DD0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C13334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ED23" w14:textId="77777777" w:rsidR="00A12DFA" w:rsidRDefault="00A12DFA" w:rsidP="00484985">
            <w:r w:rsidRPr="009C715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715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715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471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une recherche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une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E12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01FD" w14:textId="77777777" w:rsidR="00A12DFA" w:rsidRDefault="00A12DFA" w:rsidP="00484985">
            <w:pPr>
              <w:jc w:val="center"/>
            </w:pPr>
            <w:r w:rsidRPr="0050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249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D0D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1C0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D9B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221AF5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9AFB" w14:textId="77777777" w:rsidR="00A12DFA" w:rsidRDefault="00A12DFA" w:rsidP="00484985">
            <w:r w:rsidRPr="009C715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715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715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82E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les câblages et</w:t>
            </w:r>
            <w:r>
              <w:rPr>
                <w:rFonts w:ascii="Arial" w:hAnsi="Arial" w:cs="Arial"/>
                <w:sz w:val="16"/>
                <w:szCs w:val="16"/>
              </w:rPr>
              <w:t xml:space="preserve"> les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boucles de détection incendie</w:t>
            </w:r>
            <w:r>
              <w:rPr>
                <w:rFonts w:ascii="Arial" w:hAnsi="Arial" w:cs="Arial"/>
                <w:sz w:val="16"/>
                <w:szCs w:val="16"/>
              </w:rPr>
              <w:t xml:space="preserve"> moteur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903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24DE" w14:textId="77777777" w:rsidR="00A12DFA" w:rsidRDefault="00A12DFA" w:rsidP="00484985">
            <w:pPr>
              <w:jc w:val="center"/>
            </w:pPr>
            <w:r w:rsidRPr="0050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0EA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B4E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C24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1F1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6D54E3" w14:paraId="3145BCA0" w14:textId="77777777" w:rsidTr="00FB63DE">
        <w:trPr>
          <w:trHeight w:val="50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519174" w14:textId="77777777" w:rsidR="00A12DFA" w:rsidRPr="006D54E3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6D54E3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192470" w14:paraId="5A29F52D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B62036B" w14:textId="77777777" w:rsidR="00A12DFA" w:rsidRPr="00192470" w:rsidRDefault="00A12DFA" w:rsidP="00484985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192470">
              <w:rPr>
                <w:rFonts w:ascii="Arial" w:hAnsi="Arial" w:cs="Arial"/>
                <w:b/>
                <w:color w:val="FFFFFF"/>
                <w:sz w:val="16"/>
                <w:szCs w:val="16"/>
              </w:rPr>
              <w:t>Commandes de vol</w:t>
            </w:r>
          </w:p>
        </w:tc>
      </w:tr>
      <w:tr w:rsidR="00A12DFA" w:rsidRPr="0044219E" w14:paraId="19616C4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A4A7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64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Inspecter les commandes de vol primaires et les composants associés selon l‘AMM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8CD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A8B5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262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9B6D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8BFB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5BE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E32191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3B9B5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2D6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Déployer et rétracter les volets et becs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50F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8BBF7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E15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0AE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893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129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C52D56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9F541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8D4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le stabilisateur horizontal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1F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423F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27A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176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575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548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4FCE8F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C594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825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</w:t>
            </w:r>
            <w:r>
              <w:rPr>
                <w:rFonts w:ascii="Arial" w:hAnsi="Arial" w:cs="Arial"/>
                <w:sz w:val="16"/>
                <w:szCs w:val="16"/>
              </w:rPr>
              <w:t>un destructeur de portance ou aérofrein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8A6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F40B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426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65A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9714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BF18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34B4AC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1EBF3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A72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l'élévateur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C09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1B86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C62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FA1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1CB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DE8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61847B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033F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55E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Désactiver et réactiver une servocommande d’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aileron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C2A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3F31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F431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014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BB0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FA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A7D78C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A6A0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009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 aileron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0ABF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8177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733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0B2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7D4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04B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356173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7E9F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72E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gouverne de direction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CDC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49C7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FBC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131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BCF6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293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D9F012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6236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B6C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 volet compensateur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4E7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2617D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BBE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197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9DB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FA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F26D27" w14:paraId="61FD567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77E0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B640" w14:textId="77777777" w:rsidR="00A12DFA" w:rsidRPr="00F26D27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Installer</w:t>
            </w:r>
            <w:r w:rsidRPr="00F26D27">
              <w:rPr>
                <w:rFonts w:ascii="Arial" w:hAnsi="Arial" w:cs="Arial"/>
                <w:sz w:val="16"/>
                <w:szCs w:val="16"/>
              </w:rPr>
              <w:t xml:space="preserve"> un câble de commande</w:t>
            </w:r>
            <w:r>
              <w:rPr>
                <w:rFonts w:ascii="Arial" w:hAnsi="Arial" w:cs="Arial"/>
                <w:sz w:val="16"/>
                <w:szCs w:val="16"/>
              </w:rPr>
              <w:t xml:space="preserve"> et ses fixations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681FA" w14:textId="77777777" w:rsidR="00A12DFA" w:rsidRPr="00F26D27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2DA9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7E11" w14:textId="77777777" w:rsidR="00A12DFA" w:rsidRPr="00F26D27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2B90" w14:textId="77777777" w:rsidR="00A12DFA" w:rsidRPr="00F26D27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27E7" w14:textId="77777777" w:rsidR="00A12DFA" w:rsidRPr="00F26D27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94AB" w14:textId="77777777" w:rsidR="00A12DFA" w:rsidRPr="00F26D27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A1DAC5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CDE6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9D30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 </w:t>
            </w:r>
            <w:r>
              <w:rPr>
                <w:rFonts w:ascii="Arial" w:hAnsi="Arial" w:cs="Arial"/>
                <w:sz w:val="16"/>
                <w:szCs w:val="16"/>
              </w:rPr>
              <w:t>bec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E77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989A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1EE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1ED9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8EC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2D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90A803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4CE8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43F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 </w:t>
            </w:r>
            <w:r>
              <w:rPr>
                <w:rFonts w:ascii="Arial" w:hAnsi="Arial" w:cs="Arial"/>
                <w:sz w:val="16"/>
                <w:szCs w:val="16"/>
              </w:rPr>
              <w:t>volet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182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01A2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748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810C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733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BF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F26D27" w14:paraId="0705F86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46B49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48BAF" w14:textId="77777777" w:rsidR="00A12DFA" w:rsidRPr="00F26D27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26D27">
              <w:rPr>
                <w:rFonts w:ascii="Arial" w:hAnsi="Arial" w:cs="Arial"/>
                <w:sz w:val="16"/>
                <w:szCs w:val="16"/>
              </w:rPr>
              <w:t xml:space="preserve">Remplacer </w:t>
            </w:r>
            <w:r>
              <w:rPr>
                <w:rFonts w:ascii="Arial" w:hAnsi="Arial" w:cs="Arial"/>
                <w:sz w:val="16"/>
                <w:szCs w:val="16"/>
              </w:rPr>
              <w:t xml:space="preserve">une servocommande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FB34F" w14:textId="77777777" w:rsidR="00A12DFA" w:rsidRPr="00F26D27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A567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5A1A" w14:textId="77777777" w:rsidR="00A12DFA" w:rsidRPr="00F7381E" w:rsidRDefault="00A12DFA" w:rsidP="00484985">
            <w:pPr>
              <w:jc w:val="center"/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70B0" w14:textId="77777777" w:rsidR="00A12DFA" w:rsidRPr="00F26D27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D03A" w14:textId="77777777" w:rsidR="00A12DFA" w:rsidRPr="00F26D27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1511" w14:textId="77777777" w:rsidR="00A12DFA" w:rsidRPr="00F26D27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58C1B0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6F59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5A5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actionneur</w:t>
            </w:r>
            <w:r w:rsidRPr="00F26D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de volet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672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9801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6CF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99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24A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ACD2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B7E1EE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52DA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84C5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les commandes de vol primaires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629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5BE0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877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2AC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53B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0A9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0556BD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C05E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82F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un tab de compensation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BC4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F6BC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45C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38C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27D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A62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3B8E5E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844D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411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Régler la tension des câbles de commande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9F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BA51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853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C6B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CFE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2CC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BD97E3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413D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851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les plages de débattement et le sens de déplacement</w:t>
            </w:r>
            <w:r>
              <w:rPr>
                <w:rFonts w:ascii="Arial" w:hAnsi="Arial" w:cs="Arial"/>
                <w:sz w:val="16"/>
                <w:szCs w:val="16"/>
              </w:rPr>
              <w:t xml:space="preserve"> des gouvernes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C66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77CD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C77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11D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8D3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B4E5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6E04DC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655D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89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le montage correct et le </w:t>
            </w:r>
            <w:r>
              <w:rPr>
                <w:rFonts w:ascii="Arial" w:hAnsi="Arial" w:cs="Arial"/>
                <w:sz w:val="16"/>
                <w:szCs w:val="16"/>
              </w:rPr>
              <w:t>verrouillage / freinage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d’une gouverne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04F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5F81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C7A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522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292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1F8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3B44D8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3C3B" w14:textId="77777777" w:rsidR="00A12DFA" w:rsidRDefault="00A12DFA" w:rsidP="00484985">
            <w:r w:rsidRPr="00084BA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84BA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84BA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90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une recherche de panne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37A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6965" w14:textId="77777777" w:rsidR="00A12DFA" w:rsidRDefault="00A12DFA" w:rsidP="00484985">
            <w:pPr>
              <w:jc w:val="center"/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00D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E8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F07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4AA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072743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F700" w14:textId="77777777" w:rsidR="00A12DFA" w:rsidRDefault="00A12DFA" w:rsidP="00484985">
            <w:r w:rsidRPr="00981AF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81AF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81AF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8A1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Réaliser un essai fonctionnel des commandes de vol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C04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FE51" w14:textId="77777777" w:rsidR="00A12DFA" w:rsidRPr="00B047D7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4ECF" w14:textId="77777777" w:rsidR="00A12DFA" w:rsidRPr="00BB34C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058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244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550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74257E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4212" w14:textId="77777777" w:rsidR="00A12DFA" w:rsidRDefault="00A12DFA" w:rsidP="00484985">
            <w:r w:rsidRPr="00981AF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81AF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81AF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74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Réaliser un essai fonctionnel des volets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481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FC63" w14:textId="77777777" w:rsidR="00A12DFA" w:rsidRPr="00B047D7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47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22A1" w14:textId="77777777" w:rsidR="00A12DFA" w:rsidRPr="00BB34C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54AF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9C5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127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8CD6E57" w14:textId="77777777" w:rsidTr="00FB63DE">
        <w:trPr>
          <w:trHeight w:val="255"/>
          <w:jc w:val="right"/>
          <w:ins w:id="40" w:author="HOEDTS Fidjie" w:date="2024-07-08T11:45:00Z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CA27" w14:textId="77777777" w:rsidR="00A12DFA" w:rsidRPr="00981AF5" w:rsidRDefault="00A12DFA" w:rsidP="00484985">
            <w:pPr>
              <w:rPr>
                <w:ins w:id="41" w:author="HOEDTS Fidjie" w:date="2024-07-08T11:45:00Z"/>
                <w:rFonts w:ascii="Arial" w:hAnsi="Arial" w:cs="Arial"/>
                <w:sz w:val="16"/>
                <w:szCs w:val="16"/>
              </w:rPr>
            </w:pPr>
            <w:ins w:id="42" w:author="HOEDTS Fidjie" w:date="2024-07-08T11:45:00Z">
              <w:r w:rsidRPr="00981AF5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981AF5">
                <w:rPr>
                  <w:rFonts w:ascii="Arial" w:hAnsi="Arial" w:cs="Arial"/>
                  <w:sz w:val="16"/>
                  <w:szCs w:val="16"/>
                </w:rPr>
                <w:instrText xml:space="preserve"> AUTONUM  </w:instrText>
              </w:r>
              <w:r w:rsidRPr="00981AF5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0B77" w14:textId="77777777" w:rsidR="00A12DFA" w:rsidRDefault="00A12DFA" w:rsidP="00484985">
            <w:pPr>
              <w:rPr>
                <w:ins w:id="43" w:author="HOEDTS Fidjie" w:date="2024-07-08T11:45:00Z"/>
                <w:rFonts w:ascii="Arial" w:hAnsi="Arial" w:cs="Arial"/>
                <w:sz w:val="16"/>
                <w:szCs w:val="16"/>
              </w:rPr>
            </w:pPr>
            <w:ins w:id="44" w:author="HOEDTS Fidjie" w:date="2024-07-08T11:45:00Z">
              <w:r>
                <w:rPr>
                  <w:rFonts w:ascii="Arial" w:hAnsi="Arial" w:cs="Arial"/>
                  <w:sz w:val="16"/>
                  <w:szCs w:val="16"/>
                </w:rPr>
                <w:t>Réaliser un essai fonctionnel de l’ensemble manche de commande latéral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B124" w14:textId="77777777" w:rsidR="00A12DFA" w:rsidRPr="0044219E" w:rsidRDefault="00A12DFA" w:rsidP="00484985">
            <w:pPr>
              <w:rPr>
                <w:ins w:id="45" w:author="HOEDTS Fidjie" w:date="2024-07-08T11:45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94E8" w14:textId="77777777" w:rsidR="00A12DFA" w:rsidRPr="00B047D7" w:rsidRDefault="00A12DFA" w:rsidP="00484985">
            <w:pPr>
              <w:jc w:val="center"/>
              <w:rPr>
                <w:ins w:id="46" w:author="HOEDTS Fidjie" w:date="2024-07-08T11:45:00Z"/>
                <w:rFonts w:ascii="Arial" w:hAnsi="Arial" w:cs="Arial"/>
                <w:sz w:val="24"/>
                <w:szCs w:val="24"/>
              </w:rPr>
            </w:pPr>
            <w:ins w:id="47" w:author="HOEDTS Fidjie" w:date="2024-07-08T11:45:00Z">
              <w:r w:rsidRPr="00B047D7"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7887" w14:textId="77777777" w:rsidR="00A12DFA" w:rsidRPr="00BB34C3" w:rsidRDefault="00A12DFA" w:rsidP="00484985">
            <w:pPr>
              <w:jc w:val="center"/>
              <w:rPr>
                <w:ins w:id="48" w:author="HOEDTS Fidjie" w:date="2024-07-08T11:45:00Z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8A43" w14:textId="77777777" w:rsidR="00A12DFA" w:rsidRPr="0044219E" w:rsidRDefault="00A12DFA" w:rsidP="00484985">
            <w:pPr>
              <w:rPr>
                <w:ins w:id="49" w:author="HOEDTS Fidjie" w:date="2024-07-08T11:45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2787" w14:textId="77777777" w:rsidR="00A12DFA" w:rsidRPr="0044219E" w:rsidRDefault="00A12DFA" w:rsidP="00484985">
            <w:pPr>
              <w:rPr>
                <w:ins w:id="50" w:author="HOEDTS Fidjie" w:date="2024-07-08T11:45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0AD4" w14:textId="77777777" w:rsidR="00A12DFA" w:rsidRPr="0044219E" w:rsidRDefault="00A12DFA" w:rsidP="00484985">
            <w:pPr>
              <w:rPr>
                <w:ins w:id="51" w:author="HOEDTS Fidjie" w:date="2024-07-08T11:45:00Z"/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8CBEAB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B4E1" w14:textId="77777777" w:rsidR="00A12DFA" w:rsidRDefault="00A12DFA" w:rsidP="00484985">
            <w:r w:rsidRPr="00981AF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81AF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81AF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DFB3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Réaliser un essai fonctionnel du plan horizontal réglable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96B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A7F4" w14:textId="77777777" w:rsidR="00A12DFA" w:rsidRPr="00B047D7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A7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0692" w14:textId="77777777" w:rsidR="00A12DFA" w:rsidRPr="00BB34C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DB1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E93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66A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A2811B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7297F" w14:textId="77777777" w:rsidR="00A12DFA" w:rsidRDefault="00A12DFA" w:rsidP="00484985">
            <w:r w:rsidRPr="00981AF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81AF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81AF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B28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l’usure du système de commande du plan horizontal réglable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79C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D6D03" w14:textId="77777777" w:rsidR="00A12DFA" w:rsidRPr="00B047D7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A7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E720" w14:textId="77777777" w:rsidR="00A12DFA" w:rsidRPr="00BB34C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EAB1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692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6C3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BF4B72" w14:paraId="58418DB2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B6940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B95953" w14:paraId="3C7D0C2E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5E5D083" w14:textId="77777777" w:rsidR="00A12DFA" w:rsidRPr="00B95953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Carburant</w:t>
            </w:r>
          </w:p>
        </w:tc>
      </w:tr>
      <w:tr w:rsidR="00A12DFA" w:rsidRPr="0044219E" w14:paraId="6AC6362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0B57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DF26" w14:textId="77777777" w:rsidR="00A12DFA" w:rsidRPr="007D73C1" w:rsidRDefault="00A12DFA" w:rsidP="00484985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Mettre en œuvre le drainage d’eau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86C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4F32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EEE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8078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D0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BE9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85ECB7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DF04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37180" w14:textId="77777777" w:rsidR="00A12DFA" w:rsidRPr="007D73C1" w:rsidRDefault="00A12DFA" w:rsidP="00484985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une pompe </w:t>
            </w:r>
            <w:r>
              <w:rPr>
                <w:rFonts w:ascii="Arial" w:hAnsi="Arial" w:cs="Arial"/>
                <w:sz w:val="16"/>
                <w:szCs w:val="16"/>
              </w:rPr>
              <w:t>de gavage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carburant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F53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53C1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1616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375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8D2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7BB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4ED584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FE87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180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 sélecteur carburant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C05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38A0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3C9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97B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408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9C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648AA6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011E7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A5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réservoir carburant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F69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719E2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C5D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F78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177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C10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E17E70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DD802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8D1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</w:t>
            </w:r>
            <w:r>
              <w:rPr>
                <w:rFonts w:ascii="Arial" w:hAnsi="Arial" w:cs="Arial"/>
                <w:sz w:val="16"/>
                <w:szCs w:val="16"/>
              </w:rPr>
              <w:t xml:space="preserve"> / remplacer des vannes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carburant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6307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B932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9D31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15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337E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DA4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EE504A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121E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FE8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des indicateurs de niveau magnétiques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AE5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91B4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8C8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93F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80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A9FE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0CE260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9398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24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vanne de drainage d’eau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28E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3CDE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F786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B8A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1CAF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45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CB5F50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7804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339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et calculer manuellement le contenu en carburant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886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32E2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E2E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70A8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40C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DFE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F16846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3D25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921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les filtres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CB3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83D4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3D5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574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E1E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4B52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F39BB1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C764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B4A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débit du circuit d’alimentation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B9C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0ED0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F20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577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AC81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4CA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F6562" w14:paraId="0EA79E2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B314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EFFD" w14:textId="77777777" w:rsidR="00A12DFA" w:rsidRPr="004F656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F6562">
              <w:rPr>
                <w:rFonts w:ascii="Arial" w:hAnsi="Arial" w:cs="Arial"/>
                <w:sz w:val="16"/>
                <w:szCs w:val="16"/>
              </w:rPr>
              <w:t>Vérifier la calibration des jauges carburant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A210" w14:textId="77777777" w:rsidR="00A12DFA" w:rsidRPr="004F656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6220B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DEDB" w14:textId="77777777" w:rsidR="00A12DFA" w:rsidRDefault="00A12DFA" w:rsidP="00484985">
            <w:pPr>
              <w:jc w:val="center"/>
            </w:pPr>
            <w:r w:rsidRPr="005C2D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4FC0" w14:textId="77777777" w:rsidR="00A12DFA" w:rsidRPr="004F656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4A92" w14:textId="77777777" w:rsidR="00A12DFA" w:rsidRPr="004F656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FAA5E" w14:textId="77777777" w:rsidR="00A12DFA" w:rsidRPr="004F656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1C6CB3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A4ADA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787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bon fonctionnement des sélecteurs d’alimentation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957C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A7877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4605" w14:textId="77777777" w:rsidR="00A12DFA" w:rsidRDefault="00A12DFA" w:rsidP="00484985">
            <w:pPr>
              <w:jc w:val="center"/>
            </w:pPr>
            <w:r w:rsidRPr="005C2D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7110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4D98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4C1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0E16DE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500F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F6B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bon fonctionnement des vide-vite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84D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7CC6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7D8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E72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C31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65B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8C09C6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03A6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2AAC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bon fonctionnement des transferts entre réservoirs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8C5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62E9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49CF" w14:textId="77777777" w:rsidR="00A12DFA" w:rsidRDefault="00A12DFA" w:rsidP="00484985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306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1E6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931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BEF6F1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580F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05F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Vidanger les réservoirs </w:t>
            </w:r>
            <w:r>
              <w:rPr>
                <w:rFonts w:ascii="Arial" w:hAnsi="Arial" w:cs="Arial"/>
                <w:sz w:val="16"/>
                <w:szCs w:val="16"/>
              </w:rPr>
              <w:t>sous pression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09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64C7C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136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296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D7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812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A1D5FE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887D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21A0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Avitailler sous pression en commande manuelle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20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7A24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7BB6" w14:textId="77777777" w:rsidR="00A12DFA" w:rsidRDefault="00A12DFA" w:rsidP="00484985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DDA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C56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DEC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7D5524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7623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4DB0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Activer / désactiver les vannes de transfert, vidange, alimentation croisée et remplissage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86B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2A7F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01F6" w14:textId="77777777" w:rsidR="00A12DFA" w:rsidRDefault="00A12DFA" w:rsidP="00484985">
            <w:pPr>
              <w:jc w:val="center"/>
            </w:pPr>
            <w:r w:rsidRPr="005C2D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FA3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93C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036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AA40C8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33EC" w14:textId="77777777" w:rsidR="00A12DFA" w:rsidRDefault="00A12DFA" w:rsidP="00484985">
            <w:r w:rsidRPr="00CD1A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D1A0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D1A0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E58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9BE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AC4E" w14:textId="77777777" w:rsidR="00A12DFA" w:rsidRDefault="00A12DFA" w:rsidP="00484985">
            <w:pPr>
              <w:jc w:val="center"/>
            </w:pPr>
            <w:r w:rsidRPr="003C6E7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1FC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D1C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15D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A7E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76A37AC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80848F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9850D6" w14:paraId="72F6E07C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0E66D2C" w14:textId="77777777" w:rsidR="00A12DFA" w:rsidRPr="009850D6" w:rsidRDefault="00A12DFA" w:rsidP="00484985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9850D6">
              <w:rPr>
                <w:rFonts w:ascii="Arial" w:hAnsi="Arial" w:cs="Arial"/>
                <w:b/>
                <w:color w:val="FFFFFF"/>
                <w:sz w:val="16"/>
                <w:szCs w:val="16"/>
              </w:rPr>
              <w:t>Hydraulique</w:t>
            </w:r>
          </w:p>
        </w:tc>
      </w:tr>
      <w:tr w:rsidR="00A12DFA" w:rsidRPr="0044219E" w14:paraId="36724A0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EFB66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1F6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une pompe hydraulique </w:t>
            </w:r>
            <w:r>
              <w:rPr>
                <w:rFonts w:ascii="Arial" w:hAnsi="Arial" w:cs="Arial"/>
                <w:sz w:val="16"/>
                <w:szCs w:val="16"/>
              </w:rPr>
              <w:t xml:space="preserve">sur un </w:t>
            </w:r>
            <w:r w:rsidRPr="0044219E">
              <w:rPr>
                <w:rFonts w:ascii="Arial" w:hAnsi="Arial" w:cs="Arial"/>
                <w:sz w:val="16"/>
                <w:szCs w:val="16"/>
              </w:rPr>
              <w:t>moteur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270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A205E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946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46F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CB1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32F8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4F4F25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E79B5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F11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et 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emplacer </w:t>
            </w:r>
            <w:r>
              <w:rPr>
                <w:rFonts w:ascii="Arial" w:hAnsi="Arial" w:cs="Arial"/>
                <w:sz w:val="16"/>
                <w:szCs w:val="16"/>
              </w:rPr>
              <w:t>un filtre sur une bâche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EAA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C09C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FB4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03F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17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9A3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3184AA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B158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709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une pompe hydraulique de secours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E86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D2CA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6B6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DDA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3E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E7B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A04E59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5A2D7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03B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pompe ou génératrice à moteur hydraulique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AB9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973A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37C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7BCF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9C92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445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5E0C6B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B51B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A6F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 accumulateur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7F7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9AC6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6DA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83B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305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2F1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9850D6" w14:paraId="2881578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3A05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75A1" w14:textId="77777777" w:rsidR="00A12DFA" w:rsidRPr="009850D6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9850D6">
              <w:rPr>
                <w:rFonts w:ascii="Arial" w:hAnsi="Arial" w:cs="Arial"/>
                <w:sz w:val="16"/>
                <w:szCs w:val="16"/>
              </w:rPr>
              <w:t>Vérifier le fonctionnement d’une va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9850D6">
              <w:rPr>
                <w:rFonts w:ascii="Arial" w:hAnsi="Arial" w:cs="Arial"/>
                <w:sz w:val="16"/>
                <w:szCs w:val="16"/>
              </w:rPr>
              <w:t>ne d’isolation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9AF3" w14:textId="77777777" w:rsidR="00A12DFA" w:rsidRPr="009850D6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20B0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D38F" w14:textId="77777777" w:rsidR="00A12DFA" w:rsidRPr="009850D6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E3B2" w14:textId="77777777" w:rsidR="00A12DFA" w:rsidRPr="009850D6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2032" w14:textId="77777777" w:rsidR="00A12DFA" w:rsidRPr="009850D6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F3A7" w14:textId="77777777" w:rsidR="00A12DFA" w:rsidRPr="009850D6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414CBE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0501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AFD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des filtres</w:t>
            </w:r>
            <w:r>
              <w:rPr>
                <w:rFonts w:ascii="Arial" w:hAnsi="Arial" w:cs="Arial"/>
                <w:sz w:val="16"/>
                <w:szCs w:val="16"/>
              </w:rPr>
              <w:t xml:space="preserve"> et témoins de colmatage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631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215C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876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A6F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984C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B1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DA8E19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C219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EB8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les systèmes d'indication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BD6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11AE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2F8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F316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107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A3D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66A31E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44FED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15A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des essais fonctionnels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B0B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1880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ACE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1CC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AA8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6D0F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C68CE2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0C8F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B93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Pressuriser et dépressuriser les circuits hydrauliques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691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9535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D89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C80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184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E31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5CCC90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D3F5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1D2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Mettre en œuvre l’unité de transfert de puissance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D92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9C65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8AB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2E8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A72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158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9F8422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95E3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13D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unité de transfert de puissance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C19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2ED29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FFA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A27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4B9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3797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025FA6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4756" w14:textId="77777777" w:rsidR="00A12DFA" w:rsidRDefault="00A12DFA" w:rsidP="00484985">
            <w:r w:rsidRPr="001463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463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1463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6E4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8BC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39C20" w14:textId="77777777" w:rsidR="00A12DFA" w:rsidRDefault="00A12DFA" w:rsidP="00484985">
            <w:pPr>
              <w:jc w:val="center"/>
            </w:pPr>
            <w:r w:rsidRPr="00F41C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4600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47B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150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DBE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808D53D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03C77D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9850D6" w14:paraId="0FAD1133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5E93BEE" w14:textId="77777777" w:rsidR="00A12DFA" w:rsidRPr="009850D6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9850D6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Protection contre le givrage et la pluie</w:t>
            </w:r>
          </w:p>
        </w:tc>
      </w:tr>
      <w:tr w:rsidR="00A12DFA" w:rsidRPr="0044219E" w14:paraId="238CD70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8F31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377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une pompe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F8F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F7F0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897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FE9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E99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C8D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15C585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9868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0B3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temporisateur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17C1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C64F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A3A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5D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009C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722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2792C5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424B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FE6D" w14:textId="77777777" w:rsidR="00A12DFA" w:rsidRPr="0044219E" w:rsidRDefault="00A12DFA" w:rsidP="00484985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Inspecter et réparer un boudin de dégivrage d’hélice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8AD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3660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BE8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A0C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DAA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ACE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1EB6DC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8F99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DA0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Tester le dégivrage d’hélice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9C6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1567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DF2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4AC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FD0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C09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A58C7C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3E6E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007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Inspecter ou tester le dégivrage de bord d’attaque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B9E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BE5E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E1C1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9F8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CB0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1AC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B79238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4AB3A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C809" w14:textId="77777777" w:rsidR="00A12DFA" w:rsidRPr="0044219E" w:rsidRDefault="00A12DFA" w:rsidP="00484985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Remplacer une vanne de dégivrage ou antigivrage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AD6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21BB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F08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47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459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B0B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56253D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6004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4F18" w14:textId="77777777" w:rsidR="00A12DFA" w:rsidRPr="0044219E" w:rsidRDefault="00A12DFA" w:rsidP="00484985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850D6">
              <w:rPr>
                <w:rFonts w:ascii="Arial" w:hAnsi="Arial" w:cs="Arial"/>
                <w:iCs/>
                <w:sz w:val="16"/>
                <w:szCs w:val="16"/>
              </w:rPr>
              <w:t>Installer un moteur d'essuie-glaces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3D2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27E2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E8B6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5F4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82A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11E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9FA9A7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29EA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CCDA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bon fonctionnement du système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2D4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F46C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BCF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E82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289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DFF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82EAF0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8BC2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7FD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opérationnel dégivrage du tube Pitot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670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D263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DDA1" w14:textId="77777777" w:rsidR="00A12DFA" w:rsidRPr="006E784F" w:rsidRDefault="00A12DFA" w:rsidP="00484985">
            <w:pPr>
              <w:jc w:val="center"/>
              <w:rPr>
                <w:rFonts w:ascii="Arial" w:hAnsi="Arial" w:cs="Arial"/>
                <w:strike/>
                <w:color w:val="4F81BD"/>
                <w:sz w:val="16"/>
                <w:szCs w:val="16"/>
              </w:rPr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562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3EB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D407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83982E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A5C9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E39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opérationnel dégivrage de la sonde température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6F97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D7CC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5BDD" w14:textId="77777777" w:rsidR="00A12DFA" w:rsidRPr="001138FE" w:rsidRDefault="00A12DFA" w:rsidP="00484985">
            <w:pPr>
              <w:jc w:val="center"/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145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118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91C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F01F54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10C4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0D2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opérationnel du dégivrage de la voilure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D58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8580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3BF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62F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D38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5EF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68E07F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C26A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1236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Aide au test opérationnel du dégivrage de l’entrée d’air moteur (moteur en marche)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86B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8476A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900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A40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823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7F9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F9B5EE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8FF3" w14:textId="77777777" w:rsidR="00A12DFA" w:rsidRDefault="00A12DFA" w:rsidP="00484985">
            <w:r w:rsidRPr="00AB2F0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2F0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2F0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50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9FA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7C20" w14:textId="77777777" w:rsidR="00A12DFA" w:rsidRDefault="00A12DFA" w:rsidP="00484985">
            <w:pPr>
              <w:jc w:val="center"/>
            </w:pPr>
            <w:r w:rsidRPr="006845E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AE05" w14:textId="77777777" w:rsidR="00A12DFA" w:rsidRPr="00AD4833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B9D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B75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2419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BF4B72" w14:paraId="083385C4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939E7A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D135B6" w14:paraId="6C9A7D90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B9F62B5" w14:textId="77777777" w:rsidR="00A12DFA" w:rsidRPr="00D135B6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Systèmes d’indication et d’enregistrement</w:t>
            </w:r>
          </w:p>
        </w:tc>
      </w:tr>
      <w:tr w:rsidR="00A12DFA" w:rsidRPr="0044219E" w14:paraId="2B6A926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E5E9" w14:textId="77777777" w:rsidR="00A12DFA" w:rsidRDefault="00A12DFA" w:rsidP="00484985">
            <w:r w:rsidRPr="006D57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D577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6D57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0B5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l'enregistreur de données </w:t>
            </w:r>
            <w:r>
              <w:rPr>
                <w:rFonts w:ascii="Arial" w:hAnsi="Arial" w:cs="Arial"/>
                <w:sz w:val="16"/>
                <w:szCs w:val="16"/>
              </w:rPr>
              <w:t>(FDR)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C20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7F2D" w14:textId="77777777" w:rsidR="00A12DFA" w:rsidRDefault="00A12DFA" w:rsidP="00484985">
            <w:pPr>
              <w:jc w:val="center"/>
            </w:pPr>
            <w:r w:rsidRPr="0094176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CC1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694E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70D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315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56F4EA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510A" w14:textId="77777777" w:rsidR="00A12DFA" w:rsidRDefault="00A12DFA" w:rsidP="00484985">
            <w:r w:rsidRPr="006D57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D577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6D57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C69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l'enregistreur de </w:t>
            </w:r>
            <w:r>
              <w:rPr>
                <w:rFonts w:ascii="Arial" w:hAnsi="Arial" w:cs="Arial"/>
                <w:sz w:val="16"/>
                <w:szCs w:val="16"/>
              </w:rPr>
              <w:t>conversations (CVR)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A15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8AA9" w14:textId="77777777" w:rsidR="00A12DFA" w:rsidRDefault="00A12DFA" w:rsidP="00484985">
            <w:pPr>
              <w:jc w:val="center"/>
            </w:pPr>
            <w:r w:rsidRPr="0094176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4460" w14:textId="77777777" w:rsidR="00A12DFA" w:rsidRDefault="00A12DFA" w:rsidP="00484985">
            <w:pPr>
              <w:jc w:val="center"/>
            </w:pPr>
            <w:r w:rsidRPr="001E1A8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53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C14D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480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F6A667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C237" w14:textId="77777777" w:rsidR="00A12DFA" w:rsidRDefault="00A12DFA" w:rsidP="00484985">
            <w:r w:rsidRPr="006D57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D577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6D57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FB39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la montre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5CC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6612F" w14:textId="77777777" w:rsidR="00A12DFA" w:rsidRDefault="00A12DFA" w:rsidP="00484985">
            <w:pPr>
              <w:jc w:val="center"/>
            </w:pPr>
            <w:r w:rsidRPr="002F0E5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43EE" w14:textId="77777777" w:rsidR="00A12DFA" w:rsidRPr="00AD4833" w:rsidRDefault="00A12DFA" w:rsidP="00484985">
            <w:pPr>
              <w:jc w:val="center"/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E50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99D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5B1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33B3AF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B188" w14:textId="77777777" w:rsidR="00A12DFA" w:rsidRDefault="00A12DFA" w:rsidP="00484985">
            <w:r w:rsidRPr="006D57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D577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6D57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813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mplacer l’indicateur principal d’alarme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76B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8279F" w14:textId="77777777" w:rsidR="00A12DFA" w:rsidRDefault="00A12DFA" w:rsidP="00484985">
            <w:pPr>
              <w:jc w:val="center"/>
            </w:pPr>
            <w:r w:rsidRPr="002F0E5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A9C6" w14:textId="77777777" w:rsidR="00A12DFA" w:rsidRDefault="00A12DFA" w:rsidP="00484985">
            <w:pPr>
              <w:jc w:val="center"/>
            </w:pPr>
            <w:r w:rsidRPr="001E1A8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CE7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9D5A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341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67C787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871F" w14:textId="77777777" w:rsidR="00A12DFA" w:rsidRDefault="00A12DFA" w:rsidP="00484985">
            <w:r w:rsidRPr="006D57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D577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6D57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7A1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Récupérer les données enregistrées dans le FDR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B4C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A8A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432B9" w14:textId="77777777" w:rsidR="00A12DFA" w:rsidRDefault="00A12DFA" w:rsidP="00484985">
            <w:pPr>
              <w:jc w:val="center"/>
            </w:pPr>
            <w:r w:rsidRPr="001E1A8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A920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51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6A0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D4BDCC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593B2" w14:textId="77777777" w:rsidR="00A12DFA" w:rsidRDefault="00A12DFA" w:rsidP="00484985">
            <w:r w:rsidRPr="006D57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D577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6D57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C4D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65C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B7E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7030" w14:textId="77777777" w:rsidR="00A12DFA" w:rsidRDefault="00A12DFA" w:rsidP="00484985">
            <w:pPr>
              <w:jc w:val="center"/>
            </w:pPr>
            <w:r w:rsidRPr="001E1A8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B5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CE2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FCD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FC4023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ABFD" w14:textId="77777777" w:rsidR="00A12DFA" w:rsidRDefault="00A12DFA" w:rsidP="00484985">
            <w:r w:rsidRPr="006D57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D577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6D57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DFC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Mettre en œuvre les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procédures</w:t>
            </w:r>
            <w:r>
              <w:rPr>
                <w:rFonts w:ascii="Arial" w:hAnsi="Arial" w:cs="Arial"/>
                <w:sz w:val="16"/>
                <w:szCs w:val="16"/>
              </w:rPr>
              <w:t xml:space="preserve"> sur les composants sensibles à l’électricité statique (ESDS)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B69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CA00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213D" w14:textId="77777777" w:rsidR="00A12DFA" w:rsidRDefault="00A12DFA" w:rsidP="00484985">
            <w:pPr>
              <w:jc w:val="center"/>
            </w:pPr>
            <w:r w:rsidRPr="001E1A8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06B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6C8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26D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1790B5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7743" w14:textId="77777777" w:rsidR="00A12DFA" w:rsidRDefault="00A12DFA" w:rsidP="00484985">
            <w:r w:rsidRPr="006D57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D577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6D57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196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Contrôler les exigences relatives aux champs radioactifs intenses (HIRF)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A35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246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B363" w14:textId="77777777" w:rsidR="00A12DFA" w:rsidRDefault="00A12DFA" w:rsidP="00484985">
            <w:pPr>
              <w:jc w:val="center"/>
            </w:pPr>
            <w:r w:rsidRPr="001E1A8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A2F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D41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A2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F4F6B4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735B" w14:textId="77777777" w:rsidR="00A12DFA" w:rsidRDefault="00A12DFA" w:rsidP="00484985">
            <w:r w:rsidRPr="006D57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D577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6D57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46F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Démarrer et arrêter le système d’affichage électronique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7AE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A9FF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1769" w14:textId="77777777" w:rsidR="00A12DFA" w:rsidRDefault="00A12DFA" w:rsidP="00484985">
            <w:pPr>
              <w:jc w:val="center"/>
            </w:pPr>
            <w:r w:rsidRPr="001E1A8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C59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701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500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F12D82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1587" w14:textId="77777777" w:rsidR="00A12DFA" w:rsidRDefault="00A12DFA" w:rsidP="00484985">
            <w:r w:rsidRPr="006D57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D577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6D57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D9F4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Utiliser l’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auto-test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du calculateur de maintenance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57D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4A5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BBC7" w14:textId="77777777" w:rsidR="00A12DFA" w:rsidRDefault="00A12DFA" w:rsidP="00484985">
            <w:pPr>
              <w:jc w:val="center"/>
            </w:pPr>
            <w:r w:rsidRPr="001E1A8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A8C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8617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BCA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B3072B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BC09E" w14:textId="77777777" w:rsidR="00A12DFA" w:rsidRDefault="00A12DFA" w:rsidP="00484985">
            <w:r w:rsidRPr="006D57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6D577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6D57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1C8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Faire un test au sol avec le calculateur d’alarme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84A8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BF16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B438" w14:textId="77777777" w:rsidR="00A12DFA" w:rsidRDefault="00A12DFA" w:rsidP="00484985">
            <w:pPr>
              <w:jc w:val="center"/>
            </w:pPr>
            <w:r w:rsidRPr="001E1A8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7A5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7B8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88F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7CEFE2F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ADEFA3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D135B6" w14:paraId="55CC788A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AFA0CDE" w14:textId="77777777" w:rsidR="00A12DFA" w:rsidRPr="00D135B6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D135B6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Train d'atterrissage</w:t>
            </w:r>
          </w:p>
        </w:tc>
      </w:tr>
      <w:tr w:rsidR="00A12DFA" w:rsidRPr="0044219E" w14:paraId="4D82571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2272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B40D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Assembler une roue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22C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BA29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5B2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60A6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3C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EE7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D2D679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F8BB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DC9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une roue </w:t>
            </w:r>
            <w:r>
              <w:rPr>
                <w:rFonts w:ascii="Arial" w:hAnsi="Arial" w:cs="Arial"/>
                <w:sz w:val="16"/>
                <w:szCs w:val="16"/>
              </w:rPr>
              <w:t xml:space="preserve">du train </w:t>
            </w:r>
            <w:r w:rsidRPr="0044219E">
              <w:rPr>
                <w:rFonts w:ascii="Arial" w:hAnsi="Arial" w:cs="Arial"/>
                <w:sz w:val="16"/>
                <w:szCs w:val="16"/>
              </w:rPr>
              <w:t>principal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C78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1F06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08D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DE6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E04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A28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AC82C4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CF57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0EFC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une roue </w:t>
            </w:r>
            <w:r>
              <w:rPr>
                <w:rFonts w:ascii="Arial" w:hAnsi="Arial" w:cs="Arial"/>
                <w:sz w:val="16"/>
                <w:szCs w:val="16"/>
              </w:rPr>
              <w:t xml:space="preserve">de </w:t>
            </w:r>
            <w:r w:rsidRPr="0044219E">
              <w:rPr>
                <w:rFonts w:ascii="Arial" w:hAnsi="Arial" w:cs="Arial"/>
                <w:sz w:val="16"/>
                <w:szCs w:val="16"/>
              </w:rPr>
              <w:t>train avant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A7D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E6F3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D2F1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A392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393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386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8C22AB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62BF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2E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Remplacer un actionneur d‘orientation de </w:t>
            </w:r>
            <w:r w:rsidRPr="0044219E">
              <w:rPr>
                <w:rFonts w:ascii="Arial" w:hAnsi="Arial" w:cs="Arial"/>
                <w:sz w:val="16"/>
                <w:szCs w:val="16"/>
              </w:rPr>
              <w:t>train avant</w:t>
            </w:r>
            <w:r>
              <w:rPr>
                <w:rFonts w:ascii="Arial" w:hAnsi="Arial" w:cs="Arial"/>
                <w:sz w:val="16"/>
                <w:szCs w:val="16"/>
              </w:rPr>
              <w:t xml:space="preserve"> ou de bogie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1A0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1924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666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301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1A6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D94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5E9044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C774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905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Remplacer un actionneur de rétraction de 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train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6CB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8B48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1FD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A7B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EAA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FA2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335066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0EE6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96CD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système de verrouillage haut ou bas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35E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B7E44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E73E" w14:textId="77777777" w:rsidR="00A12DFA" w:rsidRPr="006E784F" w:rsidRDefault="00A12DFA" w:rsidP="00484985">
            <w:pPr>
              <w:jc w:val="center"/>
              <w:rPr>
                <w:rFonts w:ascii="Arial" w:hAnsi="Arial" w:cs="Arial"/>
                <w:strike/>
                <w:color w:val="4F81BD"/>
                <w:sz w:val="16"/>
                <w:szCs w:val="16"/>
                <w:u w:val="single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2F2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FD9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1A78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9F2D16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F914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4A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amortisseur de shimmy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59D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8A6E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803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B6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49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D15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E89CF0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BCF3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850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le système d’orientation roulette de nez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33B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A2C2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DDE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E5A5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5B0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130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6EAF1C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5D86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A6E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fonctionnel de l’orientation roulette de nez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017B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A0192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2C2F" w14:textId="77777777" w:rsidR="00A12DFA" w:rsidRPr="00AD4833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E183" w14:textId="77777777" w:rsidR="00A12DFA" w:rsidRPr="003C1048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41A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35B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69BEB0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ACEB0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1CE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les joints de la jambe d'amortisseur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205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3DFC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D5F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7AB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2710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5D7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71982C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4FAD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86A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Maintenance de l</w:t>
            </w:r>
            <w:r w:rsidRPr="0044219E">
              <w:rPr>
                <w:rFonts w:ascii="Arial" w:hAnsi="Arial" w:cs="Arial"/>
                <w:sz w:val="16"/>
                <w:szCs w:val="16"/>
              </w:rPr>
              <w:t>'amortisseur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0703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9726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F1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193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8C0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2C1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F4C1DD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5D6B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AA2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 bloc de freins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D98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0D12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31E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0D8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177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E9D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570D61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E205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C6D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une vanne de répartition de freinage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E49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87C9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31D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4D1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D95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F54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7F7C8C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79A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4A7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C6E4A">
              <w:rPr>
                <w:rFonts w:ascii="Arial" w:hAnsi="Arial" w:cs="Arial"/>
                <w:sz w:val="16"/>
                <w:szCs w:val="16"/>
              </w:rPr>
              <w:t>Purger</w:t>
            </w:r>
            <w:r w:rsidRPr="0044219E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44219E">
              <w:rPr>
                <w:rFonts w:ascii="Arial" w:hAnsi="Arial" w:cs="Arial"/>
                <w:sz w:val="16"/>
                <w:szCs w:val="16"/>
                <w:lang w:val="de-DE"/>
              </w:rPr>
              <w:t>les</w:t>
            </w:r>
            <w:proofErr w:type="spellEnd"/>
            <w:r w:rsidRPr="0044219E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1C6E4A">
              <w:rPr>
                <w:rFonts w:ascii="Arial" w:hAnsi="Arial" w:cs="Arial"/>
                <w:sz w:val="16"/>
                <w:szCs w:val="16"/>
              </w:rPr>
              <w:t>freins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E16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A692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28C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FA6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B7D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104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A12DFA" w:rsidRPr="0044219E" w14:paraId="35E9E54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96F8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7AA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Remplacer un ventilateur 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de </w:t>
            </w:r>
            <w:r>
              <w:rPr>
                <w:rFonts w:ascii="Arial" w:hAnsi="Arial" w:cs="Arial"/>
                <w:sz w:val="16"/>
                <w:szCs w:val="16"/>
              </w:rPr>
              <w:t>bloc-</w:t>
            </w:r>
            <w:r w:rsidRPr="0044219E">
              <w:rPr>
                <w:rFonts w:ascii="Arial" w:hAnsi="Arial" w:cs="Arial"/>
                <w:sz w:val="16"/>
                <w:szCs w:val="16"/>
              </w:rPr>
              <w:t>frein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AC0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E522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199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F10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697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D95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E96CFA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B1BF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E30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dispositif anti</w:t>
            </w:r>
            <w:r w:rsidR="00FB4B8A">
              <w:rPr>
                <w:rFonts w:ascii="Arial" w:hAnsi="Arial" w:cs="Arial"/>
                <w:sz w:val="16"/>
                <w:szCs w:val="16"/>
              </w:rPr>
              <w:t>-</w:t>
            </w:r>
            <w:r w:rsidRPr="0044219E">
              <w:rPr>
                <w:rFonts w:ascii="Arial" w:hAnsi="Arial" w:cs="Arial"/>
                <w:sz w:val="16"/>
                <w:szCs w:val="16"/>
              </w:rPr>
              <w:t>patinage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03F1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D86E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B89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87B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56CC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BF3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52AB8F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8990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41F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la rentrée des trains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573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67D8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BB9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E358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FD6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EF9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829604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BE38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2B0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amortisseur élastique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BC3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E485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7CA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328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F65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B2F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FC3ADD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0817B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409C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Régler les microcontacts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C73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E58A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BC31" w14:textId="77777777" w:rsidR="00A12DFA" w:rsidRPr="006E784F" w:rsidRDefault="00A12DFA" w:rsidP="00484985">
            <w:pPr>
              <w:jc w:val="center"/>
              <w:rPr>
                <w:rFonts w:ascii="Arial" w:hAnsi="Arial" w:cs="Arial"/>
                <w:strike/>
                <w:color w:val="4F81BD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8949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66A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D9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46B8F4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4CA7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66EF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Gonfler et faire l’appoint d’huile d’un amortisseur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104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D6ABB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8570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FD1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432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5E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6F3A5F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0004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6AE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E46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1E28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BD1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366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205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D80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59A2F7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858B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70CE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essai du système de freinage automatique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A08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63AF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FCD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50D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1DE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8AF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731FE5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2338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106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des patins d’hélicoptère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4EC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E817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720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C60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A548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A1E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40D475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7798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E53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des garnitures de patin d’hélicoptère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AD6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BE42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C26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5D0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BD0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62D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6FF97A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C246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B4B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Empaqueter et vérifier des flotteurs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3E7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34B4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DCB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B638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AA6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F70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5E03B7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4F17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D70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Inspecter ou tester le système de flottaison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382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81FBC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5AE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D6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D87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417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8D7C96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2304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21C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Tester le système de sortie de train en secours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9F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F93A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EFF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1AD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651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87F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05AA80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3084" w14:textId="77777777" w:rsidR="00A12DFA" w:rsidRDefault="00A12DFA" w:rsidP="00484985">
            <w:r w:rsidRPr="009C5B7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C5B7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C5B7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DF2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opérationnel des portes de train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41D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C62C" w14:textId="77777777" w:rsidR="00A12DFA" w:rsidRDefault="00A12DFA" w:rsidP="00484985">
            <w:pPr>
              <w:jc w:val="center"/>
            </w:pPr>
            <w:r w:rsidRPr="000C29B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637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CCF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D53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4C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BF4B72" w14:paraId="3F98B26C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ED6DC3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C8239C" w14:paraId="3D0608A7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001B83E" w14:textId="77777777" w:rsidR="00A12DFA" w:rsidRPr="00C8239C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C8239C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Eclairages</w:t>
            </w:r>
          </w:p>
        </w:tc>
      </w:tr>
      <w:tr w:rsidR="00A12DFA" w:rsidRPr="0044219E" w14:paraId="536FC40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B840" w14:textId="77777777" w:rsidR="00A12DFA" w:rsidRDefault="00A12DFA" w:rsidP="00484985">
            <w:r w:rsidRPr="009916C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916C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916C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30F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Réparer/Remplacer un feu anticollision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32A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ABA24" w14:textId="77777777" w:rsidR="00A12DFA" w:rsidRDefault="00A12DFA" w:rsidP="00484985">
            <w:pPr>
              <w:jc w:val="center"/>
            </w:pPr>
            <w:r w:rsidRPr="00A86E1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BFC2" w14:textId="77777777" w:rsidR="00A12DFA" w:rsidRDefault="00A12DFA" w:rsidP="00484985">
            <w:pPr>
              <w:jc w:val="center"/>
            </w:pPr>
            <w:r w:rsidRPr="00236C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56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5B6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29C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C9E48F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1924" w14:textId="77777777" w:rsidR="00A12DFA" w:rsidRDefault="00A12DFA" w:rsidP="00484985">
            <w:r w:rsidRPr="009916C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916C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916C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3B9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Réparer/Remplacer un </w:t>
            </w:r>
            <w:r>
              <w:rPr>
                <w:rFonts w:ascii="Arial" w:hAnsi="Arial" w:cs="Arial"/>
                <w:sz w:val="16"/>
                <w:szCs w:val="16"/>
              </w:rPr>
              <w:t>phare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d'atterrissage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FA1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97ED" w14:textId="77777777" w:rsidR="00A12DFA" w:rsidRDefault="00A12DFA" w:rsidP="00484985">
            <w:pPr>
              <w:jc w:val="center"/>
            </w:pPr>
            <w:r w:rsidRPr="00A86E1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1D97" w14:textId="77777777" w:rsidR="00A12DFA" w:rsidRDefault="00A12DFA" w:rsidP="00484985">
            <w:pPr>
              <w:jc w:val="center"/>
            </w:pPr>
            <w:r w:rsidRPr="00236C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F01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773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7E4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EC7C30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8658" w14:textId="77777777" w:rsidR="00A12DFA" w:rsidRDefault="00A12DFA" w:rsidP="00484985">
            <w:r w:rsidRPr="009916C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916C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916C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B9F4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Réparer/Remplacer un feu de navigation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5C2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6F27" w14:textId="77777777" w:rsidR="00A12DFA" w:rsidRDefault="00A12DFA" w:rsidP="00484985">
            <w:pPr>
              <w:jc w:val="center"/>
            </w:pPr>
            <w:r w:rsidRPr="00A86E1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187C" w14:textId="77777777" w:rsidR="00A12DFA" w:rsidRDefault="00A12DFA" w:rsidP="00484985">
            <w:pPr>
              <w:jc w:val="center"/>
            </w:pPr>
            <w:r w:rsidRPr="00236C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4DC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812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191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B259EF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A3F0" w14:textId="77777777" w:rsidR="00A12DFA" w:rsidRDefault="00A12DFA" w:rsidP="00484985">
            <w:r w:rsidRPr="009916C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916C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916C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FC5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Réparer/Remplacer l'éclairage interne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5A6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7E6C" w14:textId="77777777" w:rsidR="00A12DFA" w:rsidRDefault="00A12DFA" w:rsidP="00484985">
            <w:pPr>
              <w:jc w:val="center"/>
            </w:pPr>
            <w:r w:rsidRPr="00A86E1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FC1B" w14:textId="77777777" w:rsidR="00A12DFA" w:rsidRDefault="00A12DFA" w:rsidP="00484985">
            <w:pPr>
              <w:jc w:val="center"/>
            </w:pPr>
            <w:r w:rsidRPr="00236C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A6FD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C2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F68D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75642E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B05D" w14:textId="77777777" w:rsidR="00A12DFA" w:rsidRDefault="00A12DFA" w:rsidP="00484985">
            <w:r w:rsidRPr="009916C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916C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916C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CE0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</w:t>
            </w:r>
            <w:r>
              <w:rPr>
                <w:rFonts w:ascii="Arial" w:hAnsi="Arial" w:cs="Arial"/>
                <w:sz w:val="16"/>
                <w:szCs w:val="16"/>
              </w:rPr>
              <w:t>une lampe d’inspection du givrage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DDB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CDA1" w14:textId="77777777" w:rsidR="00A12DFA" w:rsidRDefault="00A12DFA" w:rsidP="00484985">
            <w:pPr>
              <w:jc w:val="center"/>
            </w:pPr>
            <w:r w:rsidRPr="00A86E1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7CC5" w14:textId="77777777" w:rsidR="00A12DFA" w:rsidRDefault="00A12DFA" w:rsidP="00484985">
            <w:pPr>
              <w:jc w:val="center"/>
            </w:pPr>
            <w:r w:rsidRPr="00236C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65EE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3C0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95C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91A20F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17BA" w14:textId="77777777" w:rsidR="00A12DFA" w:rsidRDefault="00A12DFA" w:rsidP="00484985">
            <w:r w:rsidRPr="009916C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916C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916C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F2B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</w:t>
            </w:r>
            <w:r>
              <w:rPr>
                <w:rFonts w:ascii="Arial" w:hAnsi="Arial" w:cs="Arial"/>
                <w:sz w:val="16"/>
                <w:szCs w:val="16"/>
              </w:rPr>
              <w:t>une lampe d’éclairage du logo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4C0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F584" w14:textId="77777777" w:rsidR="00A12DFA" w:rsidRDefault="00A12DFA" w:rsidP="00484985">
            <w:pPr>
              <w:jc w:val="center"/>
            </w:pPr>
            <w:r w:rsidRPr="00A86E1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AE7B" w14:textId="77777777" w:rsidR="00A12DFA" w:rsidRDefault="00A12DFA" w:rsidP="00484985">
            <w:pPr>
              <w:jc w:val="center"/>
            </w:pPr>
            <w:r w:rsidRPr="00236C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833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FC43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6E13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74122E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846A" w14:textId="77777777" w:rsidR="00A12DFA" w:rsidRDefault="00A12DFA" w:rsidP="00484985">
            <w:r w:rsidRPr="009916C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916C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916C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D60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Réparer/Remplacer l'éclairage secours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F6F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5C6D6" w14:textId="77777777" w:rsidR="00A12DFA" w:rsidRDefault="00A12DFA" w:rsidP="00484985">
            <w:pPr>
              <w:jc w:val="center"/>
            </w:pPr>
            <w:r w:rsidRPr="00A86E1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9AB33" w14:textId="77777777" w:rsidR="00A12DFA" w:rsidRDefault="00A12DFA" w:rsidP="00484985">
            <w:pPr>
              <w:jc w:val="center"/>
            </w:pPr>
            <w:r w:rsidRPr="00236C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AAD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598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F60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5A5020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08DC" w14:textId="77777777" w:rsidR="00A12DFA" w:rsidRDefault="00A12DFA" w:rsidP="00484985">
            <w:r w:rsidRPr="009916C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916C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916C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B83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le fonctionnement de l'éclairage secours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E23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FAE46" w14:textId="77777777" w:rsidR="00A12DFA" w:rsidRDefault="00A12DFA" w:rsidP="00484985">
            <w:pPr>
              <w:jc w:val="center"/>
            </w:pPr>
            <w:r w:rsidRPr="00A86E1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A026" w14:textId="77777777" w:rsidR="00A12DFA" w:rsidRDefault="00A12DFA" w:rsidP="00484985">
            <w:pPr>
              <w:jc w:val="center"/>
            </w:pPr>
            <w:r w:rsidRPr="00236C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5C13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85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22E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374DA9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B7A4" w14:textId="77777777" w:rsidR="00A12DFA" w:rsidRDefault="00A12DFA" w:rsidP="00484985">
            <w:r w:rsidRPr="009916C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916C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916C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DF4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</w:t>
            </w:r>
            <w:r>
              <w:rPr>
                <w:rFonts w:ascii="Arial" w:hAnsi="Arial" w:cs="Arial"/>
                <w:sz w:val="16"/>
                <w:szCs w:val="16"/>
              </w:rPr>
              <w:t>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72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D9139" w14:textId="77777777" w:rsidR="00A12DFA" w:rsidRDefault="00A12DFA" w:rsidP="00484985">
            <w:pPr>
              <w:jc w:val="center"/>
            </w:pPr>
            <w:r w:rsidRPr="00A86E1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24F4" w14:textId="77777777" w:rsidR="00A12DFA" w:rsidRDefault="00A12DFA" w:rsidP="00484985">
            <w:pPr>
              <w:jc w:val="center"/>
            </w:pPr>
            <w:r w:rsidRPr="00236C9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780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D17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17D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BF4B72" w14:paraId="67A1E6EB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F1B462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C8239C" w14:paraId="22A56B1C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14:paraId="4924C4F9" w14:textId="77777777" w:rsidR="00A12DFA" w:rsidRPr="00C8239C" w:rsidRDefault="00A12DFA" w:rsidP="00484985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del w:id="52" w:author="HOEDTS Fidjie" w:date="2024-07-08T11:46:00Z">
              <w:r w:rsidRPr="00C8239C" w:rsidDel="00A11E6C">
                <w:rPr>
                  <w:rFonts w:ascii="Arial" w:hAnsi="Arial" w:cs="Arial"/>
                  <w:b/>
                  <w:color w:val="FFFFFF"/>
                  <w:sz w:val="16"/>
                  <w:szCs w:val="16"/>
                </w:rPr>
                <w:delText>Navigation</w:delText>
              </w:r>
            </w:del>
            <w:ins w:id="53" w:author="HOEDTS Fidjie" w:date="2024-07-08T11:46:00Z">
              <w:r>
                <w:rPr>
                  <w:rFonts w:ascii="Arial" w:hAnsi="Arial" w:cs="Arial"/>
                  <w:b/>
                  <w:color w:val="FFFFFF"/>
                  <w:sz w:val="16"/>
                  <w:szCs w:val="16"/>
                </w:rPr>
                <w:t>Instruments</w:t>
              </w:r>
            </w:ins>
          </w:p>
        </w:tc>
      </w:tr>
      <w:tr w:rsidR="00A12DFA" w:rsidRPr="0044219E" w14:paraId="723C6548" w14:textId="77777777" w:rsidTr="00FB63DE">
        <w:trPr>
          <w:trHeight w:val="255"/>
          <w:jc w:val="right"/>
          <w:ins w:id="54" w:author="HOEDTS Fidjie" w:date="2024-07-08T11:46:00Z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0AE52B" w14:textId="77777777" w:rsidR="00A12DFA" w:rsidRPr="00F23466" w:rsidRDefault="00A12DFA" w:rsidP="00484985">
            <w:pPr>
              <w:rPr>
                <w:ins w:id="55" w:author="HOEDTS Fidjie" w:date="2024-07-08T11:46:00Z"/>
                <w:rFonts w:ascii="Arial" w:hAnsi="Arial" w:cs="Arial"/>
                <w:sz w:val="16"/>
                <w:szCs w:val="16"/>
              </w:rPr>
            </w:pPr>
            <w:ins w:id="56" w:author="HOEDTS Fidjie" w:date="2024-07-08T11:46:00Z">
              <w:r w:rsidRPr="009916CB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9916CB">
                <w:rPr>
                  <w:rFonts w:ascii="Arial" w:hAnsi="Arial" w:cs="Arial"/>
                  <w:sz w:val="16"/>
                  <w:szCs w:val="16"/>
                </w:rPr>
                <w:instrText xml:space="preserve"> AUTONUM  </w:instrText>
              </w:r>
              <w:r w:rsidRPr="009916CB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6DDA" w14:textId="77777777" w:rsidR="00A12DFA" w:rsidRDefault="00A12DFA" w:rsidP="00484985">
            <w:pPr>
              <w:rPr>
                <w:ins w:id="57" w:author="HOEDTS Fidjie" w:date="2024-07-08T11:46:00Z"/>
                <w:rFonts w:ascii="Arial" w:hAnsi="Arial" w:cs="Arial"/>
                <w:sz w:val="16"/>
                <w:szCs w:val="16"/>
              </w:rPr>
            </w:pPr>
            <w:ins w:id="58" w:author="HOEDTS Fidjie" w:date="2024-07-08T11:46:00Z">
              <w:r>
                <w:rPr>
                  <w:rFonts w:ascii="Arial" w:hAnsi="Arial" w:cs="Arial"/>
                  <w:sz w:val="16"/>
                  <w:szCs w:val="16"/>
                </w:rPr>
                <w:t>Effectuer une recherche de panne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05C2" w14:textId="77777777" w:rsidR="00A12DFA" w:rsidRPr="0044219E" w:rsidRDefault="00A12DFA" w:rsidP="00484985">
            <w:pPr>
              <w:rPr>
                <w:ins w:id="59" w:author="HOEDTS Fidjie" w:date="2024-07-08T11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BAD7" w14:textId="77777777" w:rsidR="00A12DFA" w:rsidRPr="00AD4833" w:rsidRDefault="00A12DFA" w:rsidP="00484985">
            <w:pPr>
              <w:jc w:val="center"/>
              <w:rPr>
                <w:ins w:id="60" w:author="HOEDTS Fidjie" w:date="2024-07-08T11:46:00Z"/>
                <w:rFonts w:ascii="Arial" w:hAnsi="Arial" w:cs="Arial"/>
                <w:sz w:val="24"/>
                <w:szCs w:val="24"/>
              </w:rPr>
            </w:pPr>
            <w:ins w:id="61" w:author="HOEDTS Fidjie" w:date="2024-07-08T11:46:00Z">
              <w:r w:rsidRPr="00AD4833"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C25E" w14:textId="77777777" w:rsidR="00A12DFA" w:rsidRPr="00AD4833" w:rsidRDefault="00A12DFA" w:rsidP="00484985">
            <w:pPr>
              <w:jc w:val="center"/>
              <w:rPr>
                <w:ins w:id="62" w:author="HOEDTS Fidjie" w:date="2024-07-08T11:46:00Z"/>
                <w:rFonts w:ascii="Arial" w:hAnsi="Arial" w:cs="Arial"/>
                <w:sz w:val="24"/>
                <w:szCs w:val="24"/>
              </w:rPr>
            </w:pPr>
            <w:ins w:id="63" w:author="HOEDTS Fidjie" w:date="2024-07-08T11:46:00Z">
              <w:r w:rsidRPr="00AD4833"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5828" w14:textId="77777777" w:rsidR="00A12DFA" w:rsidRPr="0044219E" w:rsidRDefault="00A12DFA" w:rsidP="00484985">
            <w:pPr>
              <w:rPr>
                <w:ins w:id="64" w:author="HOEDTS Fidjie" w:date="2024-07-08T11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5BF5D" w14:textId="77777777" w:rsidR="00A12DFA" w:rsidRPr="0044219E" w:rsidRDefault="00A12DFA" w:rsidP="00484985">
            <w:pPr>
              <w:rPr>
                <w:ins w:id="65" w:author="HOEDTS Fidjie" w:date="2024-07-08T11:46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1B8A" w14:textId="77777777" w:rsidR="00A12DFA" w:rsidRPr="0044219E" w:rsidRDefault="00A12DFA" w:rsidP="00484985">
            <w:pPr>
              <w:rPr>
                <w:ins w:id="66" w:author="HOEDTS Fidjie" w:date="2024-07-08T11:46:00Z"/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E72ABA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66795" w14:textId="77777777" w:rsidR="00A12DFA" w:rsidRDefault="00A12DFA" w:rsidP="00484985">
            <w:r w:rsidRPr="00F234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234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234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6C5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Étalonner un indicateur de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cap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magnétique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00D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38C2" w14:textId="77777777" w:rsidR="00A12DFA" w:rsidRPr="00B078B3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3F98" w14:textId="77777777" w:rsidR="00A12DFA" w:rsidRPr="00AD4833" w:rsidRDefault="00A12DFA" w:rsidP="00484985">
            <w:pPr>
              <w:jc w:val="center"/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913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EE5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1C6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15DA91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3018C2" w14:textId="77777777" w:rsidR="00A12DFA" w:rsidRDefault="00A12DFA" w:rsidP="00484985">
            <w:r w:rsidRPr="00F234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234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234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A4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 anémomètre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891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5D79" w14:textId="77777777" w:rsidR="00A12DFA" w:rsidRDefault="00A12DFA" w:rsidP="00484985">
            <w:pPr>
              <w:jc w:val="center"/>
            </w:pPr>
            <w:r w:rsidRPr="000141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B92F" w14:textId="77777777" w:rsidR="00A12DFA" w:rsidRDefault="00A12DFA" w:rsidP="00484985">
            <w:pPr>
              <w:jc w:val="center"/>
            </w:pPr>
            <w:r w:rsidRPr="00871D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922D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08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A05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B026DF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2C5A0E" w14:textId="77777777" w:rsidR="00A12DFA" w:rsidRDefault="00A12DFA" w:rsidP="00484985">
            <w:r w:rsidRPr="00F234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234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234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7933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 altimètre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884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165C2" w14:textId="77777777" w:rsidR="00A12DFA" w:rsidRDefault="00A12DFA" w:rsidP="00484985">
            <w:pPr>
              <w:jc w:val="center"/>
            </w:pPr>
            <w:r w:rsidRPr="000141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AC61" w14:textId="77777777" w:rsidR="00A12DFA" w:rsidRDefault="00A12DFA" w:rsidP="00484985">
            <w:pPr>
              <w:jc w:val="center"/>
            </w:pPr>
            <w:r w:rsidRPr="00871D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6C41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027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8EF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3DD134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429D30" w14:textId="77777777" w:rsidR="00A12DFA" w:rsidRDefault="00A12DFA" w:rsidP="00484985">
            <w:r w:rsidRPr="00F234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234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234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143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une centrale aérodynamique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D99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C79BB" w14:textId="77777777" w:rsidR="00A12DFA" w:rsidRDefault="00A12DFA" w:rsidP="00484985">
            <w:pPr>
              <w:jc w:val="center"/>
            </w:pPr>
            <w:r w:rsidRPr="000141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C8C9" w14:textId="77777777" w:rsidR="00A12DFA" w:rsidRDefault="00A12DFA" w:rsidP="00484985">
            <w:pPr>
              <w:jc w:val="center"/>
            </w:pPr>
            <w:r w:rsidRPr="00871D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964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9BD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F30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:rsidDel="00A11E6C" w14:paraId="5C5B7DC0" w14:textId="77777777" w:rsidTr="00FB63DE">
        <w:trPr>
          <w:trHeight w:val="255"/>
          <w:jc w:val="right"/>
          <w:del w:id="67" w:author="HOEDTS Fidjie" w:date="2024-07-08T11:47:00Z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3A875B" w14:textId="77777777" w:rsidR="00A12DFA" w:rsidDel="00A11E6C" w:rsidRDefault="00A12DFA" w:rsidP="00484985">
            <w:pPr>
              <w:rPr>
                <w:del w:id="68" w:author="HOEDTS Fidjie" w:date="2024-07-08T11:47:00Z"/>
              </w:rPr>
            </w:pPr>
            <w:del w:id="69" w:author="HOEDTS Fidjie" w:date="2024-07-08T11:47:00Z">
              <w:r w:rsidRPr="00F23466" w:rsidDel="00A11E6C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F23466" w:rsidDel="00A11E6C">
                <w:rPr>
                  <w:rFonts w:ascii="Arial" w:hAnsi="Arial" w:cs="Arial"/>
                  <w:sz w:val="16"/>
                  <w:szCs w:val="16"/>
                </w:rPr>
                <w:delInstrText xml:space="preserve"> AUTONUM  </w:delInstrText>
              </w:r>
              <w:r w:rsidRPr="00F23466" w:rsidDel="00A11E6C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76BE" w14:textId="77777777" w:rsidR="00A12DFA" w:rsidRPr="0044219E" w:rsidDel="00A11E6C" w:rsidRDefault="00A12DFA" w:rsidP="00484985">
            <w:pPr>
              <w:rPr>
                <w:del w:id="70" w:author="HOEDTS Fidjie" w:date="2024-07-08T11:47:00Z"/>
                <w:rFonts w:ascii="Arial" w:hAnsi="Arial" w:cs="Arial"/>
                <w:sz w:val="16"/>
                <w:szCs w:val="16"/>
              </w:rPr>
            </w:pPr>
            <w:del w:id="71" w:author="HOEDTS Fidjie" w:date="2024-07-08T11:47:00Z">
              <w:r w:rsidRPr="0044219E" w:rsidDel="00A11E6C">
                <w:rPr>
                  <w:rFonts w:ascii="Arial" w:hAnsi="Arial" w:cs="Arial"/>
                  <w:sz w:val="16"/>
                  <w:szCs w:val="16"/>
                </w:rPr>
                <w:delText>Remplacer un boîtier VOR</w:delText>
              </w:r>
            </w:del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311D7" w14:textId="77777777" w:rsidR="00A12DFA" w:rsidRPr="0044219E" w:rsidDel="00A11E6C" w:rsidRDefault="00A12DFA" w:rsidP="00484985">
            <w:pPr>
              <w:rPr>
                <w:del w:id="72" w:author="HOEDTS Fidjie" w:date="2024-07-08T11:47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557F" w14:textId="77777777" w:rsidR="00A12DFA" w:rsidRPr="00B62B2D" w:rsidDel="00A11E6C" w:rsidRDefault="00A12DFA" w:rsidP="00484985">
            <w:pPr>
              <w:rPr>
                <w:del w:id="73" w:author="HOEDTS Fidjie" w:date="2024-07-08T11:47:00Z"/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CD4AA" w14:textId="77777777" w:rsidR="00A12DFA" w:rsidDel="00A11E6C" w:rsidRDefault="00A12DFA" w:rsidP="00484985">
            <w:pPr>
              <w:rPr>
                <w:del w:id="74" w:author="HOEDTS Fidjie" w:date="2024-07-08T11:47:00Z"/>
              </w:rPr>
            </w:pPr>
            <w:del w:id="75" w:author="HOEDTS Fidjie" w:date="2024-07-08T11:47:00Z">
              <w:r w:rsidRPr="00871D98" w:rsidDel="00A11E6C">
                <w:rPr>
                  <w:rFonts w:ascii="Arial" w:hAnsi="Arial" w:cs="Arial"/>
                  <w:sz w:val="24"/>
                  <w:szCs w:val="24"/>
                </w:rPr>
                <w:delText>X</w:delText>
              </w:r>
            </w:del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23F8" w14:textId="77777777" w:rsidR="00A12DFA" w:rsidRPr="0044219E" w:rsidDel="00A11E6C" w:rsidRDefault="00A12DFA" w:rsidP="00484985">
            <w:pPr>
              <w:rPr>
                <w:del w:id="76" w:author="HOEDTS Fidjie" w:date="2024-07-08T11:47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D35D" w14:textId="77777777" w:rsidR="00A12DFA" w:rsidRPr="0044219E" w:rsidDel="00A11E6C" w:rsidRDefault="00A12DFA" w:rsidP="00484985">
            <w:pPr>
              <w:rPr>
                <w:del w:id="77" w:author="HOEDTS Fidjie" w:date="2024-07-08T11:47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4A69" w14:textId="77777777" w:rsidR="00A12DFA" w:rsidRPr="0044219E" w:rsidDel="00A11E6C" w:rsidRDefault="00A12DFA" w:rsidP="00484985">
            <w:pPr>
              <w:rPr>
                <w:del w:id="78" w:author="HOEDTS Fidjie" w:date="2024-07-08T11:47:00Z"/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85C4E3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F42643" w14:textId="77777777" w:rsidR="00A12DFA" w:rsidRDefault="00A12DFA" w:rsidP="00484985">
            <w:r w:rsidRPr="00F234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234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234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A75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 </w:t>
            </w:r>
            <w:ins w:id="79" w:author="HOEDTS Fidjie" w:date="2024-07-08T11:46:00Z">
              <w:r>
                <w:rPr>
                  <w:rFonts w:ascii="Arial" w:hAnsi="Arial" w:cs="Arial"/>
                  <w:sz w:val="16"/>
                  <w:szCs w:val="16"/>
                </w:rPr>
                <w:t xml:space="preserve">indicateur directeur d’altitude </w:t>
              </w:r>
            </w:ins>
            <w:ins w:id="80" w:author="HOEDTS Fidjie" w:date="2024-07-08T11:47:00Z">
              <w:r>
                <w:rPr>
                  <w:rFonts w:ascii="Arial" w:hAnsi="Arial" w:cs="Arial"/>
                  <w:sz w:val="16"/>
                  <w:szCs w:val="16"/>
                </w:rPr>
                <w:t>(</w:t>
              </w:r>
            </w:ins>
            <w:r w:rsidRPr="0044219E">
              <w:rPr>
                <w:rFonts w:ascii="Arial" w:hAnsi="Arial" w:cs="Arial"/>
                <w:sz w:val="16"/>
                <w:szCs w:val="16"/>
              </w:rPr>
              <w:t>ADI</w:t>
            </w:r>
            <w:ins w:id="81" w:author="HOEDTS Fidjie" w:date="2024-07-08T11:47:00Z">
              <w:r>
                <w:rPr>
                  <w:rFonts w:ascii="Arial" w:hAnsi="Arial" w:cs="Arial"/>
                  <w:sz w:val="16"/>
                  <w:szCs w:val="16"/>
                </w:rPr>
                <w:t>)</w:t>
              </w:r>
            </w:ins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93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86EEB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18F8" w14:textId="77777777" w:rsidR="00A12DFA" w:rsidRDefault="00A12DFA" w:rsidP="00484985">
            <w:pPr>
              <w:jc w:val="center"/>
            </w:pPr>
            <w:r w:rsidRPr="00871D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B5A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1C5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CFB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F0A3F4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323AD3" w14:textId="77777777" w:rsidR="00A12DFA" w:rsidRDefault="00A12DFA" w:rsidP="00484985">
            <w:r w:rsidRPr="00F2346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2346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2346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7811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 </w:t>
            </w:r>
            <w:ins w:id="82" w:author="HOEDTS Fidjie" w:date="2024-07-08T11:47:00Z">
              <w:r>
                <w:rPr>
                  <w:rFonts w:ascii="Arial" w:hAnsi="Arial" w:cs="Arial"/>
                  <w:sz w:val="16"/>
                  <w:szCs w:val="16"/>
                </w:rPr>
                <w:t>indicateur d’attitude horizontale (</w:t>
              </w:r>
            </w:ins>
            <w:r w:rsidRPr="0044219E">
              <w:rPr>
                <w:rFonts w:ascii="Arial" w:hAnsi="Arial" w:cs="Arial"/>
                <w:sz w:val="16"/>
                <w:szCs w:val="16"/>
              </w:rPr>
              <w:t>HSI</w:t>
            </w:r>
            <w:ins w:id="83" w:author="HOEDTS Fidjie" w:date="2024-07-08T11:47:00Z">
              <w:r>
                <w:rPr>
                  <w:rFonts w:ascii="Arial" w:hAnsi="Arial" w:cs="Arial"/>
                  <w:sz w:val="16"/>
                  <w:szCs w:val="16"/>
                </w:rPr>
                <w:t>)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859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9B8C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1697" w14:textId="77777777" w:rsidR="00A12DFA" w:rsidRDefault="00A12DFA" w:rsidP="00484985">
            <w:pPr>
              <w:jc w:val="center"/>
            </w:pPr>
            <w:r w:rsidRPr="00871D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525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588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F29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94A065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9B919" w14:textId="77777777" w:rsidR="00A12DFA" w:rsidRDefault="00A12DFA" w:rsidP="00484985"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EA75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l'absence de fuite sur un circuit </w:t>
            </w:r>
            <w:proofErr w:type="spellStart"/>
            <w:r w:rsidRPr="0044219E">
              <w:rPr>
                <w:rFonts w:ascii="Arial" w:hAnsi="Arial" w:cs="Arial"/>
                <w:sz w:val="16"/>
                <w:szCs w:val="16"/>
              </w:rPr>
              <w:t>pitot</w:t>
            </w:r>
            <w:proofErr w:type="spellEnd"/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44219E">
              <w:rPr>
                <w:rFonts w:ascii="Arial" w:hAnsi="Arial" w:cs="Arial"/>
                <w:sz w:val="16"/>
                <w:szCs w:val="16"/>
              </w:rPr>
              <w:t>statique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4B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717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41C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48CA" w14:textId="77777777" w:rsidR="00A12DFA" w:rsidRDefault="00A12DFA" w:rsidP="00484985">
            <w:pPr>
              <w:jc w:val="center"/>
            </w:pPr>
            <w:r w:rsidRPr="00871D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1D5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4FA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254C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356DC0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E31BF7" w14:textId="77777777" w:rsidR="00A12DFA" w:rsidRDefault="00A12DFA" w:rsidP="00484985"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A81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le bon fonctionnement d'un gyroscope directionnel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B67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0411" w14:textId="77777777" w:rsidR="00A12DFA" w:rsidRPr="00AD4833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DE49" w14:textId="77777777" w:rsidR="00A12DFA" w:rsidRDefault="00A12DFA" w:rsidP="00484985">
            <w:pPr>
              <w:jc w:val="center"/>
            </w:pPr>
            <w:r w:rsidRPr="00871D9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75C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41C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B793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044C5B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42A060" w14:textId="77777777" w:rsidR="00A12DFA" w:rsidRDefault="00A12DFA" w:rsidP="00484985">
            <w:r w:rsidRPr="0004474C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5B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</w:t>
            </w:r>
            <w:ins w:id="84" w:author="HOEDTS Fidjie" w:date="2024-07-08T11:47:00Z">
              <w:r>
                <w:rPr>
                  <w:rFonts w:ascii="Arial" w:hAnsi="Arial" w:cs="Arial"/>
                  <w:sz w:val="16"/>
                  <w:szCs w:val="16"/>
                </w:rPr>
                <w:t>la calibration</w:t>
              </w:r>
              <w:r w:rsidRPr="0044219E"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  <w:r>
                <w:rPr>
                  <w:rFonts w:ascii="Arial" w:hAnsi="Arial" w:cs="Arial"/>
                  <w:sz w:val="16"/>
                  <w:szCs w:val="16"/>
                </w:rPr>
                <w:t>des instruments anémométriques</w:t>
              </w:r>
            </w:ins>
            <w:del w:id="85" w:author="HOEDTS Fidjie" w:date="2024-07-08T11:47:00Z">
              <w:r w:rsidRPr="0044219E" w:rsidDel="00A11E6C">
                <w:rPr>
                  <w:rFonts w:ascii="Arial" w:hAnsi="Arial" w:cs="Arial"/>
                  <w:sz w:val="16"/>
                  <w:szCs w:val="16"/>
                </w:rPr>
                <w:delText>le bon fonctionnement du radar météo</w:delText>
              </w:r>
            </w:del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CC5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6B6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ins w:id="86" w:author="HOEDTS Fidjie" w:date="2024-07-08T11:48:00Z">
              <w:r w:rsidRPr="00AD4833"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AFBA" w14:textId="77777777" w:rsidR="00A12DFA" w:rsidRDefault="00A12DFA" w:rsidP="00484985">
            <w:pPr>
              <w:jc w:val="center"/>
            </w:pPr>
            <w:ins w:id="87" w:author="HOEDTS Fidjie" w:date="2024-07-08T11:48:00Z">
              <w:r w:rsidRPr="00871D98"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  <w:del w:id="88" w:author="HOEDTS Fidjie" w:date="2024-07-08T11:48:00Z">
              <w:r w:rsidRPr="00285925" w:rsidDel="00155452">
                <w:rPr>
                  <w:rFonts w:ascii="Arial" w:hAnsi="Arial" w:cs="Arial"/>
                  <w:sz w:val="24"/>
                  <w:szCs w:val="24"/>
                </w:rPr>
                <w:delText>X</w:delText>
              </w:r>
            </w:del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53D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BD0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037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C980191" w14:textId="77777777" w:rsidTr="00FB63DE">
        <w:trPr>
          <w:trHeight w:val="255"/>
          <w:jc w:val="right"/>
          <w:ins w:id="89" w:author="HOEDTS Fidjie" w:date="2024-07-08T11:48:00Z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6238F4" w14:textId="77777777" w:rsidR="00A12DFA" w:rsidRPr="0004474C" w:rsidRDefault="00A12DFA" w:rsidP="00484985">
            <w:pPr>
              <w:rPr>
                <w:ins w:id="90" w:author="HOEDTS Fidjie" w:date="2024-07-08T11:48:00Z"/>
                <w:rFonts w:ascii="Arial" w:hAnsi="Arial" w:cs="Arial"/>
                <w:sz w:val="16"/>
                <w:szCs w:val="16"/>
              </w:rPr>
            </w:pPr>
            <w:ins w:id="91" w:author="HOEDTS Fidjie" w:date="2024-07-08T11:50:00Z">
              <w:r w:rsidRPr="00BA1C4F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BA1C4F">
                <w:rPr>
                  <w:rFonts w:ascii="Arial" w:hAnsi="Arial" w:cs="Arial"/>
                  <w:sz w:val="16"/>
                  <w:szCs w:val="16"/>
                </w:rPr>
                <w:instrText xml:space="preserve"> AUTONUM  </w:instrText>
              </w:r>
              <w:r w:rsidRPr="00BA1C4F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ADF3" w14:textId="77777777" w:rsidR="00A12DFA" w:rsidRPr="0044219E" w:rsidRDefault="00FB4B8A" w:rsidP="00484985">
            <w:pPr>
              <w:rPr>
                <w:ins w:id="92" w:author="HOEDTS Fidjie" w:date="2024-07-08T11:48:00Z"/>
                <w:rFonts w:ascii="Arial" w:hAnsi="Arial" w:cs="Arial"/>
                <w:sz w:val="16"/>
                <w:szCs w:val="16"/>
              </w:rPr>
            </w:pPr>
            <w:ins w:id="93" w:author="HOEDTS Fidjie" w:date="2024-07-15T15:29:00Z">
              <w:r>
                <w:rPr>
                  <w:rFonts w:ascii="Arial" w:hAnsi="Arial" w:cs="Arial"/>
                  <w:sz w:val="16"/>
                  <w:szCs w:val="16"/>
                </w:rPr>
                <w:t>Remplacer le compas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1DCB" w14:textId="77777777" w:rsidR="00A12DFA" w:rsidRPr="0044219E" w:rsidRDefault="00A12DFA" w:rsidP="00484985">
            <w:pPr>
              <w:rPr>
                <w:ins w:id="94" w:author="HOEDTS Fidjie" w:date="2024-07-08T11:4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B868" w14:textId="77777777" w:rsidR="00A12DFA" w:rsidRPr="00AD4833" w:rsidRDefault="00A12DFA" w:rsidP="00484985">
            <w:pPr>
              <w:jc w:val="center"/>
              <w:rPr>
                <w:ins w:id="95" w:author="HOEDTS Fidjie" w:date="2024-07-08T11:48:00Z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4872" w14:textId="77777777" w:rsidR="00A12DFA" w:rsidRPr="00871D98" w:rsidRDefault="00A12DFA" w:rsidP="00484985">
            <w:pPr>
              <w:jc w:val="center"/>
              <w:rPr>
                <w:ins w:id="96" w:author="HOEDTS Fidjie" w:date="2024-07-08T11:48:00Z"/>
                <w:rFonts w:ascii="Arial" w:hAnsi="Arial" w:cs="Arial"/>
                <w:sz w:val="24"/>
                <w:szCs w:val="24"/>
              </w:rPr>
            </w:pPr>
            <w:ins w:id="97" w:author="HOEDTS Fidjie" w:date="2024-07-08T11:48:00Z">
              <w:r w:rsidRPr="00285925"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0F03" w14:textId="77777777" w:rsidR="00A12DFA" w:rsidRPr="0044219E" w:rsidRDefault="00A12DFA" w:rsidP="00484985">
            <w:pPr>
              <w:rPr>
                <w:ins w:id="98" w:author="HOEDTS Fidjie" w:date="2024-07-08T11:4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B882" w14:textId="77777777" w:rsidR="00A12DFA" w:rsidRPr="0044219E" w:rsidRDefault="00A12DFA" w:rsidP="00484985">
            <w:pPr>
              <w:rPr>
                <w:ins w:id="99" w:author="HOEDTS Fidjie" w:date="2024-07-08T11:4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4BF0" w14:textId="77777777" w:rsidR="00A12DFA" w:rsidRPr="0044219E" w:rsidRDefault="00A12DFA" w:rsidP="00484985">
            <w:pPr>
              <w:rPr>
                <w:ins w:id="100" w:author="HOEDTS Fidjie" w:date="2024-07-08T11:48:00Z"/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9BA2858" w14:textId="77777777" w:rsidTr="00FB63DE">
        <w:trPr>
          <w:trHeight w:val="255"/>
          <w:jc w:val="right"/>
          <w:ins w:id="101" w:author="HOEDTS Fidjie" w:date="2024-07-08T11:48:00Z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0E72C" w14:textId="77777777" w:rsidR="00A12DFA" w:rsidRPr="0004474C" w:rsidRDefault="00A12DFA" w:rsidP="00484985">
            <w:pPr>
              <w:rPr>
                <w:ins w:id="102" w:author="HOEDTS Fidjie" w:date="2024-07-08T11:48:00Z"/>
                <w:rFonts w:ascii="Arial" w:hAnsi="Arial" w:cs="Arial"/>
                <w:sz w:val="16"/>
                <w:szCs w:val="16"/>
              </w:rPr>
            </w:pPr>
            <w:ins w:id="103" w:author="HOEDTS Fidjie" w:date="2024-07-08T11:50:00Z">
              <w:r w:rsidRPr="00BA1C4F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BA1C4F">
                <w:rPr>
                  <w:rFonts w:ascii="Arial" w:hAnsi="Arial" w:cs="Arial"/>
                  <w:sz w:val="16"/>
                  <w:szCs w:val="16"/>
                </w:rPr>
                <w:instrText xml:space="preserve"> AUTONUM  </w:instrText>
              </w:r>
              <w:r w:rsidRPr="00BA1C4F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7879" w14:textId="77777777" w:rsidR="00A12DFA" w:rsidRPr="001800D4" w:rsidRDefault="00A12DFA" w:rsidP="00484985">
            <w:pPr>
              <w:rPr>
                <w:ins w:id="104" w:author="HOEDTS Fidjie" w:date="2024-07-08T11:48:00Z"/>
                <w:rFonts w:ascii="Arial" w:hAnsi="Arial" w:cs="Arial"/>
                <w:sz w:val="16"/>
                <w:szCs w:val="16"/>
              </w:rPr>
            </w:pPr>
            <w:ins w:id="105" w:author="HOEDTS Fidjie" w:date="2024-07-08T11:49:00Z">
              <w:r w:rsidRPr="001800D4">
                <w:rPr>
                  <w:rFonts w:ascii="Arial" w:hAnsi="Arial" w:cs="Arial"/>
                  <w:sz w:val="16"/>
                  <w:szCs w:val="16"/>
                </w:rPr>
                <w:t>Vérifier le bon fonctionnement du système d</w:t>
              </w:r>
              <w:r>
                <w:rPr>
                  <w:rFonts w:ascii="Arial" w:hAnsi="Arial" w:cs="Arial"/>
                  <w:sz w:val="16"/>
                  <w:szCs w:val="16"/>
                </w:rPr>
                <w:t>u</w:t>
              </w:r>
              <w:r w:rsidRPr="00FB63DE">
                <w:rPr>
                  <w:rFonts w:ascii="Arial" w:hAnsi="Arial" w:cs="Arial"/>
                  <w:sz w:val="16"/>
                  <w:szCs w:val="16"/>
                </w:rPr>
                <w:t xml:space="preserve"> direct</w:t>
              </w:r>
              <w:r>
                <w:rPr>
                  <w:rFonts w:ascii="Arial" w:hAnsi="Arial" w:cs="Arial"/>
                  <w:sz w:val="16"/>
                  <w:szCs w:val="16"/>
                </w:rPr>
                <w:t>eur de vol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78C9B" w14:textId="77777777" w:rsidR="00A12DFA" w:rsidRPr="0044219E" w:rsidRDefault="00A12DFA" w:rsidP="00484985">
            <w:pPr>
              <w:rPr>
                <w:ins w:id="106" w:author="HOEDTS Fidjie" w:date="2024-07-08T11:4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D733" w14:textId="77777777" w:rsidR="00A12DFA" w:rsidRPr="00AD4833" w:rsidRDefault="00A12DFA" w:rsidP="00484985">
            <w:pPr>
              <w:jc w:val="center"/>
              <w:rPr>
                <w:ins w:id="107" w:author="HOEDTS Fidjie" w:date="2024-07-08T11:48:00Z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7E8C" w14:textId="77777777" w:rsidR="00A12DFA" w:rsidRPr="00871D98" w:rsidRDefault="00A12DFA" w:rsidP="00484985">
            <w:pPr>
              <w:jc w:val="center"/>
              <w:rPr>
                <w:ins w:id="108" w:author="HOEDTS Fidjie" w:date="2024-07-08T11:48:00Z"/>
                <w:rFonts w:ascii="Arial" w:hAnsi="Arial" w:cs="Arial"/>
                <w:sz w:val="24"/>
                <w:szCs w:val="24"/>
              </w:rPr>
            </w:pPr>
            <w:ins w:id="109" w:author="HOEDTS Fidjie" w:date="2024-07-08T11:49:00Z">
              <w:r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6B1E" w14:textId="77777777" w:rsidR="00A12DFA" w:rsidRPr="0044219E" w:rsidRDefault="00A12DFA" w:rsidP="00484985">
            <w:pPr>
              <w:rPr>
                <w:ins w:id="110" w:author="HOEDTS Fidjie" w:date="2024-07-08T11:4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48D3" w14:textId="77777777" w:rsidR="00A12DFA" w:rsidRPr="0044219E" w:rsidRDefault="00A12DFA" w:rsidP="00484985">
            <w:pPr>
              <w:rPr>
                <w:ins w:id="111" w:author="HOEDTS Fidjie" w:date="2024-07-08T11:4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81D8" w14:textId="77777777" w:rsidR="00A12DFA" w:rsidRPr="0044219E" w:rsidRDefault="00A12DFA" w:rsidP="00484985">
            <w:pPr>
              <w:rPr>
                <w:ins w:id="112" w:author="HOEDTS Fidjie" w:date="2024-07-08T11:48:00Z"/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110D93" w14:paraId="457B8B00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AA689A" w14:textId="77777777" w:rsidR="00A12DFA" w:rsidRPr="00110D93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44219E" w14:paraId="50147D1F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F905B8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del w:id="113" w:author="HOEDTS Fidjie" w:date="2024-07-08T12:20:00Z">
              <w:r w:rsidRPr="00110D93" w:rsidDel="00110D93">
                <w:rPr>
                  <w:rFonts w:ascii="Arial" w:hAnsi="Arial" w:cs="Arial"/>
                  <w:b/>
                  <w:bCs/>
                  <w:color w:val="FFFFFF"/>
                  <w:sz w:val="16"/>
                  <w:szCs w:val="16"/>
                </w:rPr>
                <w:delText>Surveillance</w:delText>
              </w:r>
            </w:del>
            <w:ins w:id="114" w:author="HOEDTS Fidjie" w:date="2024-07-08T12:20:00Z">
              <w:r w:rsidRPr="00110D93">
                <w:rPr>
                  <w:rFonts w:ascii="Arial" w:hAnsi="Arial" w:cs="Arial"/>
                  <w:b/>
                  <w:bCs/>
                  <w:color w:val="FFFFFF"/>
                  <w:sz w:val="16"/>
                  <w:szCs w:val="16"/>
                </w:rPr>
                <w:t xml:space="preserve"> Surveillance</w:t>
              </w:r>
            </w:ins>
          </w:p>
        </w:tc>
      </w:tr>
      <w:tr w:rsidR="00A12DFA" w:rsidRPr="0044219E" w14:paraId="570C546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10ECBF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ins w:id="115" w:author="HOEDTS Fidjie" w:date="2024-07-08T12:21:00Z">
              <w:r w:rsidRPr="00BA1C4F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BA1C4F">
                <w:rPr>
                  <w:rFonts w:ascii="Arial" w:hAnsi="Arial" w:cs="Arial"/>
                  <w:sz w:val="16"/>
                  <w:szCs w:val="16"/>
                </w:rPr>
                <w:instrText xml:space="preserve"> AUTONUM  </w:instrText>
              </w:r>
              <w:r w:rsidRPr="00BA1C4F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7371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ins w:id="116" w:author="HOEDTS Fidjie" w:date="2024-07-08T12:20:00Z">
              <w:r w:rsidRPr="0044219E">
                <w:rPr>
                  <w:rFonts w:ascii="Arial" w:hAnsi="Arial" w:cs="Arial"/>
                  <w:sz w:val="16"/>
                  <w:szCs w:val="16"/>
                </w:rPr>
                <w:t>Effectuer une recherche de panne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9A08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80A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6ACD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ins w:id="117" w:author="HOEDTS Fidjie" w:date="2024-07-08T12:20:00Z">
              <w:r w:rsidRPr="00285925"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214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5C5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1EC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92AED8A" w14:textId="77777777" w:rsidTr="00FB63DE">
        <w:trPr>
          <w:trHeight w:val="255"/>
          <w:jc w:val="right"/>
          <w:ins w:id="118" w:author="HOEDTS Fidjie" w:date="2024-07-08T12:21:00Z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0E5EAB" w14:textId="77777777" w:rsidR="00A12DFA" w:rsidRPr="00BA1C4F" w:rsidRDefault="00A12DFA" w:rsidP="00484985">
            <w:pPr>
              <w:rPr>
                <w:ins w:id="119" w:author="HOEDTS Fidjie" w:date="2024-07-08T12:21:00Z"/>
                <w:rFonts w:ascii="Arial" w:hAnsi="Arial" w:cs="Arial"/>
                <w:sz w:val="16"/>
                <w:szCs w:val="16"/>
              </w:rPr>
            </w:pPr>
            <w:ins w:id="120" w:author="HOEDTS Fidjie" w:date="2024-07-08T12:21:00Z">
              <w:r w:rsidRPr="00BA1C4F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BA1C4F">
                <w:rPr>
                  <w:rFonts w:ascii="Arial" w:hAnsi="Arial" w:cs="Arial"/>
                  <w:sz w:val="16"/>
                  <w:szCs w:val="16"/>
                </w:rPr>
                <w:instrText xml:space="preserve"> AUTONUM  </w:instrText>
              </w:r>
              <w:r w:rsidRPr="00BA1C4F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26D89" w14:textId="77777777" w:rsidR="00A12DFA" w:rsidRPr="0044219E" w:rsidRDefault="00A12DFA" w:rsidP="00484985">
            <w:pPr>
              <w:rPr>
                <w:ins w:id="121" w:author="HOEDTS Fidjie" w:date="2024-07-08T12:21:00Z"/>
                <w:rFonts w:ascii="Arial" w:hAnsi="Arial" w:cs="Arial"/>
                <w:sz w:val="16"/>
                <w:szCs w:val="16"/>
              </w:rPr>
            </w:pPr>
            <w:ins w:id="122" w:author="HOEDTS Fidjie" w:date="2024-07-08T12:21:00Z">
              <w:r>
                <w:rPr>
                  <w:rFonts w:ascii="Arial" w:hAnsi="Arial" w:cs="Arial"/>
                  <w:sz w:val="16"/>
                  <w:szCs w:val="16"/>
                </w:rPr>
                <w:t>Vérifier le bon fonctionnement du radar météorologique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E914" w14:textId="77777777" w:rsidR="00A12DFA" w:rsidRPr="0044219E" w:rsidRDefault="00A12DFA" w:rsidP="00484985">
            <w:pPr>
              <w:rPr>
                <w:ins w:id="123" w:author="HOEDTS Fidjie" w:date="2024-07-08T12:2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A629A" w14:textId="77777777" w:rsidR="00A12DFA" w:rsidRPr="0044219E" w:rsidRDefault="00A12DFA" w:rsidP="00484985">
            <w:pPr>
              <w:jc w:val="center"/>
              <w:rPr>
                <w:ins w:id="124" w:author="HOEDTS Fidjie" w:date="2024-07-08T12:2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B2F2" w14:textId="77777777" w:rsidR="00A12DFA" w:rsidRPr="00285925" w:rsidRDefault="00A12DFA" w:rsidP="00484985">
            <w:pPr>
              <w:jc w:val="center"/>
              <w:rPr>
                <w:ins w:id="125" w:author="HOEDTS Fidjie" w:date="2024-07-08T12:21:00Z"/>
                <w:rFonts w:ascii="Arial" w:hAnsi="Arial" w:cs="Arial"/>
                <w:sz w:val="24"/>
                <w:szCs w:val="24"/>
              </w:rPr>
            </w:pPr>
            <w:ins w:id="126" w:author="HOEDTS Fidjie" w:date="2024-07-08T12:21:00Z">
              <w:r w:rsidRPr="00285925"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EB147" w14:textId="77777777" w:rsidR="00A12DFA" w:rsidRPr="0044219E" w:rsidRDefault="00A12DFA" w:rsidP="00484985">
            <w:pPr>
              <w:rPr>
                <w:ins w:id="127" w:author="HOEDTS Fidjie" w:date="2024-07-08T12:2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AF95" w14:textId="77777777" w:rsidR="00A12DFA" w:rsidRPr="0044219E" w:rsidRDefault="00A12DFA" w:rsidP="00484985">
            <w:pPr>
              <w:rPr>
                <w:ins w:id="128" w:author="HOEDTS Fidjie" w:date="2024-07-08T12:2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C937" w14:textId="77777777" w:rsidR="00A12DFA" w:rsidRPr="0044219E" w:rsidRDefault="00A12DFA" w:rsidP="00484985">
            <w:pPr>
              <w:rPr>
                <w:ins w:id="129" w:author="HOEDTS Fidjie" w:date="2024-07-08T12:21:00Z"/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5764DF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E7A792" w14:textId="77777777" w:rsidR="00A12DFA" w:rsidRDefault="00A12DFA" w:rsidP="00484985"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4DC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le bon fonctionnement du doppler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A40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76B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1FC8" w14:textId="77777777" w:rsidR="00A12DFA" w:rsidRDefault="00A12DFA" w:rsidP="00484985">
            <w:pPr>
              <w:jc w:val="center"/>
            </w:pPr>
            <w:r w:rsidRPr="0028592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FD7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C4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F69A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7AAD95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9AE6EF" w14:textId="77777777" w:rsidR="00A12DFA" w:rsidRDefault="00A12DFA" w:rsidP="00484985"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3A9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le bon fonctionnement du TCAS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7601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4D8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4C32" w14:textId="77777777" w:rsidR="00A12DFA" w:rsidRDefault="00A12DFA" w:rsidP="00484985">
            <w:pPr>
              <w:jc w:val="center"/>
            </w:pPr>
            <w:r w:rsidRPr="0028592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D7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0DF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34D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:rsidDel="007A4437" w14:paraId="53FEAFCA" w14:textId="77777777" w:rsidTr="00FB63DE">
        <w:trPr>
          <w:trHeight w:val="255"/>
          <w:jc w:val="right"/>
          <w:del w:id="130" w:author="HOEDTS Fidjie" w:date="2024-07-08T12:21:00Z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612E14" w14:textId="77777777" w:rsidR="00A12DFA" w:rsidDel="007A4437" w:rsidRDefault="00A12DFA" w:rsidP="00484985">
            <w:pPr>
              <w:rPr>
                <w:del w:id="131" w:author="HOEDTS Fidjie" w:date="2024-07-08T12:21:00Z"/>
              </w:rPr>
            </w:pPr>
            <w:del w:id="132" w:author="HOEDTS Fidjie" w:date="2024-07-08T12:21:00Z">
              <w:r w:rsidRPr="0004474C" w:rsidDel="007A4437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04474C" w:rsidDel="007A4437">
                <w:rPr>
                  <w:rFonts w:ascii="Arial" w:hAnsi="Arial" w:cs="Arial"/>
                  <w:sz w:val="16"/>
                  <w:szCs w:val="16"/>
                </w:rPr>
                <w:delInstrText xml:space="preserve"> AUTONUM  </w:delInstrText>
              </w:r>
              <w:r w:rsidRPr="0004474C" w:rsidDel="007A4437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B41E" w14:textId="77777777" w:rsidR="00A12DFA" w:rsidRPr="0044219E" w:rsidDel="007A4437" w:rsidRDefault="00A12DFA" w:rsidP="00484985">
            <w:pPr>
              <w:rPr>
                <w:del w:id="133" w:author="HOEDTS Fidjie" w:date="2024-07-08T12:21:00Z"/>
                <w:rFonts w:ascii="Arial" w:hAnsi="Arial" w:cs="Arial"/>
                <w:sz w:val="16"/>
                <w:szCs w:val="16"/>
              </w:rPr>
            </w:pPr>
            <w:del w:id="134" w:author="HOEDTS Fidjie" w:date="2024-07-08T12:21:00Z">
              <w:r w:rsidRPr="0044219E" w:rsidDel="007A4437">
                <w:rPr>
                  <w:rFonts w:ascii="Arial" w:hAnsi="Arial" w:cs="Arial"/>
                  <w:sz w:val="16"/>
                  <w:szCs w:val="16"/>
                </w:rPr>
                <w:delText xml:space="preserve">Vérifier le bon fonctionnement du DME </w:delText>
              </w:r>
            </w:del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7D0AC" w14:textId="77777777" w:rsidR="00A12DFA" w:rsidRPr="0044219E" w:rsidDel="007A4437" w:rsidRDefault="00A12DFA" w:rsidP="00484985">
            <w:pPr>
              <w:rPr>
                <w:del w:id="135" w:author="HOEDTS Fidjie" w:date="2024-07-08T12:2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0DEF" w14:textId="77777777" w:rsidR="00A12DFA" w:rsidRPr="0044219E" w:rsidDel="007A4437" w:rsidRDefault="00A12DFA" w:rsidP="00484985">
            <w:pPr>
              <w:rPr>
                <w:del w:id="136" w:author="HOEDTS Fidjie" w:date="2024-07-08T12:2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4D2F" w14:textId="77777777" w:rsidR="00A12DFA" w:rsidDel="007A4437" w:rsidRDefault="00A12DFA" w:rsidP="00484985">
            <w:pPr>
              <w:rPr>
                <w:del w:id="137" w:author="HOEDTS Fidjie" w:date="2024-07-08T12:21:00Z"/>
              </w:rPr>
            </w:pPr>
            <w:del w:id="138" w:author="HOEDTS Fidjie" w:date="2024-07-08T12:21:00Z">
              <w:r w:rsidRPr="00285925" w:rsidDel="007A4437">
                <w:rPr>
                  <w:rFonts w:ascii="Arial" w:hAnsi="Arial" w:cs="Arial"/>
                  <w:sz w:val="24"/>
                  <w:szCs w:val="24"/>
                </w:rPr>
                <w:delText>X</w:delText>
              </w:r>
            </w:del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E93A" w14:textId="77777777" w:rsidR="00A12DFA" w:rsidRPr="0044219E" w:rsidDel="007A4437" w:rsidRDefault="00A12DFA" w:rsidP="00484985">
            <w:pPr>
              <w:rPr>
                <w:del w:id="139" w:author="HOEDTS Fidjie" w:date="2024-07-08T12:2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3828" w14:textId="77777777" w:rsidR="00A12DFA" w:rsidRPr="0044219E" w:rsidDel="007A4437" w:rsidRDefault="00A12DFA" w:rsidP="00484985">
            <w:pPr>
              <w:rPr>
                <w:del w:id="140" w:author="HOEDTS Fidjie" w:date="2024-07-08T12:21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0116" w14:textId="77777777" w:rsidR="00A12DFA" w:rsidRPr="0044219E" w:rsidDel="007A4437" w:rsidRDefault="00A12DFA" w:rsidP="00484985">
            <w:pPr>
              <w:rPr>
                <w:del w:id="141" w:author="HOEDTS Fidjie" w:date="2024-07-08T12:21:00Z"/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4A7520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AA987" w14:textId="77777777" w:rsidR="00A12DFA" w:rsidRDefault="00A12DFA" w:rsidP="00484985"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956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le bon fonctionnement de l'ATC Transpondeur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95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A6E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FFB37" w14:textId="77777777" w:rsidR="00A12DFA" w:rsidRDefault="00A12DFA" w:rsidP="00484985">
            <w:pPr>
              <w:jc w:val="center"/>
            </w:pPr>
            <w:r w:rsidRPr="0028592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1F0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5CA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8DD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33164F" w14:paraId="71F03C9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02E534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F619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33164F">
              <w:rPr>
                <w:rFonts w:ascii="Arial" w:hAnsi="Arial" w:cs="Arial"/>
                <w:sz w:val="16"/>
                <w:szCs w:val="16"/>
              </w:rPr>
              <w:t>Vérifier l’étalonnage du système d’indication d’altit</w:t>
            </w:r>
            <w:r>
              <w:rPr>
                <w:rFonts w:ascii="Arial" w:hAnsi="Arial" w:cs="Arial"/>
                <w:sz w:val="16"/>
                <w:szCs w:val="16"/>
              </w:rPr>
              <w:t>ude pression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00D1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FC69" w14:textId="77777777" w:rsidR="00A12DFA" w:rsidRPr="0033164F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219B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592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E32DD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23648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3481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33164F" w14:paraId="4D3518E6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512CEC" w14:textId="77777777" w:rsidR="00A12DFA" w:rsidRPr="00517ECA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>
              <w:br w:type="page"/>
            </w:r>
          </w:p>
        </w:tc>
      </w:tr>
      <w:tr w:rsidR="00A12DFA" w:rsidRPr="0033164F" w14:paraId="3B6F5137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9090E1E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ins w:id="142" w:author="HOEDTS Fidjie" w:date="2024-07-09T15:11:00Z">
              <w:r w:rsidRPr="00FB63DE">
                <w:rPr>
                  <w:rFonts w:ascii="Arial" w:hAnsi="Arial" w:cs="Arial"/>
                  <w:b/>
                  <w:bCs/>
                  <w:color w:val="FFFFFF"/>
                  <w:sz w:val="16"/>
                  <w:szCs w:val="16"/>
                </w:rPr>
                <w:t>Navigation</w:t>
              </w:r>
            </w:ins>
          </w:p>
        </w:tc>
      </w:tr>
      <w:tr w:rsidR="00A12DFA" w:rsidRPr="0033164F" w14:paraId="11DDEBA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8B8D4A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0F58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274D9">
              <w:rPr>
                <w:rFonts w:ascii="Arial" w:hAnsi="Arial" w:cs="Arial"/>
                <w:sz w:val="16"/>
                <w:szCs w:val="16"/>
              </w:rPr>
              <w:t>Vérifier le bon fonctionnement du système de navigation inertielle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9D67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4A9D" w14:textId="77777777" w:rsidR="00A12DFA" w:rsidRPr="0033164F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4CD8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592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ABD9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7235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34F2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33164F" w14:paraId="435227A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A620F1" w14:textId="77777777" w:rsidR="00A12DFA" w:rsidRDefault="00A12DFA" w:rsidP="00484985"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64AA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33164F">
              <w:rPr>
                <w:rFonts w:ascii="Arial" w:hAnsi="Arial" w:cs="Arial"/>
                <w:sz w:val="16"/>
                <w:szCs w:val="16"/>
              </w:rPr>
              <w:t xml:space="preserve">Renseigner la table d’erreur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quadrantale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pour le système ADF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A08E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366A" w14:textId="77777777" w:rsidR="00A12DFA" w:rsidRPr="0033164F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3748" w14:textId="77777777" w:rsidR="00A12DFA" w:rsidRDefault="00A12DFA" w:rsidP="00484985">
            <w:pPr>
              <w:jc w:val="center"/>
            </w:pPr>
            <w:r w:rsidRPr="0028592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9688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9CED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E871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506C48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C8A52F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E2A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le GPS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4EDB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950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7BA4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592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1D7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44B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A65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4325E7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AE565E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4080" w14:textId="77777777" w:rsidR="00A12DF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44219E">
              <w:rPr>
                <w:rFonts w:ascii="Arial" w:hAnsi="Arial" w:cs="Arial"/>
                <w:sz w:val="16"/>
                <w:szCs w:val="16"/>
              </w:rPr>
              <w:t>est</w:t>
            </w:r>
            <w:r>
              <w:rPr>
                <w:rFonts w:ascii="Arial" w:hAnsi="Arial" w:cs="Arial"/>
                <w:sz w:val="16"/>
                <w:szCs w:val="16"/>
              </w:rPr>
              <w:t>er le système de surveillance des vibrations (</w:t>
            </w:r>
            <w:r w:rsidRPr="0044219E">
              <w:rPr>
                <w:rFonts w:ascii="Arial" w:hAnsi="Arial" w:cs="Arial"/>
                <w:sz w:val="16"/>
                <w:szCs w:val="16"/>
              </w:rPr>
              <w:t>AVM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14C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5C41" w14:textId="77777777" w:rsidR="00A12DFA" w:rsidRPr="006E784F" w:rsidRDefault="00A12DFA" w:rsidP="00484985">
            <w:pPr>
              <w:jc w:val="center"/>
              <w:rPr>
                <w:rFonts w:ascii="Arial" w:hAnsi="Arial" w:cs="Arial"/>
                <w:color w:val="4F81BD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FF68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592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11C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90D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01E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353509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5F3A73" w14:textId="77777777" w:rsidR="00A12DFA" w:rsidRDefault="00A12DFA" w:rsidP="00484985"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163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bon fonctionnement du système marker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C81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574B" w14:textId="77777777" w:rsidR="00A12DFA" w:rsidRPr="006E784F" w:rsidRDefault="00A12DFA" w:rsidP="00484985">
            <w:pPr>
              <w:jc w:val="center"/>
              <w:rPr>
                <w:rFonts w:ascii="Arial" w:hAnsi="Arial" w:cs="Arial"/>
                <w:color w:val="4F81BD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CC2B9" w14:textId="77777777" w:rsidR="00A12DFA" w:rsidRDefault="00A12DFA" w:rsidP="00484985">
            <w:pPr>
              <w:jc w:val="center"/>
            </w:pPr>
            <w:r w:rsidRPr="0028592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EAF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071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730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4EEFA30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47009B" w14:textId="77777777" w:rsidR="00A12DFA" w:rsidRPr="004322BF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44219E" w14:paraId="5B771998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F00C44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237A7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Oxygèn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e</w:t>
            </w:r>
          </w:p>
        </w:tc>
      </w:tr>
      <w:tr w:rsidR="00A12DFA" w:rsidRPr="0044219E" w14:paraId="4EF9937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1DC233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04474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4474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4474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DA2C" w14:textId="77777777" w:rsidR="00A12DF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33164F">
              <w:rPr>
                <w:rFonts w:ascii="Arial" w:hAnsi="Arial" w:cs="Arial"/>
                <w:sz w:val="16"/>
                <w:szCs w:val="16"/>
              </w:rPr>
              <w:t>Inspecter les équip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3164F">
              <w:rPr>
                <w:rFonts w:ascii="Arial" w:hAnsi="Arial" w:cs="Arial"/>
                <w:sz w:val="16"/>
                <w:szCs w:val="16"/>
              </w:rPr>
              <w:t>ments oxygène de l’aéronef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93F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59BE" w14:textId="77777777" w:rsidR="00A12DFA" w:rsidRPr="006E784F" w:rsidRDefault="00A12DFA" w:rsidP="00484985">
            <w:pPr>
              <w:jc w:val="center"/>
              <w:rPr>
                <w:rFonts w:ascii="Arial" w:hAnsi="Arial" w:cs="Arial"/>
                <w:color w:val="4F81BD"/>
                <w:sz w:val="16"/>
                <w:szCs w:val="16"/>
              </w:rPr>
            </w:pPr>
            <w:r w:rsidRPr="00C075F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BC06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D82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C6F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71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CEB59A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9AD64E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B82D2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82D2A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82D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5044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Purge </w:t>
            </w:r>
            <w:r>
              <w:rPr>
                <w:rFonts w:ascii="Arial" w:hAnsi="Arial" w:cs="Arial"/>
                <w:sz w:val="16"/>
                <w:szCs w:val="16"/>
              </w:rPr>
              <w:t>et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recharge</w:t>
            </w:r>
            <w:r>
              <w:rPr>
                <w:rFonts w:ascii="Arial" w:hAnsi="Arial" w:cs="Arial"/>
                <w:sz w:val="16"/>
                <w:szCs w:val="16"/>
              </w:rPr>
              <w:t xml:space="preserve">r les équipements </w:t>
            </w:r>
            <w:r w:rsidRPr="0033164F">
              <w:rPr>
                <w:rFonts w:ascii="Arial" w:hAnsi="Arial" w:cs="Arial"/>
                <w:sz w:val="16"/>
                <w:szCs w:val="16"/>
              </w:rPr>
              <w:t>oxygène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2A0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1D66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75F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A260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324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0CA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953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CD8237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DC6318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B82D2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82D2A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82D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655D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 régulateur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6BD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D745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75F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780A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E8C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00FA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7E9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01CD5B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D48AAE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B82D2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82D2A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82D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0CE1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un générateur d'oxygène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FDB2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F841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75F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98F9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6D9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DBC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4C0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1EA5F2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3F2B77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B82D2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82D2A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82D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3C3C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le bon fonctionnement du système oxygène équipage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B8F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B107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75F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F41B2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80F9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3FF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A33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054E55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5269DC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B82D2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82D2A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82D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0A52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Vérifier le déploiement automatique des masques à oxygène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A6C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3871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75F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2A55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CC3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D21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799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E4E7EB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EC64B" w14:textId="77777777" w:rsidR="00A12DFA" w:rsidRPr="0004474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B82D2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82D2A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82D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205C" w14:textId="77777777" w:rsidR="00A12DFA" w:rsidRPr="0033164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ffectuer une recherche de panne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3F9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C595A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75F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8ED7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A0F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109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BAD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3474CA6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60DE91" w14:textId="77777777" w:rsidR="00A12DFA" w:rsidRPr="00441136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44219E" w14:paraId="1A010C0F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1544C5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Systèmes </w:t>
            </w:r>
            <w:r w:rsidRPr="00C54C41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Pneumati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que</w:t>
            </w:r>
          </w:p>
        </w:tc>
      </w:tr>
      <w:tr w:rsidR="00A12DFA" w:rsidRPr="0044219E" w14:paraId="1D64417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385140" w14:textId="77777777" w:rsidR="00A12DFA" w:rsidRPr="00B82D2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D4A2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D4A2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D4A2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D34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 filtre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8CB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22B3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8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D4D0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1AB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883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867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725FF8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2FC307" w14:textId="77777777" w:rsidR="00A12DFA" w:rsidRPr="00B82D2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D4A2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D4A2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D4A2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ACC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vanne d’isolation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06F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C517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8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F180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95C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3B8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848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440469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C847F1" w14:textId="77777777" w:rsidR="00A12DFA" w:rsidRPr="00B82D2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D4A2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D4A2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D4A2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ABF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vanne de régulation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ECEA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5429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8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85ACC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01CE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86C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AD3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A9FE31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E09FCA" w14:textId="77777777" w:rsidR="00A12DFA" w:rsidRPr="00B82D2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D4A2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D4A2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D4A2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EE42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 compresseur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330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601C9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8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53FD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CDD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0B5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F3D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750F10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7792B" w14:textId="77777777" w:rsidR="00A12DFA" w:rsidRPr="00B82D2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D4A2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D4A2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D4A2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269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Recharge</w:t>
            </w:r>
            <w:r>
              <w:rPr>
                <w:rFonts w:ascii="Arial" w:hAnsi="Arial" w:cs="Arial"/>
                <w:sz w:val="16"/>
                <w:szCs w:val="16"/>
              </w:rPr>
              <w:t>r le dessiccateur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60D2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9352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8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77E5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747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D99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660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6A6AD4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3BF143" w14:textId="77777777" w:rsidR="00A12DFA" w:rsidRPr="00B82D2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D4A2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D4A2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D4A2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6F0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Mettre au point un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régulat</w:t>
            </w:r>
            <w:r>
              <w:rPr>
                <w:rFonts w:ascii="Arial" w:hAnsi="Arial" w:cs="Arial"/>
                <w:sz w:val="16"/>
                <w:szCs w:val="16"/>
              </w:rPr>
              <w:t>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67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612A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8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4B9F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D18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074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F24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CAF198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2A527" w14:textId="77777777" w:rsidR="00A12DFA" w:rsidRPr="00B82D2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D4A2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D4A2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D4A2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CF1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4219E">
              <w:rPr>
                <w:rFonts w:ascii="Arial" w:hAnsi="Arial" w:cs="Arial"/>
                <w:sz w:val="16"/>
                <w:szCs w:val="16"/>
              </w:rPr>
              <w:t>Faire</w:t>
            </w:r>
            <w:proofErr w:type="gramEnd"/>
            <w:r w:rsidRPr="0044219E">
              <w:rPr>
                <w:rFonts w:ascii="Arial" w:hAnsi="Arial" w:cs="Arial"/>
                <w:sz w:val="16"/>
                <w:szCs w:val="16"/>
              </w:rPr>
              <w:t xml:space="preserve"> une recherche de fuites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89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1B06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8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9BC1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2E8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DA3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312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7BA84F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7276BA" w14:textId="77777777" w:rsidR="00A12DFA" w:rsidRPr="00B82D2A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D4A2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D4A2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D4A2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A9F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348B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8833" w14:textId="77777777" w:rsidR="00A12DFA" w:rsidRPr="00C075F3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28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EAEF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CDE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0E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47C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C3CB0DA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8B3352" w14:textId="77777777" w:rsidR="00A12DFA" w:rsidRPr="003E418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44219E" w14:paraId="7F62B735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F5949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Systèmes de dépression</w:t>
            </w:r>
          </w:p>
        </w:tc>
      </w:tr>
      <w:tr w:rsidR="00A12DFA" w:rsidRPr="0044219E" w14:paraId="71F8B78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1B5994" w14:textId="77777777" w:rsidR="00A12DFA" w:rsidRPr="00FD4A29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D4A2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D4A2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D4A2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6D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Inspecter un circuit de dépression selon l’AMM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B92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38D5" w14:textId="77777777" w:rsidR="00A12DFA" w:rsidRPr="0062285E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5B5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FC2C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F180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79B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8CE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5FC365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A5B8CA" w14:textId="77777777" w:rsidR="00A12DFA" w:rsidRPr="00FD4A29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C8572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8572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8572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1C3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pompe à vide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179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F37C" w14:textId="77777777" w:rsidR="00A12DFA" w:rsidRPr="0062285E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5B5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C5C5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FBC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83E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ED5C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ECD134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BD9BE5" w14:textId="77777777" w:rsidR="00A12DFA" w:rsidRPr="00FD4A29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C8572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8572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8572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76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Vérifier/remplacer des filtres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CC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6A68" w14:textId="77777777" w:rsidR="00A12DFA" w:rsidRPr="0062285E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5B5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D419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A56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ACC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BBD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93D66E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692FCF" w14:textId="77777777" w:rsidR="00A12DFA" w:rsidRPr="00FD4A29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C8572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8572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8572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E7D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Mettre au point le régulateur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A4CE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4B7BE" w14:textId="77777777" w:rsidR="00A12DFA" w:rsidRPr="0062285E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5B5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E9F6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589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35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38B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9B3B5A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A18741" w14:textId="77777777" w:rsidR="00A12DFA" w:rsidRPr="00FD4A29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C8572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8572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8572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B29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120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AC73" w14:textId="77777777" w:rsidR="00A12DFA" w:rsidRPr="0062285E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5B58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6377" w14:textId="77777777" w:rsidR="00A12DFA" w:rsidRPr="00285925" w:rsidRDefault="00A12DFA" w:rsidP="004849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92B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339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833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237A7F" w14:paraId="07B53D8D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E4C1458" w14:textId="77777777" w:rsidR="00A12DFA" w:rsidRPr="00237A7F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237A7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Eaux usées</w:t>
            </w:r>
          </w:p>
        </w:tc>
      </w:tr>
      <w:tr w:rsidR="00A12DFA" w:rsidRPr="0044219E" w14:paraId="7CACE79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070BE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9916CB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9916C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916C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B52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mplacer une pompe à eau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7CA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8E9F" w14:textId="77777777" w:rsidR="00A12DFA" w:rsidRDefault="00A12DFA" w:rsidP="00484985">
            <w:pPr>
              <w:jc w:val="center"/>
            </w:pPr>
            <w:r w:rsidRPr="00BB14B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4AF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EFF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DC1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917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9E936A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3D3F69" w14:textId="77777777" w:rsidR="00A12DFA" w:rsidRDefault="00A12DFA" w:rsidP="00484985">
            <w:r w:rsidRPr="00B0507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0507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050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51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mplacer un robinet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718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3077" w14:textId="77777777" w:rsidR="00A12DFA" w:rsidRDefault="00A12DFA" w:rsidP="00484985">
            <w:pPr>
              <w:jc w:val="center"/>
            </w:pPr>
            <w:r w:rsidRPr="00BB14B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0D7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459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07B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1474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CDC8E2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385A8" w14:textId="77777777" w:rsidR="00A12DFA" w:rsidRDefault="00A12DFA" w:rsidP="00484985">
            <w:r w:rsidRPr="00B0507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0507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050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4CB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mplacer la pompe toilette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A8AF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8C42" w14:textId="77777777" w:rsidR="00A12DFA" w:rsidRDefault="00A12DFA" w:rsidP="00484985">
            <w:pPr>
              <w:jc w:val="center"/>
            </w:pPr>
            <w:r w:rsidRPr="00BB14B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7CB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6AC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216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F60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A62646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466FCC" w14:textId="77777777" w:rsidR="00A12DFA" w:rsidRDefault="00A12DFA" w:rsidP="00484985">
            <w:r w:rsidRPr="00B0507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0507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050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BA1B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fonctionnel du chauffe-eau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346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8F50" w14:textId="77777777" w:rsidR="00A12DFA" w:rsidRDefault="00A12DFA" w:rsidP="00484985">
            <w:pPr>
              <w:jc w:val="center"/>
            </w:pPr>
            <w:r w:rsidRPr="00BB14B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9F4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DE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427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061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C0527E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B2ADF7" w14:textId="77777777" w:rsidR="00A12DFA" w:rsidRDefault="00A12DFA" w:rsidP="00484985">
            <w:r w:rsidRPr="00B0507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0507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050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8C1C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FD6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9AFB" w14:textId="77777777" w:rsidR="00A12DFA" w:rsidRDefault="00A12DFA" w:rsidP="00484985">
            <w:pPr>
              <w:jc w:val="center"/>
            </w:pPr>
            <w:r w:rsidRPr="00BB14B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44C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09B7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83D8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56A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C24419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782BC" w14:textId="77777777" w:rsidR="00A12DFA" w:rsidRDefault="00A12DFA" w:rsidP="00484985">
            <w:r w:rsidRPr="00B0507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0507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050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F2F4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Inspecter la fermeture du couvercle de la poubelle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8D7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ADF5" w14:textId="77777777" w:rsidR="00A12DFA" w:rsidRDefault="00A12DFA" w:rsidP="00484985">
            <w:pPr>
              <w:jc w:val="center"/>
            </w:pPr>
            <w:r w:rsidRPr="00BB14B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56A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8764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3B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D8E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627B6CD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4A9EE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237A7F" w14:paraId="6E78C905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9C97D0" w14:textId="77777777" w:rsidR="00A12DFA" w:rsidRPr="00237A7F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Système de maintenance embarqué</w:t>
            </w:r>
          </w:p>
        </w:tc>
      </w:tr>
      <w:tr w:rsidR="00A12DFA" w:rsidRPr="0044219E" w14:paraId="274C349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C4C971" w14:textId="77777777" w:rsidR="00A12DFA" w:rsidRDefault="00A12DFA" w:rsidP="00484985">
            <w:r w:rsidRPr="00A2379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2379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2379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BB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Récupérer les données du calculateur central de maintenance (CMU)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161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4C72" w14:textId="77777777" w:rsidR="00A12DFA" w:rsidRDefault="00A12DFA" w:rsidP="00484985">
            <w:pPr>
              <w:jc w:val="center"/>
            </w:pPr>
            <w:r w:rsidRPr="004E617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6DF4" w14:textId="77777777" w:rsidR="00A12DFA" w:rsidRDefault="00A12DFA" w:rsidP="00484985">
            <w:pPr>
              <w:jc w:val="center"/>
            </w:pPr>
            <w:r w:rsidRPr="00C00E0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20D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24A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3C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3BA429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894BA2" w14:textId="77777777" w:rsidR="00A12DFA" w:rsidRDefault="00A12DFA" w:rsidP="00484985">
            <w:r w:rsidRPr="00A2379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2379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2379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5F1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le calculateur central de maintenance (CMU)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7DC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0CE0" w14:textId="77777777" w:rsidR="00A12DFA" w:rsidRDefault="00A12DFA" w:rsidP="00484985">
            <w:pPr>
              <w:jc w:val="center"/>
            </w:pPr>
            <w:r w:rsidRPr="004E617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A02E" w14:textId="77777777" w:rsidR="00A12DFA" w:rsidRDefault="00A12DFA" w:rsidP="00484985">
            <w:pPr>
              <w:jc w:val="center"/>
            </w:pPr>
            <w:r w:rsidRPr="00C00E0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BE0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1C8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1A2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ED7A72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98B3CB" w14:textId="77777777" w:rsidR="00A12DFA" w:rsidRDefault="00A12DFA" w:rsidP="00484985">
            <w:r w:rsidRPr="00A2379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2379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2379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63F4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test intégré (BITE)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AF1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9144" w14:textId="77777777" w:rsidR="00A12DFA" w:rsidRDefault="00A12DFA" w:rsidP="00484985">
            <w:pPr>
              <w:jc w:val="center"/>
            </w:pPr>
            <w:r w:rsidRPr="004E617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D969" w14:textId="77777777" w:rsidR="00A12DFA" w:rsidRDefault="00A12DFA" w:rsidP="00484985">
            <w:pPr>
              <w:jc w:val="center"/>
            </w:pPr>
            <w:r w:rsidRPr="00C00E0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66C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1E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6ED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03B341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34EDC6" w14:textId="77777777" w:rsidR="00A12DFA" w:rsidRDefault="00A12DFA" w:rsidP="00484985">
            <w:r w:rsidRPr="00A2379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2379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2379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26D8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323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E462" w14:textId="77777777" w:rsidR="00A12DFA" w:rsidRDefault="00A12DFA" w:rsidP="00484985">
            <w:pPr>
              <w:jc w:val="center"/>
            </w:pPr>
            <w:r w:rsidRPr="004E617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683A" w14:textId="77777777" w:rsidR="00A12DFA" w:rsidRDefault="00A12DFA" w:rsidP="00484985">
            <w:pPr>
              <w:jc w:val="center"/>
            </w:pPr>
            <w:r w:rsidRPr="00C00E0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0771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E7D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C740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71A0E87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4A1524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562D5F" w14:paraId="1C0AEA6C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DAC0A11" w14:textId="77777777" w:rsidR="00A12DFA" w:rsidRPr="00562D5F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562D5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Structures</w:t>
            </w:r>
          </w:p>
        </w:tc>
      </w:tr>
      <w:tr w:rsidR="00A12DFA" w:rsidRPr="0044219E" w14:paraId="574B1ED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CFE635" w14:textId="77777777" w:rsidR="00A12DFA" w:rsidRDefault="00A12DFA" w:rsidP="00484985">
            <w:r w:rsidRPr="00B4597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597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4597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693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Évaluer des dommages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C39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2736" w14:textId="77777777" w:rsidR="00A12DFA" w:rsidRDefault="00A12DFA" w:rsidP="00484985">
            <w:pPr>
              <w:jc w:val="center"/>
            </w:pPr>
            <w:r w:rsidRPr="002828C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14A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93A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411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9CC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AC48A3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B0B0C" w14:textId="77777777" w:rsidR="00A12DFA" w:rsidRDefault="00A12DFA" w:rsidP="00484985">
            <w:r w:rsidRPr="00B4597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597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4597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3CF9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une réparation </w:t>
            </w:r>
            <w:r>
              <w:rPr>
                <w:rFonts w:ascii="Arial" w:hAnsi="Arial" w:cs="Arial"/>
                <w:sz w:val="16"/>
                <w:szCs w:val="16"/>
              </w:rPr>
              <w:t>de structure métallique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5E1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5E6E7" w14:textId="77777777" w:rsidR="00A12DFA" w:rsidRDefault="00A12DFA" w:rsidP="00484985">
            <w:pPr>
              <w:jc w:val="center"/>
            </w:pPr>
            <w:r w:rsidRPr="002828C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0A41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E2D6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1D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B48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012516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F77011" w14:textId="77777777" w:rsidR="00A12DFA" w:rsidRDefault="00A12DFA" w:rsidP="00484985">
            <w:r w:rsidRPr="00B4597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597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4597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215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une réparation </w:t>
            </w:r>
            <w:r>
              <w:rPr>
                <w:rFonts w:ascii="Arial" w:hAnsi="Arial" w:cs="Arial"/>
                <w:sz w:val="16"/>
                <w:szCs w:val="16"/>
              </w:rPr>
              <w:t>de structure en composite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759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3F95" w14:textId="77777777" w:rsidR="00A12DFA" w:rsidRDefault="00A12DFA" w:rsidP="00484985">
            <w:pPr>
              <w:jc w:val="center"/>
            </w:pPr>
            <w:r w:rsidRPr="002828C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F83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D367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E77A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ED8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680458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C98B78" w14:textId="77777777" w:rsidR="00A12DFA" w:rsidRDefault="00A12DFA" w:rsidP="00484985">
            <w:r w:rsidRPr="00B4597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597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4597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7D7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une réparation </w:t>
            </w:r>
            <w:r>
              <w:rPr>
                <w:rFonts w:ascii="Arial" w:hAnsi="Arial" w:cs="Arial"/>
                <w:sz w:val="16"/>
                <w:szCs w:val="16"/>
              </w:rPr>
              <w:t>de structure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en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bois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313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56FB" w14:textId="77777777" w:rsidR="00A12DFA" w:rsidRDefault="00A12DFA" w:rsidP="00484985">
            <w:pPr>
              <w:jc w:val="center"/>
            </w:pPr>
            <w:r w:rsidRPr="002828C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B2C6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33CB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B3D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0E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6E3B61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F81C5D" w14:textId="77777777" w:rsidR="00A12DFA" w:rsidRDefault="00A12DFA" w:rsidP="00484985">
            <w:r w:rsidRPr="00B4597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597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4597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113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réparation</w:t>
            </w:r>
            <w:r>
              <w:rPr>
                <w:rFonts w:ascii="Arial" w:hAnsi="Arial" w:cs="Arial"/>
                <w:sz w:val="16"/>
                <w:szCs w:val="16"/>
              </w:rPr>
              <w:t xml:space="preserve"> de revêtement en tissu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9D4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9F23" w14:textId="77777777" w:rsidR="00A12DFA" w:rsidRDefault="00A12DFA" w:rsidP="00484985">
            <w:pPr>
              <w:jc w:val="center"/>
            </w:pPr>
            <w:r w:rsidRPr="002828C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BC6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BDE0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B2D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4210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239192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CEC677" w14:textId="77777777" w:rsidR="00A12DFA" w:rsidRDefault="00A12DFA" w:rsidP="00484985">
            <w:r w:rsidRPr="00B4597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597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4597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78C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Entoiler une surface de commande de vol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4BC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F6EC" w14:textId="77777777" w:rsidR="00A12DFA" w:rsidRDefault="00A12DFA" w:rsidP="00484985">
            <w:pPr>
              <w:jc w:val="center"/>
            </w:pPr>
            <w:r w:rsidRPr="002828C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BAC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99C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180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941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2BA3E2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86568A" w14:textId="77777777" w:rsidR="00A12DFA" w:rsidRDefault="00A12DFA" w:rsidP="00484985">
            <w:r w:rsidRPr="00B4597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597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4597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CB8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 traitement corrosion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698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6E4A" w14:textId="77777777" w:rsidR="00A12DFA" w:rsidRDefault="00A12DFA" w:rsidP="00484985">
            <w:pPr>
              <w:jc w:val="center"/>
            </w:pPr>
            <w:r w:rsidRPr="002828C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D07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D5F4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6F9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38F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29CF7A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EECB10" w14:textId="77777777" w:rsidR="00A12DFA" w:rsidRDefault="00A12DFA" w:rsidP="00484985">
            <w:r w:rsidRPr="00B4597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597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4597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F2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Appliquer un traitement de protection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93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5CD2" w14:textId="77777777" w:rsidR="00A12DFA" w:rsidRDefault="00A12DFA" w:rsidP="00484985">
            <w:pPr>
              <w:jc w:val="center"/>
            </w:pPr>
            <w:r w:rsidRPr="002828C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9BD0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5BE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383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19C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C070694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D582C8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562D5F" w14:paraId="619D7239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4942007" w14:textId="77777777" w:rsidR="00A12DFA" w:rsidRPr="00562D5F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562D5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Portes</w:t>
            </w:r>
          </w:p>
        </w:tc>
      </w:tr>
      <w:tr w:rsidR="00A12DFA" w:rsidRPr="0044219E" w14:paraId="139346C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33F20F" w14:textId="77777777" w:rsidR="00A12DFA" w:rsidRDefault="00A12DFA" w:rsidP="00484985">
            <w:r w:rsidRPr="0056454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6454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6454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253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Inspecter une porte passager selon l’AMM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24F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2472" w14:textId="77777777" w:rsidR="00A12DFA" w:rsidRDefault="00A12DFA" w:rsidP="00484985">
            <w:pPr>
              <w:jc w:val="center"/>
            </w:pPr>
            <w:r w:rsidRPr="00017B5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07E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DE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BBD2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3807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511EEB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FA820" w14:textId="77777777" w:rsidR="00A12DFA" w:rsidRDefault="00A12DFA" w:rsidP="00484985">
            <w:r w:rsidRPr="0056454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6454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6454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86F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Monter/régler le mécanisme de verrouillage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026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FE82" w14:textId="77777777" w:rsidR="00A12DFA" w:rsidRDefault="00A12DFA" w:rsidP="00484985">
            <w:pPr>
              <w:jc w:val="center"/>
            </w:pPr>
            <w:r w:rsidRPr="00017B5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8EB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622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C9A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D97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5885CE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FEE02F" w14:textId="77777777" w:rsidR="00A12DFA" w:rsidRDefault="00A12DFA" w:rsidP="00484985">
            <w:r w:rsidRPr="0056454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6454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6454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236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un escalier escamotable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B07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858D" w14:textId="77777777" w:rsidR="00A12DFA" w:rsidRDefault="00A12DFA" w:rsidP="00484985">
            <w:pPr>
              <w:jc w:val="center"/>
            </w:pPr>
            <w:r w:rsidRPr="00017B5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396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13B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16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35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6F4F32" w14:paraId="5E26FA8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600C1E" w14:textId="77777777" w:rsidR="00A12DFA" w:rsidRDefault="00A12DFA" w:rsidP="00484985">
            <w:r w:rsidRPr="0056454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6454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6454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8F6B" w14:textId="77777777" w:rsidR="00A12DFA" w:rsidRPr="006F4F3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6F4F32">
              <w:rPr>
                <w:rFonts w:ascii="Arial" w:hAnsi="Arial" w:cs="Arial"/>
                <w:sz w:val="16"/>
                <w:szCs w:val="16"/>
              </w:rPr>
              <w:t>Vérifier le bon fonct</w:t>
            </w:r>
            <w:r>
              <w:rPr>
                <w:rFonts w:ascii="Arial" w:hAnsi="Arial" w:cs="Arial"/>
                <w:sz w:val="16"/>
                <w:szCs w:val="16"/>
              </w:rPr>
              <w:t>ionnement des issues de secours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08BC" w14:textId="77777777" w:rsidR="00A12DFA" w:rsidRPr="006F4F3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00B7" w14:textId="77777777" w:rsidR="00A12DFA" w:rsidRDefault="00A12DFA" w:rsidP="00484985">
            <w:pPr>
              <w:jc w:val="center"/>
            </w:pPr>
            <w:r w:rsidRPr="00017B5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6650" w14:textId="77777777" w:rsidR="00A12DFA" w:rsidRPr="006F4F32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9F264" w14:textId="77777777" w:rsidR="00A12DFA" w:rsidRPr="006F4F3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AC64" w14:textId="77777777" w:rsidR="00A12DFA" w:rsidRPr="006F4F3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2570" w14:textId="77777777" w:rsidR="00A12DFA" w:rsidRPr="006F4F3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CE12CA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64F5EA" w14:textId="77777777" w:rsidR="00A12DFA" w:rsidRDefault="00A12DFA" w:rsidP="00484985">
            <w:r w:rsidRPr="0056454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6454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6454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DDA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essai du système de surveillance des portes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6DF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C1FE" w14:textId="77777777" w:rsidR="00A12DFA" w:rsidRDefault="00A12DFA" w:rsidP="00484985">
            <w:pPr>
              <w:jc w:val="center"/>
            </w:pPr>
            <w:r w:rsidRPr="00017B5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086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930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93C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5A9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FE75DD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7AC090" w14:textId="77777777" w:rsidR="00A12DFA" w:rsidRDefault="00A12DFA" w:rsidP="00484985">
            <w:r w:rsidRPr="0056454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6454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6454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14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69BE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6BCB1" w14:textId="77777777" w:rsidR="00A12DFA" w:rsidRDefault="00A12DFA" w:rsidP="00484985">
            <w:pPr>
              <w:jc w:val="center"/>
            </w:pPr>
            <w:r w:rsidRPr="00017B5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7D6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037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2D5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39C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95E412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07C3B8" w14:textId="77777777" w:rsidR="00A12DFA" w:rsidRDefault="00A12DFA" w:rsidP="00484985">
            <w:r w:rsidRPr="0056454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6454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6454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2FA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Démonter et installer une porte passager selon l’AMM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E4C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7378" w14:textId="77777777" w:rsidR="00A12DFA" w:rsidRDefault="00A12DFA" w:rsidP="00484985">
            <w:pPr>
              <w:jc w:val="center"/>
            </w:pPr>
            <w:r w:rsidRPr="00017B5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9FE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25A0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59F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6B2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EB071A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F6BB5B" w14:textId="77777777" w:rsidR="00A12DFA" w:rsidRDefault="00A12DFA" w:rsidP="00484985">
            <w:r w:rsidRPr="0056454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6454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6454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567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Démonter et installer une issue</w:t>
            </w:r>
            <w:r w:rsidRPr="006F4F32">
              <w:rPr>
                <w:rFonts w:ascii="Arial" w:hAnsi="Arial" w:cs="Arial"/>
                <w:sz w:val="16"/>
                <w:szCs w:val="16"/>
              </w:rPr>
              <w:t xml:space="preserve"> de secours</w:t>
            </w:r>
            <w:r>
              <w:rPr>
                <w:rFonts w:ascii="Arial" w:hAnsi="Arial" w:cs="Arial"/>
                <w:sz w:val="16"/>
                <w:szCs w:val="16"/>
              </w:rPr>
              <w:t xml:space="preserve"> selon l’AMM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0D3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C5BA" w14:textId="77777777" w:rsidR="00A12DFA" w:rsidRDefault="00A12DFA" w:rsidP="00484985">
            <w:pPr>
              <w:jc w:val="center"/>
            </w:pPr>
            <w:r w:rsidRPr="00017B5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6D1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541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C1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2994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29DAD1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05A4A2" w14:textId="77777777" w:rsidR="00A12DFA" w:rsidRDefault="00A12DFA" w:rsidP="00484985">
            <w:r w:rsidRPr="0056454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6454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6454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A9D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Inspecter une porte cargo selon l’AMM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EEB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1EB4" w14:textId="77777777" w:rsidR="00A12DFA" w:rsidRDefault="00A12DFA" w:rsidP="00484985">
            <w:pPr>
              <w:jc w:val="center"/>
            </w:pPr>
            <w:r w:rsidRPr="00017B5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9DA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A0DB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53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A7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F80D62B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05970E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562D5F" w14:paraId="6112B4ED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CA5008A" w14:textId="77777777" w:rsidR="00A12DFA" w:rsidRPr="00562D5F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562D5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Hublots Fenêtres</w:t>
            </w:r>
          </w:p>
        </w:tc>
      </w:tr>
      <w:tr w:rsidR="00A12DFA" w:rsidRPr="0044219E" w14:paraId="754ED77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B3DF9C" w14:textId="77777777" w:rsidR="00A12DFA" w:rsidRDefault="00A12DFA" w:rsidP="00484985">
            <w:r w:rsidRPr="00EB4C1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B4C1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B4C1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32A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 pare-brise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CF0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9596" w14:textId="77777777" w:rsidR="00A12DFA" w:rsidRDefault="00A12DFA" w:rsidP="00484985">
            <w:pPr>
              <w:jc w:val="center"/>
            </w:pPr>
            <w:r w:rsidRPr="0036431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654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B7B4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5B41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BAC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032245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D6133" w14:textId="77777777" w:rsidR="00A12DFA" w:rsidRDefault="00A12DFA" w:rsidP="00484985">
            <w:r w:rsidRPr="00EB4C1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B4C1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B4C1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C15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fenêtre de cockpit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CC8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06CD" w14:textId="77777777" w:rsidR="00A12DFA" w:rsidRDefault="00A12DFA" w:rsidP="00484985">
            <w:pPr>
              <w:jc w:val="center"/>
            </w:pPr>
            <w:r w:rsidRPr="0036431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CE8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B62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32E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0F2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F7F136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8B090" w14:textId="77777777" w:rsidR="00A12DFA" w:rsidRDefault="00A12DFA" w:rsidP="00484985">
            <w:r w:rsidRPr="00EB4C1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B4C1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B4C1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5C8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fenêtre de cabine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B92B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2AE6" w14:textId="77777777" w:rsidR="00A12DFA" w:rsidRDefault="00A12DFA" w:rsidP="00484985">
            <w:pPr>
              <w:jc w:val="center"/>
            </w:pPr>
            <w:r w:rsidRPr="0036431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A5E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5B6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2032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66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A38F40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170346" w14:textId="77777777" w:rsidR="00A12DFA" w:rsidRDefault="00A12DFA" w:rsidP="00484985">
            <w:r w:rsidRPr="00EB4C1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B4C1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B4C1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54D2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Réparer des rayures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97E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93E60" w14:textId="77777777" w:rsidR="00A12DFA" w:rsidRDefault="00A12DFA" w:rsidP="00484985">
            <w:pPr>
              <w:jc w:val="center"/>
            </w:pPr>
            <w:r w:rsidRPr="0036431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D15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3EE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323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818B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5D61A3C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F7932E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FA14EA" w14:paraId="0E5BAC18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1B9576D" w14:textId="77777777" w:rsidR="00A12DFA" w:rsidRPr="00FA14EA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Voilure</w:t>
            </w:r>
          </w:p>
        </w:tc>
      </w:tr>
      <w:tr w:rsidR="00A12DFA" w:rsidRPr="0044219E" w14:paraId="6D3830D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E5D0BC" w14:textId="77777777" w:rsidR="00A12DFA" w:rsidRDefault="00A12DFA" w:rsidP="00484985">
            <w:r w:rsidRPr="008710D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710D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8710D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A91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Réparer le revêtement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CDA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EBB1" w14:textId="77777777" w:rsidR="00A12DFA" w:rsidRDefault="00A12DFA" w:rsidP="00484985">
            <w:pPr>
              <w:jc w:val="center"/>
            </w:pPr>
            <w:r w:rsidRPr="00276EA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C596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0CEA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C6B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C08B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0FEACC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B5D34A" w14:textId="77777777" w:rsidR="00A12DFA" w:rsidRDefault="00A12DFA" w:rsidP="00484985">
            <w:r w:rsidRPr="008710D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710D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8710D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800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entoilage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0EC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8CAD" w14:textId="77777777" w:rsidR="00A12DFA" w:rsidRDefault="00A12DFA" w:rsidP="00484985">
            <w:pPr>
              <w:jc w:val="center"/>
            </w:pPr>
            <w:r w:rsidRPr="00276EA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BA2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8C32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2B0E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D86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3FB2FA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36EFDC" w14:textId="77777777" w:rsidR="00A12DFA" w:rsidRDefault="00A12DFA" w:rsidP="00484985">
            <w:r w:rsidRPr="008710D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710D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8710D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B32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saumon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85C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2BDC" w14:textId="77777777" w:rsidR="00A12DFA" w:rsidRDefault="00A12DFA" w:rsidP="00484985">
            <w:pPr>
              <w:jc w:val="center"/>
            </w:pPr>
            <w:r w:rsidRPr="00276EA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5C3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1DF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B6F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EFE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18B25C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605B10" w14:textId="77777777" w:rsidR="00A12DFA" w:rsidRDefault="00A12DFA" w:rsidP="00484985">
            <w:r w:rsidRPr="008710D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710D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8710D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2212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nervure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5CD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9855D" w14:textId="77777777" w:rsidR="00A12DFA" w:rsidRDefault="00A12DFA" w:rsidP="00484985">
            <w:pPr>
              <w:jc w:val="center"/>
            </w:pPr>
            <w:r w:rsidRPr="00276EA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11C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0D0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C56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3C8C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5E8738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35442C" w14:textId="77777777" w:rsidR="00A12DFA" w:rsidRDefault="00A12DFA" w:rsidP="00484985">
            <w:r w:rsidRPr="008710D2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8710D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8710D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0FA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panneau de réservoir structurel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079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96E8" w14:textId="77777777" w:rsidR="00A12DFA" w:rsidRDefault="00A12DFA" w:rsidP="00484985">
            <w:pPr>
              <w:jc w:val="center"/>
            </w:pPr>
            <w:r w:rsidRPr="00276EA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14B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0FB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910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FC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1809F1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A5C1D6" w14:textId="77777777" w:rsidR="00A12DFA" w:rsidRDefault="00A12DFA" w:rsidP="00484985">
            <w:r w:rsidRPr="008710D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710D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8710D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11E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Vérifier l’incidence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7DC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954D" w14:textId="77777777" w:rsidR="00A12DFA" w:rsidRDefault="00A12DFA" w:rsidP="00484985">
            <w:pPr>
              <w:jc w:val="center"/>
            </w:pPr>
            <w:r w:rsidRPr="00276EA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A7A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951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BB5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D01F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4BB0861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643110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5E310D" w14:paraId="3AF4334D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63D5BB6" w14:textId="77777777" w:rsidR="00A12DFA" w:rsidRPr="005E310D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Hélices</w:t>
            </w:r>
          </w:p>
        </w:tc>
      </w:tr>
      <w:tr w:rsidR="00A12DFA" w:rsidRPr="0044219E" w14:paraId="5C4E0DE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60F72D" w14:textId="77777777" w:rsidR="00A12DFA" w:rsidRDefault="00A12DFA" w:rsidP="00484985">
            <w:r w:rsidRPr="007B6A4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B6A4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7B6A4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49E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Assemble</w:t>
            </w:r>
            <w:r>
              <w:rPr>
                <w:rFonts w:ascii="Arial" w:hAnsi="Arial" w:cs="Arial"/>
                <w:sz w:val="16"/>
                <w:szCs w:val="16"/>
              </w:rPr>
              <w:t>r une hélice après le transport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BA2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031E" w14:textId="77777777" w:rsidR="00A12DFA" w:rsidRDefault="00A12DFA" w:rsidP="00484985">
            <w:pPr>
              <w:jc w:val="center"/>
            </w:pPr>
            <w:r w:rsidRPr="0008309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826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372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D00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14C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F92DE0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746AF" w14:textId="77777777" w:rsidR="00A12DFA" w:rsidRDefault="00A12DFA" w:rsidP="00484985">
            <w:r w:rsidRPr="007B6A4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B6A4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7B6A4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682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hélice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DCC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05F2" w14:textId="77777777" w:rsidR="00A12DFA" w:rsidRDefault="00A12DFA" w:rsidP="00484985">
            <w:pPr>
              <w:jc w:val="center"/>
            </w:pPr>
            <w:r w:rsidRPr="0008309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FE5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318E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88A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DD78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5B7352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5C1638" w14:textId="77777777" w:rsidR="00A12DFA" w:rsidRDefault="00A12DFA" w:rsidP="00484985">
            <w:r w:rsidRPr="007B6A4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B6A4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7B6A4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493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régulateur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ED23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79C1" w14:textId="77777777" w:rsidR="00A12DFA" w:rsidRDefault="00A12DFA" w:rsidP="00484985">
            <w:pPr>
              <w:jc w:val="center"/>
            </w:pPr>
            <w:r w:rsidRPr="0008309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A3C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BC4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2B5B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EFD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2D56A6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7F58FB" w14:textId="77777777" w:rsidR="00A12DFA" w:rsidRDefault="00A12DFA" w:rsidP="00484985">
            <w:r w:rsidRPr="007B6A4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7B6A4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7B6A4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5956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un régulateur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C8B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CE7A" w14:textId="77777777" w:rsidR="00A12DFA" w:rsidRDefault="00A12DFA" w:rsidP="00484985">
            <w:pPr>
              <w:jc w:val="center"/>
            </w:pPr>
            <w:r w:rsidRPr="0008309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E89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297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A0C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F23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FAED5B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607280" w14:textId="77777777" w:rsidR="00A12DFA" w:rsidRDefault="00A12DFA" w:rsidP="00484985">
            <w:r w:rsidRPr="00EB3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B3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B3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553F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des vérifications statiques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19A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0877" w14:textId="77777777" w:rsidR="00A12DFA" w:rsidRDefault="00A12DFA" w:rsidP="00484985">
            <w:pPr>
              <w:jc w:val="center"/>
            </w:pPr>
            <w:r w:rsidRPr="0008309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8D2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F04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8DA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0E43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F40AF2" w14:paraId="397A457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488904" w14:textId="77777777" w:rsidR="00A12DFA" w:rsidRDefault="00A12DFA" w:rsidP="00484985">
            <w:r w:rsidRPr="00EB3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B3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B3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549E" w14:textId="77777777" w:rsidR="00A12DFA" w:rsidRPr="00F40AF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40AF2">
              <w:rPr>
                <w:rFonts w:ascii="Arial" w:hAnsi="Arial" w:cs="Arial"/>
                <w:sz w:val="16"/>
                <w:szCs w:val="16"/>
              </w:rPr>
              <w:t>Vérifier le fonctionnement au cours d’un point fixe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F609" w14:textId="77777777" w:rsidR="00A12DFA" w:rsidRPr="00F40AF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796E" w14:textId="77777777" w:rsidR="00A12DFA" w:rsidRDefault="00A12DFA" w:rsidP="00484985">
            <w:pPr>
              <w:jc w:val="center"/>
            </w:pPr>
            <w:r w:rsidRPr="0008309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59B7" w14:textId="77777777" w:rsidR="00A12DFA" w:rsidRPr="00F40AF2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7268" w14:textId="77777777" w:rsidR="00A12DFA" w:rsidRPr="00F40AF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F113" w14:textId="77777777" w:rsidR="00A12DFA" w:rsidRPr="00F40AF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531F5" w14:textId="77777777" w:rsidR="00A12DFA" w:rsidRPr="00F40AF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F3229D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C8C32D" w14:textId="77777777" w:rsidR="00A12DFA" w:rsidRDefault="00A12DFA" w:rsidP="00484985">
            <w:r w:rsidRPr="00EB3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B3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B3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507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plan de rotation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CB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B264" w14:textId="77777777" w:rsidR="00A12DFA" w:rsidRDefault="00A12DFA" w:rsidP="00484985">
            <w:pPr>
              <w:jc w:val="center"/>
            </w:pPr>
            <w:r w:rsidRPr="0008309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746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6779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FCC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249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F40AF2" w14:paraId="2F96F1D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7D2882" w14:textId="77777777" w:rsidR="00A12DFA" w:rsidRDefault="00A12DFA" w:rsidP="00484985">
            <w:r w:rsidRPr="00EB3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B3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B3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A433" w14:textId="77777777" w:rsidR="00A12DFA" w:rsidRPr="00F40AF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F40AF2">
              <w:rPr>
                <w:rFonts w:ascii="Arial" w:hAnsi="Arial" w:cs="Arial"/>
                <w:sz w:val="16"/>
                <w:szCs w:val="16"/>
              </w:rPr>
              <w:t>Vérifier le réglage des microcontacts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E902" w14:textId="77777777" w:rsidR="00A12DFA" w:rsidRPr="00F40AF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1D037" w14:textId="77777777" w:rsidR="00A12DFA" w:rsidRDefault="00A12DFA" w:rsidP="00484985">
            <w:pPr>
              <w:jc w:val="center"/>
            </w:pPr>
            <w:r w:rsidRPr="00D44A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8368" w14:textId="77777777" w:rsidR="00A12DFA" w:rsidRPr="00300A88" w:rsidRDefault="00A12DFA" w:rsidP="00484985">
            <w:pPr>
              <w:jc w:val="center"/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F3D1" w14:textId="77777777" w:rsidR="00A12DFA" w:rsidRPr="00F40AF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53E5" w14:textId="77777777" w:rsidR="00A12DFA" w:rsidRPr="00F40AF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35029" w14:textId="77777777" w:rsidR="00A12DFA" w:rsidRPr="00F40AF2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39320B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C785E3" w14:textId="77777777" w:rsidR="00A12DFA" w:rsidRDefault="00A12DFA" w:rsidP="00484985">
            <w:r w:rsidRPr="00EB3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B3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B3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40B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Évaluer les dommages d’une pale selon l’AMM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6770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03DC1" w14:textId="77777777" w:rsidR="00A12DFA" w:rsidRDefault="00A12DFA" w:rsidP="00484985">
            <w:pPr>
              <w:jc w:val="center"/>
            </w:pPr>
            <w:r w:rsidRPr="00D44A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C72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7CF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AA9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0AA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6FCB15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5B4FD2" w14:textId="77777777" w:rsidR="00A12DFA" w:rsidRDefault="00A12DFA" w:rsidP="00484985">
            <w:r w:rsidRPr="00EB3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B3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B3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F35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équilibrage dynamique de l’hélice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534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E8B2" w14:textId="77777777" w:rsidR="00A12DFA" w:rsidRDefault="00A12DFA" w:rsidP="00484985">
            <w:pPr>
              <w:jc w:val="center"/>
            </w:pPr>
            <w:r w:rsidRPr="00D44A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DD31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632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FFB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F73D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FAE19B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2C1818" w14:textId="77777777" w:rsidR="00A12DFA" w:rsidRDefault="00A12DFA" w:rsidP="00484985">
            <w:r w:rsidRPr="00EB3F9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B3F93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B3F9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211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451E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76BEE" w14:textId="77777777" w:rsidR="00A12DFA" w:rsidRDefault="00A12DFA" w:rsidP="00484985">
            <w:pPr>
              <w:jc w:val="center"/>
            </w:pPr>
            <w:r w:rsidRPr="00D44A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4ED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95F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714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AC9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BF4B72" w14:paraId="73E037F7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D6609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7005DE" w14:paraId="734EE132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BCFF09E" w14:textId="77777777" w:rsidR="00A12DFA" w:rsidRPr="007005DE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Rotor Principal</w:t>
            </w:r>
          </w:p>
        </w:tc>
      </w:tr>
      <w:tr w:rsidR="00A12DFA" w:rsidRPr="0044219E" w14:paraId="6EF4E27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22287C" w14:textId="77777777" w:rsidR="00A12DFA" w:rsidRDefault="00A12DFA" w:rsidP="00484985">
            <w:r w:rsidRPr="009B062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B062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B062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F77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Installer le rotor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331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4B3B" w14:textId="77777777" w:rsidR="00A12DFA" w:rsidRDefault="00A12DFA" w:rsidP="00484985">
            <w:pPr>
              <w:jc w:val="center"/>
            </w:pPr>
            <w:r w:rsidRPr="00437BF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E7A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EDF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506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95A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1E76BB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19F70" w14:textId="77777777" w:rsidR="00A12DFA" w:rsidRDefault="00A12DFA" w:rsidP="00484985">
            <w:r w:rsidRPr="009B062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B062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B062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773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les pales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1F3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8D11" w14:textId="77777777" w:rsidR="00A12DFA" w:rsidRDefault="00A12DFA" w:rsidP="00484985">
            <w:pPr>
              <w:jc w:val="center"/>
            </w:pPr>
            <w:r w:rsidRPr="00437BF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9F2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EDD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2EC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17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053C5E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1BA186" w14:textId="77777777" w:rsidR="00A12DFA" w:rsidRDefault="00A12DFA" w:rsidP="00484985">
            <w:r w:rsidRPr="009B062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B062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B062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4FF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les systèmes d'amortissement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E59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69D6" w14:textId="77777777" w:rsidR="00A12DFA" w:rsidRDefault="00A12DFA" w:rsidP="00484985">
            <w:pPr>
              <w:jc w:val="center"/>
            </w:pPr>
            <w:r w:rsidRPr="00437BF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EF0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2F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43D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09BC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AD69A0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DC0EC0" w14:textId="77777777" w:rsidR="00A12DFA" w:rsidRDefault="00A12DFA" w:rsidP="00484985">
            <w:r w:rsidRPr="009B062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B062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B062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C1C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plan de rotation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BE7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079D" w14:textId="77777777" w:rsidR="00A12DFA" w:rsidRDefault="00A12DFA" w:rsidP="00484985">
            <w:pPr>
              <w:jc w:val="center"/>
            </w:pPr>
            <w:r w:rsidRPr="00437BF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D09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711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8FB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8CE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AB7601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051D7" w14:textId="77777777" w:rsidR="00A12DFA" w:rsidRDefault="00A12DFA" w:rsidP="00484985">
            <w:r w:rsidRPr="009B062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B062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B062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87A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l'équilibrage statique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4C9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DE34" w14:textId="77777777" w:rsidR="00A12DFA" w:rsidRDefault="00A12DFA" w:rsidP="00484985">
            <w:pPr>
              <w:jc w:val="center"/>
            </w:pPr>
            <w:r w:rsidRPr="00437BF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1DD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E71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843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51FF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B25C63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EDBF1A" w14:textId="77777777" w:rsidR="00A12DFA" w:rsidRDefault="00A12DFA" w:rsidP="00484985">
            <w:r w:rsidRPr="009B062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B062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B062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08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l'équilibrage dynamique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E95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015A" w14:textId="77777777" w:rsidR="00A12DFA" w:rsidRDefault="00A12DFA" w:rsidP="00484985">
            <w:pPr>
              <w:jc w:val="center"/>
            </w:pPr>
            <w:r w:rsidRPr="00437BF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984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0F8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183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BB7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217BC2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32A4E4" w14:textId="77777777" w:rsidR="00A12DFA" w:rsidRDefault="00A12DFA" w:rsidP="00484985">
            <w:r w:rsidRPr="009B062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B0622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B062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A86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4E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872E" w14:textId="77777777" w:rsidR="00A12DFA" w:rsidRDefault="00A12DFA" w:rsidP="00484985">
            <w:pPr>
              <w:jc w:val="center"/>
            </w:pPr>
            <w:r w:rsidRPr="00437BF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998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6AC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C1B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614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7D1FB61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9AE1B7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420959" w14:paraId="1132D9D9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DA5802B" w14:textId="77777777" w:rsidR="00A12DFA" w:rsidRPr="00420959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420959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Entraînement du rotor principal</w:t>
            </w:r>
          </w:p>
        </w:tc>
      </w:tr>
      <w:tr w:rsidR="00A12DFA" w:rsidRPr="0044219E" w14:paraId="3E25189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DC26B5" w14:textId="77777777" w:rsidR="00A12DFA" w:rsidRDefault="00A12DFA" w:rsidP="00484985">
            <w:r w:rsidRPr="00FF34E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F34E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F34E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D58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le mât rotor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8BD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6AE1" w14:textId="77777777" w:rsidR="00A12DFA" w:rsidRDefault="00A12DFA" w:rsidP="00484985">
            <w:pPr>
              <w:jc w:val="center"/>
            </w:pPr>
            <w:r w:rsidRPr="004942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274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E4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F9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A2D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08C00B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2C816A" w14:textId="77777777" w:rsidR="00A12DFA" w:rsidRDefault="00A12DFA" w:rsidP="00484985">
            <w:r w:rsidRPr="00FF34E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F34E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F34E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9A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l’arbre d’entraînement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1B5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0955" w14:textId="77777777" w:rsidR="00A12DFA" w:rsidRDefault="00A12DFA" w:rsidP="00484985">
            <w:pPr>
              <w:jc w:val="center"/>
            </w:pPr>
            <w:r w:rsidRPr="004942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D4F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3F2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AE2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13F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FA4977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03F8C4" w14:textId="77777777" w:rsidR="00A12DFA" w:rsidRDefault="00A12DFA" w:rsidP="00484985">
            <w:r w:rsidRPr="00FF34E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F34E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F34E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6F5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le système d’embrayage/roue libre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307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4935" w14:textId="77777777" w:rsidR="00A12DFA" w:rsidRDefault="00A12DFA" w:rsidP="00484985">
            <w:pPr>
              <w:jc w:val="center"/>
            </w:pPr>
            <w:r w:rsidRPr="004942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649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170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5DB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AD6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6EA9ED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547F29" w14:textId="77777777" w:rsidR="00A12DFA" w:rsidRDefault="00A12DFA" w:rsidP="00484985">
            <w:r w:rsidRPr="00FF34E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F34E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F34E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1F3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la courroie d’entraînement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3F5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C533" w14:textId="77777777" w:rsidR="00A12DFA" w:rsidRDefault="00A12DFA" w:rsidP="00484985">
            <w:pPr>
              <w:jc w:val="center"/>
            </w:pPr>
            <w:r w:rsidRPr="004942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1D60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E2C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1CF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D622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928FF4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DCC546" w14:textId="77777777" w:rsidR="00A12DFA" w:rsidRDefault="00A12DFA" w:rsidP="00484985">
            <w:r w:rsidRPr="00FF34E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F34E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F34E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CB2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Installer la boîte de transmission principale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430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0B96" w14:textId="77777777" w:rsidR="00A12DFA" w:rsidRDefault="00A12DFA" w:rsidP="00484985">
            <w:pPr>
              <w:jc w:val="center"/>
            </w:pPr>
            <w:r w:rsidRPr="004942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465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6BE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2C8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11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ADF71C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D54FE2" w14:textId="77777777" w:rsidR="00A12DFA" w:rsidRDefault="00A12DFA" w:rsidP="00484985">
            <w:r w:rsidRPr="00FF34E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F34E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F34E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60D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la révision de la boîte de transmission principale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62A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99DB" w14:textId="77777777" w:rsidR="00A12DFA" w:rsidRDefault="00A12DFA" w:rsidP="00484985">
            <w:pPr>
              <w:jc w:val="center"/>
            </w:pPr>
            <w:r w:rsidRPr="004942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4EE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01B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899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5ED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30C00A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1C06A8" w14:textId="77777777" w:rsidR="00A12DFA" w:rsidRDefault="00A12DFA" w:rsidP="00484985">
            <w:r w:rsidRPr="00FF34E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F34E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F34E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13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les détecteurs de limaille boîte de transmission principale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BB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32646" w14:textId="77777777" w:rsidR="00A12DFA" w:rsidRDefault="00A12DFA" w:rsidP="00484985">
            <w:pPr>
              <w:jc w:val="center"/>
            </w:pPr>
            <w:r w:rsidRPr="004942F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308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C66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5AC8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464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BF4B72" w14:paraId="0E3FDFD3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20D29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420959" w14:paraId="46F2A6BB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7A53EE" w14:textId="77777777" w:rsidR="00A12DFA" w:rsidRPr="00420959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420959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Rotor arrière</w:t>
            </w:r>
          </w:p>
        </w:tc>
      </w:tr>
      <w:tr w:rsidR="00A12DFA" w:rsidRPr="0044219E" w14:paraId="5800F84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F32288" w14:textId="77777777" w:rsidR="00A12DFA" w:rsidRDefault="00A12DFA" w:rsidP="00484985">
            <w:r w:rsidRPr="002E53A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E53A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E53A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AA0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Installer le rotor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9F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D20D" w14:textId="77777777" w:rsidR="00A12DFA" w:rsidRDefault="00A12DFA" w:rsidP="00484985">
            <w:pPr>
              <w:jc w:val="center"/>
            </w:pPr>
            <w:r w:rsidRPr="000114A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25F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895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C96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B6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5FA456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416F0B" w14:textId="77777777" w:rsidR="00A12DFA" w:rsidRDefault="00A12DFA" w:rsidP="00484985">
            <w:r w:rsidRPr="002E53A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E53A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E53A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DDC2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des pales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9D6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5F56" w14:textId="77777777" w:rsidR="00A12DFA" w:rsidRDefault="00A12DFA" w:rsidP="00484985">
            <w:pPr>
              <w:jc w:val="center"/>
            </w:pPr>
            <w:r w:rsidRPr="000114A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62E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DB2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B58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924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72831E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463BF1" w14:textId="77777777" w:rsidR="00A12DFA" w:rsidRDefault="00A12DFA" w:rsidP="00484985">
            <w:r w:rsidRPr="002E53A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2E53A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2E53A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6621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F036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131B3" w14:textId="77777777" w:rsidR="00A12DFA" w:rsidRDefault="00A12DFA" w:rsidP="00484985">
            <w:pPr>
              <w:jc w:val="center"/>
            </w:pPr>
            <w:r w:rsidRPr="000114A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5FD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983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9A1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569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B24D955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0F1EFF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420959" w14:paraId="15D93D33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FB24A4D" w14:textId="77777777" w:rsidR="00A12DFA" w:rsidRPr="00420959" w:rsidRDefault="00A12DFA" w:rsidP="00484985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  <w:szCs w:val="16"/>
              </w:rPr>
              <w:t>Entraînement du rotor arrière</w:t>
            </w:r>
          </w:p>
        </w:tc>
      </w:tr>
      <w:tr w:rsidR="00A12DFA" w:rsidRPr="0044219E" w14:paraId="5DBE56E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0D7D1B" w14:textId="77777777" w:rsidR="00A12DFA" w:rsidRDefault="00A12DFA" w:rsidP="00484985">
            <w:r w:rsidRPr="00AC0DB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C0DB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C0DB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5BC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la boîte de transmission arrière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115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C3E15" w14:textId="77777777" w:rsidR="00A12DFA" w:rsidRDefault="00A12DFA" w:rsidP="00484985">
            <w:pPr>
              <w:jc w:val="center"/>
            </w:pPr>
            <w:r w:rsidRPr="00E2617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5F5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001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65B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1F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FF9B2A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197DAA" w14:textId="77777777" w:rsidR="00A12DFA" w:rsidRDefault="00A12DFA" w:rsidP="00484985">
            <w:r w:rsidRPr="00AC0DB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C0DB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C0DB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CC1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les cardans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107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3571" w14:textId="77777777" w:rsidR="00A12DFA" w:rsidRDefault="00A12DFA" w:rsidP="00484985">
            <w:pPr>
              <w:jc w:val="center"/>
            </w:pPr>
            <w:r w:rsidRPr="00E2617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2C6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65E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3547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FAA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CDE572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48DCE3" w14:textId="77777777" w:rsidR="00A12DFA" w:rsidRDefault="00A12DFA" w:rsidP="00484985">
            <w:r w:rsidRPr="00AC0DB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C0DB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C0DB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A6D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la révision de la boîte de transmission arrière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41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53D5" w14:textId="77777777" w:rsidR="00A12DFA" w:rsidRDefault="00A12DFA" w:rsidP="00484985">
            <w:pPr>
              <w:jc w:val="center"/>
            </w:pPr>
            <w:r w:rsidRPr="00E2617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EF3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ECD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E87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20C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E46873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C3391C" w14:textId="77777777" w:rsidR="00A12DFA" w:rsidRDefault="00A12DFA" w:rsidP="00484985">
            <w:r w:rsidRPr="00AC0DB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C0DB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C0DB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29FE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Installer la transmission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DAE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7B8E" w14:textId="77777777" w:rsidR="00A12DFA" w:rsidRDefault="00A12DFA" w:rsidP="00484985">
            <w:pPr>
              <w:jc w:val="center"/>
            </w:pPr>
            <w:r w:rsidRPr="00E2617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DF1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1E0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9DE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475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9A62A0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BE06F3" w14:textId="77777777" w:rsidR="00A12DFA" w:rsidRDefault="00A12DFA" w:rsidP="00484985">
            <w:r w:rsidRPr="00AC0DB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C0DB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C0DB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541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les détecteurs de limaille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F0E6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98547" w14:textId="77777777" w:rsidR="00A12DFA" w:rsidRDefault="00A12DFA" w:rsidP="00484985">
            <w:pPr>
              <w:jc w:val="center"/>
            </w:pPr>
            <w:r w:rsidRPr="00E2617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BD2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2C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038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D58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5B5C2F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A833A7" w14:textId="77777777" w:rsidR="00A12DFA" w:rsidRDefault="00A12DFA" w:rsidP="00484985">
            <w:r w:rsidRPr="00AC0DB0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AC0DB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C0DB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5BF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/ installer les paliers et supports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0BD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18C9" w14:textId="77777777" w:rsidR="00A12DFA" w:rsidRDefault="00A12DFA" w:rsidP="00484985">
            <w:pPr>
              <w:jc w:val="center"/>
            </w:pPr>
            <w:r w:rsidRPr="00E2617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91E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8F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00C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2C2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582E66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63043" w14:textId="77777777" w:rsidR="00A12DFA" w:rsidRDefault="00A12DFA" w:rsidP="00484985">
            <w:r w:rsidRPr="00AC0DB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C0DB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C0DB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57B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/ installer les accouplements flexibles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544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0BDA" w14:textId="77777777" w:rsidR="00A12DFA" w:rsidRDefault="00A12DFA" w:rsidP="00484985">
            <w:pPr>
              <w:jc w:val="center"/>
            </w:pPr>
            <w:r w:rsidRPr="00E2617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8A0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149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F43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E81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0F01E9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CF1FBF" w14:textId="77777777" w:rsidR="00A12DFA" w:rsidRDefault="00A12DFA" w:rsidP="00484985">
            <w:r w:rsidRPr="00AC0DB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C0DB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C0DB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99A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l’alignement des arbres d’entrainement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AA5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78D2" w14:textId="77777777" w:rsidR="00A12DFA" w:rsidRDefault="00A12DFA" w:rsidP="00484985">
            <w:pPr>
              <w:jc w:val="center"/>
            </w:pPr>
            <w:r w:rsidRPr="00E2617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CB4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7AF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52D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82B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63EE0F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D34419" w14:textId="77777777" w:rsidR="00A12DFA" w:rsidRDefault="00A12DFA" w:rsidP="00484985">
            <w:r w:rsidRPr="00AC0DB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C0DB0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C0DB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75D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Installer et régler des arbres d’entrainement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44D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E658" w14:textId="77777777" w:rsidR="00A12DFA" w:rsidRDefault="00A12DFA" w:rsidP="00484985">
            <w:pPr>
              <w:jc w:val="center"/>
            </w:pPr>
            <w:r w:rsidRPr="00E2617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94C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B70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05C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6628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8830548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480F62" w14:textId="77777777" w:rsidR="00A12DFA" w:rsidRPr="00B558EB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7267DB" w14:paraId="5ACFFDB2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56E7D76" w14:textId="77777777" w:rsidR="00A12DFA" w:rsidRPr="007267DB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Commandes de vol du rotor</w:t>
            </w:r>
          </w:p>
        </w:tc>
      </w:tr>
      <w:tr w:rsidR="00A12DFA" w:rsidRPr="0044219E" w14:paraId="218CA12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469BB" w14:textId="77777777" w:rsidR="00A12DFA" w:rsidRDefault="00A12DFA" w:rsidP="00484985">
            <w:r w:rsidRPr="00F14BD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14BD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14BD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237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Installer le plateau cyclique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7CA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F174" w14:textId="77777777" w:rsidR="00A12DFA" w:rsidRDefault="00A12DFA" w:rsidP="00484985">
            <w:pPr>
              <w:jc w:val="center"/>
            </w:pPr>
            <w:r w:rsidRPr="004D654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C05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885B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178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39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7FEE60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104B23" w14:textId="77777777" w:rsidR="00A12DFA" w:rsidRDefault="00A12DFA" w:rsidP="00484985">
            <w:r w:rsidRPr="00F14BD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14BD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14BD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46F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Install</w:t>
            </w:r>
            <w:r>
              <w:rPr>
                <w:rFonts w:ascii="Arial" w:hAnsi="Arial" w:cs="Arial"/>
                <w:sz w:val="16"/>
                <w:szCs w:val="16"/>
              </w:rPr>
              <w:t>er le combinateur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70D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B788" w14:textId="77777777" w:rsidR="00A12DFA" w:rsidRDefault="00A12DFA" w:rsidP="00484985">
            <w:pPr>
              <w:jc w:val="center"/>
            </w:pPr>
            <w:r w:rsidRPr="004D654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A490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FF1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8892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12F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D88B0D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CC4369" w14:textId="77777777" w:rsidR="00A12DFA" w:rsidRDefault="00A12DFA" w:rsidP="00484985">
            <w:r w:rsidRPr="00F14BD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14BD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14BD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DFF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Ajuster les biellettes de pas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27B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EB1C2" w14:textId="77777777" w:rsidR="00A12DFA" w:rsidRDefault="00A12DFA" w:rsidP="00484985">
            <w:pPr>
              <w:jc w:val="center"/>
            </w:pPr>
            <w:r w:rsidRPr="004D654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3951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AA1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5A7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6A22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4966D8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F480FD" w14:textId="77777777" w:rsidR="00A12DFA" w:rsidRDefault="00A12DFA" w:rsidP="00484985">
            <w:r w:rsidRPr="00F14BD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14BD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14BD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714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le collectif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9F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DC04" w14:textId="77777777" w:rsidR="00A12DFA" w:rsidRDefault="00A12DFA" w:rsidP="00484985">
            <w:pPr>
              <w:jc w:val="center"/>
            </w:pPr>
            <w:r w:rsidRPr="004D654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738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AF0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6C3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46D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FE3490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F5D22D" w14:textId="77777777" w:rsidR="00A12DFA" w:rsidRDefault="00A12DFA" w:rsidP="00484985">
            <w:r w:rsidRPr="00F14BD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14BD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14BD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CF04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le cyclique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84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37E1" w14:textId="77777777" w:rsidR="00A12DFA" w:rsidRDefault="00A12DFA" w:rsidP="00484985">
            <w:pPr>
              <w:jc w:val="center"/>
            </w:pPr>
            <w:r w:rsidRPr="004D654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768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C1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953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7EE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4723C2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75F386" w14:textId="77777777" w:rsidR="00A12DFA" w:rsidRDefault="00A12DFA" w:rsidP="00484985">
            <w:r w:rsidRPr="00F14BD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14BD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14BD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554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l’anti-couple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CA3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04D0" w14:textId="77777777" w:rsidR="00A12DFA" w:rsidRDefault="00A12DFA" w:rsidP="00484985">
            <w:pPr>
              <w:jc w:val="center"/>
            </w:pPr>
            <w:r w:rsidRPr="004D654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6F11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587F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D4D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EDA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C11570" w14:paraId="6EE5A0B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7AE8B4" w14:textId="77777777" w:rsidR="00A12DFA" w:rsidRDefault="00A12DFA" w:rsidP="00484985">
            <w:r w:rsidRPr="00F14BD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14BD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F14BD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E2C50" w14:textId="77777777" w:rsidR="00A12DFA" w:rsidRPr="00C11570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C11570">
              <w:rPr>
                <w:rFonts w:ascii="Arial" w:hAnsi="Arial" w:cs="Arial"/>
                <w:sz w:val="16"/>
                <w:szCs w:val="16"/>
              </w:rPr>
              <w:t>Vérifier l’</w:t>
            </w:r>
            <w:r>
              <w:rPr>
                <w:rFonts w:ascii="Arial" w:hAnsi="Arial" w:cs="Arial"/>
                <w:sz w:val="16"/>
                <w:szCs w:val="16"/>
              </w:rPr>
              <w:t>assemblage et les freinages</w:t>
            </w:r>
            <w:r w:rsidRPr="00C11570">
              <w:rPr>
                <w:rFonts w:ascii="Arial" w:hAnsi="Arial" w:cs="Arial"/>
                <w:sz w:val="16"/>
                <w:szCs w:val="16"/>
              </w:rPr>
              <w:t xml:space="preserve"> des commandes de vol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DA9F" w14:textId="77777777" w:rsidR="00A12DFA" w:rsidRPr="00C11570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CC46" w14:textId="77777777" w:rsidR="00A12DFA" w:rsidRDefault="00A12DFA" w:rsidP="00484985">
            <w:pPr>
              <w:jc w:val="center"/>
            </w:pPr>
            <w:r w:rsidRPr="004D654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49FD" w14:textId="77777777" w:rsidR="00A12DFA" w:rsidRPr="00C11570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16FF" w14:textId="77777777" w:rsidR="00A12DFA" w:rsidRPr="00C11570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154B" w14:textId="77777777" w:rsidR="00A12DFA" w:rsidRPr="00C11570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C43A" w14:textId="77777777" w:rsidR="00A12DFA" w:rsidRPr="00C11570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0C047C" w14:paraId="548B6DE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53566E" w14:textId="77777777" w:rsidR="00A12DFA" w:rsidRDefault="00A12DFA" w:rsidP="00484985">
            <w:r w:rsidRPr="00E8633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8633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8633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C4F3" w14:textId="77777777" w:rsidR="00A12DFA" w:rsidRPr="000C047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0C047C">
              <w:rPr>
                <w:rFonts w:ascii="Arial" w:hAnsi="Arial" w:cs="Arial"/>
                <w:sz w:val="16"/>
                <w:szCs w:val="16"/>
              </w:rPr>
              <w:t>Vé</w:t>
            </w:r>
            <w:r>
              <w:rPr>
                <w:rFonts w:ascii="Arial" w:hAnsi="Arial" w:cs="Arial"/>
                <w:sz w:val="16"/>
                <w:szCs w:val="16"/>
              </w:rPr>
              <w:t xml:space="preserve">rifier le fonctionnement et le sens d‘action </w:t>
            </w:r>
            <w:r w:rsidRPr="000C047C">
              <w:rPr>
                <w:rFonts w:ascii="Arial" w:hAnsi="Arial" w:cs="Arial"/>
                <w:sz w:val="16"/>
                <w:szCs w:val="16"/>
              </w:rPr>
              <w:t>des commandes de vol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9C62" w14:textId="77777777" w:rsidR="00A12DFA" w:rsidRPr="000C047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29FA" w14:textId="77777777" w:rsidR="00A12DFA" w:rsidRDefault="00A12DFA" w:rsidP="00484985">
            <w:pPr>
              <w:jc w:val="center"/>
            </w:pPr>
            <w:r w:rsidRPr="004D654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3583" w14:textId="77777777" w:rsidR="00A12DFA" w:rsidRPr="000C047C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A653" w14:textId="77777777" w:rsidR="00A12DFA" w:rsidRPr="000C047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9FC9" w14:textId="77777777" w:rsidR="00A12DFA" w:rsidRPr="000C047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AF80" w14:textId="77777777" w:rsidR="00A12DFA" w:rsidRPr="000C047C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37A37F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0538A7" w14:textId="77777777" w:rsidR="00A12DFA" w:rsidRDefault="00A12DFA" w:rsidP="00484985">
            <w:r w:rsidRPr="00E8633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86336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E8633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157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une </w:t>
            </w:r>
            <w:r>
              <w:rPr>
                <w:rFonts w:ascii="Arial" w:hAnsi="Arial" w:cs="Arial"/>
                <w:sz w:val="16"/>
                <w:szCs w:val="16"/>
              </w:rPr>
              <w:t>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616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501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473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0062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86D3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C48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91B2508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C13501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B01CA4" w14:paraId="7DBE9BCF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686A30" w14:textId="77777777" w:rsidR="00A12DFA" w:rsidRPr="00B01CA4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B01CA4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Moteurs</w:t>
            </w:r>
          </w:p>
        </w:tc>
      </w:tr>
      <w:tr w:rsidR="00A12DFA" w:rsidRPr="0044219E" w14:paraId="44D6942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6C5561" w14:textId="77777777" w:rsidR="00A12DFA" w:rsidRDefault="00A12DFA" w:rsidP="00484985">
            <w:r w:rsidRPr="00450F2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50F2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50F2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236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Installer un bâti de dépose moteur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3D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6C3F" w14:textId="77777777" w:rsidR="00A12DFA" w:rsidRDefault="00A12DFA" w:rsidP="00484985">
            <w:pPr>
              <w:jc w:val="center"/>
            </w:pPr>
            <w:r w:rsidRPr="0094310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97A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021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021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64F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3C2C4D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FE2F6C" w14:textId="77777777" w:rsidR="00A12DFA" w:rsidRDefault="00A12DFA" w:rsidP="00484985">
            <w:r w:rsidRPr="00450F2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50F2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50F2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363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Remplacer un moteur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309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FAA2" w14:textId="77777777" w:rsidR="00A12DFA" w:rsidRDefault="00A12DFA" w:rsidP="00484985">
            <w:pPr>
              <w:jc w:val="center"/>
            </w:pPr>
            <w:r w:rsidRPr="0094310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F6E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3AB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F0B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4CC6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416A3B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0741A2" w14:textId="77777777" w:rsidR="00A12DFA" w:rsidRDefault="00A12DFA" w:rsidP="00484985">
            <w:r w:rsidRPr="00450F2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50F2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50F2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94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Réparer un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déflecteur de refroidissement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889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1980" w14:textId="77777777" w:rsidR="00A12DFA" w:rsidRDefault="00A12DFA" w:rsidP="00484985">
            <w:pPr>
              <w:jc w:val="center"/>
            </w:pPr>
            <w:r w:rsidRPr="0094310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FFE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B71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422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A69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1B8B53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934C51" w14:textId="77777777" w:rsidR="00A12DFA" w:rsidRDefault="00A12DFA" w:rsidP="00484985">
            <w:r w:rsidRPr="00450F2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50F2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50F2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990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Réparer un capot moteur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F7C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D997" w14:textId="77777777" w:rsidR="00A12DFA" w:rsidRDefault="00A12DFA" w:rsidP="00484985">
            <w:pPr>
              <w:jc w:val="center"/>
            </w:pPr>
            <w:r w:rsidRPr="0094310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695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C451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003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9FF6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EB7106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0CD6CD" w14:textId="77777777" w:rsidR="00A12DFA" w:rsidRDefault="00A12DFA" w:rsidP="00484985">
            <w:r w:rsidRPr="00450F2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50F2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50F2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257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les volets de capot moteur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A8B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B123B" w14:textId="77777777" w:rsidR="00A12DFA" w:rsidRDefault="00A12DFA" w:rsidP="00484985">
            <w:pPr>
              <w:jc w:val="center"/>
            </w:pPr>
            <w:r w:rsidRPr="0094310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192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D8F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8A79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000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2A9E51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FC80A0" w14:textId="77777777" w:rsidR="00A12DFA" w:rsidRDefault="00A12DFA" w:rsidP="00484985">
            <w:r w:rsidRPr="00450F2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50F2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50F2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721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Réparer un câblage défectueux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887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FCB9" w14:textId="77777777" w:rsidR="00A12DFA" w:rsidRDefault="00A12DFA" w:rsidP="00484985">
            <w:pPr>
              <w:jc w:val="center"/>
            </w:pPr>
            <w:r w:rsidRPr="0094310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432D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BEF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DC4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564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F365DA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C759C8" w14:textId="77777777" w:rsidR="00A12DFA" w:rsidRDefault="00A12DFA" w:rsidP="00484985">
            <w:r w:rsidRPr="00450F2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50F2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50F2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3C1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813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1286" w14:textId="77777777" w:rsidR="00A12DFA" w:rsidRDefault="00A12DFA" w:rsidP="00484985">
            <w:pPr>
              <w:jc w:val="center"/>
            </w:pPr>
            <w:r w:rsidRPr="0094310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60D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00D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A8D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7E1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BE17E4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49DB3" w14:textId="77777777" w:rsidR="00A12DFA" w:rsidRDefault="00A12DFA" w:rsidP="00484985">
            <w:r w:rsidRPr="00450F2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50F2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50F2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2AC6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Participer à une ventilation sèche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A79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1FF5" w14:textId="77777777" w:rsidR="00A12DFA" w:rsidRDefault="00A12DFA" w:rsidP="00484985">
            <w:pPr>
              <w:jc w:val="center"/>
            </w:pPr>
            <w:r w:rsidRPr="0094310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BF6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1A7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6D5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97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5B5E8B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B75A84" w14:textId="77777777" w:rsidR="00A12DFA" w:rsidRDefault="00A12DFA" w:rsidP="00484985">
            <w:r w:rsidRPr="00450F2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50F2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50F2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4E2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Participer à une ventilation humide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CE1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3076" w14:textId="77777777" w:rsidR="00A12DFA" w:rsidRDefault="00A12DFA" w:rsidP="00484985">
            <w:pPr>
              <w:jc w:val="center"/>
            </w:pPr>
            <w:r w:rsidRPr="0094310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F75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4BC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01F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DB9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91E5B2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CD625" w14:textId="77777777" w:rsidR="00A12DFA" w:rsidRDefault="00A12DFA" w:rsidP="00484985">
            <w:r w:rsidRPr="00450F2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50F2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450F2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2F5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Participer à un démarrage moteur en mode manuel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1E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D00CD" w14:textId="77777777" w:rsidR="00A12DFA" w:rsidRDefault="00A12DFA" w:rsidP="00484985">
            <w:pPr>
              <w:jc w:val="center"/>
            </w:pPr>
            <w:r w:rsidRPr="0094310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9CA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86F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727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3D0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3FC2A47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9B1186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B01CA4" w14:paraId="7481D5C2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BEED582" w14:textId="77777777" w:rsidR="00A12DFA" w:rsidRPr="00B01CA4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B01CA4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Moteurs 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à </w:t>
            </w:r>
            <w:r w:rsidRPr="00B01CA4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piston</w:t>
            </w:r>
          </w:p>
        </w:tc>
      </w:tr>
      <w:tr w:rsidR="00A12DFA" w:rsidRPr="0044219E" w14:paraId="4947DD0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F26525" w14:textId="77777777" w:rsidR="00A12DFA" w:rsidRDefault="00A12DFA" w:rsidP="00484985">
            <w:r w:rsidRPr="005356B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356B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356B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F050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Déposer</w:t>
            </w:r>
            <w:r w:rsidRPr="0044219E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Reposer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 réducteur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779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108E" w14:textId="77777777" w:rsidR="00A12DFA" w:rsidRDefault="00A12DFA" w:rsidP="00484985">
            <w:pPr>
              <w:jc w:val="center"/>
            </w:pPr>
            <w:r w:rsidRPr="00A97D1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DC5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F89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0592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11C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D62220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F61DAB" w14:textId="77777777" w:rsidR="00A12DFA" w:rsidRDefault="00A12DFA" w:rsidP="00484985">
            <w:r w:rsidRPr="005356B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356B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356B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0CB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faux rond d’un vilebrequin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183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43D0" w14:textId="77777777" w:rsidR="00A12DFA" w:rsidRDefault="00A12DFA" w:rsidP="00484985">
            <w:pPr>
              <w:jc w:val="center"/>
            </w:pPr>
            <w:r w:rsidRPr="00A97D1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34C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118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6B9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3EA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85D87A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0111A" w14:textId="77777777" w:rsidR="00A12DFA" w:rsidRDefault="00A12DFA" w:rsidP="00484985">
            <w:r w:rsidRPr="005356B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356B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356B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CF2E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jeu des soupapes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72D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5D92" w14:textId="77777777" w:rsidR="00A12DFA" w:rsidRDefault="00A12DFA" w:rsidP="00484985">
            <w:pPr>
              <w:jc w:val="center"/>
            </w:pPr>
            <w:r w:rsidRPr="00A97D1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72D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9DC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505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78F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ED0AEC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28F48A" w14:textId="77777777" w:rsidR="00A12DFA" w:rsidRDefault="00A12DFA" w:rsidP="00484985">
            <w:r w:rsidRPr="005356B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356B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356B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562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taux de fuite de compression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187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88A4" w14:textId="77777777" w:rsidR="00A12DFA" w:rsidRDefault="00A12DFA" w:rsidP="00484985">
            <w:pPr>
              <w:jc w:val="center"/>
            </w:pPr>
            <w:r w:rsidRPr="00A97D1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B546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C130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A9C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97B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9F56AF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CCFE33" w14:textId="77777777" w:rsidR="00A12DFA" w:rsidRDefault="00A12DFA" w:rsidP="00484985">
            <w:r w:rsidRPr="005356B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356B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356B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0CD8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Extraire un goujon cassé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8CC0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89758" w14:textId="77777777" w:rsidR="00A12DFA" w:rsidRDefault="00A12DFA" w:rsidP="00484985">
            <w:pPr>
              <w:jc w:val="center"/>
            </w:pPr>
            <w:r w:rsidRPr="00A97D1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BA40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F45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148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788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7B0512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15C3AC" w14:textId="77777777" w:rsidR="00A12DFA" w:rsidRDefault="00A12DFA" w:rsidP="00484985">
            <w:r w:rsidRPr="005356B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356B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356B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88E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Install</w:t>
            </w:r>
            <w:r>
              <w:rPr>
                <w:rFonts w:ascii="Arial" w:hAnsi="Arial" w:cs="Arial"/>
                <w:sz w:val="16"/>
                <w:szCs w:val="16"/>
              </w:rPr>
              <w:t>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 filetage rapporté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helicoil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1FE6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B859" w14:textId="77777777" w:rsidR="00A12DFA" w:rsidRDefault="00A12DFA" w:rsidP="00484985">
            <w:pPr>
              <w:jc w:val="center"/>
            </w:pPr>
            <w:r w:rsidRPr="00A97D1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07D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D22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CBD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83A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4BAEBD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25CA1E" w14:textId="77777777" w:rsidR="00A12DFA" w:rsidRDefault="00A12DFA" w:rsidP="00484985">
            <w:r w:rsidRPr="005356B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356B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356B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93E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point fixe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B9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70E7" w14:textId="77777777" w:rsidR="00A12DFA" w:rsidRDefault="00A12DFA" w:rsidP="00484985">
            <w:pPr>
              <w:jc w:val="center"/>
            </w:pPr>
            <w:r w:rsidRPr="00A97D1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404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04D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407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04B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B29C77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F591E2" w14:textId="77777777" w:rsidR="00A12DFA" w:rsidRDefault="00A12DFA" w:rsidP="00484985">
            <w:r w:rsidRPr="005356B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356B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356B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66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Relever</w:t>
            </w:r>
            <w:r w:rsidRPr="0044219E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vérifier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le régime moteur nominal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806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D4B2" w14:textId="77777777" w:rsidR="00A12DFA" w:rsidRDefault="00A12DFA" w:rsidP="00484985">
            <w:pPr>
              <w:jc w:val="center"/>
            </w:pPr>
            <w:r w:rsidRPr="00A97D1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60C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309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241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837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8FA950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6CFE9" w14:textId="77777777" w:rsidR="00A12DFA" w:rsidRDefault="00A12DFA" w:rsidP="00484985">
            <w:r w:rsidRPr="005356B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356B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356B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251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</w:t>
            </w:r>
            <w:r>
              <w:rPr>
                <w:rFonts w:ascii="Arial" w:hAnsi="Arial" w:cs="Arial"/>
                <w:sz w:val="16"/>
                <w:szCs w:val="16"/>
              </w:rPr>
              <w:t>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B2F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550A6" w14:textId="77777777" w:rsidR="00A12DFA" w:rsidRDefault="00A12DFA" w:rsidP="00484985">
            <w:pPr>
              <w:jc w:val="center"/>
            </w:pPr>
            <w:r w:rsidRPr="00A97D1B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BC8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396A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4CD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286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06C6800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34B0B9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FA14EA" w14:paraId="48700924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9DE83B8" w14:textId="77777777" w:rsidR="00A12DFA" w:rsidRPr="00FA14EA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FA14EA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Moteurs 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à </w:t>
            </w:r>
            <w:r w:rsidRPr="00FA14EA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turbines</w:t>
            </w:r>
          </w:p>
        </w:tc>
      </w:tr>
      <w:tr w:rsidR="00A12DFA" w:rsidRPr="0044219E" w14:paraId="4F4D600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1B7A54" w14:textId="77777777" w:rsidR="00A12DFA" w:rsidRDefault="00A12DFA" w:rsidP="00484985">
            <w:r w:rsidRPr="00545E2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5E2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5E2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B09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module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AD6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4D50" w14:textId="77777777" w:rsidR="00A12DFA" w:rsidRDefault="00A12DFA" w:rsidP="00484985">
            <w:pPr>
              <w:jc w:val="center"/>
            </w:pPr>
            <w:r w:rsidRPr="00837F6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BF3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9F6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516A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E5E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82EB92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68C9B9" w14:textId="77777777" w:rsidR="00A12DFA" w:rsidRDefault="00A12DFA" w:rsidP="00484985">
            <w:r w:rsidRPr="00545E2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5E2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5E2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BA5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pale de soufflante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5AC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13C38" w14:textId="77777777" w:rsidR="00A12DFA" w:rsidRDefault="00A12DFA" w:rsidP="00484985">
            <w:pPr>
              <w:jc w:val="center"/>
            </w:pPr>
            <w:r w:rsidRPr="00837F6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10B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937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3B4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682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BA16C6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82A361" w14:textId="77777777" w:rsidR="00A12DFA" w:rsidRDefault="00A12DFA" w:rsidP="00484985">
            <w:r w:rsidRPr="00545E2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5E2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5E2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844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Inspecter la section chaude / utiliser un endoscope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489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EC65" w14:textId="77777777" w:rsidR="00A12DFA" w:rsidRDefault="00A12DFA" w:rsidP="00484985">
            <w:pPr>
              <w:jc w:val="center"/>
            </w:pPr>
            <w:r w:rsidRPr="00837F6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B2F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54A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3BB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E74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8FF138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C953D5" w14:textId="77777777" w:rsidR="00A12DFA" w:rsidRDefault="00A12DFA" w:rsidP="00484985">
            <w:r w:rsidRPr="00545E2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5E2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5E2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021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Laver un moteur ou compresseur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74C4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24EA" w14:textId="77777777" w:rsidR="00A12DFA" w:rsidRDefault="00A12DFA" w:rsidP="00484985">
            <w:pPr>
              <w:jc w:val="center"/>
            </w:pPr>
            <w:r w:rsidRPr="00837F6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13E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582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158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C6D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C22FDE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9DB09C" w14:textId="77777777" w:rsidR="00A12DFA" w:rsidRDefault="00A12DFA" w:rsidP="00484985">
            <w:r w:rsidRPr="00545E2D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545E2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5E2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26D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point fixe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7DB9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6016" w14:textId="77777777" w:rsidR="00A12DFA" w:rsidRDefault="00A12DFA" w:rsidP="00484985">
            <w:pPr>
              <w:jc w:val="center"/>
            </w:pPr>
            <w:r w:rsidRPr="00837F6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0E3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7F9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B5D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D77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B2F5E3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740CCB" w14:textId="77777777" w:rsidR="00A12DFA" w:rsidRDefault="00A12DFA" w:rsidP="00484985">
            <w:r w:rsidRPr="00545E2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5E2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5E2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9B3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Relever la poussée de référence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742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B00F0" w14:textId="77777777" w:rsidR="00A12DFA" w:rsidRDefault="00A12DFA" w:rsidP="00484985">
            <w:pPr>
              <w:jc w:val="center"/>
            </w:pPr>
            <w:r w:rsidRPr="00837F6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F24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F11D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5DB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4CC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00174E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3D523F" w14:textId="77777777" w:rsidR="00A12DFA" w:rsidRDefault="00A12DFA" w:rsidP="00484985">
            <w:r w:rsidRPr="00545E2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5E2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5E2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099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suivi des paramètres moteur et des tendances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A88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8334" w14:textId="77777777" w:rsidR="00A12DFA" w:rsidRDefault="00A12DFA" w:rsidP="00484985">
            <w:pPr>
              <w:jc w:val="center"/>
            </w:pPr>
            <w:r w:rsidRPr="00837F6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450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B69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CC4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17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C27A79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EE9E02" w14:textId="77777777" w:rsidR="00A12DFA" w:rsidRDefault="00A12DFA" w:rsidP="00484985">
            <w:r w:rsidRPr="00545E2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5E2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5E2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06F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</w:t>
            </w:r>
            <w:r>
              <w:rPr>
                <w:rFonts w:ascii="Arial" w:hAnsi="Arial" w:cs="Arial"/>
                <w:sz w:val="16"/>
                <w:szCs w:val="16"/>
              </w:rPr>
              <w:t>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7AE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3C78" w14:textId="77777777" w:rsidR="00A12DFA" w:rsidRDefault="00A12DFA" w:rsidP="00484985">
            <w:pPr>
              <w:jc w:val="center"/>
            </w:pPr>
            <w:r w:rsidRPr="00837F6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C326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76E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42B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7FE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BF4B72" w14:paraId="27F50480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54600A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7F53CF" w14:paraId="729D912D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DBA640F" w14:textId="77777777" w:rsidR="00A12DFA" w:rsidRPr="007F53CF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Régulation </w:t>
            </w:r>
            <w:r w:rsidRPr="007F53C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carburant, 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</w:t>
            </w:r>
            <w:r w:rsidRPr="00B01CA4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oteurs 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à</w:t>
            </w:r>
            <w:r w:rsidRPr="007F53C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piston</w:t>
            </w:r>
          </w:p>
        </w:tc>
      </w:tr>
      <w:tr w:rsidR="00A12DFA" w:rsidRPr="0044219E" w14:paraId="559BB20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D763C2" w14:textId="77777777" w:rsidR="00A12DFA" w:rsidRDefault="00A12DFA" w:rsidP="00484985">
            <w:r w:rsidRPr="009F6C8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F6C8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F6C8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ADF6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pompe entraînée par le moteur (EDP)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F2D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5229" w14:textId="77777777" w:rsidR="00A12DFA" w:rsidRDefault="00A12DFA" w:rsidP="00484985">
            <w:pPr>
              <w:jc w:val="center"/>
            </w:pPr>
            <w:r w:rsidRPr="007F534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A9A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BB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4BD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031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8A4B06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0A64E1" w14:textId="77777777" w:rsidR="00A12DFA" w:rsidRDefault="00A12DFA" w:rsidP="00484985">
            <w:r w:rsidRPr="009F6C8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F6C8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F6C8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CE28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la correction automatique de richesse / la compensation altimétrique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55B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1C90" w14:textId="77777777" w:rsidR="00A12DFA" w:rsidRDefault="00A12DFA" w:rsidP="00484985">
            <w:pPr>
              <w:jc w:val="center"/>
            </w:pPr>
            <w:r w:rsidRPr="007F534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7F2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CA6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780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4AD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E68FA8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1122F5" w14:textId="77777777" w:rsidR="00A12DFA" w:rsidRDefault="00A12DFA" w:rsidP="00484985">
            <w:r w:rsidRPr="009F6C8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F6C8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F6C8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F74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la correction automatique de pression d’admission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5CC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F231" w14:textId="77777777" w:rsidR="00A12DFA" w:rsidRDefault="00A12DFA" w:rsidP="00484985">
            <w:pPr>
              <w:jc w:val="center"/>
            </w:pPr>
            <w:r w:rsidRPr="007F534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FD5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E88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38D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53E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2C4D76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F65A1" w14:textId="77777777" w:rsidR="00A12DFA" w:rsidRDefault="00A12DFA" w:rsidP="00484985">
            <w:r w:rsidRPr="009F6C8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F6C8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F6C8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BD0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Installer un carburateur/injecteur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E8A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B407" w14:textId="77777777" w:rsidR="00A12DFA" w:rsidRDefault="00A12DFA" w:rsidP="00484985">
            <w:pPr>
              <w:jc w:val="center"/>
            </w:pPr>
            <w:r w:rsidRPr="007F534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3B1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FDA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EC2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562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11D9F8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8978E5" w14:textId="77777777" w:rsidR="00A12DFA" w:rsidRDefault="00A12DFA" w:rsidP="00484985">
            <w:r w:rsidRPr="009F6C8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F6C8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F6C8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AC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Mettre au point un carburateur/injecteur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230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6D81" w14:textId="77777777" w:rsidR="00A12DFA" w:rsidRDefault="00A12DFA" w:rsidP="00484985">
            <w:pPr>
              <w:jc w:val="center"/>
            </w:pPr>
            <w:r w:rsidRPr="0044269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BCE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28B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ACF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A4E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DA55BF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7D6432" w14:textId="77777777" w:rsidR="00A12DFA" w:rsidRDefault="00A12DFA" w:rsidP="00484985">
            <w:r w:rsidRPr="009F6C8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F6C8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F6C8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927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Nettoyer les buses d’injection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40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4A05" w14:textId="77777777" w:rsidR="00A12DFA" w:rsidRDefault="00A12DFA" w:rsidP="00484985">
            <w:pPr>
              <w:jc w:val="center"/>
            </w:pPr>
            <w:r w:rsidRPr="0044269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6A6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8B7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88E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D73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E9BCBB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C6B322" w14:textId="77777777" w:rsidR="00A12DFA" w:rsidRDefault="00A12DFA" w:rsidP="00484985">
            <w:r w:rsidRPr="009F6C8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F6C8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F6C8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D80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4219E">
              <w:rPr>
                <w:rFonts w:ascii="Arial" w:hAnsi="Arial" w:cs="Arial"/>
                <w:sz w:val="16"/>
                <w:szCs w:val="16"/>
              </w:rPr>
              <w:t>place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 starter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37C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23C9" w14:textId="77777777" w:rsidR="00A12DFA" w:rsidRDefault="00A12DFA" w:rsidP="00484985">
            <w:pPr>
              <w:jc w:val="center"/>
            </w:pPr>
            <w:r w:rsidRPr="0044269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A33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02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C9F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6F5A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7AC774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E3B5A0" w14:textId="77777777" w:rsidR="00A12DFA" w:rsidRDefault="00A12DFA" w:rsidP="00484985">
            <w:r w:rsidRPr="009F6C8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F6C8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F6C8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B9C2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réglage du flotteur du carburateur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8CF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9350" w14:textId="77777777" w:rsidR="00A12DFA" w:rsidRDefault="00A12DFA" w:rsidP="00484985">
            <w:pPr>
              <w:jc w:val="center"/>
            </w:pPr>
            <w:r w:rsidRPr="0044269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2FE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10C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58B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8533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A1F8B1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69085C" w14:textId="77777777" w:rsidR="00A12DFA" w:rsidRDefault="00A12DFA" w:rsidP="00484985">
            <w:r w:rsidRPr="009F6C8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9F6C8B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9F6C8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66E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39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BE82" w14:textId="77777777" w:rsidR="00A12DFA" w:rsidRDefault="00A12DFA" w:rsidP="00484985">
            <w:pPr>
              <w:jc w:val="center"/>
            </w:pPr>
            <w:r w:rsidRPr="0044269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5991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EF6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546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06F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DD79AA" w14:paraId="1703444E" w14:textId="77777777" w:rsidTr="00FB63DE">
        <w:trPr>
          <w:trHeight w:val="57"/>
          <w:jc w:val="right"/>
        </w:trPr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26EF82" w14:textId="77777777" w:rsidR="00A12DFA" w:rsidRPr="00DD79AA" w:rsidRDefault="00A12DFA" w:rsidP="00484985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4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F0A19" w14:textId="77777777" w:rsidR="00A12DFA" w:rsidRPr="00DD79AA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F31995" w14:textId="77777777" w:rsidR="00A12DFA" w:rsidRPr="00DD79AA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291AF5" w14:textId="77777777" w:rsidR="00A12DFA" w:rsidRPr="00DD79AA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vAlign w:val="center"/>
          </w:tcPr>
          <w:p w14:paraId="62FBFAD3" w14:textId="77777777" w:rsidR="00A12DFA" w:rsidRPr="00DD79AA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D257FA" w14:textId="77777777" w:rsidR="00A12DFA" w:rsidRPr="00DD79AA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5FE2A" w14:textId="77777777" w:rsidR="00A12DFA" w:rsidRPr="00DD79AA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748446" w14:textId="77777777" w:rsidR="00A12DFA" w:rsidRPr="00DD79AA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44219E" w:rsidDel="008F1268" w14:paraId="47E31F38" w14:textId="77777777" w:rsidTr="00FB63DE">
        <w:trPr>
          <w:trHeight w:val="50"/>
          <w:jc w:val="right"/>
          <w:del w:id="143" w:author="HOEDTS Fidjie" w:date="2024-07-10T08:59:00Z"/>
        </w:trPr>
        <w:tc>
          <w:tcPr>
            <w:tcW w:w="10207" w:type="dxa"/>
            <w:gridSpan w:val="8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6013C3" w14:textId="77777777" w:rsidR="00A12DFA" w:rsidRPr="00BF4B72" w:rsidDel="008F1268" w:rsidRDefault="00A12DFA" w:rsidP="00484985">
            <w:pPr>
              <w:rPr>
                <w:del w:id="144" w:author="HOEDTS Fidjie" w:date="2024-07-10T08:59:00Z"/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3B5914" w14:paraId="57FF47B6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F317917" w14:textId="77777777" w:rsidR="00A12DFA" w:rsidRPr="003B5914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R</w:t>
            </w:r>
            <w:r w:rsidRPr="003B5914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égulation carburant, 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m</w:t>
            </w:r>
            <w:r w:rsidRPr="00B01CA4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oteurs </w:t>
            </w: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à</w:t>
            </w:r>
            <w:r w:rsidRPr="003B5914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 turbine</w:t>
            </w:r>
          </w:p>
        </w:tc>
      </w:tr>
      <w:tr w:rsidR="00A12DFA" w:rsidRPr="0044219E" w14:paraId="2818E65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6F01BB" w14:textId="77777777" w:rsidR="00A12DFA" w:rsidRDefault="00A12DFA" w:rsidP="00484985">
            <w:r w:rsidRPr="00323C5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3C5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3C5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2635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mplacer un régulateur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44219E">
              <w:rPr>
                <w:rFonts w:ascii="Arial" w:hAnsi="Arial" w:cs="Arial"/>
                <w:sz w:val="16"/>
                <w:szCs w:val="16"/>
              </w:rPr>
              <w:t>FCU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A72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37D7" w14:textId="77777777" w:rsidR="00A12DFA" w:rsidRDefault="00A12DFA" w:rsidP="00484985">
            <w:pPr>
              <w:jc w:val="center"/>
            </w:pPr>
            <w:r w:rsidRPr="005C3A3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278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E3A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381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5C44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847715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4950B3" w14:textId="77777777" w:rsidR="00A12DFA" w:rsidRDefault="00A12DFA" w:rsidP="00484985">
            <w:r w:rsidRPr="00323C5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3C5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3C5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9CC9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mplacer un contrôleur électronique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(EEC/ECU/FADEC)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072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E9A38" w14:textId="77777777" w:rsidR="00A12DFA" w:rsidRDefault="00A12DFA" w:rsidP="00484985">
            <w:pPr>
              <w:jc w:val="center"/>
            </w:pPr>
            <w:r w:rsidRPr="005C3A3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268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3A3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7D6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9B8F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5A3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AEF274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D4ADC9" w14:textId="77777777" w:rsidR="00A12DFA" w:rsidRDefault="00A12DFA" w:rsidP="00484985">
            <w:r w:rsidRPr="00323C5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3C5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3C5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BF04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mplacer un débitmètre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C22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8E16" w14:textId="77777777" w:rsidR="00A12DFA" w:rsidRDefault="00A12DFA" w:rsidP="00484985">
            <w:pPr>
              <w:jc w:val="center"/>
            </w:pPr>
            <w:r w:rsidRPr="005C3A3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D11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07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C10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486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6D4550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C1E884" w14:textId="77777777" w:rsidR="00A12DFA" w:rsidRDefault="00A12DFA" w:rsidP="00484985">
            <w:r w:rsidRPr="00323C5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3C5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3C5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1EC3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mplacer une pompe entraînée par le moteur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DE4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38C4" w14:textId="77777777" w:rsidR="00A12DFA" w:rsidRDefault="00A12DFA" w:rsidP="00484985">
            <w:pPr>
              <w:jc w:val="center"/>
            </w:pPr>
            <w:r w:rsidRPr="005C3A3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768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927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203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2C10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5054F8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CFCB4F" w14:textId="77777777" w:rsidR="00A12DFA" w:rsidRDefault="00A12DFA" w:rsidP="00484985">
            <w:r w:rsidRPr="00323C5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23C5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23C5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76BA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Nettoyer/vérifier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les injecteurs carburant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598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8010" w14:textId="77777777" w:rsidR="00A12DFA" w:rsidRDefault="00A12DFA" w:rsidP="00484985">
            <w:pPr>
              <w:jc w:val="center"/>
            </w:pPr>
            <w:r w:rsidRPr="005C3A3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AE7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F8F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990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B36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16CFCA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C92D0A" w14:textId="77777777" w:rsidR="00A12DFA" w:rsidRDefault="00A12DFA" w:rsidP="00484985">
            <w:r w:rsidRPr="005F7ED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F7ED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F7ED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8C3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Nettoyer/remplacer des filtres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BFB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6A4BF" w14:textId="77777777" w:rsidR="00A12DFA" w:rsidRDefault="00A12DFA" w:rsidP="00484985">
            <w:pPr>
              <w:jc w:val="center"/>
            </w:pPr>
            <w:r w:rsidRPr="005C3A3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285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CCE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7DD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372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1F187B2" w14:textId="77777777" w:rsidTr="00FB63DE">
        <w:trPr>
          <w:trHeight w:val="284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2467D4" w14:textId="77777777" w:rsidR="00A12DFA" w:rsidRDefault="00A12DFA" w:rsidP="00484985">
            <w:r w:rsidRPr="005F7ED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F7ED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F7ED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2AD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Mettre au point un régulateur (FCU)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AF6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D895" w14:textId="77777777" w:rsidR="00A12DFA" w:rsidRDefault="00A12DFA" w:rsidP="00484985">
            <w:pPr>
              <w:jc w:val="center"/>
            </w:pPr>
            <w:r w:rsidRPr="005C3A3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C7F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1F20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BEF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758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84F254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EF6320" w14:textId="77777777" w:rsidR="00A12DFA" w:rsidRDefault="00A12DFA" w:rsidP="00484985">
            <w:r w:rsidRPr="005F7ED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F7ED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F7ED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83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14D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65E7" w14:textId="77777777" w:rsidR="00A12DFA" w:rsidRDefault="00A12DFA" w:rsidP="00484985">
            <w:pPr>
              <w:jc w:val="center"/>
            </w:pPr>
            <w:r w:rsidRPr="005C3A3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3B0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C9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B48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145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52102D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56C1B" w14:textId="77777777" w:rsidR="00A12DFA" w:rsidRDefault="00A12DFA" w:rsidP="00484985">
            <w:r w:rsidRPr="005F7ED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F7ED7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F7ED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2FC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</w:t>
            </w:r>
            <w:r>
              <w:rPr>
                <w:rFonts w:ascii="Arial" w:hAnsi="Arial" w:cs="Arial"/>
                <w:sz w:val="16"/>
                <w:szCs w:val="16"/>
              </w:rPr>
              <w:t>le test fonctionnel d‘un FADEC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F68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B38B" w14:textId="77777777" w:rsidR="00A12DFA" w:rsidRDefault="00A12DFA" w:rsidP="00484985">
            <w:pPr>
              <w:jc w:val="center"/>
            </w:pPr>
            <w:r w:rsidRPr="005C3A3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CA2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3A3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A8F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E14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0B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816EEC1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5CBC4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9E0176" w14:paraId="12172212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2D21FB4" w14:textId="77777777" w:rsidR="00A12DFA" w:rsidRPr="009E0176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9E0176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 xml:space="preserve">Systèmes d'allumage, piston </w:t>
            </w:r>
          </w:p>
        </w:tc>
      </w:tr>
      <w:tr w:rsidR="00A12DFA" w:rsidRPr="0044219E" w14:paraId="1E086A9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82D2AD" w14:textId="77777777" w:rsidR="00A12DFA" w:rsidRDefault="00A12DFA" w:rsidP="00484985">
            <w:r w:rsidRPr="005475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75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75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EAE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magnéto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42C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41E2B" w14:textId="77777777" w:rsidR="00A12DFA" w:rsidRDefault="00A12DFA" w:rsidP="00484985">
            <w:pPr>
              <w:jc w:val="center"/>
            </w:pPr>
            <w:r w:rsidRPr="00D955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28D8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BC6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EF1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5B9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AE0C74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EE5902" w14:textId="77777777" w:rsidR="00A12DFA" w:rsidRDefault="00A12DFA" w:rsidP="00484985">
            <w:r w:rsidRPr="005475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75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75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6B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 vibreur d’allumage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F7E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34E3" w14:textId="77777777" w:rsidR="00A12DFA" w:rsidRDefault="00A12DFA" w:rsidP="00484985">
            <w:pPr>
              <w:jc w:val="center"/>
            </w:pPr>
            <w:r w:rsidRPr="00D955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B09F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9A8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13E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074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5CEF6C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4A715F" w14:textId="77777777" w:rsidR="00A12DFA" w:rsidRDefault="00A12DFA" w:rsidP="00484985">
            <w:r w:rsidRPr="005475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75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75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C1D4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Changer les bougies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2FD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3F65" w14:textId="77777777" w:rsidR="00A12DFA" w:rsidRDefault="00A12DFA" w:rsidP="00484985">
            <w:pPr>
              <w:jc w:val="center"/>
            </w:pPr>
            <w:r w:rsidRPr="00D955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DBEE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23C4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9C0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8F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712ED0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DEDACF" w14:textId="77777777" w:rsidR="00A12DFA" w:rsidRDefault="00A12DFA" w:rsidP="00484985">
            <w:r w:rsidRPr="005475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75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75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03D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les bougies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951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831E" w14:textId="77777777" w:rsidR="00A12DFA" w:rsidRDefault="00A12DFA" w:rsidP="00484985">
            <w:pPr>
              <w:jc w:val="center"/>
            </w:pPr>
            <w:r w:rsidRPr="00D955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FCDA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00D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73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398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8310E1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CFE36" w14:textId="77777777" w:rsidR="00A12DFA" w:rsidRDefault="00A12DFA" w:rsidP="00484985">
            <w:r w:rsidRPr="005475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75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75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4C6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les câbles d’allumage haute tension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310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2A12" w14:textId="77777777" w:rsidR="00A12DFA" w:rsidRDefault="00A12DFA" w:rsidP="00484985">
            <w:pPr>
              <w:jc w:val="center"/>
            </w:pPr>
            <w:r w:rsidRPr="00D955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BB80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D18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8F79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23E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5631A2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F65289" w14:textId="77777777" w:rsidR="00A12DFA" w:rsidRDefault="00A12DFA" w:rsidP="00484985">
            <w:r w:rsidRPr="005475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75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75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24D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les câbles d’allumage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1CF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BC32" w14:textId="77777777" w:rsidR="00A12DFA" w:rsidRDefault="00A12DFA" w:rsidP="00484985">
            <w:pPr>
              <w:jc w:val="center"/>
            </w:pPr>
            <w:r w:rsidRPr="00D955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CC366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F5D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45ED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7C9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50ABCE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EE07BB" w14:textId="77777777" w:rsidR="00A12DFA" w:rsidRDefault="00A12DFA" w:rsidP="00484985">
            <w:r w:rsidRPr="005475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75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75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5D0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l’allumage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F7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DE57" w14:textId="77777777" w:rsidR="00A12DFA" w:rsidRDefault="00A12DFA" w:rsidP="00484985">
            <w:pPr>
              <w:jc w:val="center"/>
            </w:pPr>
            <w:r w:rsidRPr="00D955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AC5C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22FE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424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633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DEC94A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FE98C7" w14:textId="77777777" w:rsidR="00A12DFA" w:rsidRDefault="00A12DFA" w:rsidP="00484985">
            <w:r w:rsidRPr="005475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75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75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EB7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la mise à la masse</w:t>
            </w:r>
            <w:r w:rsidRPr="0044219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1715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4EDB" w14:textId="77777777" w:rsidR="00A12DFA" w:rsidRDefault="00A12DFA" w:rsidP="00484985">
            <w:pPr>
              <w:jc w:val="center"/>
            </w:pPr>
            <w:r w:rsidRPr="00D955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F423" w14:textId="77777777" w:rsidR="00A12DFA" w:rsidRPr="00B62B2D" w:rsidRDefault="00A12DFA" w:rsidP="00484985">
            <w:pPr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1AE9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BD5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7EB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F09757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0FE5FF" w14:textId="77777777" w:rsidR="00A12DFA" w:rsidRDefault="00A12DFA" w:rsidP="00484985">
            <w:r w:rsidRPr="0054757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757C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757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2F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356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D35B" w14:textId="77777777" w:rsidR="00A12DFA" w:rsidRDefault="00A12DFA" w:rsidP="00484985">
            <w:pPr>
              <w:jc w:val="center"/>
            </w:pPr>
            <w:r w:rsidRPr="00D955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3355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325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BFF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128D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4B5E965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ECEFBC" w14:textId="77777777" w:rsidR="00A12DFA" w:rsidRPr="00BF4B72" w:rsidRDefault="00A12DFA" w:rsidP="00484985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6409BE" w14:paraId="23B7A2A1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1C7A953" w14:textId="77777777" w:rsidR="00A12DFA" w:rsidRPr="006409BE" w:rsidRDefault="00A12DFA" w:rsidP="00484985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6409BE">
              <w:rPr>
                <w:rFonts w:ascii="Arial" w:hAnsi="Arial" w:cs="Arial"/>
                <w:b/>
                <w:color w:val="FFFFFF"/>
                <w:sz w:val="16"/>
                <w:szCs w:val="16"/>
              </w:rPr>
              <w:t>Systèmes d'allumage, turbine</w:t>
            </w:r>
          </w:p>
        </w:tc>
      </w:tr>
      <w:tr w:rsidR="00A12DFA" w:rsidRPr="0044219E" w14:paraId="2BDB0F2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6CD48" w14:textId="77777777" w:rsidR="00A12DFA" w:rsidRDefault="00A12DFA" w:rsidP="00484985">
            <w:r w:rsidRPr="003A67A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A67A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A67A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385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Effectuer </w:t>
            </w:r>
            <w:r>
              <w:rPr>
                <w:rFonts w:ascii="Arial" w:hAnsi="Arial" w:cs="Arial"/>
                <w:sz w:val="16"/>
                <w:szCs w:val="16"/>
              </w:rPr>
              <w:t>le test fonctionnel d‘un système d’allumage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651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8E42" w14:textId="77777777" w:rsidR="00A12DFA" w:rsidRDefault="00A12DFA" w:rsidP="00484985">
            <w:pPr>
              <w:jc w:val="center"/>
            </w:pPr>
            <w:r w:rsidRPr="003133D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3E77" w14:textId="77777777" w:rsidR="00A12DFA" w:rsidRPr="00B62B2D" w:rsidRDefault="00A12DFA" w:rsidP="00484985">
            <w:pPr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0F7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C6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DCE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C0BBEE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E18D29" w14:textId="77777777" w:rsidR="00A12DFA" w:rsidRDefault="00A12DFA" w:rsidP="00484985">
            <w:r w:rsidRPr="003A67A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A67A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A67A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1B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les bougies / éclateurs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097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FE7D" w14:textId="77777777" w:rsidR="00A12DFA" w:rsidRDefault="00A12DFA" w:rsidP="00484985">
            <w:pPr>
              <w:jc w:val="center"/>
            </w:pPr>
            <w:r w:rsidRPr="003133D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B63C" w14:textId="77777777" w:rsidR="00A12DFA" w:rsidRPr="00B62B2D" w:rsidRDefault="00A12DFA" w:rsidP="00484985">
            <w:pPr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F7C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A79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8BE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6FF0A0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A8C280" w14:textId="77777777" w:rsidR="00A12DFA" w:rsidRDefault="00A12DFA" w:rsidP="00484985">
            <w:r w:rsidRPr="003A67A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A67A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A67A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A5CB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les câbles haute tension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4163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7912" w14:textId="77777777" w:rsidR="00A12DFA" w:rsidRDefault="00A12DFA" w:rsidP="00484985">
            <w:pPr>
              <w:jc w:val="center"/>
            </w:pPr>
            <w:r w:rsidRPr="003133D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7982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657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50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851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CA5106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30D6D5" w14:textId="77777777" w:rsidR="00A12DFA" w:rsidRDefault="00A12DFA" w:rsidP="00484985">
            <w:r w:rsidRPr="003A67A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A67A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A67A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81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 bon fonctionnement du boîtier d’allumage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0F5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E79D1" w14:textId="77777777" w:rsidR="00A12DFA" w:rsidRDefault="00A12DFA" w:rsidP="00484985">
            <w:pPr>
              <w:jc w:val="center"/>
            </w:pPr>
            <w:r w:rsidRPr="003133D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E80B" w14:textId="77777777" w:rsidR="00A12DFA" w:rsidRPr="00B62B2D" w:rsidRDefault="00A12DFA" w:rsidP="00484985">
            <w:pPr>
              <w:jc w:val="center"/>
              <w:rPr>
                <w:strike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9D2C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7DB8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D5F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81A02B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726248" w14:textId="77777777" w:rsidR="00A12DFA" w:rsidRDefault="00A12DFA" w:rsidP="00484985">
            <w:r w:rsidRPr="003A67A4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3A67A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A67A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467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le boîtier d’allumage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02B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3ABB" w14:textId="77777777" w:rsidR="00A12DFA" w:rsidRDefault="00A12DFA" w:rsidP="00484985">
            <w:pPr>
              <w:jc w:val="center"/>
            </w:pPr>
            <w:r w:rsidRPr="003133D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107E" w14:textId="77777777" w:rsidR="00A12DFA" w:rsidRPr="00B62B2D" w:rsidRDefault="00A12DFA" w:rsidP="00484985">
            <w:pPr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95A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067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615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2699AC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E78099" w14:textId="77777777" w:rsidR="00A12DFA" w:rsidRDefault="00A12DFA" w:rsidP="00484985">
            <w:r w:rsidRPr="003A67A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A67A4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3A67A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3E2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55BF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5123A" w14:textId="77777777" w:rsidR="00A12DFA" w:rsidRDefault="00A12DFA" w:rsidP="00484985">
            <w:pPr>
              <w:jc w:val="center"/>
            </w:pPr>
            <w:r w:rsidRPr="003133D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2792" w14:textId="77777777" w:rsidR="00A12DFA" w:rsidRPr="00B62B2D" w:rsidRDefault="00A12DFA" w:rsidP="00484985">
            <w:pPr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C01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FB9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AE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29F4975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4806A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6409BE" w14:paraId="09F206B3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1FD5F" w14:textId="77777777" w:rsidR="00A12DFA" w:rsidRPr="006409BE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6409BE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Commandes moteur</w:t>
            </w:r>
          </w:p>
        </w:tc>
      </w:tr>
      <w:tr w:rsidR="00A12DFA" w:rsidRPr="0044219E" w14:paraId="7967BA3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F7A4B2" w14:textId="77777777" w:rsidR="00A12DFA" w:rsidRDefault="00A12DFA" w:rsidP="00484985">
            <w:r w:rsidRPr="00BA60D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A60D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A60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05D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Régler les manettes commande de poussée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3C3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56F56" w14:textId="77777777" w:rsidR="00A12DFA" w:rsidRDefault="00A12DFA" w:rsidP="00484985">
            <w:pPr>
              <w:jc w:val="center"/>
            </w:pPr>
            <w:r w:rsidRPr="00614B3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102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A72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184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443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8A2836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5F875B" w14:textId="77777777" w:rsidR="00A12DFA" w:rsidRDefault="00A12DFA" w:rsidP="00484985">
            <w:r w:rsidRPr="00BA60D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A60D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A60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6A8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les commandes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de pas (RPM)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86E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E951" w14:textId="77777777" w:rsidR="00A12DFA" w:rsidRDefault="00A12DFA" w:rsidP="00484985">
            <w:pPr>
              <w:jc w:val="center"/>
            </w:pPr>
            <w:r w:rsidRPr="00614B3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C39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02D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399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F12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621BF5" w14:paraId="7DF9A0F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986B52" w14:textId="77777777" w:rsidR="00A12DFA" w:rsidRDefault="00A12DFA" w:rsidP="00484985">
            <w:r w:rsidRPr="00BA60D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A60D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A60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A25A0" w14:textId="77777777" w:rsidR="00A12DFA" w:rsidRPr="00621BF5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Régler </w:t>
            </w:r>
            <w:r w:rsidRPr="00621BF5">
              <w:rPr>
                <w:rFonts w:ascii="Arial" w:hAnsi="Arial" w:cs="Arial"/>
                <w:sz w:val="16"/>
                <w:szCs w:val="16"/>
              </w:rPr>
              <w:t xml:space="preserve">le robinet de </w:t>
            </w:r>
            <w:r>
              <w:rPr>
                <w:rFonts w:ascii="Arial" w:hAnsi="Arial" w:cs="Arial"/>
                <w:sz w:val="16"/>
                <w:szCs w:val="16"/>
              </w:rPr>
              <w:t>richesse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0FEB" w14:textId="77777777" w:rsidR="00A12DFA" w:rsidRPr="00621BF5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64F6" w14:textId="77777777" w:rsidR="00A12DFA" w:rsidRDefault="00A12DFA" w:rsidP="00484985">
            <w:pPr>
              <w:jc w:val="center"/>
            </w:pPr>
            <w:r w:rsidRPr="00614B3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3337" w14:textId="77777777" w:rsidR="00A12DFA" w:rsidRPr="00621BF5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BCF0" w14:textId="77777777" w:rsidR="00A12DFA" w:rsidRPr="00621BF5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3C0C" w14:textId="77777777" w:rsidR="00A12DFA" w:rsidRPr="00621BF5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571C0" w14:textId="77777777" w:rsidR="00A12DFA" w:rsidRPr="00621BF5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A4DE1C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16292" w14:textId="77777777" w:rsidR="00A12DFA" w:rsidRDefault="00A12DFA" w:rsidP="00484985">
            <w:r w:rsidRPr="00BA60D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A60D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A60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6D7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Brocher les manettes de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commande de gaz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E31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DA8A" w14:textId="77777777" w:rsidR="00A12DFA" w:rsidRDefault="00A12DFA" w:rsidP="00484985">
            <w:pPr>
              <w:jc w:val="center"/>
            </w:pPr>
            <w:r w:rsidRPr="00614B3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D86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629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55F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97C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50FF78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DC188B" w14:textId="77777777" w:rsidR="00A12DFA" w:rsidRDefault="00A12DFA" w:rsidP="00484985">
            <w:r w:rsidRPr="00BA60D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A60D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A60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6404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les commandes de synchronisation (multimoteur)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C849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43F1" w14:textId="77777777" w:rsidR="00A12DFA" w:rsidRDefault="00A12DFA" w:rsidP="00484985">
            <w:pPr>
              <w:jc w:val="center"/>
            </w:pPr>
            <w:r w:rsidRPr="00614B3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444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15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162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982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354B7F" w14:paraId="7929D11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97AF37" w14:textId="77777777" w:rsidR="00A12DFA" w:rsidRDefault="00A12DFA" w:rsidP="00484985">
            <w:r w:rsidRPr="00BA60D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A60D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A60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B22B" w14:textId="77777777" w:rsidR="00A12DFA" w:rsidRPr="00354B7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354B7F">
              <w:rPr>
                <w:rFonts w:ascii="Arial" w:hAnsi="Arial" w:cs="Arial"/>
                <w:sz w:val="16"/>
                <w:szCs w:val="16"/>
              </w:rPr>
              <w:t>Vérifier l’assembla</w:t>
            </w:r>
            <w:r>
              <w:rPr>
                <w:rFonts w:ascii="Arial" w:hAnsi="Arial" w:cs="Arial"/>
                <w:sz w:val="16"/>
                <w:szCs w:val="16"/>
              </w:rPr>
              <w:t>ge et le freinage des commandes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BF5E" w14:textId="77777777" w:rsidR="00A12DFA" w:rsidRPr="00354B7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1EEA" w14:textId="77777777" w:rsidR="00A12DFA" w:rsidRDefault="00A12DFA" w:rsidP="00484985">
            <w:pPr>
              <w:jc w:val="center"/>
            </w:pPr>
            <w:r w:rsidRPr="00614B3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BF76" w14:textId="77777777" w:rsidR="00A12DFA" w:rsidRPr="00354B7F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0481" w14:textId="77777777" w:rsidR="00A12DFA" w:rsidRPr="00354B7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C59E" w14:textId="77777777" w:rsidR="00A12DFA" w:rsidRPr="00354B7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28E0" w14:textId="77777777" w:rsidR="00A12DFA" w:rsidRPr="00354B7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C51BD3" w14:paraId="6A19EED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48717F" w14:textId="77777777" w:rsidR="00A12DFA" w:rsidRDefault="00A12DFA" w:rsidP="00484985">
            <w:r w:rsidRPr="00BA60D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A60D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A60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E9E1" w14:textId="77777777" w:rsidR="00A12DFA" w:rsidRPr="00C51BD3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Vérifier la course </w:t>
            </w:r>
            <w:r w:rsidRPr="00C51BD3">
              <w:rPr>
                <w:rFonts w:ascii="Arial" w:hAnsi="Arial" w:cs="Arial"/>
                <w:sz w:val="16"/>
                <w:szCs w:val="16"/>
              </w:rPr>
              <w:t xml:space="preserve">et </w:t>
            </w:r>
            <w:r>
              <w:rPr>
                <w:rFonts w:ascii="Arial" w:hAnsi="Arial" w:cs="Arial"/>
                <w:sz w:val="16"/>
                <w:szCs w:val="16"/>
              </w:rPr>
              <w:t>le sens d’action</w:t>
            </w:r>
            <w:r w:rsidRPr="00C51BD3">
              <w:rPr>
                <w:rFonts w:ascii="Arial" w:hAnsi="Arial" w:cs="Arial"/>
                <w:sz w:val="16"/>
                <w:szCs w:val="16"/>
              </w:rPr>
              <w:t xml:space="preserve"> des commandes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474A" w14:textId="77777777" w:rsidR="00A12DFA" w:rsidRPr="00C51BD3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A0C0" w14:textId="77777777" w:rsidR="00A12DFA" w:rsidRDefault="00A12DFA" w:rsidP="00484985">
            <w:pPr>
              <w:jc w:val="center"/>
            </w:pPr>
            <w:r w:rsidRPr="00614B3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A86F" w14:textId="77777777" w:rsidR="00A12DFA" w:rsidRPr="00C51BD3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9D7D" w14:textId="77777777" w:rsidR="00A12DFA" w:rsidRPr="00C51BD3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A54C" w14:textId="77777777" w:rsidR="00A12DFA" w:rsidRPr="00C51BD3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02C3" w14:textId="77777777" w:rsidR="00A12DFA" w:rsidRPr="00C51BD3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84334A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ECC5FB" w14:textId="77777777" w:rsidR="00A12DFA" w:rsidRDefault="00A12DFA" w:rsidP="00484985">
            <w:r w:rsidRPr="00BA60D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A60D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A60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358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les microcontacts du piédestal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5718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1AF6" w14:textId="77777777" w:rsidR="00A12DFA" w:rsidRDefault="00A12DFA" w:rsidP="00484985">
            <w:pPr>
              <w:jc w:val="center"/>
            </w:pPr>
            <w:r w:rsidRPr="00614B3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129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8EF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1D8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D46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09241F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8D911" w14:textId="77777777" w:rsidR="00A12DFA" w:rsidRDefault="00A12DFA" w:rsidP="00484985">
            <w:r w:rsidRPr="00BA60DE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A60DE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BA60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438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8B6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FE8D" w14:textId="77777777" w:rsidR="00A12DFA" w:rsidRDefault="00A12DFA" w:rsidP="00484985">
            <w:pPr>
              <w:jc w:val="center"/>
            </w:pPr>
            <w:r w:rsidRPr="00614B3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39C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010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530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9D3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31E93E7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F996E5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6409BE" w14:paraId="771986FC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71CCE0D" w14:textId="77777777" w:rsidR="00A12DFA" w:rsidRPr="006409BE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6409BE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Indications moteur</w:t>
            </w:r>
          </w:p>
        </w:tc>
      </w:tr>
      <w:tr w:rsidR="00A12DFA" w:rsidRPr="0044219E" w14:paraId="7ECAE9A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5C6F94" w14:textId="77777777" w:rsidR="00A12DFA" w:rsidRDefault="00A12DFA" w:rsidP="00484985">
            <w:r w:rsidRPr="00AB307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307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307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485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indicateur moteur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5D8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3241" w14:textId="77777777" w:rsidR="00A12DFA" w:rsidRDefault="00A12DFA" w:rsidP="00484985">
            <w:pPr>
              <w:jc w:val="center"/>
            </w:pPr>
            <w:r w:rsidRPr="004C472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A726" w14:textId="77777777" w:rsidR="00A12DFA" w:rsidRDefault="00A12DFA" w:rsidP="00484985">
            <w:pPr>
              <w:jc w:val="center"/>
            </w:pPr>
            <w:r w:rsidRPr="00F813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5E3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E56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8BA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BB76C4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723B54" w14:textId="77777777" w:rsidR="00A12DFA" w:rsidRDefault="00A12DFA" w:rsidP="00484985">
            <w:r w:rsidRPr="00AB307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307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307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DE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sonde température huile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BA0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A84B" w14:textId="77777777" w:rsidR="00A12DFA" w:rsidRDefault="00A12DFA" w:rsidP="00484985">
            <w:pPr>
              <w:jc w:val="center"/>
            </w:pPr>
            <w:r w:rsidRPr="004C472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0CBB" w14:textId="77777777" w:rsidR="00A12DFA" w:rsidRDefault="00A12DFA" w:rsidP="00484985">
            <w:pPr>
              <w:jc w:val="center"/>
            </w:pPr>
            <w:r w:rsidRPr="00F813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205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DBF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455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D19422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C0DC72" w14:textId="77777777" w:rsidR="00A12DFA" w:rsidRDefault="00A12DFA" w:rsidP="00484985">
            <w:r w:rsidRPr="00AB307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307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307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CB5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des thermocouples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B9B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FF3E" w14:textId="77777777" w:rsidR="00A12DFA" w:rsidRDefault="00A12DFA" w:rsidP="00484985">
            <w:pPr>
              <w:jc w:val="center"/>
            </w:pPr>
            <w:r w:rsidRPr="004C472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A0B4" w14:textId="77777777" w:rsidR="00A12DFA" w:rsidRDefault="00A12DFA" w:rsidP="00484985">
            <w:pPr>
              <w:jc w:val="center"/>
            </w:pPr>
            <w:r w:rsidRPr="00F813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CF3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4E4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1FD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2411F5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0C4024" w14:textId="77777777" w:rsidR="00A12DFA" w:rsidRDefault="00A12DFA" w:rsidP="00484985">
            <w:r w:rsidRPr="00AB307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307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307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7AB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étalonnage des indications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D64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8882" w14:textId="77777777" w:rsidR="00A12DFA" w:rsidRDefault="00A12DFA" w:rsidP="00484985">
            <w:pPr>
              <w:jc w:val="center"/>
            </w:pPr>
            <w:r w:rsidRPr="004C472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C2EA" w14:textId="77777777" w:rsidR="00A12DFA" w:rsidRDefault="00A12DFA" w:rsidP="00484985">
            <w:pPr>
              <w:jc w:val="center"/>
            </w:pPr>
            <w:r w:rsidRPr="00F813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3CC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8CFB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A4B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481850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5CDC72" w14:textId="77777777" w:rsidR="00A12DFA" w:rsidRDefault="00A12DFA" w:rsidP="00484985">
            <w:r w:rsidRPr="00AB307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B307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B307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DAF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</w:t>
            </w:r>
            <w:r>
              <w:rPr>
                <w:rFonts w:ascii="Arial" w:hAnsi="Arial" w:cs="Arial"/>
                <w:sz w:val="16"/>
                <w:szCs w:val="16"/>
              </w:rPr>
              <w:t>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9EC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085A" w14:textId="77777777" w:rsidR="00A12DFA" w:rsidRDefault="00A12DFA" w:rsidP="00484985">
            <w:pPr>
              <w:jc w:val="center"/>
            </w:pPr>
            <w:r w:rsidRPr="004C472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0B10" w14:textId="77777777" w:rsidR="00A12DFA" w:rsidRDefault="00A12DFA" w:rsidP="00484985">
            <w:pPr>
              <w:jc w:val="center"/>
            </w:pPr>
            <w:r w:rsidRPr="00F813D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184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A08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840F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DD0C983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D9E91C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6409BE" w14:paraId="0D8D017B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DCF8779" w14:textId="77777777" w:rsidR="00A12DFA" w:rsidRPr="006409BE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6409BE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Echappement, piston</w:t>
            </w:r>
          </w:p>
        </w:tc>
      </w:tr>
      <w:tr w:rsidR="00A12DFA" w:rsidRPr="0044219E" w14:paraId="5F47E10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E7AF6" w14:textId="77777777" w:rsidR="00A12DFA" w:rsidRDefault="00A12DFA" w:rsidP="00484985">
            <w:r w:rsidRPr="00A9659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9659A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9659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020D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4219E">
              <w:rPr>
                <w:rFonts w:ascii="Arial" w:hAnsi="Arial" w:cs="Arial"/>
                <w:sz w:val="16"/>
                <w:szCs w:val="16"/>
              </w:rPr>
              <w:t>place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 joint d’échappement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7F5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F3C9" w14:textId="77777777" w:rsidR="00A12DFA" w:rsidRDefault="00A12DFA" w:rsidP="00484985">
            <w:pPr>
              <w:jc w:val="center"/>
            </w:pPr>
            <w:r w:rsidRPr="00AB1A1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554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C7A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493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35EC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F12621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913A49" w14:textId="77777777" w:rsidR="00A12DFA" w:rsidRDefault="00A12DFA" w:rsidP="00484985">
            <w:r w:rsidRPr="00A9659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9659A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9659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F3C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la tenue d’une réparation par soudure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73E9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F4E2" w14:textId="77777777" w:rsidR="00A12DFA" w:rsidRDefault="00A12DFA" w:rsidP="00484985">
            <w:pPr>
              <w:jc w:val="center"/>
            </w:pPr>
            <w:r w:rsidRPr="00AB1A1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78D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8C6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33C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A77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621BF5" w14:paraId="367CEED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9C886" w14:textId="77777777" w:rsidR="00A12DFA" w:rsidRDefault="00A12DFA" w:rsidP="00484985">
            <w:r w:rsidRPr="00A9659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9659A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9659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9120" w14:textId="77777777" w:rsidR="00A12DFA" w:rsidRPr="00621BF5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par une mise sous pression le manchon</w:t>
            </w:r>
            <w:r w:rsidRPr="00621BF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de chauffage d’air cabine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474D" w14:textId="77777777" w:rsidR="00A12DFA" w:rsidRPr="00621BF5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6242B" w14:textId="77777777" w:rsidR="00A12DFA" w:rsidRDefault="00A12DFA" w:rsidP="00484985">
            <w:pPr>
              <w:jc w:val="center"/>
            </w:pPr>
            <w:r w:rsidRPr="00AB1A1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8599" w14:textId="77777777" w:rsidR="00A12DFA" w:rsidRPr="00621BF5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21B7" w14:textId="77777777" w:rsidR="00A12DFA" w:rsidRPr="00621BF5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A28DF" w14:textId="77777777" w:rsidR="00A12DFA" w:rsidRPr="00621BF5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C01E" w14:textId="77777777" w:rsidR="00A12DFA" w:rsidRPr="00621BF5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4B042C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E404A0" w14:textId="77777777" w:rsidR="00A12DFA" w:rsidRDefault="00A12DFA" w:rsidP="00484985">
            <w:r w:rsidRPr="00A9659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9659A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A9659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2606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B65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2108" w14:textId="77777777" w:rsidR="00A12DFA" w:rsidRDefault="00A12DFA" w:rsidP="00484985">
            <w:pPr>
              <w:jc w:val="center"/>
            </w:pPr>
            <w:r w:rsidRPr="00AB1A14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276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02D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038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B4A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CD8E170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FDD4C9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3D479F" w14:paraId="0A5A1DA1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74D44EE" w14:textId="77777777" w:rsidR="00A12DFA" w:rsidRPr="003D479F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3D479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Echappement, Turbine</w:t>
            </w:r>
          </w:p>
        </w:tc>
      </w:tr>
      <w:tr w:rsidR="00A12DFA" w:rsidRPr="0044219E" w14:paraId="40A3E84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2F61AF" w14:textId="77777777" w:rsidR="00A12DFA" w:rsidRDefault="00A12DFA" w:rsidP="00484985">
            <w:r w:rsidRPr="00C001A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001A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001A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3594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tuyère d’échappement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F4E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C134" w14:textId="77777777" w:rsidR="00A12DFA" w:rsidRDefault="00A12DFA" w:rsidP="00484985">
            <w:pPr>
              <w:jc w:val="center"/>
            </w:pPr>
            <w:r w:rsidRPr="00E8519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95AC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C0A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7FF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E51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90409C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126007" w14:textId="77777777" w:rsidR="00A12DFA" w:rsidRDefault="00A12DFA" w:rsidP="00484985">
            <w:r w:rsidRPr="00C001A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001A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001A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AD8E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 carénage d’échappement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6F7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948F" w14:textId="77777777" w:rsidR="00A12DFA" w:rsidRDefault="00A12DFA" w:rsidP="00484985">
            <w:pPr>
              <w:jc w:val="center"/>
            </w:pPr>
            <w:r w:rsidRPr="00E8519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E16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1F4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D25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F3C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6EFDDE5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F749F8" w14:textId="77777777" w:rsidR="00A12DFA" w:rsidRDefault="00A12DFA" w:rsidP="00484985">
            <w:r w:rsidRPr="00C001A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001A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001A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778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Install</w:t>
            </w:r>
            <w:r>
              <w:rPr>
                <w:rFonts w:ascii="Arial" w:hAnsi="Arial" w:cs="Arial"/>
                <w:sz w:val="16"/>
                <w:szCs w:val="16"/>
              </w:rPr>
              <w:t>er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des régulateurs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288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E8CE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F13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153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89C0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53A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6099ED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205996" w14:textId="77777777" w:rsidR="00A12DFA" w:rsidRDefault="00A12DFA" w:rsidP="00484985">
            <w:r w:rsidRPr="00C001A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001A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001A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9763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Inspecter / remplacer des inverseurs de poussée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8BC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282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47F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FE7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E68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B83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9C0B07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1EC8C3" w14:textId="77777777" w:rsidR="00A12DFA" w:rsidRDefault="00A12DFA" w:rsidP="00484985">
            <w:r w:rsidRPr="00C001A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001A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001A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BEF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composant des inverseurs de poussée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4F8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1294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AC8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ACC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75C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6C0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21F5F0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3DE612" w14:textId="77777777" w:rsidR="00A12DFA" w:rsidRDefault="00A12DFA" w:rsidP="00484985">
            <w:r w:rsidRPr="00C001A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001A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001A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268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Désarmer / réarmer des inverseurs de poussée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77F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0E25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486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088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5DB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14A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F586C0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8E8210" w14:textId="77777777" w:rsidR="00A12DFA" w:rsidRDefault="00A12DFA" w:rsidP="00484985">
            <w:r w:rsidRPr="00C001A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001AF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001A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81D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le test opérationnel des inverseurs de poussée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1F3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722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4C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19E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CE0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6F8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91F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D5C601D" w14:textId="77777777" w:rsidTr="00FB63DE">
        <w:trPr>
          <w:trHeight w:val="58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34097A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12DFA" w:rsidRPr="003D479F" w14:paraId="3246EF58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BE02DBA" w14:textId="77777777" w:rsidR="00A12DFA" w:rsidRPr="003D479F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3D479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Huile</w:t>
            </w:r>
          </w:p>
        </w:tc>
      </w:tr>
      <w:tr w:rsidR="00A12DFA" w:rsidRPr="0044219E" w14:paraId="7D47B059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58D457" w14:textId="77777777" w:rsidR="00A12DFA" w:rsidRDefault="00A12DFA" w:rsidP="00484985">
            <w:r w:rsidRPr="00D10A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10A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10A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F17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l’huile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00C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DCBC" w14:textId="77777777" w:rsidR="00A12DFA" w:rsidRDefault="00A12DFA" w:rsidP="00484985">
            <w:pPr>
              <w:jc w:val="center"/>
            </w:pPr>
            <w:r w:rsidRPr="001E5C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CBF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DC3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057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9E1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0F9163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45432A" w14:textId="77777777" w:rsidR="00A12DFA" w:rsidRDefault="00A12DFA" w:rsidP="00484985">
            <w:r w:rsidRPr="00D10A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10A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10A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6D6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les filtres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361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05F16" w14:textId="77777777" w:rsidR="00A12DFA" w:rsidRDefault="00A12DFA" w:rsidP="00484985">
            <w:pPr>
              <w:jc w:val="center"/>
            </w:pPr>
            <w:r w:rsidRPr="001E5C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882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7D7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04C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575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C50E14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5F723" w14:textId="77777777" w:rsidR="00A12DFA" w:rsidRDefault="00A12DFA" w:rsidP="00484985">
            <w:r w:rsidRPr="00D10A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10A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10A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6CFE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une vanne de limitation de pression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569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DD9B" w14:textId="77777777" w:rsidR="00A12DFA" w:rsidRDefault="00A12DFA" w:rsidP="00484985">
            <w:pPr>
              <w:jc w:val="center"/>
            </w:pPr>
            <w:r w:rsidRPr="001E5C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507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825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ED6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AAF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6565D6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DE3E46" w14:textId="77777777" w:rsidR="00A12DFA" w:rsidRDefault="00A12DFA" w:rsidP="00484985">
            <w:r w:rsidRPr="00D10A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10A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10A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7DE1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le réservoir d’huile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105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C5D8" w14:textId="77777777" w:rsidR="00A12DFA" w:rsidRDefault="00A12DFA" w:rsidP="00484985">
            <w:pPr>
              <w:jc w:val="center"/>
            </w:pPr>
            <w:r w:rsidRPr="001E5C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E82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FF82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39B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5F9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59981F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4ADBF6" w14:textId="77777777" w:rsidR="00A12DFA" w:rsidRDefault="00A12DFA" w:rsidP="00484985">
            <w:r w:rsidRPr="00D10A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10A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10A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638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la pompe à huile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1E8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487A" w14:textId="77777777" w:rsidR="00A12DFA" w:rsidRDefault="00A12DFA" w:rsidP="00484985">
            <w:pPr>
              <w:jc w:val="center"/>
            </w:pPr>
            <w:r w:rsidRPr="001E5C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55B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84B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9F2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23F7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1829D41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1B8A04" w14:textId="77777777" w:rsidR="00A12DFA" w:rsidRDefault="00A12DFA" w:rsidP="00484985">
            <w:r w:rsidRPr="00D10A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10A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10A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988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le radiateur d’huile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CA5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ED10" w14:textId="77777777" w:rsidR="00A12DFA" w:rsidRDefault="00A12DFA" w:rsidP="00484985">
            <w:pPr>
              <w:jc w:val="center"/>
            </w:pPr>
            <w:r w:rsidRPr="001E5C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36C9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8AC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7C6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D33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3D479F" w14:paraId="2E225C3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D789E6" w14:textId="77777777" w:rsidR="00A12DFA" w:rsidRDefault="00A12DFA" w:rsidP="00484985">
            <w:r w:rsidRPr="00D10A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10A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10A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1ABE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3D479F">
              <w:rPr>
                <w:rFonts w:ascii="Arial" w:hAnsi="Arial" w:cs="Arial"/>
                <w:sz w:val="16"/>
                <w:szCs w:val="16"/>
              </w:rPr>
              <w:t>Remplacer la van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D479F">
              <w:rPr>
                <w:rFonts w:ascii="Arial" w:hAnsi="Arial" w:cs="Arial"/>
                <w:sz w:val="16"/>
                <w:szCs w:val="16"/>
              </w:rPr>
              <w:t>e coupe-feu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AADD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B0D5" w14:textId="77777777" w:rsidR="00A12DFA" w:rsidRDefault="00A12DFA" w:rsidP="00484985">
            <w:pPr>
              <w:jc w:val="center"/>
            </w:pPr>
            <w:r w:rsidRPr="001E5C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BF55" w14:textId="77777777" w:rsidR="00A12DFA" w:rsidRPr="003D479F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058F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0515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D111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C64987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392237" w14:textId="77777777" w:rsidR="00A12DFA" w:rsidRDefault="00A12DFA" w:rsidP="00484985">
            <w:r w:rsidRPr="00D10A1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10A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10A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8F9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Effectuer un test de dilution de l’huile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839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82B5A" w14:textId="77777777" w:rsidR="00A12DFA" w:rsidRDefault="00A12DFA" w:rsidP="00484985">
            <w:pPr>
              <w:jc w:val="center"/>
            </w:pPr>
            <w:r w:rsidRPr="001E5C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E53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CB6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4E4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DA1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4317F26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39E26D" w14:textId="77777777" w:rsidR="00A12DFA" w:rsidRDefault="00A12DFA" w:rsidP="00484985">
            <w:r w:rsidRPr="00D10A15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/>
            </w:r>
            <w:r w:rsidRPr="00D10A15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10A1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373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9EC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6261" w14:textId="77777777" w:rsidR="00A12DFA" w:rsidRDefault="00A12DFA" w:rsidP="00484985">
            <w:pPr>
              <w:jc w:val="center"/>
            </w:pPr>
            <w:r w:rsidRPr="001E5CCF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0984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E47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CAF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CEB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A45E90B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E7BCE2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3D479F" w14:paraId="28C7135A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70A14A8" w14:textId="77777777" w:rsidR="00A12DFA" w:rsidRPr="003D479F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3D479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Démarrage</w:t>
            </w:r>
          </w:p>
        </w:tc>
      </w:tr>
      <w:tr w:rsidR="00A12DFA" w:rsidRPr="0044219E" w14:paraId="20066CC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1E83" w14:textId="77777777" w:rsidR="00A12DFA" w:rsidRDefault="00A12DFA" w:rsidP="00484985">
            <w:r w:rsidRPr="00CF48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F48D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F48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77F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démarreur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C3B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C356" w14:textId="77777777" w:rsidR="00A12DFA" w:rsidRDefault="00A12DFA" w:rsidP="00484985">
            <w:pPr>
              <w:jc w:val="center"/>
            </w:pPr>
            <w:r w:rsidRPr="002A32B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76DB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AD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C010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590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FE3ABB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F4D3" w14:textId="77777777" w:rsidR="00A12DFA" w:rsidRDefault="00A12DFA" w:rsidP="00484985">
            <w:r w:rsidRPr="00CF48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F48D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F48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224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relais de démarrage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357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CB76" w14:textId="77777777" w:rsidR="00A12DFA" w:rsidRDefault="00A12DFA" w:rsidP="00484985">
            <w:pPr>
              <w:jc w:val="center"/>
            </w:pPr>
            <w:r w:rsidRPr="002A32B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398B" w14:textId="77777777" w:rsidR="00A12DFA" w:rsidRPr="00AD4833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833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74D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4DA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DD3D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3E5CAE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DE40" w14:textId="77777777" w:rsidR="00A12DFA" w:rsidRDefault="00A12DFA" w:rsidP="00484985">
            <w:r w:rsidRPr="00CF48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F48D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F48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3BB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vanne de démarrage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3FC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ED77" w14:textId="77777777" w:rsidR="00A12DFA" w:rsidRDefault="00A12DFA" w:rsidP="00484985">
            <w:pPr>
              <w:jc w:val="center"/>
            </w:pPr>
            <w:r w:rsidRPr="002A32B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DA3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CCF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E66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6EE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3560066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7C66" w14:textId="77777777" w:rsidR="00A12DFA" w:rsidRDefault="00A12DFA" w:rsidP="00484985">
            <w:r w:rsidRPr="00CF48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F48D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F48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1A4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Vérifier la vitesse de rotation induite par le démarreur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5C6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AFBE" w14:textId="77777777" w:rsidR="00A12DFA" w:rsidRDefault="00A12DFA" w:rsidP="00484985">
            <w:pPr>
              <w:jc w:val="center"/>
            </w:pPr>
            <w:r w:rsidRPr="002A32B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E64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602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AB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422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2AF067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F835" w14:textId="77777777" w:rsidR="00A12DFA" w:rsidRDefault="00A12DFA" w:rsidP="00484985">
            <w:r w:rsidRPr="00CF48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F48D1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F48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F21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C78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4CDB" w14:textId="77777777" w:rsidR="00A12DFA" w:rsidRDefault="00A12DFA" w:rsidP="00484985">
            <w:pPr>
              <w:jc w:val="center"/>
            </w:pPr>
            <w:r w:rsidRPr="002A32B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1F16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6B4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60C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C38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1C820E1C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975AC4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3D479F" w14:paraId="4F4EAC36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641A38" w14:textId="77777777" w:rsidR="00A12DFA" w:rsidRPr="003D479F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Turbines pour m</w:t>
            </w:r>
            <w:r w:rsidRPr="003D479F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oteurs à pistons</w:t>
            </w:r>
          </w:p>
        </w:tc>
      </w:tr>
      <w:tr w:rsidR="00A12DFA" w:rsidRPr="0044219E" w14:paraId="5FE9EE6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1739A" w14:textId="77777777" w:rsidR="00A12DFA" w:rsidRDefault="00A12DFA" w:rsidP="00484985">
            <w:r w:rsidRPr="00D31B8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31B8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31B8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A89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4219E">
              <w:rPr>
                <w:rFonts w:ascii="Arial" w:hAnsi="Arial" w:cs="Arial"/>
                <w:sz w:val="16"/>
                <w:szCs w:val="16"/>
              </w:rPr>
              <w:t>place</w:t>
            </w:r>
            <w:r>
              <w:rPr>
                <w:rFonts w:ascii="Arial" w:hAnsi="Arial" w:cs="Arial"/>
                <w:sz w:val="16"/>
                <w:szCs w:val="16"/>
              </w:rPr>
              <w:t>r un turbo ou une turbine de récupération de puissance (PRT)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C9C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7783" w14:textId="77777777" w:rsidR="00A12DFA" w:rsidRDefault="00A12DFA" w:rsidP="00484985">
            <w:pPr>
              <w:jc w:val="center"/>
            </w:pPr>
            <w:r w:rsidRPr="000D4B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BA7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A4A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555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A6B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A1B760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CBDCA" w14:textId="77777777" w:rsidR="00A12DFA" w:rsidRDefault="00A12DFA" w:rsidP="00484985">
            <w:r w:rsidRPr="00D31B8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31B8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31B8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9C15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4219E">
              <w:rPr>
                <w:rFonts w:ascii="Arial" w:hAnsi="Arial" w:cs="Arial"/>
                <w:sz w:val="16"/>
                <w:szCs w:val="16"/>
              </w:rPr>
              <w:t>place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 compresseur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904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C8AF" w14:textId="77777777" w:rsidR="00A12DFA" w:rsidRDefault="00A12DFA" w:rsidP="00484985">
            <w:pPr>
              <w:jc w:val="center"/>
            </w:pPr>
            <w:r w:rsidRPr="000D4B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DA0E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24E4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227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B77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29833D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8C8327" w14:textId="77777777" w:rsidR="00A12DFA" w:rsidRDefault="00A12DFA" w:rsidP="00484985">
            <w:r w:rsidRPr="00D31B8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31B8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31B8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2C1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une protection thermique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155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AFA5" w14:textId="77777777" w:rsidR="00A12DFA" w:rsidRDefault="00A12DFA" w:rsidP="00484985">
            <w:pPr>
              <w:jc w:val="center"/>
            </w:pPr>
            <w:r w:rsidRPr="000D4B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4A72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DAD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6BB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EC7E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E4DE6CC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08FAFE" w14:textId="77777777" w:rsidR="00A12DFA" w:rsidRDefault="00A12DFA" w:rsidP="00484985">
            <w:r w:rsidRPr="00D31B8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31B8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31B8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DE3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un papillon de décharge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waste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gate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5B5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DCE6" w14:textId="77777777" w:rsidR="00A12DFA" w:rsidRDefault="00A12DFA" w:rsidP="00484985">
            <w:pPr>
              <w:jc w:val="center"/>
            </w:pPr>
            <w:r w:rsidRPr="000D4B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1C6D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56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524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7D5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2F05C17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BF8AD" w14:textId="77777777" w:rsidR="00A12DFA" w:rsidRDefault="00A12DFA" w:rsidP="00484985">
            <w:r w:rsidRPr="00D31B8D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D31B8D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D31B8D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D32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Régler le contrôleur de densité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2B8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6A1E5" w14:textId="77777777" w:rsidR="00A12DFA" w:rsidRDefault="00A12DFA" w:rsidP="00484985">
            <w:pPr>
              <w:jc w:val="center"/>
            </w:pPr>
            <w:r w:rsidRPr="000D4B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D5D0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5DB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DE1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036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38A1537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09C2FC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3D479F" w14:paraId="146801C7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35CA664" w14:textId="77777777" w:rsidR="00A12DFA" w:rsidRPr="003D479F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Injection d’eau dans le moteur</w:t>
            </w:r>
          </w:p>
        </w:tc>
      </w:tr>
      <w:tr w:rsidR="00A12DFA" w:rsidRPr="0044219E" w14:paraId="5B209604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18F2A7" w14:textId="77777777" w:rsidR="00A12DFA" w:rsidRDefault="00A12DFA" w:rsidP="00484985">
            <w:r w:rsidRPr="000D75E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D75E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D75E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D5D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Remplacer la pompe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eau</w:t>
            </w:r>
            <w:r w:rsidRPr="003D479F">
              <w:rPr>
                <w:rFonts w:ascii="Arial" w:hAnsi="Arial" w:cs="Arial"/>
                <w:sz w:val="16"/>
                <w:szCs w:val="16"/>
              </w:rPr>
              <w:t>/méthanol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BB8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ABC2C" w14:textId="77777777" w:rsidR="00A12DFA" w:rsidRDefault="00A12DFA" w:rsidP="00484985">
            <w:pPr>
              <w:jc w:val="center"/>
            </w:pPr>
            <w:r w:rsidRPr="008905D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E28A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B0F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854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488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3D479F" w14:paraId="5A07BB32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27FBC9" w14:textId="77777777" w:rsidR="00A12DFA" w:rsidRDefault="00A12DFA" w:rsidP="00484985">
            <w:r w:rsidRPr="000D75E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D75E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D75E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309CF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3D479F">
              <w:rPr>
                <w:rFonts w:ascii="Arial" w:hAnsi="Arial" w:cs="Arial"/>
                <w:sz w:val="16"/>
                <w:szCs w:val="16"/>
              </w:rPr>
              <w:t xml:space="preserve">Vérifier le débit du système </w:t>
            </w:r>
            <w:r>
              <w:rPr>
                <w:rFonts w:ascii="Arial" w:hAnsi="Arial" w:cs="Arial"/>
                <w:sz w:val="16"/>
                <w:szCs w:val="16"/>
              </w:rPr>
              <w:t>eau/méthanol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4874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6686" w14:textId="77777777" w:rsidR="00A12DFA" w:rsidRDefault="00A12DFA" w:rsidP="00484985">
            <w:pPr>
              <w:jc w:val="center"/>
            </w:pPr>
            <w:r w:rsidRPr="008905D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2176" w14:textId="77777777" w:rsidR="00A12DFA" w:rsidRPr="003D479F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6C3C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EE66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08629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3D479F" w14:paraId="065FF48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A54102" w14:textId="77777777" w:rsidR="00A12DFA" w:rsidRDefault="00A12DFA" w:rsidP="00484985">
            <w:r w:rsidRPr="000D75E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D75E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D75E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CD61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3D479F">
              <w:rPr>
                <w:rFonts w:ascii="Arial" w:hAnsi="Arial" w:cs="Arial"/>
                <w:sz w:val="16"/>
                <w:szCs w:val="16"/>
              </w:rPr>
              <w:t xml:space="preserve">Régler le </w:t>
            </w:r>
            <w:r>
              <w:rPr>
                <w:rFonts w:ascii="Arial" w:hAnsi="Arial" w:cs="Arial"/>
                <w:sz w:val="16"/>
                <w:szCs w:val="16"/>
              </w:rPr>
              <w:t xml:space="preserve">contrôleur </w:t>
            </w:r>
            <w:r w:rsidRPr="003D479F">
              <w:rPr>
                <w:rFonts w:ascii="Arial" w:hAnsi="Arial" w:cs="Arial"/>
                <w:sz w:val="16"/>
                <w:szCs w:val="16"/>
              </w:rPr>
              <w:t xml:space="preserve">du système </w:t>
            </w:r>
            <w:r>
              <w:rPr>
                <w:rFonts w:ascii="Arial" w:hAnsi="Arial" w:cs="Arial"/>
                <w:sz w:val="16"/>
                <w:szCs w:val="16"/>
              </w:rPr>
              <w:t>eau</w:t>
            </w:r>
            <w:r w:rsidRPr="003D479F">
              <w:rPr>
                <w:rFonts w:ascii="Arial" w:hAnsi="Arial" w:cs="Arial"/>
                <w:sz w:val="16"/>
                <w:szCs w:val="16"/>
              </w:rPr>
              <w:t>/méthanol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F28E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01624" w14:textId="77777777" w:rsidR="00A12DFA" w:rsidRDefault="00A12DFA" w:rsidP="00484985">
            <w:pPr>
              <w:jc w:val="center"/>
            </w:pPr>
            <w:r w:rsidRPr="008905D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33C6" w14:textId="77777777" w:rsidR="00A12DFA" w:rsidRPr="003D479F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24D3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69BA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CB74" w14:textId="77777777" w:rsidR="00A12DFA" w:rsidRPr="003D479F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AD40FB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350BFB" w14:textId="77777777" w:rsidR="00A12DFA" w:rsidRDefault="00A12DFA" w:rsidP="00484985">
            <w:r w:rsidRPr="000D75E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D75E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D75E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585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Vérifier la qualité du liquide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491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D8E2" w14:textId="77777777" w:rsidR="00A12DFA" w:rsidRDefault="00A12DFA" w:rsidP="00484985">
            <w:pPr>
              <w:jc w:val="center"/>
            </w:pPr>
            <w:r w:rsidRPr="008905D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297F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FCD5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8B7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81D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7E3011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BD92B" w14:textId="77777777" w:rsidR="00A12DFA" w:rsidRDefault="00A12DFA" w:rsidP="00484985">
            <w:r w:rsidRPr="000D75E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D75E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0D75E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F97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Effectuer une recherche de panne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E63C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1061" w14:textId="77777777" w:rsidR="00A12DFA" w:rsidRDefault="00A12DFA" w:rsidP="00484985">
            <w:pPr>
              <w:jc w:val="center"/>
            </w:pPr>
            <w:r w:rsidRPr="008905D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2478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D12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C2E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C37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48A9E714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ACF7C4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1C24CA" w14:paraId="2210B96E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912D20B" w14:textId="77777777" w:rsidR="00A12DFA" w:rsidRPr="001C24CA" w:rsidRDefault="00A12DFA" w:rsidP="00484985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  <w:szCs w:val="16"/>
              </w:rPr>
              <w:t>Boîte de transmission vers accessoires</w:t>
            </w:r>
          </w:p>
        </w:tc>
      </w:tr>
      <w:tr w:rsidR="00A12DFA" w:rsidRPr="0044219E" w14:paraId="43FB865D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A664BC" w14:textId="77777777" w:rsidR="00A12DFA" w:rsidRDefault="00A12DFA" w:rsidP="00484985">
            <w:r w:rsidRPr="00CA54E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A54E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A54E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36DD7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 xml:space="preserve">Remplacer </w:t>
            </w:r>
            <w:r>
              <w:rPr>
                <w:rFonts w:ascii="Arial" w:hAnsi="Arial" w:cs="Arial"/>
                <w:sz w:val="16"/>
                <w:szCs w:val="16"/>
              </w:rPr>
              <w:t>la boîte de transmission vers les accessoires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9C08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B257" w14:textId="77777777" w:rsidR="00A12DFA" w:rsidRDefault="00A12DFA" w:rsidP="00484985">
            <w:pPr>
              <w:jc w:val="center"/>
            </w:pPr>
            <w:r w:rsidRPr="00273C1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8F65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DCB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868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3419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27C078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5E6B1D" w14:textId="77777777" w:rsidR="00A12DFA" w:rsidRDefault="00A12DFA" w:rsidP="00484985">
            <w:r w:rsidRPr="00CA54E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A54E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A54E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FFC6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Re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4219E">
              <w:rPr>
                <w:rFonts w:ascii="Arial" w:hAnsi="Arial" w:cs="Arial"/>
                <w:sz w:val="16"/>
                <w:szCs w:val="16"/>
              </w:rPr>
              <w:t>place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 arbre d’entraînement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85C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4003" w14:textId="77777777" w:rsidR="00A12DFA" w:rsidRDefault="00A12DFA" w:rsidP="00484985">
            <w:pPr>
              <w:jc w:val="center"/>
            </w:pPr>
            <w:r w:rsidRPr="00273C1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9970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628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FD8F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1DF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C25B70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392AFF" w14:textId="77777777" w:rsidR="00A12DFA" w:rsidRDefault="00A12DFA" w:rsidP="00484985">
            <w:r w:rsidRPr="00CA54E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A54E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A54E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3C9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 w:rsidRPr="0044219E">
              <w:rPr>
                <w:rFonts w:ascii="Arial" w:hAnsi="Arial" w:cs="Arial"/>
                <w:sz w:val="16"/>
                <w:szCs w:val="16"/>
              </w:rPr>
              <w:t>Vérifier le bouchon magnétique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89C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98BE" w14:textId="77777777" w:rsidR="00A12DFA" w:rsidRDefault="00A12DFA" w:rsidP="00484985">
            <w:pPr>
              <w:jc w:val="center"/>
            </w:pPr>
            <w:r w:rsidRPr="00273C1A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6C9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C63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A192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080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0A62E96E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EC3967" w14:textId="77777777" w:rsidR="00A12DFA" w:rsidRPr="00BF4B72" w:rsidRDefault="00A12DFA" w:rsidP="00484985">
            <w:pPr>
              <w:rPr>
                <w:rFonts w:ascii="Arial" w:hAnsi="Arial" w:cs="Arial"/>
                <w:sz w:val="4"/>
                <w:szCs w:val="4"/>
              </w:rPr>
            </w:pPr>
            <w:r w:rsidRPr="00BF4B72">
              <w:rPr>
                <w:rFonts w:ascii="Arial" w:hAnsi="Arial" w:cs="Arial"/>
                <w:sz w:val="4"/>
                <w:szCs w:val="4"/>
              </w:rPr>
              <w:t> </w:t>
            </w:r>
          </w:p>
        </w:tc>
      </w:tr>
      <w:tr w:rsidR="00A12DFA" w:rsidRPr="004315D6" w14:paraId="500BEB17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FA1DF9B" w14:textId="77777777" w:rsidR="00A12DFA" w:rsidRPr="004315D6" w:rsidRDefault="00A12DFA" w:rsidP="00484985">
            <w:pPr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Groupe auxiliaire de puissance (APU)</w:t>
            </w:r>
          </w:p>
        </w:tc>
      </w:tr>
      <w:tr w:rsidR="00A12DFA" w:rsidRPr="0044219E" w14:paraId="61242ACA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46AA84" w14:textId="77777777" w:rsidR="00A12DFA" w:rsidRDefault="00A12DFA" w:rsidP="00484985">
            <w:r w:rsidRPr="005419B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19B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19B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900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Démonter / 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Installer un APU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2831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B1A0" w14:textId="77777777" w:rsidR="00A12DFA" w:rsidRDefault="00A12DFA" w:rsidP="00484985">
            <w:pPr>
              <w:jc w:val="center"/>
            </w:pPr>
            <w:r w:rsidRPr="0021305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0816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2056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761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D52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21B4D85F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8A6292" w14:textId="77777777" w:rsidR="00A12DFA" w:rsidRDefault="00A12DFA" w:rsidP="00484985">
            <w:r w:rsidRPr="005419B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19B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19B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4570D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Démonter / 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Installer </w:t>
            </w:r>
            <w:r>
              <w:rPr>
                <w:rFonts w:ascii="Arial" w:hAnsi="Arial" w:cs="Arial"/>
                <w:sz w:val="16"/>
                <w:szCs w:val="16"/>
              </w:rPr>
              <w:t>l’actionneur de vanne d’entrée d’air</w:t>
            </w:r>
            <w:r w:rsidRPr="0044219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69A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E4D5D" w14:textId="77777777" w:rsidR="00A12DFA" w:rsidRDefault="00A12DFA" w:rsidP="00484985">
            <w:pPr>
              <w:jc w:val="center"/>
            </w:pPr>
            <w:r w:rsidRPr="0021305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C207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46D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2D6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871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79CDB2B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DD8BE1" w14:textId="77777777" w:rsidR="00A12DFA" w:rsidRDefault="00A12DFA" w:rsidP="00484985">
            <w:r w:rsidRPr="005419B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19B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19B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08A3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Faire un test opérationnel de l’arrêt d’urgence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41D25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FCAC" w14:textId="77777777" w:rsidR="00A12DFA" w:rsidRDefault="00A12DFA" w:rsidP="00484985">
            <w:pPr>
              <w:jc w:val="center"/>
            </w:pPr>
            <w:r w:rsidRPr="0021305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F900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0366B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49F0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565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C07D2AE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4D633A" w14:textId="77777777" w:rsidR="00A12DFA" w:rsidRDefault="00A12DFA" w:rsidP="00484985">
            <w:r w:rsidRPr="005419B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5419B9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5419B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49EFC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Faire un test opérationnel de l’APU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3E724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0F64" w14:textId="77777777" w:rsidR="00A12DFA" w:rsidRDefault="00A12DFA" w:rsidP="00484985">
            <w:pPr>
              <w:jc w:val="center"/>
            </w:pPr>
            <w:r w:rsidRPr="0021305D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5BD3" w14:textId="77777777" w:rsidR="00A12DFA" w:rsidRPr="0044219E" w:rsidRDefault="00A12DF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8818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BD6A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43EE" w14:textId="77777777" w:rsidR="00A12DFA" w:rsidRPr="0044219E" w:rsidRDefault="00A12DF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66E6C569" w14:textId="77777777" w:rsidTr="00FB63DE">
        <w:trPr>
          <w:trHeight w:val="255"/>
          <w:jc w:val="right"/>
          <w:ins w:id="145" w:author="HOEDTS Fidjie" w:date="2024-07-09T17:08:00Z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A5985" w14:textId="77777777" w:rsidR="00A12DFA" w:rsidRPr="005419B9" w:rsidRDefault="00A12DFA" w:rsidP="00484985">
            <w:pPr>
              <w:rPr>
                <w:ins w:id="146" w:author="HOEDTS Fidjie" w:date="2024-07-09T17:08:00Z"/>
                <w:rFonts w:ascii="Arial" w:hAnsi="Arial" w:cs="Arial"/>
                <w:sz w:val="16"/>
                <w:szCs w:val="16"/>
              </w:rPr>
            </w:pPr>
            <w:ins w:id="147" w:author="HOEDTS Fidjie" w:date="2024-07-09T17:10:00Z">
              <w:r w:rsidRPr="005419B9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5419B9">
                <w:rPr>
                  <w:rFonts w:ascii="Arial" w:hAnsi="Arial" w:cs="Arial"/>
                  <w:sz w:val="16"/>
                  <w:szCs w:val="16"/>
                </w:rPr>
                <w:instrText xml:space="preserve"> AUTONUM  </w:instrText>
              </w:r>
              <w:r w:rsidRPr="005419B9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903FC" w14:textId="77777777" w:rsidR="00A12DFA" w:rsidRDefault="00A12DFA" w:rsidP="00484985">
            <w:pPr>
              <w:rPr>
                <w:ins w:id="148" w:author="HOEDTS Fidjie" w:date="2024-07-09T17:08:00Z"/>
                <w:rFonts w:ascii="Arial" w:hAnsi="Arial" w:cs="Arial"/>
                <w:sz w:val="16"/>
                <w:szCs w:val="16"/>
              </w:rPr>
            </w:pPr>
            <w:ins w:id="149" w:author="HOEDTS Fidjie" w:date="2024-07-09T17:10:00Z">
              <w:r>
                <w:rPr>
                  <w:rFonts w:ascii="Arial" w:hAnsi="Arial" w:cs="Arial"/>
                  <w:sz w:val="16"/>
                  <w:szCs w:val="16"/>
                </w:rPr>
                <w:t>Inspecter la section chaude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A84A8" w14:textId="77777777" w:rsidR="00A12DFA" w:rsidRPr="0044219E" w:rsidRDefault="00A12DFA" w:rsidP="00484985">
            <w:pPr>
              <w:rPr>
                <w:ins w:id="150" w:author="HOEDTS Fidjie" w:date="2024-07-09T17:0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1503" w14:textId="77777777" w:rsidR="00A12DFA" w:rsidRPr="0021305D" w:rsidRDefault="00A12DFA" w:rsidP="00484985">
            <w:pPr>
              <w:jc w:val="center"/>
              <w:rPr>
                <w:ins w:id="151" w:author="HOEDTS Fidjie" w:date="2024-07-09T17:08:00Z"/>
                <w:rFonts w:ascii="Arial" w:hAnsi="Arial" w:cs="Arial"/>
                <w:sz w:val="24"/>
                <w:szCs w:val="24"/>
              </w:rPr>
            </w:pPr>
            <w:ins w:id="152" w:author="HOEDTS Fidjie" w:date="2024-07-09T17:10:00Z">
              <w:r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E5B0" w14:textId="77777777" w:rsidR="00A12DFA" w:rsidRPr="0044219E" w:rsidRDefault="00A12DFA" w:rsidP="00484985">
            <w:pPr>
              <w:jc w:val="center"/>
              <w:rPr>
                <w:ins w:id="153" w:author="HOEDTS Fidjie" w:date="2024-07-09T17:0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635C" w14:textId="77777777" w:rsidR="00A12DFA" w:rsidRPr="0044219E" w:rsidRDefault="00A12DFA" w:rsidP="00484985">
            <w:pPr>
              <w:rPr>
                <w:ins w:id="154" w:author="HOEDTS Fidjie" w:date="2024-07-09T17:0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92C6" w14:textId="77777777" w:rsidR="00A12DFA" w:rsidRPr="0044219E" w:rsidRDefault="00A12DFA" w:rsidP="00484985">
            <w:pPr>
              <w:rPr>
                <w:ins w:id="155" w:author="HOEDTS Fidjie" w:date="2024-07-09T17:0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5AF2" w14:textId="77777777" w:rsidR="00A12DFA" w:rsidRPr="0044219E" w:rsidRDefault="00A12DFA" w:rsidP="00484985">
            <w:pPr>
              <w:rPr>
                <w:ins w:id="156" w:author="HOEDTS Fidjie" w:date="2024-07-09T17:08:00Z"/>
                <w:rFonts w:ascii="Arial" w:hAnsi="Arial" w:cs="Arial"/>
                <w:sz w:val="16"/>
                <w:szCs w:val="16"/>
              </w:rPr>
            </w:pPr>
          </w:p>
        </w:tc>
      </w:tr>
      <w:tr w:rsidR="00A12DFA" w:rsidRPr="0044219E" w14:paraId="5ABB244E" w14:textId="77777777" w:rsidTr="00FB63DE">
        <w:trPr>
          <w:trHeight w:val="255"/>
          <w:jc w:val="right"/>
          <w:ins w:id="157" w:author="HOEDTS Fidjie" w:date="2024-07-09T17:08:00Z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3042A2" w14:textId="77777777" w:rsidR="00A12DFA" w:rsidRPr="005419B9" w:rsidRDefault="00A12DFA" w:rsidP="00484985">
            <w:pPr>
              <w:rPr>
                <w:ins w:id="158" w:author="HOEDTS Fidjie" w:date="2024-07-09T17:08:00Z"/>
                <w:rFonts w:ascii="Arial" w:hAnsi="Arial" w:cs="Arial"/>
                <w:sz w:val="16"/>
                <w:szCs w:val="16"/>
              </w:rPr>
            </w:pPr>
            <w:ins w:id="159" w:author="HOEDTS Fidjie" w:date="2024-07-09T17:10:00Z">
              <w:r w:rsidRPr="005419B9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5419B9">
                <w:rPr>
                  <w:rFonts w:ascii="Arial" w:hAnsi="Arial" w:cs="Arial"/>
                  <w:sz w:val="16"/>
                  <w:szCs w:val="16"/>
                </w:rPr>
                <w:instrText xml:space="preserve"> AUTONUM  </w:instrText>
              </w:r>
              <w:r w:rsidRPr="005419B9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137F" w14:textId="77777777" w:rsidR="00A12DFA" w:rsidRDefault="00A12DFA" w:rsidP="00484985">
            <w:pPr>
              <w:rPr>
                <w:ins w:id="160" w:author="HOEDTS Fidjie" w:date="2024-07-09T17:08:00Z"/>
                <w:rFonts w:ascii="Arial" w:hAnsi="Arial" w:cs="Arial"/>
                <w:sz w:val="16"/>
                <w:szCs w:val="16"/>
              </w:rPr>
            </w:pPr>
            <w:ins w:id="161" w:author="HOEDTS Fidjie" w:date="2024-07-09T17:10:00Z">
              <w:r w:rsidRPr="0044219E">
                <w:rPr>
                  <w:rFonts w:ascii="Arial" w:hAnsi="Arial" w:cs="Arial"/>
                  <w:sz w:val="16"/>
                  <w:szCs w:val="16"/>
                </w:rPr>
                <w:t>Effectuer une recherche de panne</w:t>
              </w:r>
            </w:ins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D664" w14:textId="77777777" w:rsidR="00A12DFA" w:rsidRPr="0044219E" w:rsidRDefault="00A12DFA" w:rsidP="00484985">
            <w:pPr>
              <w:rPr>
                <w:ins w:id="162" w:author="HOEDTS Fidjie" w:date="2024-07-09T17:0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7957" w14:textId="77777777" w:rsidR="00A12DFA" w:rsidRPr="0021305D" w:rsidRDefault="00A12DFA" w:rsidP="00484985">
            <w:pPr>
              <w:jc w:val="center"/>
              <w:rPr>
                <w:ins w:id="163" w:author="HOEDTS Fidjie" w:date="2024-07-09T17:08:00Z"/>
                <w:rFonts w:ascii="Arial" w:hAnsi="Arial" w:cs="Arial"/>
                <w:sz w:val="24"/>
                <w:szCs w:val="24"/>
              </w:rPr>
            </w:pPr>
            <w:ins w:id="164" w:author="HOEDTS Fidjie" w:date="2024-07-09T17:10:00Z">
              <w:r>
                <w:rPr>
                  <w:rFonts w:ascii="Arial" w:hAnsi="Arial" w:cs="Arial"/>
                  <w:sz w:val="24"/>
                  <w:szCs w:val="24"/>
                </w:rPr>
                <w:t>X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F597" w14:textId="77777777" w:rsidR="00A12DFA" w:rsidRPr="0044219E" w:rsidRDefault="00A12DFA" w:rsidP="00484985">
            <w:pPr>
              <w:jc w:val="center"/>
              <w:rPr>
                <w:ins w:id="165" w:author="HOEDTS Fidjie" w:date="2024-07-09T17:0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8CC8" w14:textId="77777777" w:rsidR="00A12DFA" w:rsidRPr="0044219E" w:rsidRDefault="00A12DFA" w:rsidP="00484985">
            <w:pPr>
              <w:rPr>
                <w:ins w:id="166" w:author="HOEDTS Fidjie" w:date="2024-07-09T17:0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8FD9" w14:textId="77777777" w:rsidR="00A12DFA" w:rsidRPr="0044219E" w:rsidRDefault="00A12DFA" w:rsidP="00484985">
            <w:pPr>
              <w:rPr>
                <w:ins w:id="167" w:author="HOEDTS Fidjie" w:date="2024-07-09T17:08:00Z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364B4" w14:textId="77777777" w:rsidR="00A12DFA" w:rsidRPr="0044219E" w:rsidRDefault="00A12DFA" w:rsidP="00484985">
            <w:pPr>
              <w:rPr>
                <w:ins w:id="168" w:author="HOEDTS Fidjie" w:date="2024-07-09T17:08:00Z"/>
                <w:rFonts w:ascii="Arial" w:hAnsi="Arial" w:cs="Arial"/>
                <w:sz w:val="16"/>
                <w:szCs w:val="16"/>
              </w:rPr>
            </w:pPr>
          </w:p>
        </w:tc>
      </w:tr>
      <w:tr w:rsidR="0067100A" w:rsidRPr="0044219E" w14:paraId="5E07C776" w14:textId="77777777" w:rsidTr="00FB63DE">
        <w:trPr>
          <w:trHeight w:val="57"/>
          <w:jc w:val="right"/>
        </w:trPr>
        <w:tc>
          <w:tcPr>
            <w:tcW w:w="102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6CB926" w14:textId="77777777" w:rsidR="0067100A" w:rsidRPr="00BF4B72" w:rsidRDefault="0067100A" w:rsidP="00484985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7100A" w:rsidRPr="001C24CA" w14:paraId="0A47437B" w14:textId="77777777" w:rsidTr="00FB63DE">
        <w:trPr>
          <w:trHeight w:val="255"/>
          <w:jc w:val="right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B7BDFD8" w14:textId="77777777" w:rsidR="0067100A" w:rsidRPr="001C24CA" w:rsidRDefault="0067100A" w:rsidP="00484985">
            <w:pPr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  <w:szCs w:val="16"/>
              </w:rPr>
              <w:t>Autres tâches non listées ci-dessus</w:t>
            </w:r>
          </w:p>
        </w:tc>
      </w:tr>
      <w:tr w:rsidR="0067100A" w:rsidRPr="0044219E" w14:paraId="5ACE12A8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F46946" w14:textId="77777777" w:rsidR="0067100A" w:rsidRDefault="0067100A" w:rsidP="00484985">
            <w:r w:rsidRPr="00CA54E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A54E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A54E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786FC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4265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F627" w14:textId="77777777" w:rsidR="0067100A" w:rsidRDefault="0067100A" w:rsidP="0048498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31BA" w14:textId="77777777" w:rsidR="0067100A" w:rsidRPr="0044219E" w:rsidRDefault="0067100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7447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9B1C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980C7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100A" w:rsidRPr="0044219E" w14:paraId="60087FA3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AE91FF" w14:textId="77777777" w:rsidR="0067100A" w:rsidRDefault="0067100A" w:rsidP="00484985">
            <w:r w:rsidRPr="00CA54E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A54E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A54E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AABE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2353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9FB00" w14:textId="77777777" w:rsidR="0067100A" w:rsidRDefault="0067100A" w:rsidP="0048498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EC4A" w14:textId="77777777" w:rsidR="0067100A" w:rsidRPr="0044219E" w:rsidRDefault="0067100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C30E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A057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028C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100A" w:rsidRPr="0044219E" w14:paraId="4ACA0180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1574B2" w14:textId="77777777" w:rsidR="0067100A" w:rsidRDefault="0067100A" w:rsidP="00484985">
            <w:r w:rsidRPr="00CA54E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A54E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A54E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9A64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E457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1BABE" w14:textId="77777777" w:rsidR="0067100A" w:rsidRDefault="0067100A" w:rsidP="0048498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DC66" w14:textId="77777777" w:rsidR="0067100A" w:rsidRPr="0044219E" w:rsidRDefault="0067100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F293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A9BF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EF501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100A" w:rsidRPr="0044219E" w14:paraId="3B22FD0B" w14:textId="77777777" w:rsidTr="00FB63DE">
        <w:trPr>
          <w:trHeight w:val="255"/>
          <w:jc w:val="right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A8790C" w14:textId="77777777" w:rsidR="0067100A" w:rsidRDefault="0067100A" w:rsidP="00484985">
            <w:r w:rsidRPr="00CA54E8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CA54E8">
              <w:rPr>
                <w:rFonts w:ascii="Arial" w:hAnsi="Arial" w:cs="Arial"/>
                <w:sz w:val="16"/>
                <w:szCs w:val="16"/>
              </w:rPr>
              <w:instrText xml:space="preserve"> AUTONUM  </w:instrText>
            </w:r>
            <w:r w:rsidRPr="00CA54E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8A44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D226E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93A1" w14:textId="77777777" w:rsidR="0067100A" w:rsidRDefault="0067100A" w:rsidP="0048498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4DC6" w14:textId="77777777" w:rsidR="0067100A" w:rsidRPr="0044219E" w:rsidRDefault="0067100A" w:rsidP="00484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66F2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065D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0FD53" w14:textId="77777777" w:rsidR="0067100A" w:rsidRPr="0044219E" w:rsidRDefault="0067100A" w:rsidP="004849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8526910" w14:textId="77777777" w:rsidR="005F2BBF" w:rsidRDefault="005F2BBF">
      <w:pPr>
        <w:rPr>
          <w:ins w:id="169" w:author="HOEDTS Fidjie" w:date="2024-07-10T09:34:00Z"/>
        </w:rPr>
      </w:pPr>
    </w:p>
    <w:p w14:paraId="1C95567E" w14:textId="77777777" w:rsidR="007214BF" w:rsidRDefault="007214BF" w:rsidP="007214BF">
      <w:pPr>
        <w:jc w:val="center"/>
        <w:rPr>
          <w:rFonts w:ascii="Arial" w:hAnsi="Arial" w:cs="Arial"/>
        </w:rPr>
        <w:sectPr w:rsidR="007214BF" w:rsidSect="007214BF">
          <w:headerReference w:type="default" r:id="rId8"/>
          <w:footerReference w:type="default" r:id="rId9"/>
          <w:pgSz w:w="11906" w:h="16838" w:code="9"/>
          <w:pgMar w:top="1418" w:right="566" w:bottom="1418" w:left="1418" w:header="709" w:footer="709" w:gutter="0"/>
          <w:pgNumType w:start="1"/>
          <w:cols w:space="708"/>
          <w:docGrid w:linePitch="360"/>
        </w:sectPr>
      </w:pPr>
    </w:p>
    <w:p w14:paraId="2823E4C9" w14:textId="77777777" w:rsidR="00E725E6" w:rsidRDefault="00E725E6" w:rsidP="005C5200">
      <w:pPr>
        <w:jc w:val="both"/>
        <w:rPr>
          <w:rFonts w:ascii="Arial" w:hAnsi="Arial" w:cs="Arial"/>
          <w:u w:val="single"/>
        </w:rPr>
      </w:pPr>
    </w:p>
    <w:p w14:paraId="040CB1AA" w14:textId="77777777" w:rsidR="007214BF" w:rsidRPr="005C5200" w:rsidRDefault="007214BF" w:rsidP="005C5200">
      <w:pPr>
        <w:jc w:val="both"/>
        <w:rPr>
          <w:rFonts w:ascii="Arial" w:hAnsi="Arial" w:cs="Arial"/>
        </w:rPr>
      </w:pPr>
      <w:r w:rsidRPr="005C5200">
        <w:rPr>
          <w:rFonts w:ascii="Arial" w:hAnsi="Arial" w:cs="Arial"/>
          <w:u w:val="single"/>
        </w:rPr>
        <w:t>Rappel</w:t>
      </w:r>
      <w:r w:rsidRPr="005C5200">
        <w:rPr>
          <w:rFonts w:ascii="Arial" w:hAnsi="Arial" w:cs="Arial"/>
        </w:rPr>
        <w:t> :</w:t>
      </w:r>
    </w:p>
    <w:p w14:paraId="76087489" w14:textId="77777777" w:rsidR="007214BF" w:rsidRPr="005C5200" w:rsidRDefault="007214BF" w:rsidP="005C5200">
      <w:pPr>
        <w:numPr>
          <w:ilvl w:val="0"/>
          <w:numId w:val="1"/>
        </w:numPr>
        <w:tabs>
          <w:tab w:val="clear" w:pos="1776"/>
          <w:tab w:val="num" w:pos="851"/>
        </w:tabs>
        <w:ind w:left="851" w:firstLine="0"/>
        <w:jc w:val="both"/>
        <w:rPr>
          <w:rFonts w:ascii="Arial" w:hAnsi="Arial" w:cs="Arial"/>
        </w:rPr>
      </w:pPr>
      <w:r w:rsidRPr="005C5200">
        <w:rPr>
          <w:rFonts w:ascii="Arial" w:hAnsi="Arial" w:cs="Arial"/>
          <w:b/>
        </w:rPr>
        <w:t>Au moins 50%</w:t>
      </w:r>
      <w:r w:rsidRPr="005C5200">
        <w:rPr>
          <w:rFonts w:ascii="Arial" w:hAnsi="Arial" w:cs="Arial"/>
        </w:rPr>
        <w:t xml:space="preserve"> des tâches applicables à la catégorie et à l’aéronef</w:t>
      </w:r>
      <w:r w:rsidR="00E725E6">
        <w:rPr>
          <w:rFonts w:ascii="Arial" w:hAnsi="Arial" w:cs="Arial"/>
        </w:rPr>
        <w:t xml:space="preserve">, constituant un échantillon représentatif, </w:t>
      </w:r>
      <w:r w:rsidRPr="005C5200">
        <w:rPr>
          <w:rFonts w:ascii="Arial" w:hAnsi="Arial" w:cs="Arial"/>
        </w:rPr>
        <w:t>doivent avoir été réalisées pou</w:t>
      </w:r>
      <w:r w:rsidR="005C5200">
        <w:rPr>
          <w:rFonts w:ascii="Arial" w:hAnsi="Arial" w:cs="Arial"/>
        </w:rPr>
        <w:t>r l’avalisation de la QT du premier aéronef</w:t>
      </w:r>
      <w:r w:rsidRPr="005C5200">
        <w:rPr>
          <w:rFonts w:ascii="Arial" w:hAnsi="Arial" w:cs="Arial"/>
        </w:rPr>
        <w:t>.</w:t>
      </w:r>
    </w:p>
    <w:p w14:paraId="3D6BAB4C" w14:textId="77777777" w:rsidR="007214BF" w:rsidRPr="005C5200" w:rsidRDefault="007214BF" w:rsidP="005C5200">
      <w:pPr>
        <w:numPr>
          <w:ilvl w:val="0"/>
          <w:numId w:val="1"/>
        </w:numPr>
        <w:tabs>
          <w:tab w:val="clear" w:pos="1776"/>
          <w:tab w:val="num" w:pos="851"/>
        </w:tabs>
        <w:ind w:left="851" w:firstLine="0"/>
        <w:jc w:val="both"/>
        <w:rPr>
          <w:rFonts w:ascii="Arial" w:hAnsi="Arial" w:cs="Arial"/>
        </w:rPr>
      </w:pPr>
      <w:r w:rsidRPr="005C5200">
        <w:rPr>
          <w:rFonts w:ascii="Arial" w:hAnsi="Arial" w:cs="Arial"/>
        </w:rPr>
        <w:t xml:space="preserve">La liste des tâches peut être </w:t>
      </w:r>
      <w:r w:rsidRPr="005C5200">
        <w:rPr>
          <w:rFonts w:ascii="Arial" w:hAnsi="Arial" w:cs="Arial"/>
          <w:b/>
        </w:rPr>
        <w:t>réduite à 30%</w:t>
      </w:r>
      <w:r w:rsidRPr="005C5200">
        <w:rPr>
          <w:rFonts w:ascii="Arial" w:hAnsi="Arial" w:cs="Arial"/>
        </w:rPr>
        <w:t xml:space="preserve"> des tâches applicables à la catégorie et à l’aéronef</w:t>
      </w:r>
      <w:r w:rsidR="00E725E6">
        <w:rPr>
          <w:rFonts w:ascii="Arial" w:hAnsi="Arial" w:cs="Arial"/>
        </w:rPr>
        <w:t xml:space="preserve">, constituant un échantillon représentatif, </w:t>
      </w:r>
      <w:r w:rsidRPr="005C5200">
        <w:rPr>
          <w:rFonts w:ascii="Arial" w:hAnsi="Arial" w:cs="Arial"/>
        </w:rPr>
        <w:t xml:space="preserve">pour </w:t>
      </w:r>
      <w:r w:rsidR="005C5200">
        <w:rPr>
          <w:rFonts w:ascii="Arial" w:hAnsi="Arial" w:cs="Arial"/>
        </w:rPr>
        <w:t>l’avalisation de la QT</w:t>
      </w:r>
      <w:r w:rsidRPr="005C5200">
        <w:rPr>
          <w:rFonts w:ascii="Arial" w:hAnsi="Arial" w:cs="Arial"/>
        </w:rPr>
        <w:t xml:space="preserve"> d’un second aéronef </w:t>
      </w:r>
      <w:r w:rsidR="005C5200">
        <w:rPr>
          <w:rFonts w:ascii="Arial" w:hAnsi="Arial" w:cs="Arial"/>
        </w:rPr>
        <w:t>du même constructeur</w:t>
      </w:r>
      <w:r w:rsidRPr="005C5200">
        <w:rPr>
          <w:rFonts w:ascii="Arial" w:hAnsi="Arial" w:cs="Arial"/>
        </w:rPr>
        <w:t>.</w:t>
      </w:r>
    </w:p>
    <w:p w14:paraId="66976271" w14:textId="77777777" w:rsidR="005C5200" w:rsidRPr="005C5200" w:rsidRDefault="005C5200" w:rsidP="005C5200">
      <w:pPr>
        <w:numPr>
          <w:ilvl w:val="0"/>
          <w:numId w:val="1"/>
        </w:numPr>
        <w:tabs>
          <w:tab w:val="clear" w:pos="1776"/>
          <w:tab w:val="num" w:pos="851"/>
        </w:tabs>
        <w:ind w:left="851" w:firstLine="0"/>
        <w:jc w:val="both"/>
        <w:rPr>
          <w:rFonts w:ascii="Arial" w:hAnsi="Arial" w:cs="Arial"/>
        </w:rPr>
      </w:pPr>
      <w:r w:rsidRPr="005C5200">
        <w:rPr>
          <w:rFonts w:ascii="Arial" w:hAnsi="Arial" w:cs="Arial"/>
        </w:rPr>
        <w:t xml:space="preserve">La liste des tâches peut être </w:t>
      </w:r>
      <w:r w:rsidRPr="005C5200">
        <w:rPr>
          <w:rFonts w:ascii="Arial" w:hAnsi="Arial" w:cs="Arial"/>
          <w:b/>
        </w:rPr>
        <w:t xml:space="preserve">réduite à </w:t>
      </w:r>
      <w:r>
        <w:rPr>
          <w:rFonts w:ascii="Arial" w:hAnsi="Arial" w:cs="Arial"/>
          <w:b/>
        </w:rPr>
        <w:t>2</w:t>
      </w:r>
      <w:r w:rsidRPr="005C5200">
        <w:rPr>
          <w:rFonts w:ascii="Arial" w:hAnsi="Arial" w:cs="Arial"/>
          <w:b/>
        </w:rPr>
        <w:t>0%</w:t>
      </w:r>
      <w:r w:rsidRPr="005C5200">
        <w:rPr>
          <w:rFonts w:ascii="Arial" w:hAnsi="Arial" w:cs="Arial"/>
        </w:rPr>
        <w:t xml:space="preserve"> des tâches applicables à la catégorie et à l’aéronef</w:t>
      </w:r>
      <w:r w:rsidR="00E725E6">
        <w:rPr>
          <w:rFonts w:ascii="Arial" w:hAnsi="Arial" w:cs="Arial"/>
        </w:rPr>
        <w:t xml:space="preserve">, constituant un échantillon représentatif, </w:t>
      </w:r>
      <w:r w:rsidRPr="005C5200">
        <w:rPr>
          <w:rFonts w:ascii="Arial" w:hAnsi="Arial" w:cs="Arial"/>
        </w:rPr>
        <w:t xml:space="preserve">pour </w:t>
      </w:r>
      <w:r>
        <w:rPr>
          <w:rFonts w:ascii="Arial" w:hAnsi="Arial" w:cs="Arial"/>
        </w:rPr>
        <w:t>l’avalisation de la QT</w:t>
      </w:r>
      <w:r w:rsidRPr="005C5200">
        <w:rPr>
          <w:rFonts w:ascii="Arial" w:hAnsi="Arial" w:cs="Arial"/>
        </w:rPr>
        <w:t xml:space="preserve"> d’un </w:t>
      </w:r>
      <w:r>
        <w:rPr>
          <w:rFonts w:ascii="Arial" w:hAnsi="Arial" w:cs="Arial"/>
        </w:rPr>
        <w:t>troisième</w:t>
      </w:r>
      <w:r w:rsidRPr="005C5200">
        <w:rPr>
          <w:rFonts w:ascii="Arial" w:hAnsi="Arial" w:cs="Arial"/>
        </w:rPr>
        <w:t xml:space="preserve"> aéronef </w:t>
      </w:r>
      <w:r>
        <w:rPr>
          <w:rFonts w:ascii="Arial" w:hAnsi="Arial" w:cs="Arial"/>
        </w:rPr>
        <w:t>du même constructeur</w:t>
      </w:r>
      <w:r w:rsidRPr="005C5200">
        <w:rPr>
          <w:rFonts w:ascii="Arial" w:hAnsi="Arial" w:cs="Arial"/>
        </w:rPr>
        <w:t>.</w:t>
      </w:r>
    </w:p>
    <w:p w14:paraId="58A86F1A" w14:textId="77777777" w:rsidR="00E725E6" w:rsidRPr="005C5200" w:rsidRDefault="00E725E6" w:rsidP="005C5200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3"/>
        <w:gridCol w:w="2106"/>
        <w:gridCol w:w="1879"/>
        <w:gridCol w:w="1881"/>
      </w:tblGrid>
      <w:tr w:rsidR="007214BF" w:rsidRPr="0031377F" w14:paraId="4DF38BD5" w14:textId="77777777" w:rsidTr="00FB63DE">
        <w:trPr>
          <w:trHeight w:val="567"/>
          <w:jc w:val="center"/>
        </w:trPr>
        <w:tc>
          <w:tcPr>
            <w:tcW w:w="3801" w:type="dxa"/>
            <w:shd w:val="clear" w:color="auto" w:fill="auto"/>
            <w:vAlign w:val="center"/>
          </w:tcPr>
          <w:p w14:paraId="50BB216B" w14:textId="77777777" w:rsidR="007214BF" w:rsidRPr="0031377F" w:rsidRDefault="007214BF" w:rsidP="0031377F">
            <w:pPr>
              <w:jc w:val="center"/>
              <w:rPr>
                <w:rFonts w:ascii="Arial" w:hAnsi="Arial" w:cs="Arial"/>
                <w:b/>
              </w:rPr>
            </w:pPr>
            <w:r w:rsidRPr="0031377F">
              <w:rPr>
                <w:rFonts w:ascii="Arial" w:hAnsi="Arial" w:cs="Arial"/>
                <w:b/>
              </w:rPr>
              <w:t>Nom, Prénom</w:t>
            </w:r>
            <w:r w:rsidR="00F374FC" w:rsidRPr="0031377F">
              <w:rPr>
                <w:rFonts w:ascii="Arial" w:hAnsi="Arial" w:cs="Arial"/>
                <w:b/>
              </w:rPr>
              <w:t>(s)</w:t>
            </w:r>
            <w:r w:rsidRPr="0031377F">
              <w:rPr>
                <w:rFonts w:ascii="Arial" w:hAnsi="Arial" w:cs="Arial"/>
                <w:b/>
              </w:rPr>
              <w:t xml:space="preserve"> </w:t>
            </w:r>
            <w:r w:rsidR="005B5378" w:rsidRPr="0031377F">
              <w:rPr>
                <w:rFonts w:ascii="Arial" w:hAnsi="Arial" w:cs="Arial"/>
                <w:b/>
              </w:rPr>
              <w:t xml:space="preserve">des </w:t>
            </w:r>
            <w:r w:rsidR="005C5200" w:rsidRPr="0031377F">
              <w:rPr>
                <w:rFonts w:ascii="Arial" w:hAnsi="Arial" w:cs="Arial"/>
                <w:b/>
              </w:rPr>
              <w:t>Superviseurs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FDF212" w14:textId="77777777" w:rsidR="007214BF" w:rsidRPr="0031377F" w:rsidRDefault="007214BF" w:rsidP="0031377F">
            <w:pPr>
              <w:jc w:val="center"/>
              <w:rPr>
                <w:rFonts w:ascii="Arial" w:hAnsi="Arial" w:cs="Arial"/>
                <w:b/>
              </w:rPr>
            </w:pPr>
            <w:r w:rsidRPr="0031377F">
              <w:rPr>
                <w:rFonts w:ascii="Arial" w:hAnsi="Arial" w:cs="Arial"/>
                <w:b/>
              </w:rPr>
              <w:t>N° Licence Partie-66</w:t>
            </w:r>
            <w:r w:rsidR="005C5200" w:rsidRPr="0031377F">
              <w:rPr>
                <w:rFonts w:ascii="Arial" w:hAnsi="Arial" w:cs="Arial"/>
                <w:b/>
              </w:rPr>
              <w:t xml:space="preserve"> </w:t>
            </w:r>
            <w:del w:id="182" w:author="HOEDTS Fidjie" w:date="2024-07-12T14:23:00Z">
              <w:r w:rsidR="005C5200" w:rsidRPr="0031377F" w:rsidDel="002645F0">
                <w:rPr>
                  <w:rFonts w:ascii="Arial" w:hAnsi="Arial" w:cs="Arial"/>
                  <w:b/>
                </w:rPr>
                <w:delText>ou N° Licence LNMA ou Numéro d’APRS (en OE seulement)</w:delText>
              </w:r>
            </w:del>
          </w:p>
        </w:tc>
        <w:tc>
          <w:tcPr>
            <w:tcW w:w="2002" w:type="dxa"/>
            <w:shd w:val="clear" w:color="auto" w:fill="auto"/>
            <w:vAlign w:val="center"/>
          </w:tcPr>
          <w:p w14:paraId="6A3C5B1A" w14:textId="77777777" w:rsidR="007214BF" w:rsidRPr="0031377F" w:rsidRDefault="007214BF" w:rsidP="0031377F">
            <w:pPr>
              <w:jc w:val="center"/>
              <w:rPr>
                <w:rFonts w:ascii="Arial" w:hAnsi="Arial" w:cs="Arial"/>
                <w:b/>
              </w:rPr>
            </w:pPr>
            <w:r w:rsidRPr="0031377F">
              <w:rPr>
                <w:rFonts w:ascii="Arial" w:hAnsi="Arial" w:cs="Arial"/>
                <w:b/>
              </w:rPr>
              <w:t>Trigramme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287FE7FD" w14:textId="77777777" w:rsidR="007214BF" w:rsidRPr="0031377F" w:rsidRDefault="007214BF" w:rsidP="0031377F">
            <w:pPr>
              <w:jc w:val="center"/>
              <w:rPr>
                <w:rFonts w:ascii="Arial" w:hAnsi="Arial" w:cs="Arial"/>
                <w:b/>
              </w:rPr>
            </w:pPr>
            <w:r w:rsidRPr="0031377F">
              <w:rPr>
                <w:rFonts w:ascii="Arial" w:hAnsi="Arial" w:cs="Arial"/>
                <w:b/>
              </w:rPr>
              <w:t>Signature</w:t>
            </w:r>
          </w:p>
        </w:tc>
      </w:tr>
      <w:tr w:rsidR="007214BF" w:rsidRPr="0031377F" w14:paraId="38A3F25B" w14:textId="77777777" w:rsidTr="0031377F">
        <w:trPr>
          <w:trHeight w:val="465"/>
          <w:jc w:val="center"/>
        </w:trPr>
        <w:tc>
          <w:tcPr>
            <w:tcW w:w="3801" w:type="dxa"/>
            <w:shd w:val="clear" w:color="auto" w:fill="auto"/>
          </w:tcPr>
          <w:p w14:paraId="134849B1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573FC093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02" w:type="dxa"/>
            <w:shd w:val="clear" w:color="auto" w:fill="auto"/>
          </w:tcPr>
          <w:p w14:paraId="43CBA6DC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auto"/>
          </w:tcPr>
          <w:p w14:paraId="76CD2F7E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</w:tr>
      <w:tr w:rsidR="007214BF" w:rsidRPr="0031377F" w14:paraId="4B011298" w14:textId="77777777" w:rsidTr="0031377F">
        <w:trPr>
          <w:trHeight w:val="465"/>
          <w:jc w:val="center"/>
        </w:trPr>
        <w:tc>
          <w:tcPr>
            <w:tcW w:w="3801" w:type="dxa"/>
            <w:shd w:val="clear" w:color="auto" w:fill="auto"/>
          </w:tcPr>
          <w:p w14:paraId="04955106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6F51FCFD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02" w:type="dxa"/>
            <w:shd w:val="clear" w:color="auto" w:fill="auto"/>
          </w:tcPr>
          <w:p w14:paraId="37635D63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auto"/>
          </w:tcPr>
          <w:p w14:paraId="7A0272F5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</w:tr>
      <w:tr w:rsidR="007214BF" w:rsidRPr="0031377F" w14:paraId="065E209E" w14:textId="77777777" w:rsidTr="0031377F">
        <w:trPr>
          <w:trHeight w:val="465"/>
          <w:jc w:val="center"/>
        </w:trPr>
        <w:tc>
          <w:tcPr>
            <w:tcW w:w="3801" w:type="dxa"/>
            <w:shd w:val="clear" w:color="auto" w:fill="auto"/>
          </w:tcPr>
          <w:p w14:paraId="03333926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5F2417CE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02" w:type="dxa"/>
            <w:shd w:val="clear" w:color="auto" w:fill="auto"/>
          </w:tcPr>
          <w:p w14:paraId="06B2321A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auto"/>
          </w:tcPr>
          <w:p w14:paraId="7D38C803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</w:tr>
      <w:tr w:rsidR="007214BF" w:rsidRPr="0031377F" w14:paraId="181E8A89" w14:textId="77777777" w:rsidTr="0031377F">
        <w:trPr>
          <w:trHeight w:val="465"/>
          <w:jc w:val="center"/>
        </w:trPr>
        <w:tc>
          <w:tcPr>
            <w:tcW w:w="3801" w:type="dxa"/>
            <w:shd w:val="clear" w:color="auto" w:fill="auto"/>
          </w:tcPr>
          <w:p w14:paraId="6415F4E2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396077BD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02" w:type="dxa"/>
            <w:shd w:val="clear" w:color="auto" w:fill="auto"/>
          </w:tcPr>
          <w:p w14:paraId="44DE6E3E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auto"/>
          </w:tcPr>
          <w:p w14:paraId="24381F89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</w:tr>
      <w:tr w:rsidR="00F374FC" w:rsidRPr="0031377F" w14:paraId="45A1F5FC" w14:textId="77777777" w:rsidTr="0031377F">
        <w:trPr>
          <w:trHeight w:val="465"/>
          <w:jc w:val="center"/>
        </w:trPr>
        <w:tc>
          <w:tcPr>
            <w:tcW w:w="3801" w:type="dxa"/>
            <w:shd w:val="clear" w:color="auto" w:fill="auto"/>
          </w:tcPr>
          <w:p w14:paraId="66B57359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5A170568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002" w:type="dxa"/>
            <w:shd w:val="clear" w:color="auto" w:fill="auto"/>
          </w:tcPr>
          <w:p w14:paraId="40374C16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auto"/>
          </w:tcPr>
          <w:p w14:paraId="246EB1A6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</w:tr>
      <w:tr w:rsidR="00F374FC" w:rsidRPr="0031377F" w14:paraId="4E47E4D5" w14:textId="77777777" w:rsidTr="0031377F">
        <w:trPr>
          <w:trHeight w:val="465"/>
          <w:jc w:val="center"/>
        </w:trPr>
        <w:tc>
          <w:tcPr>
            <w:tcW w:w="3801" w:type="dxa"/>
            <w:shd w:val="clear" w:color="auto" w:fill="auto"/>
          </w:tcPr>
          <w:p w14:paraId="7166A5BA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09F0C0F7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002" w:type="dxa"/>
            <w:shd w:val="clear" w:color="auto" w:fill="auto"/>
          </w:tcPr>
          <w:p w14:paraId="742788E3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auto"/>
          </w:tcPr>
          <w:p w14:paraId="2BBB5F68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</w:tr>
      <w:tr w:rsidR="007214BF" w:rsidRPr="0031377F" w14:paraId="69B63F6B" w14:textId="77777777" w:rsidTr="0031377F">
        <w:trPr>
          <w:trHeight w:val="465"/>
          <w:jc w:val="center"/>
        </w:trPr>
        <w:tc>
          <w:tcPr>
            <w:tcW w:w="3801" w:type="dxa"/>
            <w:shd w:val="clear" w:color="auto" w:fill="auto"/>
          </w:tcPr>
          <w:p w14:paraId="3722A73B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477652D5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02" w:type="dxa"/>
            <w:shd w:val="clear" w:color="auto" w:fill="auto"/>
          </w:tcPr>
          <w:p w14:paraId="21548B66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auto"/>
          </w:tcPr>
          <w:p w14:paraId="43748F9C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</w:tr>
      <w:tr w:rsidR="00F374FC" w:rsidRPr="0031377F" w14:paraId="4DF2C212" w14:textId="77777777" w:rsidTr="0031377F">
        <w:trPr>
          <w:trHeight w:val="465"/>
          <w:jc w:val="center"/>
        </w:trPr>
        <w:tc>
          <w:tcPr>
            <w:tcW w:w="3801" w:type="dxa"/>
            <w:shd w:val="clear" w:color="auto" w:fill="auto"/>
          </w:tcPr>
          <w:p w14:paraId="0FABCD5B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4CF1DB99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002" w:type="dxa"/>
            <w:shd w:val="clear" w:color="auto" w:fill="auto"/>
          </w:tcPr>
          <w:p w14:paraId="7582579E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auto"/>
          </w:tcPr>
          <w:p w14:paraId="24683CD7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</w:tr>
      <w:tr w:rsidR="00F374FC" w:rsidRPr="0031377F" w14:paraId="685A56BC" w14:textId="77777777" w:rsidTr="0031377F">
        <w:trPr>
          <w:trHeight w:val="465"/>
          <w:jc w:val="center"/>
        </w:trPr>
        <w:tc>
          <w:tcPr>
            <w:tcW w:w="3801" w:type="dxa"/>
            <w:shd w:val="clear" w:color="auto" w:fill="auto"/>
          </w:tcPr>
          <w:p w14:paraId="750C0EB1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6A9C9A8D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002" w:type="dxa"/>
            <w:shd w:val="clear" w:color="auto" w:fill="auto"/>
          </w:tcPr>
          <w:p w14:paraId="14E215FA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auto"/>
          </w:tcPr>
          <w:p w14:paraId="4071C9DF" w14:textId="77777777" w:rsidR="00F374FC" w:rsidRPr="0031377F" w:rsidRDefault="00F374FC" w:rsidP="007214BF">
            <w:pPr>
              <w:rPr>
                <w:rFonts w:ascii="Arial" w:hAnsi="Arial" w:cs="Arial"/>
              </w:rPr>
            </w:pPr>
          </w:p>
        </w:tc>
      </w:tr>
      <w:tr w:rsidR="007214BF" w:rsidRPr="0031377F" w14:paraId="6655C99F" w14:textId="77777777" w:rsidTr="0031377F">
        <w:trPr>
          <w:trHeight w:val="465"/>
          <w:jc w:val="center"/>
        </w:trPr>
        <w:tc>
          <w:tcPr>
            <w:tcW w:w="3801" w:type="dxa"/>
            <w:shd w:val="clear" w:color="auto" w:fill="auto"/>
          </w:tcPr>
          <w:p w14:paraId="6CBE6B9F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6033A03B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02" w:type="dxa"/>
            <w:shd w:val="clear" w:color="auto" w:fill="auto"/>
          </w:tcPr>
          <w:p w14:paraId="3796DFCF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auto"/>
          </w:tcPr>
          <w:p w14:paraId="3214E303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</w:tr>
    </w:tbl>
    <w:p w14:paraId="0424C94F" w14:textId="77777777" w:rsidR="007214BF" w:rsidRDefault="007214BF" w:rsidP="007214B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205"/>
        <w:tblW w:w="7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2"/>
        <w:gridCol w:w="1276"/>
      </w:tblGrid>
      <w:tr w:rsidR="007214BF" w:rsidRPr="0031377F" w14:paraId="6AADF60B" w14:textId="77777777" w:rsidTr="0031377F">
        <w:trPr>
          <w:trHeight w:val="533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4B886F" w14:textId="77777777" w:rsidR="007214BF" w:rsidRPr="0031377F" w:rsidRDefault="007214BF" w:rsidP="003137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t>Nombre total de</w:t>
            </w:r>
            <w:r w:rsidR="005B5378" w:rsidRPr="0031377F">
              <w:rPr>
                <w:rFonts w:ascii="Arial" w:hAnsi="Arial" w:cs="Arial"/>
                <w:sz w:val="18"/>
                <w:szCs w:val="18"/>
              </w:rPr>
              <w:t xml:space="preserve"> tâches B1, B3, </w:t>
            </w:r>
            <w:del w:id="183" w:author="HOEDTS Fidjie" w:date="2024-06-10T15:42:00Z">
              <w:r w:rsidR="005B5378" w:rsidRPr="0031377F" w:rsidDel="00460C9C">
                <w:rPr>
                  <w:rFonts w:ascii="Arial" w:hAnsi="Arial" w:cs="Arial"/>
                  <w:sz w:val="18"/>
                  <w:szCs w:val="18"/>
                </w:rPr>
                <w:delText>C</w:delText>
              </w:r>
            </w:del>
            <w:r w:rsidRPr="0031377F">
              <w:rPr>
                <w:rFonts w:ascii="Arial" w:hAnsi="Arial" w:cs="Arial"/>
                <w:sz w:val="18"/>
                <w:szCs w:val="18"/>
              </w:rPr>
              <w:t>B2</w:t>
            </w:r>
            <w:ins w:id="184" w:author="HOEDTS Fidjie" w:date="2024-06-10T15:42:00Z">
              <w:r w:rsidR="00460C9C">
                <w:rPr>
                  <w:rFonts w:ascii="Arial" w:hAnsi="Arial" w:cs="Arial"/>
                  <w:sz w:val="18"/>
                  <w:szCs w:val="18"/>
                </w:rPr>
                <w:t>, B2L</w:t>
              </w:r>
            </w:ins>
            <w:r w:rsidRPr="003137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377F">
              <w:rPr>
                <w:rFonts w:ascii="Arial" w:hAnsi="Arial" w:cs="Arial"/>
                <w:sz w:val="18"/>
                <w:szCs w:val="18"/>
                <w:vertAlign w:val="superscript"/>
              </w:rPr>
              <w:t>(</w:t>
            </w:r>
            <w:r w:rsidR="00E725E6" w:rsidRPr="0031377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31377F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E725E6" w:rsidRPr="0031377F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31377F">
              <w:rPr>
                <w:rFonts w:ascii="Arial" w:hAnsi="Arial" w:cs="Arial"/>
                <w:sz w:val="18"/>
                <w:szCs w:val="18"/>
              </w:rPr>
              <w:t>applicables à l’aéronef 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CEA8" w14:textId="77777777" w:rsidR="007214BF" w:rsidRPr="0031377F" w:rsidRDefault="007214BF" w:rsidP="0031377F">
            <w:pPr>
              <w:rPr>
                <w:rFonts w:ascii="Arial" w:hAnsi="Arial" w:cs="Arial"/>
              </w:rPr>
            </w:pPr>
          </w:p>
        </w:tc>
      </w:tr>
      <w:tr w:rsidR="007214BF" w:rsidRPr="0031377F" w14:paraId="56367619" w14:textId="77777777" w:rsidTr="0031377F">
        <w:trPr>
          <w:trHeight w:val="77"/>
        </w:trPr>
        <w:tc>
          <w:tcPr>
            <w:tcW w:w="7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4FD4E" w14:textId="77777777" w:rsidR="007214BF" w:rsidRPr="0031377F" w:rsidRDefault="007214BF" w:rsidP="003137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214BF" w:rsidRPr="0031377F" w14:paraId="19EFDB64" w14:textId="77777777" w:rsidTr="0031377F">
        <w:trPr>
          <w:trHeight w:val="442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5D71FB" w14:textId="77777777" w:rsidR="007214BF" w:rsidRPr="0031377F" w:rsidRDefault="007214BF" w:rsidP="003137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t>Nombre total de tâches réalisées</w:t>
            </w:r>
            <w:r w:rsidR="00E725E6" w:rsidRPr="003137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5378" w:rsidRPr="0031377F">
              <w:rPr>
                <w:rFonts w:ascii="Arial" w:hAnsi="Arial" w:cs="Arial"/>
                <w:sz w:val="18"/>
                <w:szCs w:val="18"/>
              </w:rPr>
              <w:t xml:space="preserve">B1, B3, </w:t>
            </w:r>
            <w:del w:id="185" w:author="HOEDTS Fidjie" w:date="2024-06-10T15:42:00Z">
              <w:r w:rsidR="005B5378" w:rsidRPr="0031377F" w:rsidDel="00460C9C">
                <w:rPr>
                  <w:rFonts w:ascii="Arial" w:hAnsi="Arial" w:cs="Arial"/>
                  <w:sz w:val="18"/>
                  <w:szCs w:val="18"/>
                </w:rPr>
                <w:delText>C</w:delText>
              </w:r>
            </w:del>
            <w:r w:rsidRPr="0031377F">
              <w:rPr>
                <w:rFonts w:ascii="Arial" w:hAnsi="Arial" w:cs="Arial"/>
                <w:sz w:val="18"/>
                <w:szCs w:val="18"/>
              </w:rPr>
              <w:t>B2</w:t>
            </w:r>
            <w:ins w:id="186" w:author="HOEDTS Fidjie" w:date="2024-06-10T15:42:00Z">
              <w:r w:rsidR="00460C9C">
                <w:rPr>
                  <w:rFonts w:ascii="Arial" w:hAnsi="Arial" w:cs="Arial"/>
                  <w:sz w:val="18"/>
                  <w:szCs w:val="18"/>
                </w:rPr>
                <w:t>, B2L</w:t>
              </w:r>
            </w:ins>
            <w:r w:rsidRPr="003137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377F">
              <w:rPr>
                <w:rFonts w:ascii="Arial" w:hAnsi="Arial" w:cs="Arial"/>
                <w:sz w:val="18"/>
                <w:szCs w:val="18"/>
                <w:vertAlign w:val="superscript"/>
              </w:rPr>
              <w:t>(</w:t>
            </w:r>
            <w:r w:rsidR="00E725E6" w:rsidRPr="0031377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31377F">
              <w:rPr>
                <w:rFonts w:ascii="Arial" w:hAnsi="Arial" w:cs="Arial"/>
                <w:sz w:val="18"/>
                <w:szCs w:val="18"/>
                <w:vertAlign w:val="superscript"/>
              </w:rPr>
              <w:t>) </w:t>
            </w:r>
            <w:r w:rsidRPr="0031377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55F1" w14:textId="77777777" w:rsidR="007214BF" w:rsidRPr="0031377F" w:rsidRDefault="007214BF" w:rsidP="0031377F">
            <w:pPr>
              <w:rPr>
                <w:rFonts w:ascii="Arial" w:hAnsi="Arial" w:cs="Arial"/>
              </w:rPr>
            </w:pPr>
          </w:p>
        </w:tc>
      </w:tr>
      <w:tr w:rsidR="007214BF" w:rsidRPr="0031377F" w14:paraId="6AF64B50" w14:textId="77777777" w:rsidTr="0031377F">
        <w:tc>
          <w:tcPr>
            <w:tcW w:w="7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057D5" w14:textId="77777777" w:rsidR="007214BF" w:rsidRPr="0031377F" w:rsidRDefault="007214BF" w:rsidP="003137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214BF" w:rsidRPr="0031377F" w14:paraId="3E2853FE" w14:textId="77777777" w:rsidTr="0031377F">
        <w:trPr>
          <w:trHeight w:val="443"/>
        </w:trPr>
        <w:tc>
          <w:tcPr>
            <w:tcW w:w="6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B41A1A" w14:textId="77777777" w:rsidR="007214BF" w:rsidRPr="0031377F" w:rsidRDefault="007214BF" w:rsidP="003137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1377F">
              <w:rPr>
                <w:rFonts w:ascii="Arial" w:hAnsi="Arial" w:cs="Arial"/>
                <w:sz w:val="18"/>
                <w:szCs w:val="18"/>
              </w:rPr>
              <w:t>Pourcentage de tâches réalisé</w:t>
            </w:r>
            <w:r w:rsidR="004F12D0">
              <w:rPr>
                <w:rFonts w:ascii="Arial" w:hAnsi="Arial" w:cs="Arial"/>
                <w:sz w:val="18"/>
                <w:szCs w:val="18"/>
              </w:rPr>
              <w:t>es</w:t>
            </w:r>
            <w:r w:rsidRPr="0031377F">
              <w:rPr>
                <w:rFonts w:ascii="Arial" w:hAnsi="Arial" w:cs="Arial"/>
                <w:sz w:val="18"/>
                <w:szCs w:val="18"/>
              </w:rPr>
              <w:t> 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096C" w14:textId="77777777" w:rsidR="007214BF" w:rsidRPr="0031377F" w:rsidRDefault="007214BF" w:rsidP="0031377F">
            <w:pPr>
              <w:rPr>
                <w:rFonts w:ascii="Arial" w:hAnsi="Arial" w:cs="Arial"/>
              </w:rPr>
            </w:pPr>
          </w:p>
        </w:tc>
      </w:tr>
    </w:tbl>
    <w:p w14:paraId="2C2B165C" w14:textId="77777777" w:rsidR="007214BF" w:rsidRDefault="007214BF" w:rsidP="007214BF">
      <w:pPr>
        <w:rPr>
          <w:rFonts w:ascii="Arial" w:hAnsi="Arial" w:cs="Arial"/>
        </w:rPr>
      </w:pPr>
    </w:p>
    <w:p w14:paraId="0C058E28" w14:textId="77777777" w:rsidR="007214BF" w:rsidRDefault="007214BF" w:rsidP="007214BF">
      <w:pPr>
        <w:jc w:val="center"/>
        <w:rPr>
          <w:rFonts w:ascii="Arial" w:hAnsi="Arial" w:cs="Arial"/>
        </w:rPr>
      </w:pPr>
    </w:p>
    <w:p w14:paraId="4C2B59FD" w14:textId="77777777" w:rsidR="007214BF" w:rsidRDefault="007214BF" w:rsidP="007214BF">
      <w:pPr>
        <w:jc w:val="center"/>
        <w:rPr>
          <w:rFonts w:ascii="Arial" w:hAnsi="Arial" w:cs="Arial"/>
        </w:rPr>
      </w:pPr>
    </w:p>
    <w:p w14:paraId="3628275C" w14:textId="77777777" w:rsidR="007214BF" w:rsidRDefault="007214BF" w:rsidP="007214BF">
      <w:pPr>
        <w:jc w:val="center"/>
        <w:rPr>
          <w:rFonts w:ascii="Arial" w:hAnsi="Arial" w:cs="Arial"/>
        </w:rPr>
      </w:pPr>
    </w:p>
    <w:p w14:paraId="3D7AD634" w14:textId="77777777" w:rsidR="007214BF" w:rsidRDefault="007214BF" w:rsidP="007214BF">
      <w:pPr>
        <w:jc w:val="center"/>
        <w:rPr>
          <w:rFonts w:ascii="Arial" w:hAnsi="Arial" w:cs="Arial"/>
        </w:rPr>
      </w:pPr>
    </w:p>
    <w:p w14:paraId="2C78644E" w14:textId="77777777" w:rsidR="007214BF" w:rsidRDefault="007214BF" w:rsidP="007214BF">
      <w:pPr>
        <w:jc w:val="center"/>
        <w:rPr>
          <w:rFonts w:ascii="Arial" w:hAnsi="Arial" w:cs="Arial"/>
        </w:rPr>
      </w:pPr>
    </w:p>
    <w:p w14:paraId="21ACCEE4" w14:textId="77777777" w:rsidR="007214BF" w:rsidRDefault="007214BF" w:rsidP="007214BF">
      <w:pPr>
        <w:jc w:val="center"/>
        <w:rPr>
          <w:rFonts w:ascii="Arial" w:hAnsi="Arial" w:cs="Arial"/>
        </w:rPr>
      </w:pPr>
    </w:p>
    <w:p w14:paraId="7D89D066" w14:textId="77777777" w:rsidR="007214BF" w:rsidRDefault="007214BF" w:rsidP="007214BF">
      <w:pPr>
        <w:jc w:val="center"/>
        <w:rPr>
          <w:rFonts w:ascii="Arial" w:hAnsi="Arial" w:cs="Arial"/>
        </w:rPr>
      </w:pPr>
    </w:p>
    <w:p w14:paraId="2B0CD583" w14:textId="77777777" w:rsidR="007214BF" w:rsidRDefault="007214BF" w:rsidP="007214BF">
      <w:pPr>
        <w:jc w:val="center"/>
        <w:rPr>
          <w:rFonts w:ascii="Arial" w:hAnsi="Arial" w:cs="Arial"/>
        </w:rPr>
      </w:pPr>
    </w:p>
    <w:p w14:paraId="2667D131" w14:textId="77777777" w:rsidR="007214BF" w:rsidRDefault="007214BF" w:rsidP="007214BF">
      <w:pPr>
        <w:jc w:val="center"/>
        <w:rPr>
          <w:rFonts w:ascii="Arial" w:hAnsi="Arial" w:cs="Arial"/>
        </w:rPr>
      </w:pPr>
    </w:p>
    <w:tbl>
      <w:tblPr>
        <w:tblW w:w="10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5"/>
        <w:gridCol w:w="2095"/>
        <w:gridCol w:w="1295"/>
        <w:gridCol w:w="1804"/>
        <w:gridCol w:w="1358"/>
        <w:gridCol w:w="1631"/>
      </w:tblGrid>
      <w:tr w:rsidR="007214BF" w:rsidRPr="0031377F" w14:paraId="6DEF9947" w14:textId="77777777" w:rsidTr="0031377F">
        <w:trPr>
          <w:trHeight w:val="760"/>
          <w:jc w:val="center"/>
        </w:trPr>
        <w:tc>
          <w:tcPr>
            <w:tcW w:w="234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7D10D07" w14:textId="77777777" w:rsidR="007214BF" w:rsidRPr="0031377F" w:rsidRDefault="007214BF" w:rsidP="004F12D0">
            <w:pPr>
              <w:jc w:val="right"/>
              <w:rPr>
                <w:rFonts w:ascii="Arial" w:hAnsi="Arial" w:cs="Arial"/>
              </w:rPr>
            </w:pPr>
            <w:r w:rsidRPr="0031377F">
              <w:rPr>
                <w:rFonts w:ascii="Arial" w:hAnsi="Arial" w:cs="Arial"/>
              </w:rPr>
              <w:t>Nom du Responsable de l’</w:t>
            </w:r>
            <w:r w:rsidR="005B5378" w:rsidRPr="0031377F">
              <w:rPr>
                <w:rFonts w:ascii="Arial" w:hAnsi="Arial" w:cs="Arial"/>
              </w:rPr>
              <w:t>Organisme d’Entretien ou du Propriétaire</w:t>
            </w:r>
            <w:r w:rsidRPr="0031377F">
              <w:rPr>
                <w:rFonts w:ascii="Arial" w:hAnsi="Arial" w:cs="Arial"/>
              </w:rPr>
              <w:t> :</w:t>
            </w:r>
          </w:p>
        </w:tc>
        <w:tc>
          <w:tcPr>
            <w:tcW w:w="2095" w:type="dxa"/>
            <w:shd w:val="clear" w:color="auto" w:fill="auto"/>
            <w:vAlign w:val="center"/>
          </w:tcPr>
          <w:p w14:paraId="29EDC9A5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5D7B69" w14:textId="77777777" w:rsidR="007214BF" w:rsidRPr="0031377F" w:rsidRDefault="007214BF" w:rsidP="0031377F">
            <w:pPr>
              <w:jc w:val="right"/>
              <w:rPr>
                <w:rFonts w:ascii="Arial" w:hAnsi="Arial" w:cs="Arial"/>
              </w:rPr>
            </w:pPr>
            <w:r w:rsidRPr="0031377F">
              <w:rPr>
                <w:rFonts w:ascii="Arial" w:hAnsi="Arial" w:cs="Arial"/>
              </w:rPr>
              <w:t>Signature :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77543505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8304C3" w14:textId="77777777" w:rsidR="007214BF" w:rsidRPr="0031377F" w:rsidRDefault="007214BF" w:rsidP="0031377F">
            <w:pPr>
              <w:jc w:val="right"/>
              <w:rPr>
                <w:rFonts w:ascii="Arial" w:hAnsi="Arial" w:cs="Arial"/>
              </w:rPr>
            </w:pPr>
            <w:r w:rsidRPr="0031377F">
              <w:rPr>
                <w:rFonts w:ascii="Arial" w:hAnsi="Arial" w:cs="Arial"/>
              </w:rPr>
              <w:t>Date de validation 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15AA818" w14:textId="77777777" w:rsidR="007214BF" w:rsidRPr="0031377F" w:rsidRDefault="007214BF" w:rsidP="007214BF">
            <w:pPr>
              <w:rPr>
                <w:rFonts w:ascii="Arial" w:hAnsi="Arial" w:cs="Arial"/>
              </w:rPr>
            </w:pPr>
          </w:p>
        </w:tc>
      </w:tr>
    </w:tbl>
    <w:p w14:paraId="1BD81C9A" w14:textId="77777777" w:rsidR="00E725E6" w:rsidRDefault="00E725E6" w:rsidP="00E725E6">
      <w:pPr>
        <w:jc w:val="both"/>
        <w:rPr>
          <w:rFonts w:ascii="Arial" w:hAnsi="Arial" w:cs="Arial"/>
          <w:u w:val="single"/>
        </w:rPr>
      </w:pPr>
    </w:p>
    <w:p w14:paraId="4CCDF153" w14:textId="77777777" w:rsidR="00E725E6" w:rsidRPr="005C5200" w:rsidRDefault="00E725E6" w:rsidP="00E725E6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Notes</w:t>
      </w:r>
      <w:r w:rsidRPr="005C5200">
        <w:rPr>
          <w:rFonts w:ascii="Arial" w:hAnsi="Arial" w:cs="Arial"/>
        </w:rPr>
        <w:t> :</w:t>
      </w:r>
    </w:p>
    <w:p w14:paraId="13AFCB88" w14:textId="77777777" w:rsidR="00E725E6" w:rsidRPr="00DD5816" w:rsidRDefault="00E725E6" w:rsidP="00E725E6">
      <w:pPr>
        <w:spacing w:line="360" w:lineRule="auto"/>
        <w:ind w:left="708"/>
        <w:rPr>
          <w:rFonts w:ascii="Arial" w:hAnsi="Arial" w:cs="Arial"/>
          <w:bCs/>
          <w:sz w:val="16"/>
          <w:szCs w:val="16"/>
        </w:rPr>
      </w:pPr>
      <w:r w:rsidRPr="00DD5816">
        <w:rPr>
          <w:rFonts w:ascii="Arial" w:hAnsi="Arial" w:cs="Arial"/>
          <w:bCs/>
          <w:sz w:val="16"/>
          <w:szCs w:val="16"/>
        </w:rPr>
        <w:t> (1) Cocher impérativement toutes les tâches applicables à l’aéronef</w:t>
      </w:r>
    </w:p>
    <w:p w14:paraId="5A1FD3BB" w14:textId="77777777" w:rsidR="00E725E6" w:rsidRDefault="00E725E6" w:rsidP="00E725E6">
      <w:pPr>
        <w:ind w:left="708"/>
        <w:rPr>
          <w:rFonts w:ascii="Arial" w:hAnsi="Arial" w:cs="Arial"/>
        </w:rPr>
      </w:pPr>
      <w:r w:rsidRPr="00DD5816">
        <w:rPr>
          <w:rFonts w:ascii="Arial" w:hAnsi="Arial" w:cs="Arial"/>
          <w:bCs/>
          <w:sz w:val="16"/>
          <w:szCs w:val="16"/>
        </w:rPr>
        <w:t> (</w:t>
      </w:r>
      <w:r>
        <w:rPr>
          <w:rFonts w:ascii="Arial" w:hAnsi="Arial" w:cs="Arial"/>
          <w:bCs/>
          <w:sz w:val="16"/>
          <w:szCs w:val="16"/>
        </w:rPr>
        <w:t>2</w:t>
      </w:r>
      <w:r w:rsidRPr="00DD5816">
        <w:rPr>
          <w:rFonts w:ascii="Arial" w:hAnsi="Arial" w:cs="Arial"/>
          <w:bCs/>
          <w:sz w:val="16"/>
          <w:szCs w:val="16"/>
        </w:rPr>
        <w:t xml:space="preserve">) </w:t>
      </w:r>
      <w:r>
        <w:rPr>
          <w:rFonts w:ascii="Arial" w:hAnsi="Arial" w:cs="Arial"/>
          <w:bCs/>
          <w:sz w:val="16"/>
          <w:szCs w:val="16"/>
        </w:rPr>
        <w:t>Rayer la mention inutile</w:t>
      </w:r>
    </w:p>
    <w:sectPr w:rsidR="00E725E6" w:rsidSect="00F374FC">
      <w:pgSz w:w="11907" w:h="16840" w:code="9"/>
      <w:pgMar w:top="567" w:right="1304" w:bottom="1418" w:left="1304" w:header="720" w:footer="79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D640A" w14:textId="77777777" w:rsidR="0055306D" w:rsidRDefault="0055306D">
      <w:r>
        <w:separator/>
      </w:r>
    </w:p>
  </w:endnote>
  <w:endnote w:type="continuationSeparator" w:id="0">
    <w:p w14:paraId="135AD302" w14:textId="77777777" w:rsidR="0055306D" w:rsidRDefault="0055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39294" w14:textId="77777777" w:rsidR="00A24B7E" w:rsidRPr="00512B48" w:rsidRDefault="00A24B7E" w:rsidP="0031377F">
    <w:pPr>
      <w:pStyle w:val="Pieddepage"/>
      <w:tabs>
        <w:tab w:val="clear" w:pos="680"/>
        <w:tab w:val="clear" w:pos="2835"/>
        <w:tab w:val="clear" w:pos="5387"/>
        <w:tab w:val="clear" w:pos="7655"/>
        <w:tab w:val="left" w:pos="720"/>
        <w:tab w:val="left" w:pos="2765"/>
        <w:tab w:val="left" w:pos="5316"/>
        <w:tab w:val="left" w:pos="8009"/>
      </w:tabs>
      <w:spacing w:before="200" w:after="20"/>
      <w:rPr>
        <w:b w:val="0"/>
        <w:lang w:val="en-GB"/>
      </w:rPr>
    </w:pPr>
  </w:p>
  <w:tbl>
    <w:tblPr>
      <w:tblW w:w="999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20"/>
      <w:gridCol w:w="2045"/>
      <w:gridCol w:w="2551"/>
      <w:gridCol w:w="2693"/>
      <w:gridCol w:w="1985"/>
    </w:tblGrid>
    <w:tr w:rsidR="00A24B7E" w14:paraId="1337B9AA" w14:textId="77777777" w:rsidTr="00AD4833">
      <w:trPr>
        <w:trHeight w:val="720"/>
      </w:trPr>
      <w:tc>
        <w:tcPr>
          <w:tcW w:w="720" w:type="dxa"/>
          <w:tcBorders>
            <w:top w:val="single" w:sz="6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C6AEE3D" w14:textId="0454191A" w:rsidR="00A24B7E" w:rsidRDefault="00B11D5B" w:rsidP="008057A2">
          <w:pPr>
            <w:pStyle w:val="Pieddepage"/>
            <w:jc w:val="center"/>
          </w:pPr>
          <w:r w:rsidRPr="00FD3F06">
            <w:rPr>
              <w:noProof/>
            </w:rPr>
            <w:drawing>
              <wp:inline distT="0" distB="0" distL="0" distR="0" wp14:anchorId="509F8983" wp14:editId="31FAF9F6">
                <wp:extent cx="365760" cy="343535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D427606" w14:textId="77777777" w:rsidR="00A24B7E" w:rsidRPr="005B48FF" w:rsidRDefault="00A24B7E" w:rsidP="00AD4833">
          <w:pPr>
            <w:pStyle w:val="Pieddepage"/>
            <w:jc w:val="center"/>
            <w:rPr>
              <w:sz w:val="20"/>
              <w:szCs w:val="20"/>
            </w:rPr>
          </w:pPr>
          <w:r w:rsidRPr="005B48FF">
            <w:rPr>
              <w:sz w:val="20"/>
              <w:szCs w:val="20"/>
              <w:lang w:val="en-GB"/>
            </w:rPr>
            <w:t>F - 50 - 05 - 1</w:t>
          </w:r>
        </w:p>
      </w:tc>
      <w:tc>
        <w:tcPr>
          <w:tcW w:w="255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9B6922E" w14:textId="77777777" w:rsidR="00A24B7E" w:rsidRPr="005B48FF" w:rsidRDefault="00A24B7E" w:rsidP="00AD4833">
          <w:pPr>
            <w:pStyle w:val="Pieddepage"/>
            <w:jc w:val="center"/>
            <w:rPr>
              <w:sz w:val="20"/>
              <w:szCs w:val="20"/>
              <w:lang w:val="en-GB"/>
            </w:rPr>
          </w:pPr>
          <w:del w:id="170" w:author="HOEDTS Fidjie" w:date="2024-06-10T15:36:00Z">
            <w:r w:rsidRPr="005B48FF" w:rsidDel="0051110D">
              <w:rPr>
                <w:sz w:val="20"/>
                <w:szCs w:val="20"/>
              </w:rPr>
              <w:delText>Indice</w:delText>
            </w:r>
            <w:r w:rsidRPr="005B48FF" w:rsidDel="0051110D">
              <w:rPr>
                <w:sz w:val="20"/>
                <w:szCs w:val="20"/>
                <w:lang w:val="en-GB"/>
              </w:rPr>
              <w:delText xml:space="preserve"> A</w:delText>
            </w:r>
          </w:del>
          <w:ins w:id="171" w:author="HOEDTS Fidjie" w:date="2024-06-10T15:36:00Z">
            <w:r w:rsidR="0051110D">
              <w:rPr>
                <w:sz w:val="20"/>
                <w:szCs w:val="20"/>
              </w:rPr>
              <w:t>Ed 1 V0</w:t>
            </w:r>
          </w:ins>
        </w:p>
      </w:tc>
      <w:tc>
        <w:tcPr>
          <w:tcW w:w="269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C12CBEC" w14:textId="4F7862EF" w:rsidR="00A24B7E" w:rsidRPr="005B48FF" w:rsidRDefault="0096046F" w:rsidP="00AD4833">
          <w:pPr>
            <w:pStyle w:val="Pieddepage"/>
            <w:jc w:val="center"/>
            <w:rPr>
              <w:sz w:val="20"/>
              <w:szCs w:val="20"/>
              <w:lang w:val="en-GB"/>
            </w:rPr>
          </w:pPr>
          <w:ins w:id="172" w:author="DOUEK Raphaël" w:date="2025-05-20T10:48:00Z" w16du:dateUtc="2025-05-20T08:48:00Z">
            <w:r>
              <w:rPr>
                <w:sz w:val="20"/>
                <w:szCs w:val="20"/>
                <w:lang w:val="en-GB"/>
              </w:rPr>
              <w:t xml:space="preserve">20 </w:t>
            </w:r>
          </w:ins>
          <w:del w:id="173" w:author="DOUEK Raphaël" w:date="2025-05-20T10:48:00Z" w16du:dateUtc="2025-05-20T08:48:00Z">
            <w:r w:rsidDel="0096046F">
              <w:rPr>
                <w:sz w:val="20"/>
                <w:szCs w:val="20"/>
                <w:lang w:val="en-GB"/>
              </w:rPr>
              <w:delText>20</w:delText>
            </w:r>
          </w:del>
          <w:ins w:id="174" w:author="HOEDTS Fidjie" w:date="2024-06-10T15:36:00Z">
            <w:del w:id="175" w:author="DOUEK Raphaël" w:date="2025-05-20T10:48:00Z" w16du:dateUtc="2025-05-20T08:48:00Z">
              <w:r w:rsidDel="0096046F">
                <w:rPr>
                  <w:sz w:val="20"/>
                  <w:szCs w:val="20"/>
                  <w:lang w:val="en-GB"/>
                </w:rPr>
                <w:delText xml:space="preserve"> </w:delText>
              </w:r>
            </w:del>
            <w:del w:id="176" w:author="DOUEK Raphaël" w:date="2025-05-16T13:44:00Z" w16du:dateUtc="2025-05-16T11:44:00Z">
              <w:r w:rsidR="00257932" w:rsidDel="00B11D5B">
                <w:rPr>
                  <w:sz w:val="20"/>
                  <w:szCs w:val="20"/>
                  <w:lang w:val="en-GB"/>
                </w:rPr>
                <w:delText>XX</w:delText>
              </w:r>
            </w:del>
          </w:ins>
          <w:proofErr w:type="spellStart"/>
          <w:ins w:id="177" w:author="DOUEK Raphaël" w:date="2025-05-16T13:44:00Z" w16du:dateUtc="2025-05-16T11:44:00Z">
            <w:r w:rsidR="00B11D5B">
              <w:rPr>
                <w:sz w:val="20"/>
                <w:szCs w:val="20"/>
                <w:lang w:val="en-GB"/>
              </w:rPr>
              <w:t>mai</w:t>
            </w:r>
          </w:ins>
          <w:proofErr w:type="spellEnd"/>
          <w:ins w:id="178" w:author="HOEDTS Fidjie" w:date="2024-06-10T15:36:00Z">
            <w:r w:rsidR="00257932">
              <w:rPr>
                <w:sz w:val="20"/>
                <w:szCs w:val="20"/>
                <w:lang w:val="en-GB"/>
              </w:rPr>
              <w:t xml:space="preserve"> 202</w:t>
            </w:r>
          </w:ins>
          <w:ins w:id="179" w:author="DOUEK Raphaël" w:date="2025-05-16T13:44:00Z" w16du:dateUtc="2025-05-16T11:44:00Z">
            <w:r w:rsidR="00B11D5B">
              <w:rPr>
                <w:sz w:val="20"/>
                <w:szCs w:val="20"/>
                <w:lang w:val="en-GB"/>
              </w:rPr>
              <w:t>5</w:t>
            </w:r>
          </w:ins>
          <w:ins w:id="180" w:author="HOEDTS Fidjie" w:date="2024-06-10T15:36:00Z">
            <w:del w:id="181" w:author="DOUEK Raphaël" w:date="2025-05-16T13:44:00Z" w16du:dateUtc="2025-05-16T11:44:00Z">
              <w:r w:rsidR="00257932" w:rsidDel="00B11D5B">
                <w:rPr>
                  <w:sz w:val="20"/>
                  <w:szCs w:val="20"/>
                  <w:lang w:val="en-GB"/>
                </w:rPr>
                <w:delText>4</w:delText>
              </w:r>
            </w:del>
          </w:ins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6825F513" w14:textId="77777777" w:rsidR="00A24B7E" w:rsidRPr="005B48FF" w:rsidRDefault="00A24B7E" w:rsidP="00AD4833">
          <w:pPr>
            <w:pStyle w:val="Pieddepage"/>
            <w:jc w:val="center"/>
            <w:rPr>
              <w:sz w:val="20"/>
              <w:szCs w:val="20"/>
              <w:lang w:val="en-GB"/>
            </w:rPr>
          </w:pPr>
          <w:proofErr w:type="gramStart"/>
          <w:r w:rsidRPr="005B48FF">
            <w:rPr>
              <w:sz w:val="20"/>
              <w:szCs w:val="20"/>
              <w:lang w:val="en-GB"/>
            </w:rPr>
            <w:t>Page :</w:t>
          </w:r>
          <w:proofErr w:type="gramEnd"/>
          <w:r w:rsidRPr="005B48FF">
            <w:rPr>
              <w:sz w:val="20"/>
              <w:szCs w:val="20"/>
              <w:lang w:val="en-GB"/>
            </w:rPr>
            <w:t xml:space="preserve"> </w:t>
          </w:r>
          <w:r w:rsidRPr="005B48FF">
            <w:rPr>
              <w:sz w:val="20"/>
              <w:szCs w:val="20"/>
              <w:lang w:val="en-GB"/>
            </w:rPr>
            <w:fldChar w:fldCharType="begin"/>
          </w:r>
          <w:r w:rsidRPr="005B48FF">
            <w:rPr>
              <w:sz w:val="20"/>
              <w:szCs w:val="20"/>
              <w:lang w:val="en-GB"/>
            </w:rPr>
            <w:instrText>PAGE   \* MERGEFORMAT</w:instrText>
          </w:r>
          <w:r w:rsidRPr="005B48FF">
            <w:rPr>
              <w:sz w:val="20"/>
              <w:szCs w:val="20"/>
              <w:lang w:val="en-GB"/>
            </w:rPr>
            <w:fldChar w:fldCharType="separate"/>
          </w:r>
          <w:r w:rsidR="008546AC">
            <w:rPr>
              <w:noProof/>
              <w:sz w:val="20"/>
              <w:szCs w:val="20"/>
              <w:lang w:val="en-GB"/>
            </w:rPr>
            <w:t>12</w:t>
          </w:r>
          <w:r w:rsidRPr="005B48FF">
            <w:rPr>
              <w:sz w:val="20"/>
              <w:szCs w:val="20"/>
              <w:lang w:val="en-GB"/>
            </w:rPr>
            <w:fldChar w:fldCharType="end"/>
          </w:r>
          <w:r w:rsidRPr="005B48FF">
            <w:rPr>
              <w:sz w:val="20"/>
              <w:szCs w:val="20"/>
              <w:lang w:val="en-GB"/>
            </w:rPr>
            <w:t xml:space="preserve"> sur </w:t>
          </w:r>
          <w:r w:rsidRPr="005B48FF">
            <w:rPr>
              <w:sz w:val="20"/>
              <w:szCs w:val="20"/>
              <w:lang w:val="en-GB"/>
            </w:rPr>
            <w:fldChar w:fldCharType="begin"/>
          </w:r>
          <w:r w:rsidRPr="005B48FF">
            <w:rPr>
              <w:sz w:val="20"/>
              <w:szCs w:val="20"/>
              <w:lang w:val="en-GB"/>
            </w:rPr>
            <w:instrText xml:space="preserve"> NUMPAGES   \* MERGEFORMAT </w:instrText>
          </w:r>
          <w:r w:rsidRPr="005B48FF">
            <w:rPr>
              <w:sz w:val="20"/>
              <w:szCs w:val="20"/>
              <w:lang w:val="en-GB"/>
            </w:rPr>
            <w:fldChar w:fldCharType="separate"/>
          </w:r>
          <w:r w:rsidR="008546AC">
            <w:rPr>
              <w:noProof/>
              <w:sz w:val="20"/>
              <w:szCs w:val="20"/>
              <w:lang w:val="en-GB"/>
            </w:rPr>
            <w:t>15</w:t>
          </w:r>
          <w:r w:rsidRPr="005B48FF">
            <w:rPr>
              <w:sz w:val="20"/>
              <w:szCs w:val="20"/>
              <w:lang w:val="en-GB"/>
            </w:rPr>
            <w:fldChar w:fldCharType="end"/>
          </w:r>
        </w:p>
      </w:tc>
    </w:tr>
  </w:tbl>
  <w:p w14:paraId="5BDA677A" w14:textId="77777777" w:rsidR="00A24B7E" w:rsidRDefault="00A24B7E" w:rsidP="001D32E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12C00" w14:textId="77777777" w:rsidR="0055306D" w:rsidRDefault="0055306D">
      <w:r>
        <w:separator/>
      </w:r>
    </w:p>
  </w:footnote>
  <w:footnote w:type="continuationSeparator" w:id="0">
    <w:p w14:paraId="74C71192" w14:textId="77777777" w:rsidR="0055306D" w:rsidRDefault="0055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31" w:type="dxa"/>
      <w:tblInd w:w="12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8931"/>
    </w:tblGrid>
    <w:tr w:rsidR="00A24B7E" w:rsidRPr="0031377F" w14:paraId="5BD89308" w14:textId="77777777" w:rsidTr="0031377F">
      <w:trPr>
        <w:trHeight w:val="711"/>
      </w:trPr>
      <w:tc>
        <w:tcPr>
          <w:tcW w:w="8931" w:type="dxa"/>
          <w:shd w:val="clear" w:color="auto" w:fill="auto"/>
          <w:vAlign w:val="center"/>
        </w:tcPr>
        <w:p w14:paraId="5D27D30D" w14:textId="12E928EF" w:rsidR="00A24B7E" w:rsidRPr="0031377F" w:rsidRDefault="00B11D5B" w:rsidP="0031377F">
          <w:pPr>
            <w:pStyle w:val="En-tte"/>
            <w:jc w:val="center"/>
            <w:rPr>
              <w:b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0" wp14:anchorId="6C81F4F7" wp14:editId="05BF31E1">
                <wp:simplePos x="0" y="0"/>
                <wp:positionH relativeFrom="column">
                  <wp:posOffset>-1028700</wp:posOffset>
                </wp:positionH>
                <wp:positionV relativeFrom="paragraph">
                  <wp:posOffset>9525</wp:posOffset>
                </wp:positionV>
                <wp:extent cx="714375" cy="676275"/>
                <wp:effectExtent l="0" t="0" r="0" b="0"/>
                <wp:wrapNone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24B7E" w:rsidRPr="0031377F">
            <w:rPr>
              <w:b/>
              <w:sz w:val="32"/>
              <w:szCs w:val="32"/>
            </w:rPr>
            <w:t>Relevé des tâches pratiques réalisées sur des aéronefs des groupes 2 et 3</w:t>
          </w:r>
        </w:p>
      </w:tc>
    </w:tr>
  </w:tbl>
  <w:p w14:paraId="1E8D76AB" w14:textId="77777777" w:rsidR="00A24B7E" w:rsidRPr="00D82003" w:rsidRDefault="00A24B7E" w:rsidP="00D8200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06928"/>
    <w:multiLevelType w:val="multilevel"/>
    <w:tmpl w:val="B4048D2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itre2Perso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4C6F06DE"/>
    <w:multiLevelType w:val="hybridMultilevel"/>
    <w:tmpl w:val="3252EF5E"/>
    <w:lvl w:ilvl="0" w:tplc="252ECCCC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3508303">
    <w:abstractNumId w:val="1"/>
  </w:num>
  <w:num w:numId="2" w16cid:durableId="1215775373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OUEK Raphaël">
    <w15:presenceInfo w15:providerId="AD" w15:userId="S::Raphael.DOUEK@osac.aero::702cf096-26b9-44d9-acdf-0f7fec570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4BF"/>
    <w:rsid w:val="00007AF0"/>
    <w:rsid w:val="00011F0F"/>
    <w:rsid w:val="00021400"/>
    <w:rsid w:val="000469D9"/>
    <w:rsid w:val="00060A73"/>
    <w:rsid w:val="000C448D"/>
    <w:rsid w:val="000F1A47"/>
    <w:rsid w:val="00110D93"/>
    <w:rsid w:val="001138FE"/>
    <w:rsid w:val="00126BA4"/>
    <w:rsid w:val="001635F5"/>
    <w:rsid w:val="001800D4"/>
    <w:rsid w:val="00194FBF"/>
    <w:rsid w:val="001D32ED"/>
    <w:rsid w:val="001F384A"/>
    <w:rsid w:val="0020037F"/>
    <w:rsid w:val="002162A6"/>
    <w:rsid w:val="00220F9A"/>
    <w:rsid w:val="00234CA2"/>
    <w:rsid w:val="00240ADE"/>
    <w:rsid w:val="00256354"/>
    <w:rsid w:val="00257932"/>
    <w:rsid w:val="002645F0"/>
    <w:rsid w:val="002714DB"/>
    <w:rsid w:val="002868B9"/>
    <w:rsid w:val="0029412F"/>
    <w:rsid w:val="00297179"/>
    <w:rsid w:val="002B1297"/>
    <w:rsid w:val="002B4588"/>
    <w:rsid w:val="002D3FCB"/>
    <w:rsid w:val="002D52F1"/>
    <w:rsid w:val="002F03BF"/>
    <w:rsid w:val="002F40C9"/>
    <w:rsid w:val="00300A88"/>
    <w:rsid w:val="0031377F"/>
    <w:rsid w:val="00342BFA"/>
    <w:rsid w:val="00347933"/>
    <w:rsid w:val="00363F76"/>
    <w:rsid w:val="00365288"/>
    <w:rsid w:val="00386E69"/>
    <w:rsid w:val="003B6289"/>
    <w:rsid w:val="003C1048"/>
    <w:rsid w:val="003C4AAB"/>
    <w:rsid w:val="003C61D5"/>
    <w:rsid w:val="003D1CC4"/>
    <w:rsid w:val="003E4182"/>
    <w:rsid w:val="00431325"/>
    <w:rsid w:val="004322BF"/>
    <w:rsid w:val="00441136"/>
    <w:rsid w:val="00460C9C"/>
    <w:rsid w:val="004748E3"/>
    <w:rsid w:val="00484985"/>
    <w:rsid w:val="004C5D23"/>
    <w:rsid w:val="004C7A63"/>
    <w:rsid w:val="004D2149"/>
    <w:rsid w:val="004F12D0"/>
    <w:rsid w:val="0051110D"/>
    <w:rsid w:val="00517ECA"/>
    <w:rsid w:val="00540357"/>
    <w:rsid w:val="0055306D"/>
    <w:rsid w:val="00556C0D"/>
    <w:rsid w:val="0056000B"/>
    <w:rsid w:val="00576890"/>
    <w:rsid w:val="00581311"/>
    <w:rsid w:val="00587EFD"/>
    <w:rsid w:val="005A7DF1"/>
    <w:rsid w:val="005B48FF"/>
    <w:rsid w:val="005B5378"/>
    <w:rsid w:val="005C5200"/>
    <w:rsid w:val="005E358B"/>
    <w:rsid w:val="005F2BBF"/>
    <w:rsid w:val="00612C0F"/>
    <w:rsid w:val="00623144"/>
    <w:rsid w:val="0067100A"/>
    <w:rsid w:val="006A1B2E"/>
    <w:rsid w:val="006A3DA6"/>
    <w:rsid w:val="006B1427"/>
    <w:rsid w:val="006E784F"/>
    <w:rsid w:val="006F2264"/>
    <w:rsid w:val="006F6DC2"/>
    <w:rsid w:val="00716D34"/>
    <w:rsid w:val="007214BF"/>
    <w:rsid w:val="007329C2"/>
    <w:rsid w:val="007A4437"/>
    <w:rsid w:val="007C041E"/>
    <w:rsid w:val="007C5F5A"/>
    <w:rsid w:val="007D73C1"/>
    <w:rsid w:val="007F3DB8"/>
    <w:rsid w:val="008057A2"/>
    <w:rsid w:val="00812A46"/>
    <w:rsid w:val="00850970"/>
    <w:rsid w:val="008517C7"/>
    <w:rsid w:val="00853CC0"/>
    <w:rsid w:val="008546AC"/>
    <w:rsid w:val="0085568D"/>
    <w:rsid w:val="00892564"/>
    <w:rsid w:val="008A6535"/>
    <w:rsid w:val="008B1806"/>
    <w:rsid w:val="008C0103"/>
    <w:rsid w:val="008C7FA4"/>
    <w:rsid w:val="008D1B28"/>
    <w:rsid w:val="008F1268"/>
    <w:rsid w:val="009169F0"/>
    <w:rsid w:val="0093094F"/>
    <w:rsid w:val="0093739C"/>
    <w:rsid w:val="00941442"/>
    <w:rsid w:val="00954BE1"/>
    <w:rsid w:val="00955775"/>
    <w:rsid w:val="0096046F"/>
    <w:rsid w:val="009C351F"/>
    <w:rsid w:val="009E3087"/>
    <w:rsid w:val="009E4B5B"/>
    <w:rsid w:val="009E514B"/>
    <w:rsid w:val="00A10885"/>
    <w:rsid w:val="00A11E6C"/>
    <w:rsid w:val="00A12DFA"/>
    <w:rsid w:val="00A13039"/>
    <w:rsid w:val="00A211ED"/>
    <w:rsid w:val="00A24B7E"/>
    <w:rsid w:val="00A329F4"/>
    <w:rsid w:val="00A34D9E"/>
    <w:rsid w:val="00A37C37"/>
    <w:rsid w:val="00A460AB"/>
    <w:rsid w:val="00A5261B"/>
    <w:rsid w:val="00A740A3"/>
    <w:rsid w:val="00A8690C"/>
    <w:rsid w:val="00AD4833"/>
    <w:rsid w:val="00AD7711"/>
    <w:rsid w:val="00AF45E9"/>
    <w:rsid w:val="00B078B3"/>
    <w:rsid w:val="00B11D5B"/>
    <w:rsid w:val="00B44F1F"/>
    <w:rsid w:val="00B53C21"/>
    <w:rsid w:val="00B558EB"/>
    <w:rsid w:val="00B62B2D"/>
    <w:rsid w:val="00B8246E"/>
    <w:rsid w:val="00BB34C3"/>
    <w:rsid w:val="00BE5DDF"/>
    <w:rsid w:val="00C246ED"/>
    <w:rsid w:val="00C44682"/>
    <w:rsid w:val="00C63984"/>
    <w:rsid w:val="00CA6D9E"/>
    <w:rsid w:val="00CB58DA"/>
    <w:rsid w:val="00CB5E77"/>
    <w:rsid w:val="00CC59D1"/>
    <w:rsid w:val="00D10C99"/>
    <w:rsid w:val="00D16C69"/>
    <w:rsid w:val="00D249E9"/>
    <w:rsid w:val="00D5254C"/>
    <w:rsid w:val="00D6208F"/>
    <w:rsid w:val="00D81F98"/>
    <w:rsid w:val="00D82003"/>
    <w:rsid w:val="00D8469A"/>
    <w:rsid w:val="00D91EA0"/>
    <w:rsid w:val="00DB5C45"/>
    <w:rsid w:val="00DE0E47"/>
    <w:rsid w:val="00E033F8"/>
    <w:rsid w:val="00E05684"/>
    <w:rsid w:val="00E27BE7"/>
    <w:rsid w:val="00E443C6"/>
    <w:rsid w:val="00E6546B"/>
    <w:rsid w:val="00E725E6"/>
    <w:rsid w:val="00E75737"/>
    <w:rsid w:val="00E962F1"/>
    <w:rsid w:val="00EB15C8"/>
    <w:rsid w:val="00EB4F6F"/>
    <w:rsid w:val="00EC4058"/>
    <w:rsid w:val="00F16B26"/>
    <w:rsid w:val="00F274D9"/>
    <w:rsid w:val="00F33E14"/>
    <w:rsid w:val="00F374FC"/>
    <w:rsid w:val="00F562D0"/>
    <w:rsid w:val="00F705B3"/>
    <w:rsid w:val="00F7381E"/>
    <w:rsid w:val="00F7671B"/>
    <w:rsid w:val="00F83B28"/>
    <w:rsid w:val="00F92248"/>
    <w:rsid w:val="00F92CC4"/>
    <w:rsid w:val="00FA068A"/>
    <w:rsid w:val="00FB4ABA"/>
    <w:rsid w:val="00FB4B8A"/>
    <w:rsid w:val="00FB63DE"/>
    <w:rsid w:val="00FB7308"/>
    <w:rsid w:val="00FC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BA72D5"/>
  <w15:chartTrackingRefBased/>
  <w15:docId w15:val="{99BE6795-8D4D-4FA7-A535-9E3C4C97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14BF"/>
  </w:style>
  <w:style w:type="paragraph" w:styleId="Titre1">
    <w:name w:val="heading 1"/>
    <w:basedOn w:val="Normal"/>
    <w:next w:val="Normal"/>
    <w:qFormat/>
    <w:rsid w:val="007214BF"/>
    <w:pPr>
      <w:keepNext/>
      <w:tabs>
        <w:tab w:val="left" w:pos="426"/>
      </w:tabs>
      <w:jc w:val="both"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7214BF"/>
    <w:pPr>
      <w:keepNext/>
      <w:tabs>
        <w:tab w:val="left" w:pos="426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aliases w:val="Titre 3 Car Car Car Car Car Car Car Car Car Car Car Car Car"/>
    <w:basedOn w:val="Normal"/>
    <w:next w:val="Normal"/>
    <w:link w:val="Titre3Car"/>
    <w:qFormat/>
    <w:rsid w:val="007214BF"/>
    <w:pPr>
      <w:keepNext/>
      <w:ind w:left="426" w:hanging="426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qFormat/>
    <w:rsid w:val="007214BF"/>
    <w:pPr>
      <w:keepNext/>
      <w:outlineLvl w:val="3"/>
    </w:pPr>
    <w:rPr>
      <w:rFonts w:ascii="Arial" w:hAnsi="Arial" w:cs="Arial"/>
      <w:b/>
      <w:bCs/>
      <w:sz w:val="22"/>
      <w:szCs w:val="22"/>
    </w:rPr>
  </w:style>
  <w:style w:type="paragraph" w:styleId="Titre5">
    <w:name w:val="heading 5"/>
    <w:basedOn w:val="Normal"/>
    <w:next w:val="Normal"/>
    <w:qFormat/>
    <w:rsid w:val="007214B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7214BF"/>
    <w:pPr>
      <w:spacing w:before="240" w:after="60"/>
      <w:outlineLvl w:val="5"/>
    </w:pPr>
    <w:rPr>
      <w:b/>
      <w:bCs/>
      <w:sz w:val="22"/>
      <w:szCs w:val="22"/>
    </w:rPr>
  </w:style>
  <w:style w:type="paragraph" w:styleId="Titre9">
    <w:name w:val="heading 9"/>
    <w:basedOn w:val="Normal"/>
    <w:next w:val="Normal"/>
    <w:qFormat/>
    <w:rsid w:val="007214B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214BF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Pieddepage">
    <w:name w:val="footer"/>
    <w:basedOn w:val="Normal"/>
    <w:link w:val="PieddepageCar"/>
    <w:rsid w:val="007214BF"/>
    <w:pPr>
      <w:tabs>
        <w:tab w:val="left" w:pos="680"/>
        <w:tab w:val="left" w:pos="2835"/>
        <w:tab w:val="left" w:pos="5387"/>
        <w:tab w:val="left" w:pos="7655"/>
      </w:tabs>
    </w:pPr>
    <w:rPr>
      <w:rFonts w:ascii="Arial" w:hAnsi="Arial" w:cs="Arial"/>
      <w:b/>
      <w:bCs/>
      <w:sz w:val="22"/>
      <w:szCs w:val="22"/>
    </w:rPr>
  </w:style>
  <w:style w:type="character" w:styleId="Numrodepage">
    <w:name w:val="page number"/>
    <w:basedOn w:val="Policepardfaut"/>
    <w:rsid w:val="007214BF"/>
  </w:style>
  <w:style w:type="character" w:customStyle="1" w:styleId="Accentuation1">
    <w:name w:val="Accentuation1"/>
    <w:rsid w:val="007214BF"/>
    <w:rPr>
      <w:i/>
      <w:iCs/>
    </w:rPr>
  </w:style>
  <w:style w:type="paragraph" w:styleId="Corpsdetexte">
    <w:name w:val="Body Text"/>
    <w:basedOn w:val="Normal"/>
    <w:rsid w:val="007214BF"/>
    <w:pPr>
      <w:tabs>
        <w:tab w:val="left" w:pos="426"/>
      </w:tabs>
      <w:jc w:val="both"/>
    </w:pPr>
    <w:rPr>
      <w:rFonts w:ascii="Arial" w:hAnsi="Arial" w:cs="Arial"/>
      <w:sz w:val="22"/>
      <w:szCs w:val="22"/>
    </w:rPr>
  </w:style>
  <w:style w:type="character" w:customStyle="1" w:styleId="lev1">
    <w:name w:val="Élevé1"/>
    <w:rsid w:val="007214BF"/>
    <w:rPr>
      <w:b/>
      <w:bCs/>
    </w:rPr>
  </w:style>
  <w:style w:type="paragraph" w:customStyle="1" w:styleId="Corpsdetexte21">
    <w:name w:val="Corps de texte 21"/>
    <w:basedOn w:val="Normal"/>
    <w:rsid w:val="007214BF"/>
    <w:pPr>
      <w:ind w:left="426" w:hanging="426"/>
    </w:pPr>
    <w:rPr>
      <w:rFonts w:ascii="Arial" w:hAnsi="Arial" w:cs="Arial"/>
      <w:sz w:val="22"/>
      <w:szCs w:val="22"/>
    </w:rPr>
  </w:style>
  <w:style w:type="paragraph" w:customStyle="1" w:styleId="StyleTitre211pt">
    <w:name w:val="Style Titre 2 + 11 pt"/>
    <w:basedOn w:val="Titre2"/>
    <w:rsid w:val="007214BF"/>
    <w:pPr>
      <w:spacing w:after="120"/>
    </w:pPr>
    <w:rPr>
      <w:sz w:val="22"/>
      <w:szCs w:val="22"/>
    </w:rPr>
  </w:style>
  <w:style w:type="paragraph" w:styleId="Retraitcorpsdetexte2">
    <w:name w:val="Body Text Indent 2"/>
    <w:basedOn w:val="Normal"/>
    <w:rsid w:val="007214BF"/>
    <w:pPr>
      <w:ind w:left="426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rsid w:val="007214BF"/>
    <w:pPr>
      <w:spacing w:after="120"/>
      <w:ind w:left="283"/>
    </w:pPr>
    <w:rPr>
      <w:sz w:val="24"/>
      <w:szCs w:val="24"/>
    </w:rPr>
  </w:style>
  <w:style w:type="table" w:styleId="Grilledutableau">
    <w:name w:val="Table Grid"/>
    <w:basedOn w:val="TableauNormal"/>
    <w:rsid w:val="00721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corpsdetexte21">
    <w:name w:val="Retrait corps de texte 21"/>
    <w:basedOn w:val="Normal"/>
    <w:rsid w:val="007214BF"/>
    <w:pPr>
      <w:tabs>
        <w:tab w:val="left" w:pos="851"/>
        <w:tab w:val="left" w:pos="1418"/>
        <w:tab w:val="left" w:pos="1843"/>
      </w:tabs>
      <w:spacing w:line="200" w:lineRule="exact"/>
      <w:ind w:left="355" w:hanging="355"/>
    </w:pPr>
    <w:rPr>
      <w:rFonts w:ascii="Garamond" w:hAnsi="Garamond"/>
      <w:b/>
      <w:sz w:val="18"/>
    </w:rPr>
  </w:style>
  <w:style w:type="character" w:customStyle="1" w:styleId="Titre3Car">
    <w:name w:val="Titre 3 Car"/>
    <w:aliases w:val="Titre 3 Car Car Car Car Car Car Car Car Car Car Car Car Car Car"/>
    <w:link w:val="Titre3"/>
    <w:rsid w:val="007214BF"/>
    <w:rPr>
      <w:rFonts w:ascii="Arial" w:hAnsi="Arial" w:cs="Arial"/>
      <w:b/>
      <w:bCs/>
      <w:sz w:val="22"/>
      <w:szCs w:val="22"/>
      <w:lang w:val="fr-FR" w:eastAsia="fr-FR" w:bidi="ar-SA"/>
    </w:rPr>
  </w:style>
  <w:style w:type="paragraph" w:styleId="Normalcentr">
    <w:name w:val="Block Text"/>
    <w:basedOn w:val="Normal"/>
    <w:link w:val="NormalcentrCar"/>
    <w:rsid w:val="007214BF"/>
    <w:pPr>
      <w:ind w:left="993" w:right="227"/>
      <w:jc w:val="both"/>
    </w:pPr>
    <w:rPr>
      <w:rFonts w:ascii="Arial" w:hAnsi="Arial"/>
      <w:sz w:val="22"/>
    </w:rPr>
  </w:style>
  <w:style w:type="character" w:styleId="Lienhypertexte">
    <w:name w:val="Hyperlink"/>
    <w:rsid w:val="007214BF"/>
    <w:rPr>
      <w:color w:val="0000FF"/>
      <w:u w:val="single"/>
    </w:rPr>
  </w:style>
  <w:style w:type="paragraph" w:customStyle="1" w:styleId="titre8">
    <w:name w:val="titre8"/>
    <w:basedOn w:val="Normal"/>
    <w:rsid w:val="007214BF"/>
    <w:pPr>
      <w:widowControl w:val="0"/>
      <w:jc w:val="center"/>
    </w:pPr>
    <w:rPr>
      <w:rFonts w:ascii="Arial" w:hAnsi="Arial" w:cs="Arial"/>
      <w:smallCaps/>
      <w:sz w:val="24"/>
      <w:szCs w:val="24"/>
    </w:rPr>
  </w:style>
  <w:style w:type="paragraph" w:customStyle="1" w:styleId="titre14">
    <w:name w:val="titre14"/>
    <w:basedOn w:val="Normal"/>
    <w:rsid w:val="007214BF"/>
    <w:pPr>
      <w:spacing w:line="280" w:lineRule="exact"/>
    </w:pPr>
    <w:rPr>
      <w:rFonts w:ascii="Arial" w:hAnsi="Arial" w:cs="Arial"/>
      <w:b/>
      <w:bCs/>
      <w:smallCaps/>
      <w:noProof/>
      <w:sz w:val="28"/>
      <w:szCs w:val="28"/>
    </w:rPr>
  </w:style>
  <w:style w:type="paragraph" w:styleId="Titre">
    <w:name w:val="Title"/>
    <w:basedOn w:val="Normal"/>
    <w:qFormat/>
    <w:rsid w:val="007214BF"/>
    <w:pPr>
      <w:spacing w:line="480" w:lineRule="exact"/>
      <w:jc w:val="center"/>
    </w:pPr>
    <w:rPr>
      <w:b/>
      <w:bCs/>
      <w:sz w:val="28"/>
      <w:szCs w:val="28"/>
    </w:rPr>
  </w:style>
  <w:style w:type="character" w:customStyle="1" w:styleId="NormalcentrCar">
    <w:name w:val="Normal centré Car"/>
    <w:link w:val="Normalcentr"/>
    <w:rsid w:val="007214BF"/>
    <w:rPr>
      <w:rFonts w:ascii="Arial" w:hAnsi="Arial"/>
      <w:sz w:val="22"/>
      <w:lang w:val="fr-FR" w:eastAsia="fr-FR" w:bidi="ar-SA"/>
    </w:rPr>
  </w:style>
  <w:style w:type="paragraph" w:customStyle="1" w:styleId="norev">
    <w:name w:val="norev"/>
    <w:basedOn w:val="Normal"/>
    <w:rsid w:val="007214BF"/>
    <w:pPr>
      <w:spacing w:before="100" w:beforeAutospacing="1" w:after="100" w:afterAutospacing="1" w:line="240" w:lineRule="atLeast"/>
    </w:pPr>
    <w:rPr>
      <w:rFonts w:ascii="Helvetica" w:hAnsi="Helvetica" w:cs="Helvetica"/>
    </w:rPr>
  </w:style>
  <w:style w:type="paragraph" w:styleId="TM1">
    <w:name w:val="toc 1"/>
    <w:basedOn w:val="Normal"/>
    <w:next w:val="Normal"/>
    <w:autoRedefine/>
    <w:semiHidden/>
    <w:rsid w:val="007214BF"/>
    <w:pPr>
      <w:spacing w:line="360" w:lineRule="auto"/>
    </w:pPr>
    <w:rPr>
      <w:rFonts w:ascii="Arial" w:hAnsi="Arial"/>
      <w:sz w:val="22"/>
    </w:rPr>
  </w:style>
  <w:style w:type="paragraph" w:styleId="TM2">
    <w:name w:val="toc 2"/>
    <w:basedOn w:val="Normal"/>
    <w:next w:val="Normal"/>
    <w:autoRedefine/>
    <w:semiHidden/>
    <w:rsid w:val="007214BF"/>
    <w:pPr>
      <w:spacing w:line="360" w:lineRule="auto"/>
      <w:ind w:left="200"/>
    </w:pPr>
    <w:rPr>
      <w:rFonts w:ascii="Arial" w:hAnsi="Arial"/>
    </w:rPr>
  </w:style>
  <w:style w:type="paragraph" w:styleId="TM3">
    <w:name w:val="toc 3"/>
    <w:basedOn w:val="Normal"/>
    <w:next w:val="Normal"/>
    <w:autoRedefine/>
    <w:semiHidden/>
    <w:rsid w:val="007214BF"/>
    <w:pPr>
      <w:spacing w:line="360" w:lineRule="auto"/>
      <w:ind w:left="400"/>
    </w:pPr>
    <w:rPr>
      <w:rFonts w:ascii="Arial" w:hAnsi="Arial"/>
    </w:rPr>
  </w:style>
  <w:style w:type="paragraph" w:customStyle="1" w:styleId="Titre2Perso">
    <w:name w:val="Titre2Perso"/>
    <w:basedOn w:val="Titre"/>
    <w:autoRedefine/>
    <w:rsid w:val="007214BF"/>
    <w:pPr>
      <w:numPr>
        <w:ilvl w:val="1"/>
        <w:numId w:val="2"/>
      </w:numPr>
      <w:spacing w:before="240" w:after="60" w:line="240" w:lineRule="auto"/>
      <w:jc w:val="both"/>
      <w:outlineLvl w:val="0"/>
    </w:pPr>
    <w:rPr>
      <w:rFonts w:ascii="Arial" w:hAnsi="Arial" w:cs="Arial"/>
      <w:kern w:val="28"/>
      <w:szCs w:val="32"/>
      <w:lang w:eastAsia="en-US"/>
    </w:rPr>
  </w:style>
  <w:style w:type="character" w:styleId="Lienhypertextesuivivisit">
    <w:name w:val="FollowedHyperlink"/>
    <w:rsid w:val="007214BF"/>
    <w:rPr>
      <w:color w:val="800080"/>
      <w:u w:val="single"/>
    </w:rPr>
  </w:style>
  <w:style w:type="paragraph" w:customStyle="1" w:styleId="font0">
    <w:name w:val="font0"/>
    <w:basedOn w:val="Normal"/>
    <w:rsid w:val="007214B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"/>
    <w:rsid w:val="007214BF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font6">
    <w:name w:val="font6"/>
    <w:basedOn w:val="Normal"/>
    <w:rsid w:val="007214BF"/>
    <w:pPr>
      <w:spacing w:before="100" w:beforeAutospacing="1" w:after="100" w:afterAutospacing="1"/>
    </w:pPr>
    <w:rPr>
      <w:rFonts w:ascii="Arial" w:hAnsi="Arial" w:cs="Arial"/>
      <w:b/>
      <w:bCs/>
      <w:i/>
      <w:iCs/>
    </w:rPr>
  </w:style>
  <w:style w:type="paragraph" w:customStyle="1" w:styleId="xl24">
    <w:name w:val="xl24"/>
    <w:basedOn w:val="Normal"/>
    <w:rsid w:val="00721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5">
    <w:name w:val="xl25"/>
    <w:basedOn w:val="Normal"/>
    <w:rsid w:val="00721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">
    <w:name w:val="xl26"/>
    <w:basedOn w:val="Normal"/>
    <w:rsid w:val="00721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7">
    <w:name w:val="xl27"/>
    <w:basedOn w:val="Normal"/>
    <w:rsid w:val="00721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8">
    <w:name w:val="xl28"/>
    <w:basedOn w:val="Normal"/>
    <w:rsid w:val="00721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9">
    <w:name w:val="xl29"/>
    <w:basedOn w:val="Normal"/>
    <w:rsid w:val="00721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character" w:styleId="Marquedecommentaire">
    <w:name w:val="annotation reference"/>
    <w:semiHidden/>
    <w:rsid w:val="007214BF"/>
    <w:rPr>
      <w:sz w:val="16"/>
      <w:szCs w:val="16"/>
    </w:rPr>
  </w:style>
  <w:style w:type="paragraph" w:styleId="Commentaire">
    <w:name w:val="annotation text"/>
    <w:basedOn w:val="Normal"/>
    <w:semiHidden/>
    <w:rsid w:val="007214BF"/>
  </w:style>
  <w:style w:type="paragraph" w:styleId="Objetducommentaire">
    <w:name w:val="annotation subject"/>
    <w:basedOn w:val="Commentaire"/>
    <w:next w:val="Commentaire"/>
    <w:semiHidden/>
    <w:rsid w:val="007214BF"/>
    <w:rPr>
      <w:b/>
      <w:bCs/>
    </w:rPr>
  </w:style>
  <w:style w:type="paragraph" w:styleId="Textedebulles">
    <w:name w:val="Balloon Text"/>
    <w:basedOn w:val="Normal"/>
    <w:semiHidden/>
    <w:rsid w:val="007214BF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rsid w:val="001D32ED"/>
    <w:rPr>
      <w:rFonts w:ascii="Arial" w:hAnsi="Arial" w:cs="Arial"/>
      <w:b/>
      <w:bCs/>
      <w:sz w:val="22"/>
      <w:szCs w:val="22"/>
    </w:rPr>
  </w:style>
  <w:style w:type="paragraph" w:styleId="Rvision">
    <w:name w:val="Revision"/>
    <w:hidden/>
    <w:uiPriority w:val="99"/>
    <w:semiHidden/>
    <w:rsid w:val="00257932"/>
  </w:style>
  <w:style w:type="character" w:styleId="lev">
    <w:name w:val="Strong"/>
    <w:qFormat/>
    <w:rsid w:val="00E033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23D27-666F-44AA-8661-520B60C6A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5049</Words>
  <Characters>27775</Characters>
  <Application>Microsoft Office Word</Application>
  <DocSecurity>0</DocSecurity>
  <Lines>231</Lines>
  <Paragraphs>65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:</vt:lpstr>
    </vt:vector>
  </TitlesOfParts>
  <Company>Bureau Veritas</Company>
  <LinksUpToDate>false</LinksUpToDate>
  <CharactersWithSpaces>32759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:</dc:title>
  <dc:subject/>
  <dc:creator>GBAMBARA</dc:creator>
  <cp:keywords/>
  <cp:lastModifiedBy>DOUEK Raphaël</cp:lastModifiedBy>
  <cp:revision>5</cp:revision>
  <cp:lastPrinted>2025-05-16T11:45:00Z</cp:lastPrinted>
  <dcterms:created xsi:type="dcterms:W3CDTF">2025-05-16T11:48:00Z</dcterms:created>
  <dcterms:modified xsi:type="dcterms:W3CDTF">2025-05-20T08:49:00Z</dcterms:modified>
</cp:coreProperties>
</file>