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4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4"/>
        <w:gridCol w:w="1720"/>
        <w:gridCol w:w="2060"/>
        <w:gridCol w:w="663"/>
        <w:gridCol w:w="448"/>
        <w:gridCol w:w="3420"/>
        <w:gridCol w:w="599"/>
      </w:tblGrid>
      <w:tr w:rsidR="00393396" w:rsidRPr="00393396" w14:paraId="5D18902D" w14:textId="77777777" w:rsidTr="003009E9">
        <w:trPr>
          <w:trHeight w:val="1398"/>
          <w:tblHeader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24461370" w14:textId="77777777" w:rsidR="000C0D3A" w:rsidRDefault="000C0D3A" w:rsidP="000C0D3A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DIRECTION DE LA SÉCURITÉ DE L'AVIATION CIVILE    -    France</w:t>
            </w:r>
          </w:p>
          <w:p w14:paraId="2F647706" w14:textId="562DC376" w:rsidR="000C0D3A" w:rsidRDefault="000C0D3A" w:rsidP="000C0D3A">
            <w:pPr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Membre de l'Union Européenne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(A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Member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State of the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European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Union</w:t>
            </w:r>
            <w:r>
              <w:rPr>
                <w:i/>
                <w:iCs/>
                <w:sz w:val="20"/>
                <w:szCs w:val="20"/>
              </w:rPr>
              <w:t>)</w:t>
            </w:r>
            <w:r>
              <w:rPr>
                <w:noProof/>
              </w:rPr>
              <w:drawing>
                <wp:anchor distT="0" distB="0" distL="114300" distR="114300" simplePos="0" relativeHeight="251706880" behindDoc="0" locked="0" layoutInCell="1" allowOverlap="1" wp14:anchorId="6F6492A2" wp14:editId="348B1191">
                  <wp:simplePos x="0" y="0"/>
                  <wp:positionH relativeFrom="column">
                    <wp:posOffset>6094095</wp:posOffset>
                  </wp:positionH>
                  <wp:positionV relativeFrom="paragraph">
                    <wp:posOffset>-481965</wp:posOffset>
                  </wp:positionV>
                  <wp:extent cx="682625" cy="474980"/>
                  <wp:effectExtent l="0" t="0" r="3175" b="1270"/>
                  <wp:wrapNone/>
                  <wp:docPr id="234156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474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904" behindDoc="0" locked="0" layoutInCell="1" allowOverlap="1" wp14:anchorId="005A539B" wp14:editId="72111F0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-481965</wp:posOffset>
                  </wp:positionV>
                  <wp:extent cx="1235710" cy="637540"/>
                  <wp:effectExtent l="0" t="0" r="0" b="0"/>
                  <wp:wrapNone/>
                  <wp:docPr id="512366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F6CCB7" w14:textId="5CCB74C5" w:rsidR="00314EAD" w:rsidRPr="00393396" w:rsidRDefault="00252BBF" w:rsidP="00B42868">
            <w:pPr>
              <w:jc w:val="center"/>
              <w:rPr>
                <w:b/>
                <w:bCs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93396" w:rsidRPr="00393396" w14:paraId="04164E38" w14:textId="77777777" w:rsidTr="00FC3829">
        <w:trPr>
          <w:trHeight w:val="248"/>
          <w:tblHeader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25FE664" w14:textId="7C769F54" w:rsidR="00314EAD" w:rsidRPr="00393396" w:rsidRDefault="00314EAD" w:rsidP="000615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FORMULAIRE DE DEMANDE OU DE MODIFICATION D'</w:t>
            </w:r>
            <w:r w:rsidR="003F03B0"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AGRÉMENT</w:t>
            </w:r>
            <w:r w:rsidR="00C26A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93396" w:rsidRPr="00393396" w14:paraId="6FDABFAB" w14:textId="77777777" w:rsidTr="00FC3829">
        <w:trPr>
          <w:trHeight w:val="240"/>
          <w:tblHeader/>
        </w:trPr>
        <w:tc>
          <w:tcPr>
            <w:tcW w:w="1077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FBF82F" w14:textId="77777777" w:rsidR="008A28BB" w:rsidRPr="008A28BB" w:rsidRDefault="006B65D8" w:rsidP="008A28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SELON </w:t>
            </w:r>
            <w:r w:rsidRPr="008A28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L’ARRÊTÉ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DU 8 JUILLET 2024 traitant de </w:t>
            </w:r>
            <w:r w:rsidR="008A28BB" w:rsidRPr="008A28BB">
              <w:rPr>
                <w:rFonts w:ascii="Arial" w:hAnsi="Arial" w:cs="Arial"/>
                <w:b/>
                <w:bCs/>
                <w:sz w:val="18"/>
                <w:szCs w:val="18"/>
              </w:rPr>
              <w:t>maintien de la navigabilité des aéronefs civils immatriculés en</w:t>
            </w:r>
          </w:p>
          <w:p w14:paraId="7B6CE409" w14:textId="77777777" w:rsidR="008A28BB" w:rsidRPr="008A28BB" w:rsidRDefault="008A28BB" w:rsidP="008A28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28BB">
              <w:rPr>
                <w:rFonts w:ascii="Arial" w:hAnsi="Arial" w:cs="Arial"/>
                <w:b/>
                <w:bCs/>
                <w:sz w:val="18"/>
                <w:szCs w:val="18"/>
              </w:rPr>
              <w:t>France, exclus du champ de compétence de l’Agence de l’Union européenne pour la sécurité</w:t>
            </w:r>
          </w:p>
          <w:p w14:paraId="66C35D2F" w14:textId="1B75199E" w:rsidR="00314EAD" w:rsidRPr="00393396" w:rsidRDefault="008A28BB" w:rsidP="008A28B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28BB">
              <w:rPr>
                <w:rFonts w:ascii="Arial" w:hAnsi="Arial" w:cs="Arial"/>
                <w:b/>
                <w:bCs/>
                <w:sz w:val="18"/>
                <w:szCs w:val="18"/>
              </w:rPr>
              <w:t>aérienne</w:t>
            </w:r>
          </w:p>
        </w:tc>
      </w:tr>
      <w:tr w:rsidR="00393396" w:rsidRPr="00393396" w14:paraId="3AD89119" w14:textId="77777777" w:rsidTr="00FC3829">
        <w:trPr>
          <w:trHeight w:val="240"/>
        </w:trPr>
        <w:tc>
          <w:tcPr>
            <w:tcW w:w="5644" w:type="dxa"/>
            <w:gridSpan w:val="3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5F7FD08" w14:textId="20A285D1" w:rsidR="00314EAD" w:rsidRPr="00393396" w:rsidRDefault="00314EA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E3C4" w14:textId="2272A9CB" w:rsidR="00314EAD" w:rsidRPr="00393396" w:rsidRDefault="00314EA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3396" w:rsidRPr="00393396" w14:paraId="37750149" w14:textId="77777777" w:rsidTr="00FC3829">
        <w:trPr>
          <w:trHeight w:val="210"/>
        </w:trPr>
        <w:tc>
          <w:tcPr>
            <w:tcW w:w="564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433D15" w14:textId="0DBF7BE4" w:rsidR="00314EAD" w:rsidRPr="00364C90" w:rsidRDefault="00314EAD" w:rsidP="00B4286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E013" w14:textId="77777777" w:rsidR="0061280F" w:rsidRPr="00393396" w:rsidRDefault="0061280F" w:rsidP="005334E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393396" w14:paraId="3C400A11" w14:textId="77777777" w:rsidTr="00FC3829">
        <w:trPr>
          <w:trHeight w:val="210"/>
        </w:trPr>
        <w:tc>
          <w:tcPr>
            <w:tcW w:w="564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BF12D5" w14:textId="77777777" w:rsidR="00314EAD" w:rsidRPr="00393396" w:rsidRDefault="00314EAD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22988" w14:textId="77777777" w:rsidR="00314EAD" w:rsidRPr="00393396" w:rsidRDefault="00314EAD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393396" w14:paraId="64EA3B17" w14:textId="77777777" w:rsidTr="00FC3829">
        <w:trPr>
          <w:trHeight w:val="240"/>
        </w:trPr>
        <w:tc>
          <w:tcPr>
            <w:tcW w:w="186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492F1B4" w14:textId="5C3E6EAD" w:rsidR="00FC3829" w:rsidRPr="00393396" w:rsidRDefault="00FC3829" w:rsidP="003D0D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Demande initiale</w:t>
            </w:r>
            <w:r w:rsidR="00AA5F22" w:rsidRPr="003933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CAMO</w:t>
            </w:r>
            <w:r w:rsidR="00AA5F22">
              <w:rPr>
                <w:rFonts w:ascii="Arial" w:hAnsi="Arial" w:cs="Arial"/>
                <w:b/>
                <w:bCs/>
                <w:sz w:val="18"/>
                <w:szCs w:val="18"/>
              </w:rPr>
              <w:t>-FR</w:t>
            </w:r>
            <w:r w:rsidR="00AA5F22"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/CAO</w:t>
            </w:r>
            <w:r w:rsidR="00AA5F22">
              <w:rPr>
                <w:rFonts w:ascii="Arial" w:hAnsi="Arial" w:cs="Arial"/>
                <w:b/>
                <w:bCs/>
                <w:sz w:val="18"/>
                <w:szCs w:val="18"/>
              </w:rPr>
              <w:t>-FR/145-FR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544F58E3" w14:textId="77777777" w:rsidR="00FC3829" w:rsidRPr="00393396" w:rsidRDefault="00A57D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3933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A07C1">
              <w:rPr>
                <w:rFonts w:ascii="Arial" w:hAnsi="Arial" w:cs="Arial"/>
                <w:sz w:val="18"/>
                <w:szCs w:val="18"/>
              </w:rPr>
            </w:r>
            <w:r w:rsidR="00DA07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9339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23" w:type="dxa"/>
            <w:gridSpan w:val="2"/>
            <w:shd w:val="clear" w:color="auto" w:fill="auto"/>
            <w:noWrap/>
            <w:vAlign w:val="center"/>
          </w:tcPr>
          <w:p w14:paraId="0311D5C9" w14:textId="66A1F701" w:rsidR="00FC3829" w:rsidRPr="00393396" w:rsidRDefault="00FC3829" w:rsidP="00F75A7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Modification Majeure / modification CAMO</w:t>
            </w:r>
            <w:r w:rsidR="005334EF">
              <w:rPr>
                <w:rFonts w:ascii="Arial" w:hAnsi="Arial" w:cs="Arial"/>
                <w:b/>
                <w:bCs/>
                <w:sz w:val="18"/>
                <w:szCs w:val="18"/>
              </w:rPr>
              <w:t>-FR</w:t>
            </w: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/CAO</w:t>
            </w:r>
            <w:r w:rsidR="005334EF">
              <w:rPr>
                <w:rFonts w:ascii="Arial" w:hAnsi="Arial" w:cs="Arial"/>
                <w:b/>
                <w:bCs/>
                <w:sz w:val="18"/>
                <w:szCs w:val="18"/>
              </w:rPr>
              <w:t>-FR</w:t>
            </w:r>
            <w:r w:rsidR="00AA5F22">
              <w:rPr>
                <w:rFonts w:ascii="Arial" w:hAnsi="Arial" w:cs="Arial"/>
                <w:b/>
                <w:bCs/>
                <w:sz w:val="18"/>
                <w:szCs w:val="18"/>
              </w:rPr>
              <w:t>/145-FR</w:t>
            </w: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qui nécessite une approbation préalable </w:t>
            </w: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5E4320E9" w14:textId="77777777" w:rsidR="00FC3829" w:rsidRPr="00393396" w:rsidRDefault="00A57D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3933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A07C1">
              <w:rPr>
                <w:rFonts w:ascii="Arial" w:hAnsi="Arial" w:cs="Arial"/>
                <w:sz w:val="18"/>
                <w:szCs w:val="18"/>
              </w:rPr>
            </w:r>
            <w:r w:rsidR="00DA07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9339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14:paraId="505280E2" w14:textId="29CB6D15" w:rsidR="00FC3829" w:rsidRPr="00393396" w:rsidRDefault="00FC3829" w:rsidP="001E3288">
            <w:pPr>
              <w:tabs>
                <w:tab w:val="left" w:pos="638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Autre (modification mineure hors approbation indirecte pour les organismes autres que CAMO</w:t>
            </w:r>
            <w:r w:rsidR="005334EF">
              <w:rPr>
                <w:rFonts w:ascii="Arial" w:hAnsi="Arial" w:cs="Arial"/>
                <w:b/>
                <w:bCs/>
                <w:sz w:val="18"/>
                <w:szCs w:val="18"/>
              </w:rPr>
              <w:t>-FR</w:t>
            </w: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/CAO</w:t>
            </w:r>
            <w:r w:rsidR="005334EF">
              <w:rPr>
                <w:rFonts w:ascii="Arial" w:hAnsi="Arial" w:cs="Arial"/>
                <w:b/>
                <w:bCs/>
                <w:sz w:val="18"/>
                <w:szCs w:val="18"/>
              </w:rPr>
              <w:t>-FR</w:t>
            </w:r>
            <w:r w:rsidR="00AA5F22">
              <w:rPr>
                <w:rFonts w:ascii="Arial" w:hAnsi="Arial" w:cs="Arial"/>
                <w:b/>
                <w:bCs/>
                <w:sz w:val="18"/>
                <w:szCs w:val="18"/>
              </w:rPr>
              <w:t>/145-FR</w:t>
            </w: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740B6" w14:textId="77777777" w:rsidR="00FC3829" w:rsidRPr="00393396" w:rsidRDefault="00A57DAF">
            <w:pPr>
              <w:rPr>
                <w:rFonts w:ascii="Arial" w:hAnsi="Arial" w:cs="Arial"/>
                <w:sz w:val="16"/>
                <w:szCs w:val="16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39339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A07C1">
              <w:rPr>
                <w:rFonts w:ascii="Arial" w:hAnsi="Arial" w:cs="Arial"/>
                <w:sz w:val="18"/>
                <w:szCs w:val="18"/>
              </w:rPr>
            </w:r>
            <w:r w:rsidR="00DA07C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9339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93396" w:rsidRPr="00393396" w14:paraId="6A265156" w14:textId="77777777" w:rsidTr="00FC3829">
        <w:trPr>
          <w:trHeight w:val="240"/>
        </w:trPr>
        <w:tc>
          <w:tcPr>
            <w:tcW w:w="358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8E9CB4F" w14:textId="470D1D16" w:rsidR="00FC3829" w:rsidRPr="00393396" w:rsidRDefault="00FC3829" w:rsidP="00FC3829">
            <w:pPr>
              <w:tabs>
                <w:tab w:val="left" w:pos="355"/>
              </w:tabs>
              <w:rPr>
                <w:rFonts w:ascii="Arial" w:hAnsi="Arial" w:cs="Arial"/>
                <w:sz w:val="16"/>
                <w:szCs w:val="16"/>
              </w:rPr>
            </w:pPr>
            <w:r w:rsidRPr="00393396">
              <w:rPr>
                <w:rFonts w:ascii="Arial" w:hAnsi="Arial" w:cs="Arial"/>
                <w:i/>
                <w:iCs/>
                <w:sz w:val="16"/>
                <w:szCs w:val="16"/>
              </w:rPr>
              <w:tab/>
            </w:r>
          </w:p>
        </w:tc>
        <w:tc>
          <w:tcPr>
            <w:tcW w:w="2723" w:type="dxa"/>
            <w:gridSpan w:val="2"/>
            <w:shd w:val="clear" w:color="auto" w:fill="auto"/>
            <w:noWrap/>
            <w:vAlign w:val="center"/>
          </w:tcPr>
          <w:p w14:paraId="0C294309" w14:textId="5D21BA38" w:rsidR="00FC3829" w:rsidRPr="00393396" w:rsidRDefault="00FC3829" w:rsidP="00F75A7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48" w:type="dxa"/>
            <w:shd w:val="clear" w:color="auto" w:fill="auto"/>
            <w:noWrap/>
            <w:vAlign w:val="center"/>
          </w:tcPr>
          <w:p w14:paraId="25FD5FA0" w14:textId="77777777" w:rsidR="00FC3829" w:rsidRPr="00393396" w:rsidRDefault="00FC3829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20" w:type="dxa"/>
            <w:shd w:val="clear" w:color="auto" w:fill="auto"/>
            <w:noWrap/>
            <w:vAlign w:val="center"/>
          </w:tcPr>
          <w:p w14:paraId="31CC20DA" w14:textId="6713F27E" w:rsidR="00FC3829" w:rsidRPr="00393396" w:rsidRDefault="00FC3829" w:rsidP="00FC3829">
            <w:pPr>
              <w:tabs>
                <w:tab w:val="left" w:pos="638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52B2D" w14:textId="77777777" w:rsidR="00FC3829" w:rsidRPr="00393396" w:rsidRDefault="00FC382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393396" w:rsidRPr="00393396" w14:paraId="310148AB" w14:textId="77777777" w:rsidTr="00FC3829">
        <w:trPr>
          <w:trHeight w:val="240"/>
        </w:trPr>
        <w:tc>
          <w:tcPr>
            <w:tcW w:w="358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B0B30F9" w14:textId="77777777" w:rsidR="00FC3829" w:rsidRPr="00393396" w:rsidRDefault="00FC3829" w:rsidP="00FC382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591" w:type="dxa"/>
            <w:gridSpan w:val="4"/>
            <w:shd w:val="clear" w:color="auto" w:fill="auto"/>
            <w:noWrap/>
            <w:vAlign w:val="center"/>
          </w:tcPr>
          <w:p w14:paraId="5762AD67" w14:textId="77777777" w:rsidR="00FC3829" w:rsidRPr="00393396" w:rsidRDefault="00FC3829" w:rsidP="00FC3829">
            <w:pPr>
              <w:tabs>
                <w:tab w:val="left" w:pos="638"/>
              </w:tabs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3264D" w14:textId="77777777" w:rsidR="00FC3829" w:rsidRPr="00393396" w:rsidRDefault="00FC382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393396" w:rsidRPr="00393396" w14:paraId="63EE8265" w14:textId="77777777" w:rsidTr="00FC3829">
        <w:trPr>
          <w:trHeight w:val="240"/>
        </w:trPr>
        <w:tc>
          <w:tcPr>
            <w:tcW w:w="1077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94281" w14:textId="77777777" w:rsidR="00AA353E" w:rsidRPr="00393396" w:rsidRDefault="00AA353E" w:rsidP="00E238A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FE4B487" w14:textId="77777777" w:rsidR="00CB04F0" w:rsidRPr="00393396" w:rsidRDefault="00CB04F0" w:rsidP="00393396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</w:tr>
      <w:tr w:rsidR="00393396" w:rsidRPr="00393396" w14:paraId="2ADCD86F" w14:textId="77777777" w:rsidTr="00313AEE">
        <w:trPr>
          <w:trHeight w:val="24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500D5759" w14:textId="061F83E3" w:rsidR="006E1ABC" w:rsidRPr="00393396" w:rsidRDefault="006E1ABC" w:rsidP="00E238A5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0. R</w:t>
            </w:r>
            <w:r w:rsidR="006C48F9" w:rsidRPr="00393396">
              <w:rPr>
                <w:rFonts w:ascii="Arial" w:hAnsi="Arial" w:cs="Arial"/>
                <w:sz w:val="20"/>
                <w:szCs w:val="20"/>
              </w:rPr>
              <w:t xml:space="preserve">éférence et indice de révision de la demande </w:t>
            </w:r>
          </w:p>
        </w:tc>
      </w:tr>
      <w:tr w:rsidR="00393396" w:rsidRPr="00393396" w14:paraId="7E49DB06" w14:textId="77777777" w:rsidTr="00FC3829">
        <w:trPr>
          <w:trHeight w:val="24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67F1C3" w14:textId="77777777" w:rsidR="006E1ABC" w:rsidRPr="00393396" w:rsidRDefault="006E1A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2C512" w14:textId="77777777" w:rsidR="00484989" w:rsidRPr="00393396" w:rsidRDefault="004849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F077F" w14:textId="77777777" w:rsidR="00FC3829" w:rsidRPr="00393396" w:rsidRDefault="00FC38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0F89AD" w14:textId="77777777" w:rsidR="005019B6" w:rsidRPr="00393396" w:rsidRDefault="005019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1731C" w14:textId="77777777" w:rsidR="007919C7" w:rsidRPr="00393396" w:rsidRDefault="007919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43FB39C" w14:textId="77777777" w:rsidTr="00967267">
        <w:trPr>
          <w:trHeight w:val="24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72647DEC" w14:textId="0315362D" w:rsidR="00833212" w:rsidRPr="00393396" w:rsidRDefault="00FF51D9" w:rsidP="001D3629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57728" behindDoc="0" locked="0" layoutInCell="0" allowOverlap="1" wp14:anchorId="3A8FADCB" wp14:editId="350B1B37">
                      <wp:simplePos x="0" y="0"/>
                      <wp:positionH relativeFrom="page">
                        <wp:posOffset>38100</wp:posOffset>
                      </wp:positionH>
                      <wp:positionV relativeFrom="page">
                        <wp:posOffset>-1</wp:posOffset>
                      </wp:positionV>
                      <wp:extent cx="342900" cy="0"/>
                      <wp:effectExtent l="0" t="0" r="0" b="0"/>
                      <wp:wrapNone/>
                      <wp:docPr id="17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18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A9D8C" id="Group 42" o:spid="_x0000_s1026" style="position:absolute;margin-left:3pt;margin-top:0;width:27pt;height:0;z-index:251657728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" o:allowincell="f">
                      <v:shape id="Freeform 43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44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393396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58752" behindDoc="0" locked="0" layoutInCell="0" allowOverlap="1" wp14:anchorId="061FD7FD" wp14:editId="0EADB192">
                      <wp:simplePos x="0" y="0"/>
                      <wp:positionH relativeFrom="page">
                        <wp:posOffset>123825</wp:posOffset>
                      </wp:positionH>
                      <wp:positionV relativeFrom="page">
                        <wp:posOffset>-1</wp:posOffset>
                      </wp:positionV>
                      <wp:extent cx="295275" cy="0"/>
                      <wp:effectExtent l="0" t="0" r="0" b="0"/>
                      <wp:wrapNone/>
                      <wp:docPr id="14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275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15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3A957D" id="Group 45" o:spid="_x0000_s1026" style="position:absolute;margin-left:9.75pt;margin-top:0;width:23.25pt;height:0;z-index:251658752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" o:allowincell="f">
                      <v:shape id="Freeform 46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47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1A. Raison sociale</w:t>
            </w:r>
            <w:r w:rsidR="002B1442" w:rsidRPr="003933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adresse de la société</w:t>
            </w:r>
            <w:r w:rsidR="002B1442" w:rsidRPr="00393396">
              <w:rPr>
                <w:rFonts w:ascii="Arial" w:hAnsi="Arial" w:cs="Arial"/>
                <w:sz w:val="20"/>
                <w:szCs w:val="20"/>
              </w:rPr>
              <w:t xml:space="preserve"> contacts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 xml:space="preserve"> Téléphone - </w:t>
            </w:r>
            <w:r w:rsidR="001D3629" w:rsidRPr="00393396">
              <w:rPr>
                <w:rFonts w:ascii="Arial" w:hAnsi="Arial" w:cs="Arial"/>
                <w:sz w:val="20"/>
                <w:szCs w:val="20"/>
              </w:rPr>
              <w:t xml:space="preserve">Courriel 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- N° agrément</w:t>
            </w:r>
            <w:r w:rsidR="00833212" w:rsidRPr="0039339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393396" w:rsidRPr="00393396" w14:paraId="27DD7517" w14:textId="77777777" w:rsidTr="00FC3829">
        <w:trPr>
          <w:trHeight w:val="473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6ADA184C" w14:textId="659B0400" w:rsidR="00484927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>Organisme :</w:t>
            </w:r>
          </w:p>
          <w:p w14:paraId="4BE31764" w14:textId="15F4762D" w:rsidR="00B234E1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38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1F0E" w:rsidRPr="005334EF">
              <w:rPr>
                <w:rFonts w:ascii="Arial" w:hAnsi="Arial" w:cs="Arial"/>
                <w:sz w:val="20"/>
                <w:szCs w:val="20"/>
              </w:rPr>
              <w:t xml:space="preserve">Nom </w:t>
            </w:r>
            <w:r w:rsidRPr="005334EF">
              <w:rPr>
                <w:rFonts w:ascii="Arial" w:hAnsi="Arial" w:cs="Arial"/>
                <w:sz w:val="20"/>
                <w:szCs w:val="20"/>
              </w:rPr>
              <w:t>officiel (</w:t>
            </w:r>
            <w:proofErr w:type="spellStart"/>
            <w:r w:rsidRPr="005334EF">
              <w:rPr>
                <w:rFonts w:ascii="Arial" w:hAnsi="Arial" w:cs="Arial"/>
                <w:sz w:val="20"/>
                <w:szCs w:val="20"/>
              </w:rPr>
              <w:t>K</w:t>
            </w:r>
            <w:r w:rsidR="00670305" w:rsidRPr="005334EF">
              <w:rPr>
                <w:rFonts w:ascii="Arial" w:hAnsi="Arial" w:cs="Arial"/>
                <w:sz w:val="20"/>
                <w:szCs w:val="20"/>
              </w:rPr>
              <w:t>b</w:t>
            </w:r>
            <w:r w:rsidRPr="005334EF"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 w:rsidRPr="005334EF">
              <w:rPr>
                <w:rFonts w:ascii="Arial" w:hAnsi="Arial" w:cs="Arial"/>
                <w:sz w:val="20"/>
                <w:szCs w:val="20"/>
              </w:rPr>
              <w:t>)</w:t>
            </w:r>
            <w:r w:rsidR="00981F0E" w:rsidRPr="005334EF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7CA38BA2" w14:textId="7E56FE3D" w:rsidR="00A17DE7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38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7DE7" w:rsidRPr="005334EF">
              <w:rPr>
                <w:rFonts w:ascii="Arial" w:hAnsi="Arial" w:cs="Arial"/>
                <w:sz w:val="20"/>
                <w:szCs w:val="20"/>
              </w:rPr>
              <w:t>Numéro d’agrément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AEE">
              <w:rPr>
                <w:rFonts w:ascii="Arial" w:hAnsi="Arial" w:cs="Arial"/>
                <w:sz w:val="20"/>
                <w:szCs w:val="20"/>
              </w:rPr>
              <w:t>(le cas échéant)</w:t>
            </w:r>
            <w:r w:rsidR="00A17DE7"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FF5ADD" w14:textId="77777777" w:rsidR="002D559E" w:rsidRPr="005334EF" w:rsidRDefault="002D559E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  <w:p w14:paraId="00CD8B21" w14:textId="53B2917F" w:rsidR="002D559E" w:rsidRPr="005334EF" w:rsidRDefault="00484927" w:rsidP="002D559E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559E">
              <w:rPr>
                <w:rFonts w:ascii="Arial" w:hAnsi="Arial" w:cs="Arial"/>
                <w:sz w:val="20"/>
                <w:szCs w:val="20"/>
              </w:rPr>
              <w:t xml:space="preserve">Note : Renseigner uniquement si les informations ci-dessous de cette case ont changé depuis la dernière demande </w:t>
            </w:r>
          </w:p>
          <w:p w14:paraId="27C4178B" w14:textId="6A6466B0" w:rsidR="002D559E" w:rsidRPr="005334EF" w:rsidRDefault="002D559E" w:rsidP="002D559E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38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34EF">
              <w:rPr>
                <w:rFonts w:ascii="Arial" w:hAnsi="Arial" w:cs="Arial"/>
                <w:sz w:val="20"/>
                <w:szCs w:val="20"/>
              </w:rPr>
              <w:t>Nom commercial (si différent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3813">
              <w:rPr>
                <w:rFonts w:ascii="Arial" w:hAnsi="Arial" w:cs="Arial"/>
                <w:sz w:val="20"/>
                <w:szCs w:val="20"/>
              </w:rPr>
              <w:t>du nom officiel</w:t>
            </w:r>
            <w:r w:rsidRPr="005334EF">
              <w:rPr>
                <w:rFonts w:ascii="Arial" w:hAnsi="Arial" w:cs="Arial"/>
                <w:sz w:val="20"/>
                <w:szCs w:val="20"/>
              </w:rPr>
              <w:t>) :</w:t>
            </w:r>
          </w:p>
          <w:p w14:paraId="2930CAB3" w14:textId="1717BDE3" w:rsidR="00981F0E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2231" w:rsidRPr="005334EF">
              <w:rPr>
                <w:rFonts w:ascii="Arial" w:hAnsi="Arial" w:cs="Arial"/>
                <w:sz w:val="20"/>
                <w:szCs w:val="20"/>
              </w:rPr>
              <w:t>Adresse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231"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DD10D0" w14:textId="28C469F2" w:rsidR="00092231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92231" w:rsidRPr="005334EF">
              <w:rPr>
                <w:rFonts w:ascii="Arial" w:hAnsi="Arial" w:cs="Arial"/>
                <w:sz w:val="20"/>
                <w:szCs w:val="20"/>
              </w:rPr>
              <w:t xml:space="preserve">Téléphone / </w:t>
            </w:r>
            <w:r w:rsidR="00B57426" w:rsidRPr="005334EF">
              <w:rPr>
                <w:rFonts w:ascii="Arial" w:hAnsi="Arial" w:cs="Arial"/>
                <w:sz w:val="20"/>
                <w:szCs w:val="20"/>
              </w:rPr>
              <w:t>Courriel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7426"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27E056" w14:textId="3230E4C1" w:rsidR="00FC3829" w:rsidRPr="005334EF" w:rsidRDefault="00FC3829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  <w:p w14:paraId="0BE18368" w14:textId="48A23F4D" w:rsidR="00092231" w:rsidRPr="005334EF" w:rsidRDefault="00092231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>Dirigeant Responsable :</w:t>
            </w:r>
          </w:p>
          <w:p w14:paraId="657AF5FC" w14:textId="72E37731" w:rsidR="00092231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92231" w:rsidRPr="005334EF">
              <w:rPr>
                <w:rFonts w:ascii="Arial" w:hAnsi="Arial" w:cs="Arial"/>
                <w:sz w:val="20"/>
                <w:szCs w:val="20"/>
              </w:rPr>
              <w:t>Nom Prénom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231"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3BB025" w14:textId="6A4CEBC3" w:rsidR="00092231" w:rsidRPr="00393396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92231" w:rsidRPr="00393396">
              <w:rPr>
                <w:rFonts w:ascii="Arial" w:hAnsi="Arial" w:cs="Arial"/>
                <w:sz w:val="20"/>
                <w:szCs w:val="20"/>
              </w:rPr>
              <w:t xml:space="preserve">Téléphone / </w:t>
            </w:r>
            <w:r w:rsidR="00B57426" w:rsidRPr="00393396">
              <w:rPr>
                <w:rFonts w:ascii="Arial" w:hAnsi="Arial" w:cs="Arial"/>
                <w:sz w:val="20"/>
                <w:szCs w:val="20"/>
              </w:rPr>
              <w:t>Courriel</w:t>
            </w:r>
            <w:r w:rsidR="00092231" w:rsidRPr="00393396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41E14EFD" w14:textId="77777777" w:rsidR="00092231" w:rsidRPr="00393396" w:rsidRDefault="00092231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  <w:p w14:paraId="7BA007B0" w14:textId="50CA862C" w:rsidR="00092231" w:rsidRPr="00393396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Point de contact privilégié entre l’organisme et OSAC :</w:t>
            </w:r>
          </w:p>
          <w:p w14:paraId="4553EB97" w14:textId="401C4889" w:rsidR="00B234E1" w:rsidRPr="005334EF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334EF">
              <w:rPr>
                <w:rFonts w:ascii="Arial" w:hAnsi="Arial" w:cs="Arial"/>
                <w:sz w:val="20"/>
                <w:szCs w:val="20"/>
              </w:rPr>
              <w:t>Nom Prénom :</w:t>
            </w:r>
          </w:p>
          <w:p w14:paraId="3F81D50D" w14:textId="57C25177" w:rsidR="00484927" w:rsidRPr="00393396" w:rsidRDefault="00484927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393396">
              <w:rPr>
                <w:rFonts w:ascii="Arial" w:hAnsi="Arial" w:cs="Arial"/>
                <w:sz w:val="20"/>
                <w:szCs w:val="20"/>
              </w:rPr>
              <w:t>Position / Fonction :</w:t>
            </w:r>
          </w:p>
          <w:p w14:paraId="72D71B5A" w14:textId="778C1F53" w:rsidR="00484927" w:rsidRPr="00393396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Téléphone / </w:t>
            </w:r>
            <w:r w:rsidR="00B57426" w:rsidRPr="00393396">
              <w:rPr>
                <w:rFonts w:ascii="Arial" w:hAnsi="Arial" w:cs="Arial"/>
                <w:sz w:val="20"/>
                <w:szCs w:val="20"/>
              </w:rPr>
              <w:t>Courriel</w:t>
            </w:r>
            <w:r w:rsidRPr="00393396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41413E69" w14:textId="77777777" w:rsidR="005019B6" w:rsidRPr="00393396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  <w:p w14:paraId="7F041F94" w14:textId="26F728D0" w:rsidR="0099049F" w:rsidRPr="00393396" w:rsidRDefault="0099049F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Responsable Qualité / Surveillance de la Conformité (si différent du point de contact privilégié) :</w:t>
            </w:r>
          </w:p>
          <w:p w14:paraId="5C3C5E02" w14:textId="07153FE2" w:rsidR="0099049F" w:rsidRPr="005334EF" w:rsidRDefault="0099049F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334EF">
              <w:rPr>
                <w:rFonts w:ascii="Arial" w:hAnsi="Arial" w:cs="Arial"/>
                <w:sz w:val="20"/>
                <w:szCs w:val="20"/>
              </w:rPr>
              <w:t>Nom Prénom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EF6CA3" w14:textId="14E803BB" w:rsidR="0099049F" w:rsidRPr="00393396" w:rsidRDefault="0099049F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393396">
              <w:rPr>
                <w:rFonts w:ascii="Arial" w:hAnsi="Arial" w:cs="Arial"/>
                <w:sz w:val="20"/>
                <w:szCs w:val="20"/>
              </w:rPr>
              <w:t>Position / Fonction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6277100" w14:textId="498C240A" w:rsidR="0099049F" w:rsidRPr="00393396" w:rsidRDefault="0099049F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Téléphone / </w:t>
            </w:r>
            <w:r w:rsidR="00B57426" w:rsidRPr="00393396">
              <w:rPr>
                <w:rFonts w:ascii="Arial" w:hAnsi="Arial" w:cs="Arial"/>
                <w:sz w:val="20"/>
                <w:szCs w:val="20"/>
              </w:rPr>
              <w:t>Courriel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26C0ED" w14:textId="77777777" w:rsidR="0099049F" w:rsidRPr="00393396" w:rsidRDefault="0099049F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  <w:p w14:paraId="13C41938" w14:textId="21DA322C" w:rsidR="005019B6" w:rsidRPr="005334EF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lastRenderedPageBreak/>
              <w:t xml:space="preserve">Responsable Facturation : </w:t>
            </w:r>
          </w:p>
          <w:p w14:paraId="65083A01" w14:textId="5E2D3B64" w:rsidR="005019B6" w:rsidRPr="005334EF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Nom Prénom</w:t>
            </w:r>
            <w:r w:rsidR="005F2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34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7A62F34" w14:textId="4745A79B" w:rsidR="005019B6" w:rsidRPr="00393396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393396">
              <w:rPr>
                <w:rFonts w:ascii="Arial" w:hAnsi="Arial" w:cs="Arial"/>
                <w:sz w:val="20"/>
                <w:szCs w:val="20"/>
              </w:rPr>
              <w:t>Position / Fonction</w:t>
            </w:r>
            <w:r w:rsidR="00A1232C"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6D9484" w14:textId="563BC750" w:rsidR="005019B6" w:rsidRPr="00393396" w:rsidRDefault="005019B6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Téléphone / </w:t>
            </w:r>
            <w:r w:rsidR="00B57426" w:rsidRPr="00393396">
              <w:rPr>
                <w:rFonts w:ascii="Arial" w:hAnsi="Arial" w:cs="Arial"/>
                <w:sz w:val="20"/>
                <w:szCs w:val="20"/>
              </w:rPr>
              <w:t>Courriel</w:t>
            </w:r>
            <w:r w:rsidR="00A1232C"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E74F64" w14:textId="77777777" w:rsidR="00833212" w:rsidRPr="00393396" w:rsidRDefault="00833212" w:rsidP="00780884">
            <w:pPr>
              <w:spacing w:beforeLines="60" w:before="14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6D6823EF" w14:textId="77777777" w:rsidTr="00967267">
        <w:trPr>
          <w:trHeight w:val="240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75E1AAF3" w14:textId="0F9A5DE4" w:rsidR="006E1ABC" w:rsidRPr="00393396" w:rsidRDefault="00FF51D9" w:rsidP="00E307D3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noProof/>
              </w:rPr>
              <w:lastRenderedPageBreak/>
              <mc:AlternateContent>
                <mc:Choice Requires="wpg">
                  <w:drawing>
                    <wp:anchor distT="4294967295" distB="4294967295" distL="114300" distR="114300" simplePos="0" relativeHeight="251655680" behindDoc="0" locked="0" layoutInCell="0" allowOverlap="1" wp14:anchorId="418B740B" wp14:editId="1DEF95C0">
                      <wp:simplePos x="0" y="0"/>
                      <wp:positionH relativeFrom="page">
                        <wp:posOffset>38100</wp:posOffset>
                      </wp:positionH>
                      <wp:positionV relativeFrom="page">
                        <wp:posOffset>-1</wp:posOffset>
                      </wp:positionV>
                      <wp:extent cx="342900" cy="0"/>
                      <wp:effectExtent l="0" t="0" r="0" b="0"/>
                      <wp:wrapNone/>
                      <wp:docPr id="11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12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48D28A" id="Group 36" o:spid="_x0000_s1026" style="position:absolute;margin-left:3pt;margin-top:0;width:27pt;height:0;z-index:251655680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" o:allowincell="f">
                      <v:shape id="Freeform 37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38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393396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56704" behindDoc="0" locked="0" layoutInCell="0" allowOverlap="1" wp14:anchorId="0B50B2BB" wp14:editId="31E56A74">
                      <wp:simplePos x="0" y="0"/>
                      <wp:positionH relativeFrom="page">
                        <wp:posOffset>123825</wp:posOffset>
                      </wp:positionH>
                      <wp:positionV relativeFrom="page">
                        <wp:posOffset>-1</wp:posOffset>
                      </wp:positionV>
                      <wp:extent cx="295275" cy="0"/>
                      <wp:effectExtent l="0" t="0" r="0" b="0"/>
                      <wp:wrapNone/>
                      <wp:docPr id="8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275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9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AC0811" id="Group 39" o:spid="_x0000_s1026" style="position:absolute;margin-left:9.75pt;margin-top:0;width:23.25pt;height:0;z-index:251656704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" o:allowincell="f">
                      <v:shape id="Freeform 40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41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>1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B</w: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Activités générales</w: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 xml:space="preserve">– pour demande initiale seulement </w: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93396" w:rsidRPr="00393396" w14:paraId="0F0794BF" w14:textId="77777777" w:rsidTr="00FC3829">
        <w:trPr>
          <w:trHeight w:val="473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4F378B2C" w14:textId="77777777" w:rsidR="006E1ABC" w:rsidRPr="00393396" w:rsidRDefault="00833212" w:rsidP="00971CE2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Secteur(s) industriel(s) et famille(s) de matériel</w:t>
            </w:r>
            <w:r w:rsidR="007919C7" w:rsidRPr="00393396">
              <w:rPr>
                <w:rFonts w:ascii="Arial" w:hAnsi="Arial" w:cs="Arial"/>
                <w:sz w:val="20"/>
                <w:szCs w:val="20"/>
              </w:rPr>
              <w:t xml:space="preserve"> ou service</w:t>
            </w:r>
            <w:r w:rsidR="00B42868" w:rsidRPr="00393396">
              <w:rPr>
                <w:rFonts w:ascii="Arial" w:hAnsi="Arial" w:cs="Arial"/>
                <w:sz w:val="20"/>
                <w:szCs w:val="20"/>
              </w:rPr>
              <w:t>(s)</w:t>
            </w:r>
            <w:r w:rsidR="007919C7" w:rsidRPr="00393396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0E300DC" w14:textId="7E2AFCF1" w:rsidR="006E1ABC" w:rsidRPr="005334EF" w:rsidRDefault="006E1ABC" w:rsidP="007919C7">
            <w:pPr>
              <w:tabs>
                <w:tab w:val="left" w:pos="4896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FA4C4A6" w14:textId="77777777" w:rsidR="00B234E1" w:rsidRPr="005334EF" w:rsidRDefault="00B234E1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8EE25" w14:textId="77777777" w:rsidR="009D5D71" w:rsidRPr="005334EF" w:rsidRDefault="009D5D71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4D31C" w14:textId="77777777" w:rsidR="009D5D71" w:rsidRPr="005334EF" w:rsidRDefault="009D5D71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3D8ED" w14:textId="77777777" w:rsidR="00636693" w:rsidRPr="005334EF" w:rsidRDefault="00636693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5CA53" w14:textId="77777777" w:rsidR="00833212" w:rsidRPr="00393396" w:rsidRDefault="00833212" w:rsidP="00971CE2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Savoir-faire général et particulier, métiers :</w:t>
            </w:r>
          </w:p>
          <w:p w14:paraId="6A9F9DE7" w14:textId="5236B810" w:rsidR="006E1ABC" w:rsidRPr="005334EF" w:rsidRDefault="006E1ABC" w:rsidP="00971CE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799943" w14:textId="77777777" w:rsidR="00C1320B" w:rsidRPr="005334EF" w:rsidRDefault="00C1320B" w:rsidP="00971CE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BF959DC" w14:textId="77777777" w:rsidR="00C1320B" w:rsidRPr="005334EF" w:rsidRDefault="00C1320B" w:rsidP="00971CE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F92170" w14:textId="77777777" w:rsidR="00E939C4" w:rsidRPr="005334EF" w:rsidRDefault="00E939C4" w:rsidP="00971CE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B84C1B1" w14:textId="77777777" w:rsidR="00636693" w:rsidRPr="005334EF" w:rsidRDefault="00636693" w:rsidP="00971CE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93396" w:rsidRPr="00393396" w14:paraId="5EA97D2C" w14:textId="77777777" w:rsidTr="00967267">
        <w:trPr>
          <w:trHeight w:val="24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C99ADB2" w14:textId="122133FF" w:rsidR="00833212" w:rsidRPr="005334EF" w:rsidRDefault="00FF51D9" w:rsidP="00967267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59776" behindDoc="0" locked="0" layoutInCell="0" allowOverlap="1" wp14:anchorId="4931B8A9" wp14:editId="1386010A">
                      <wp:simplePos x="0" y="0"/>
                      <wp:positionH relativeFrom="page">
                        <wp:posOffset>38100</wp:posOffset>
                      </wp:positionH>
                      <wp:positionV relativeFrom="page">
                        <wp:posOffset>-1</wp:posOffset>
                      </wp:positionV>
                      <wp:extent cx="342900" cy="0"/>
                      <wp:effectExtent l="0" t="0" r="0" b="0"/>
                      <wp:wrapNone/>
                      <wp:docPr id="5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6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9335E1" id="Group 48" o:spid="_x0000_s1026" style="position:absolute;margin-left:3pt;margin-top:0;width:27pt;height:0;z-index:251659776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" o:allowincell="f">
                      <v:shape id="Freeform 49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50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393396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60800" behindDoc="0" locked="0" layoutInCell="0" allowOverlap="1" wp14:anchorId="16E2A7B7" wp14:editId="1048CB1C">
                      <wp:simplePos x="0" y="0"/>
                      <wp:positionH relativeFrom="page">
                        <wp:posOffset>123825</wp:posOffset>
                      </wp:positionH>
                      <wp:positionV relativeFrom="page">
                        <wp:posOffset>-1</wp:posOffset>
                      </wp:positionV>
                      <wp:extent cx="295275" cy="0"/>
                      <wp:effectExtent l="0" t="0" r="0" b="0"/>
                      <wp:wrapNone/>
                      <wp:docPr id="2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275" cy="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avLst/>
                                  <a:gdLst>
                                    <a:gd name="T0" fmla="*/ 18643 w 20000"/>
                                    <a:gd name="T1" fmla="*/ 0 h 20000"/>
                                    <a:gd name="T2" fmla="*/ 16879 w 20000"/>
                                    <a:gd name="T3" fmla="*/ 1357 h 20000"/>
                                    <a:gd name="T4" fmla="*/ 15414 w 20000"/>
                                    <a:gd name="T5" fmla="*/ 2605 h 20000"/>
                                    <a:gd name="T6" fmla="*/ 14057 w 20000"/>
                                    <a:gd name="T7" fmla="*/ 3772 h 20000"/>
                                    <a:gd name="T8" fmla="*/ 12809 w 20000"/>
                                    <a:gd name="T9" fmla="*/ 4939 h 20000"/>
                                    <a:gd name="T10" fmla="*/ 11533 w 20000"/>
                                    <a:gd name="T11" fmla="*/ 6214 h 20000"/>
                                    <a:gd name="T12" fmla="*/ 10204 w 20000"/>
                                    <a:gd name="T13" fmla="*/ 7571 h 20000"/>
                                    <a:gd name="T14" fmla="*/ 10204 w 20000"/>
                                    <a:gd name="T15" fmla="*/ 8684 h 20000"/>
                                    <a:gd name="T16" fmla="*/ 11642 w 20000"/>
                                    <a:gd name="T17" fmla="*/ 9607 h 20000"/>
                                    <a:gd name="T18" fmla="*/ 13053 w 20000"/>
                                    <a:gd name="T19" fmla="*/ 10529 h 20000"/>
                                    <a:gd name="T20" fmla="*/ 14464 w 20000"/>
                                    <a:gd name="T21" fmla="*/ 11316 h 20000"/>
                                    <a:gd name="T22" fmla="*/ 15984 w 20000"/>
                                    <a:gd name="T23" fmla="*/ 12022 h 20000"/>
                                    <a:gd name="T24" fmla="*/ 17503 w 20000"/>
                                    <a:gd name="T25" fmla="*/ 12754 h 20000"/>
                                    <a:gd name="T26" fmla="*/ 19132 w 20000"/>
                                    <a:gd name="T27" fmla="*/ 13433 h 20000"/>
                                    <a:gd name="T28" fmla="*/ 19213 w 20000"/>
                                    <a:gd name="T29" fmla="*/ 13487 h 20000"/>
                                    <a:gd name="T30" fmla="*/ 18779 w 20000"/>
                                    <a:gd name="T31" fmla="*/ 13813 h 20000"/>
                                    <a:gd name="T32" fmla="*/ 17775 w 20000"/>
                                    <a:gd name="T33" fmla="*/ 14545 h 20000"/>
                                    <a:gd name="T34" fmla="*/ 16771 w 20000"/>
                                    <a:gd name="T35" fmla="*/ 15170 h 20000"/>
                                    <a:gd name="T36" fmla="*/ 15712 w 20000"/>
                                    <a:gd name="T37" fmla="*/ 15821 h 20000"/>
                                    <a:gd name="T38" fmla="*/ 14654 w 20000"/>
                                    <a:gd name="T39" fmla="*/ 16391 h 20000"/>
                                    <a:gd name="T40" fmla="*/ 13514 w 20000"/>
                                    <a:gd name="T41" fmla="*/ 16906 h 20000"/>
                                    <a:gd name="T42" fmla="*/ 12374 w 20000"/>
                                    <a:gd name="T43" fmla="*/ 17422 h 20000"/>
                                    <a:gd name="T44" fmla="*/ 10855 w 20000"/>
                                    <a:gd name="T45" fmla="*/ 17992 h 20000"/>
                                    <a:gd name="T46" fmla="*/ 9552 w 20000"/>
                                    <a:gd name="T47" fmla="*/ 18290 h 20000"/>
                                    <a:gd name="T48" fmla="*/ 8168 w 20000"/>
                                    <a:gd name="T49" fmla="*/ 18399 h 20000"/>
                                    <a:gd name="T50" fmla="*/ 7273 w 20000"/>
                                    <a:gd name="T51" fmla="*/ 18345 h 20000"/>
                                    <a:gd name="T52" fmla="*/ 6377 w 20000"/>
                                    <a:gd name="T53" fmla="*/ 18100 h 20000"/>
                                    <a:gd name="T54" fmla="*/ 4912 w 20000"/>
                                    <a:gd name="T55" fmla="*/ 17232 h 20000"/>
                                    <a:gd name="T56" fmla="*/ 4125 w 20000"/>
                                    <a:gd name="T57" fmla="*/ 15902 h 20000"/>
                                    <a:gd name="T58" fmla="*/ 3691 w 20000"/>
                                    <a:gd name="T59" fmla="*/ 14193 h 20000"/>
                                    <a:gd name="T60" fmla="*/ 3853 w 20000"/>
                                    <a:gd name="T61" fmla="*/ 11777 h 20000"/>
                                    <a:gd name="T62" fmla="*/ 4261 w 20000"/>
                                    <a:gd name="T63" fmla="*/ 10611 h 20000"/>
                                    <a:gd name="T64" fmla="*/ 4885 w 20000"/>
                                    <a:gd name="T65" fmla="*/ 9389 h 20000"/>
                                    <a:gd name="T66" fmla="*/ 4912 w 20000"/>
                                    <a:gd name="T67" fmla="*/ 8467 h 20000"/>
                                    <a:gd name="T68" fmla="*/ 3935 w 20000"/>
                                    <a:gd name="T69" fmla="*/ 7761 h 20000"/>
                                    <a:gd name="T70" fmla="*/ 2795 w 20000"/>
                                    <a:gd name="T71" fmla="*/ 7273 h 20000"/>
                                    <a:gd name="T72" fmla="*/ 1872 w 20000"/>
                                    <a:gd name="T73" fmla="*/ 6947 h 20000"/>
                                    <a:gd name="T74" fmla="*/ 1194 w 20000"/>
                                    <a:gd name="T75" fmla="*/ 7083 h 20000"/>
                                    <a:gd name="T76" fmla="*/ 923 w 20000"/>
                                    <a:gd name="T77" fmla="*/ 7246 h 20000"/>
                                    <a:gd name="T78" fmla="*/ 896 w 20000"/>
                                    <a:gd name="T79" fmla="*/ 6974 h 20000"/>
                                    <a:gd name="T80" fmla="*/ 1140 w 20000"/>
                                    <a:gd name="T81" fmla="*/ 6404 h 20000"/>
                                    <a:gd name="T82" fmla="*/ 1710 w 20000"/>
                                    <a:gd name="T83" fmla="*/ 5780 h 20000"/>
                                    <a:gd name="T84" fmla="*/ 2334 w 20000"/>
                                    <a:gd name="T85" fmla="*/ 5319 h 20000"/>
                                    <a:gd name="T86" fmla="*/ 2469 w 20000"/>
                                    <a:gd name="T87" fmla="*/ 5183 h 20000"/>
                                    <a:gd name="T88" fmla="*/ 3745 w 20000"/>
                                    <a:gd name="T89" fmla="*/ 4885 h 20000"/>
                                    <a:gd name="T90" fmla="*/ 5047 w 20000"/>
                                    <a:gd name="T91" fmla="*/ 4993 h 20000"/>
                                    <a:gd name="T92" fmla="*/ 6459 w 20000"/>
                                    <a:gd name="T93" fmla="*/ 5699 h 20000"/>
                                    <a:gd name="T94" fmla="*/ 6974 w 20000"/>
                                    <a:gd name="T95" fmla="*/ 6133 h 20000"/>
                                    <a:gd name="T96" fmla="*/ 7300 w 20000"/>
                                    <a:gd name="T97" fmla="*/ 6296 h 20000"/>
                                    <a:gd name="T98" fmla="*/ 8602 w 20000"/>
                                    <a:gd name="T99" fmla="*/ 4993 h 20000"/>
                                    <a:gd name="T100" fmla="*/ 10122 w 20000"/>
                                    <a:gd name="T101" fmla="*/ 3745 h 20000"/>
                                    <a:gd name="T102" fmla="*/ 11832 w 20000"/>
                                    <a:gd name="T103" fmla="*/ 2551 h 20000"/>
                                    <a:gd name="T104" fmla="*/ 13650 w 20000"/>
                                    <a:gd name="T105" fmla="*/ 1520 h 20000"/>
                                    <a:gd name="T106" fmla="*/ 15468 w 20000"/>
                                    <a:gd name="T107" fmla="*/ 733 h 20000"/>
                                    <a:gd name="T108" fmla="*/ 17178 w 20000"/>
                                    <a:gd name="T109" fmla="*/ 190 h 20000"/>
                                    <a:gd name="T110" fmla="*/ 17829 w 20000"/>
                                    <a:gd name="T111" fmla="*/ 54 h 20000"/>
                                    <a:gd name="T112" fmla="*/ 0 w 20000"/>
                                    <a:gd name="T113" fmla="*/ 19973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27" y="19973"/>
                                      </a:moveTo>
                                      <a:lnTo>
                                        <a:pt x="19919" y="19973"/>
                                      </a:lnTo>
                                      <a:lnTo>
                                        <a:pt x="19973" y="7897"/>
                                      </a:lnTo>
                                      <a:lnTo>
                                        <a:pt x="19973" y="54"/>
                                      </a:lnTo>
                                      <a:lnTo>
                                        <a:pt x="18643" y="0"/>
                                      </a:lnTo>
                                      <a:lnTo>
                                        <a:pt x="18236" y="299"/>
                                      </a:lnTo>
                                      <a:lnTo>
                                        <a:pt x="17910" y="597"/>
                                      </a:lnTo>
                                      <a:lnTo>
                                        <a:pt x="17531" y="868"/>
                                      </a:lnTo>
                                      <a:lnTo>
                                        <a:pt x="17205" y="1113"/>
                                      </a:lnTo>
                                      <a:lnTo>
                                        <a:pt x="16879" y="1357"/>
                                      </a:lnTo>
                                      <a:lnTo>
                                        <a:pt x="16581" y="1628"/>
                                      </a:lnTo>
                                      <a:lnTo>
                                        <a:pt x="16255" y="1900"/>
                                      </a:lnTo>
                                      <a:lnTo>
                                        <a:pt x="15984" y="2171"/>
                                      </a:lnTo>
                                      <a:lnTo>
                                        <a:pt x="15685" y="2361"/>
                                      </a:lnTo>
                                      <a:lnTo>
                                        <a:pt x="15414" y="2605"/>
                                      </a:lnTo>
                                      <a:lnTo>
                                        <a:pt x="15142" y="2877"/>
                                      </a:lnTo>
                                      <a:lnTo>
                                        <a:pt x="14817" y="3094"/>
                                      </a:lnTo>
                                      <a:lnTo>
                                        <a:pt x="14600" y="3311"/>
                                      </a:lnTo>
                                      <a:lnTo>
                                        <a:pt x="14328" y="3555"/>
                                      </a:lnTo>
                                      <a:lnTo>
                                        <a:pt x="14057" y="3772"/>
                                      </a:lnTo>
                                      <a:lnTo>
                                        <a:pt x="13813" y="4016"/>
                                      </a:lnTo>
                                      <a:lnTo>
                                        <a:pt x="13541" y="4261"/>
                                      </a:lnTo>
                                      <a:lnTo>
                                        <a:pt x="13270" y="4478"/>
                                      </a:lnTo>
                                      <a:lnTo>
                                        <a:pt x="13080" y="4722"/>
                                      </a:lnTo>
                                      <a:lnTo>
                                        <a:pt x="12809" y="4939"/>
                                      </a:lnTo>
                                      <a:lnTo>
                                        <a:pt x="12537" y="5183"/>
                                      </a:lnTo>
                                      <a:lnTo>
                                        <a:pt x="12320" y="5400"/>
                                      </a:lnTo>
                                      <a:lnTo>
                                        <a:pt x="12022" y="5672"/>
                                      </a:lnTo>
                                      <a:lnTo>
                                        <a:pt x="11805" y="5889"/>
                                      </a:lnTo>
                                      <a:lnTo>
                                        <a:pt x="11533" y="6214"/>
                                      </a:lnTo>
                                      <a:lnTo>
                                        <a:pt x="11289" y="6459"/>
                                      </a:lnTo>
                                      <a:lnTo>
                                        <a:pt x="11045" y="6730"/>
                                      </a:lnTo>
                                      <a:lnTo>
                                        <a:pt x="10773" y="6974"/>
                                      </a:lnTo>
                                      <a:lnTo>
                                        <a:pt x="10475" y="7273"/>
                                      </a:lnTo>
                                      <a:lnTo>
                                        <a:pt x="10204" y="7571"/>
                                      </a:lnTo>
                                      <a:lnTo>
                                        <a:pt x="9905" y="7870"/>
                                      </a:lnTo>
                                      <a:lnTo>
                                        <a:pt x="9607" y="8168"/>
                                      </a:lnTo>
                                      <a:lnTo>
                                        <a:pt x="9607" y="8277"/>
                                      </a:lnTo>
                                      <a:lnTo>
                                        <a:pt x="9905" y="8494"/>
                                      </a:lnTo>
                                      <a:lnTo>
                                        <a:pt x="10204" y="8684"/>
                                      </a:lnTo>
                                      <a:lnTo>
                                        <a:pt x="10448" y="8874"/>
                                      </a:lnTo>
                                      <a:lnTo>
                                        <a:pt x="10773" y="9091"/>
                                      </a:lnTo>
                                      <a:lnTo>
                                        <a:pt x="11072" y="9254"/>
                                      </a:lnTo>
                                      <a:lnTo>
                                        <a:pt x="11316" y="9444"/>
                                      </a:lnTo>
                                      <a:lnTo>
                                        <a:pt x="11642" y="9607"/>
                                      </a:lnTo>
                                      <a:lnTo>
                                        <a:pt x="11859" y="9824"/>
                                      </a:lnTo>
                                      <a:lnTo>
                                        <a:pt x="12185" y="10014"/>
                                      </a:lnTo>
                                      <a:lnTo>
                                        <a:pt x="12483" y="10176"/>
                                      </a:lnTo>
                                      <a:lnTo>
                                        <a:pt x="12754" y="10366"/>
                                      </a:lnTo>
                                      <a:lnTo>
                                        <a:pt x="13053" y="10529"/>
                                      </a:lnTo>
                                      <a:lnTo>
                                        <a:pt x="13297" y="10638"/>
                                      </a:lnTo>
                                      <a:lnTo>
                                        <a:pt x="13623" y="10855"/>
                                      </a:lnTo>
                                      <a:lnTo>
                                        <a:pt x="13948" y="10991"/>
                                      </a:lnTo>
                                      <a:lnTo>
                                        <a:pt x="14193" y="11153"/>
                                      </a:lnTo>
                                      <a:lnTo>
                                        <a:pt x="14464" y="11316"/>
                                      </a:lnTo>
                                      <a:lnTo>
                                        <a:pt x="14763" y="11479"/>
                                      </a:lnTo>
                                      <a:lnTo>
                                        <a:pt x="15088" y="11615"/>
                                      </a:lnTo>
                                      <a:lnTo>
                                        <a:pt x="15360" y="11777"/>
                                      </a:lnTo>
                                      <a:lnTo>
                                        <a:pt x="15685" y="11913"/>
                                      </a:lnTo>
                                      <a:lnTo>
                                        <a:pt x="15984" y="12022"/>
                                      </a:lnTo>
                                      <a:lnTo>
                                        <a:pt x="16282" y="12212"/>
                                      </a:lnTo>
                                      <a:lnTo>
                                        <a:pt x="16581" y="12347"/>
                                      </a:lnTo>
                                      <a:lnTo>
                                        <a:pt x="16879" y="12483"/>
                                      </a:lnTo>
                                      <a:lnTo>
                                        <a:pt x="17205" y="12646"/>
                                      </a:lnTo>
                                      <a:lnTo>
                                        <a:pt x="17503" y="12754"/>
                                      </a:lnTo>
                                      <a:lnTo>
                                        <a:pt x="17829" y="12890"/>
                                      </a:lnTo>
                                      <a:lnTo>
                                        <a:pt x="18155" y="13053"/>
                                      </a:lnTo>
                                      <a:lnTo>
                                        <a:pt x="18507" y="13161"/>
                                      </a:lnTo>
                                      <a:lnTo>
                                        <a:pt x="18833" y="13297"/>
                                      </a:lnTo>
                                      <a:lnTo>
                                        <a:pt x="19132" y="13433"/>
                                      </a:lnTo>
                                      <a:lnTo>
                                        <a:pt x="19159" y="13433"/>
                                      </a:lnTo>
                                      <a:lnTo>
                                        <a:pt x="19186" y="13433"/>
                                      </a:lnTo>
                                      <a:lnTo>
                                        <a:pt x="19213" y="13433"/>
                                      </a:lnTo>
                                      <a:lnTo>
                                        <a:pt x="19213" y="13460"/>
                                      </a:lnTo>
                                      <a:lnTo>
                                        <a:pt x="19213" y="13487"/>
                                      </a:lnTo>
                                      <a:lnTo>
                                        <a:pt x="19213" y="13514"/>
                                      </a:lnTo>
                                      <a:lnTo>
                                        <a:pt x="19186" y="13514"/>
                                      </a:lnTo>
                                      <a:lnTo>
                                        <a:pt x="19186" y="13541"/>
                                      </a:lnTo>
                                      <a:lnTo>
                                        <a:pt x="18969" y="13704"/>
                                      </a:lnTo>
                                      <a:lnTo>
                                        <a:pt x="18779" y="13813"/>
                                      </a:lnTo>
                                      <a:lnTo>
                                        <a:pt x="18562" y="14003"/>
                                      </a:lnTo>
                                      <a:lnTo>
                                        <a:pt x="18372" y="14138"/>
                                      </a:lnTo>
                                      <a:lnTo>
                                        <a:pt x="18182" y="14301"/>
                                      </a:lnTo>
                                      <a:lnTo>
                                        <a:pt x="17992" y="14410"/>
                                      </a:lnTo>
                                      <a:lnTo>
                                        <a:pt x="17775" y="14545"/>
                                      </a:lnTo>
                                      <a:lnTo>
                                        <a:pt x="17558" y="14681"/>
                                      </a:lnTo>
                                      <a:lnTo>
                                        <a:pt x="17368" y="14817"/>
                                      </a:lnTo>
                                      <a:lnTo>
                                        <a:pt x="17151" y="14925"/>
                                      </a:lnTo>
                                      <a:lnTo>
                                        <a:pt x="16934" y="15088"/>
                                      </a:lnTo>
                                      <a:lnTo>
                                        <a:pt x="16771" y="15170"/>
                                      </a:lnTo>
                                      <a:lnTo>
                                        <a:pt x="16581" y="15332"/>
                                      </a:lnTo>
                                      <a:lnTo>
                                        <a:pt x="16336" y="15441"/>
                                      </a:lnTo>
                                      <a:lnTo>
                                        <a:pt x="16119" y="15577"/>
                                      </a:lnTo>
                                      <a:lnTo>
                                        <a:pt x="15929" y="15712"/>
                                      </a:lnTo>
                                      <a:lnTo>
                                        <a:pt x="15712" y="15821"/>
                                      </a:lnTo>
                                      <a:lnTo>
                                        <a:pt x="15522" y="15902"/>
                                      </a:lnTo>
                                      <a:lnTo>
                                        <a:pt x="15332" y="16065"/>
                                      </a:lnTo>
                                      <a:lnTo>
                                        <a:pt x="15115" y="16174"/>
                                      </a:lnTo>
                                      <a:lnTo>
                                        <a:pt x="14871" y="16255"/>
                                      </a:lnTo>
                                      <a:lnTo>
                                        <a:pt x="14654" y="16391"/>
                                      </a:lnTo>
                                      <a:lnTo>
                                        <a:pt x="14437" y="16526"/>
                                      </a:lnTo>
                                      <a:lnTo>
                                        <a:pt x="14220" y="16608"/>
                                      </a:lnTo>
                                      <a:lnTo>
                                        <a:pt x="14003" y="16716"/>
                                      </a:lnTo>
                                      <a:lnTo>
                                        <a:pt x="13786" y="16825"/>
                                      </a:lnTo>
                                      <a:lnTo>
                                        <a:pt x="13514" y="16906"/>
                                      </a:lnTo>
                                      <a:lnTo>
                                        <a:pt x="13297" y="17015"/>
                                      </a:lnTo>
                                      <a:lnTo>
                                        <a:pt x="13080" y="17096"/>
                                      </a:lnTo>
                                      <a:lnTo>
                                        <a:pt x="12863" y="17232"/>
                                      </a:lnTo>
                                      <a:lnTo>
                                        <a:pt x="12619" y="17313"/>
                                      </a:lnTo>
                                      <a:lnTo>
                                        <a:pt x="12374" y="17422"/>
                                      </a:lnTo>
                                      <a:lnTo>
                                        <a:pt x="12022" y="17558"/>
                                      </a:lnTo>
                                      <a:lnTo>
                                        <a:pt x="11723" y="17666"/>
                                      </a:lnTo>
                                      <a:lnTo>
                                        <a:pt x="11398" y="17802"/>
                                      </a:lnTo>
                                      <a:lnTo>
                                        <a:pt x="11126" y="17910"/>
                                      </a:lnTo>
                                      <a:lnTo>
                                        <a:pt x="10855" y="17992"/>
                                      </a:lnTo>
                                      <a:lnTo>
                                        <a:pt x="10583" y="18073"/>
                                      </a:lnTo>
                                      <a:lnTo>
                                        <a:pt x="10339" y="18128"/>
                                      </a:lnTo>
                                      <a:lnTo>
                                        <a:pt x="10095" y="18182"/>
                                      </a:lnTo>
                                      <a:lnTo>
                                        <a:pt x="9824" y="18236"/>
                                      </a:lnTo>
                                      <a:lnTo>
                                        <a:pt x="9552" y="18290"/>
                                      </a:lnTo>
                                      <a:lnTo>
                                        <a:pt x="9308" y="18345"/>
                                      </a:lnTo>
                                      <a:lnTo>
                                        <a:pt x="9009" y="18372"/>
                                      </a:lnTo>
                                      <a:lnTo>
                                        <a:pt x="8738" y="18399"/>
                                      </a:lnTo>
                                      <a:lnTo>
                                        <a:pt x="8467" y="18399"/>
                                      </a:lnTo>
                                      <a:lnTo>
                                        <a:pt x="8168" y="18399"/>
                                      </a:lnTo>
                                      <a:lnTo>
                                        <a:pt x="7815" y="18399"/>
                                      </a:lnTo>
                                      <a:lnTo>
                                        <a:pt x="7680" y="18399"/>
                                      </a:lnTo>
                                      <a:lnTo>
                                        <a:pt x="7544" y="18399"/>
                                      </a:lnTo>
                                      <a:lnTo>
                                        <a:pt x="7436" y="18372"/>
                                      </a:lnTo>
                                      <a:lnTo>
                                        <a:pt x="7273" y="18345"/>
                                      </a:lnTo>
                                      <a:lnTo>
                                        <a:pt x="7164" y="18318"/>
                                      </a:lnTo>
                                      <a:lnTo>
                                        <a:pt x="7028" y="18290"/>
                                      </a:lnTo>
                                      <a:lnTo>
                                        <a:pt x="6893" y="18236"/>
                                      </a:lnTo>
                                      <a:lnTo>
                                        <a:pt x="6784" y="18236"/>
                                      </a:lnTo>
                                      <a:lnTo>
                                        <a:pt x="6377" y="18100"/>
                                      </a:lnTo>
                                      <a:lnTo>
                                        <a:pt x="6052" y="17965"/>
                                      </a:lnTo>
                                      <a:lnTo>
                                        <a:pt x="5699" y="17802"/>
                                      </a:lnTo>
                                      <a:lnTo>
                                        <a:pt x="5400" y="17639"/>
                                      </a:lnTo>
                                      <a:lnTo>
                                        <a:pt x="5183" y="17449"/>
                                      </a:lnTo>
                                      <a:lnTo>
                                        <a:pt x="4912" y="17232"/>
                                      </a:lnTo>
                                      <a:lnTo>
                                        <a:pt x="4695" y="16988"/>
                                      </a:lnTo>
                                      <a:lnTo>
                                        <a:pt x="4532" y="16744"/>
                                      </a:lnTo>
                                      <a:lnTo>
                                        <a:pt x="4369" y="16554"/>
                                      </a:lnTo>
                                      <a:lnTo>
                                        <a:pt x="4233" y="16228"/>
                                      </a:lnTo>
                                      <a:lnTo>
                                        <a:pt x="4125" y="15902"/>
                                      </a:lnTo>
                                      <a:lnTo>
                                        <a:pt x="3962" y="15631"/>
                                      </a:lnTo>
                                      <a:lnTo>
                                        <a:pt x="3908" y="15278"/>
                                      </a:lnTo>
                                      <a:lnTo>
                                        <a:pt x="3826" y="14953"/>
                                      </a:lnTo>
                                      <a:lnTo>
                                        <a:pt x="3745" y="14600"/>
                                      </a:lnTo>
                                      <a:lnTo>
                                        <a:pt x="3691" y="14193"/>
                                      </a:lnTo>
                                      <a:lnTo>
                                        <a:pt x="3636" y="12700"/>
                                      </a:lnTo>
                                      <a:lnTo>
                                        <a:pt x="3691" y="12456"/>
                                      </a:lnTo>
                                      <a:lnTo>
                                        <a:pt x="3718" y="12212"/>
                                      </a:lnTo>
                                      <a:lnTo>
                                        <a:pt x="3772" y="11967"/>
                                      </a:lnTo>
                                      <a:lnTo>
                                        <a:pt x="3853" y="11777"/>
                                      </a:lnTo>
                                      <a:lnTo>
                                        <a:pt x="3935" y="11506"/>
                                      </a:lnTo>
                                      <a:lnTo>
                                        <a:pt x="3989" y="11316"/>
                                      </a:lnTo>
                                      <a:lnTo>
                                        <a:pt x="4098" y="11045"/>
                                      </a:lnTo>
                                      <a:lnTo>
                                        <a:pt x="4152" y="10828"/>
                                      </a:lnTo>
                                      <a:lnTo>
                                        <a:pt x="4261" y="10611"/>
                                      </a:lnTo>
                                      <a:lnTo>
                                        <a:pt x="4396" y="10366"/>
                                      </a:lnTo>
                                      <a:lnTo>
                                        <a:pt x="4505" y="10095"/>
                                      </a:lnTo>
                                      <a:lnTo>
                                        <a:pt x="4640" y="9851"/>
                                      </a:lnTo>
                                      <a:lnTo>
                                        <a:pt x="4749" y="9607"/>
                                      </a:lnTo>
                                      <a:lnTo>
                                        <a:pt x="4885" y="9389"/>
                                      </a:lnTo>
                                      <a:lnTo>
                                        <a:pt x="5047" y="9145"/>
                                      </a:lnTo>
                                      <a:lnTo>
                                        <a:pt x="5183" y="8928"/>
                                      </a:lnTo>
                                      <a:lnTo>
                                        <a:pt x="5183" y="8792"/>
                                      </a:lnTo>
                                      <a:lnTo>
                                        <a:pt x="5075" y="8657"/>
                                      </a:lnTo>
                                      <a:lnTo>
                                        <a:pt x="4912" y="8467"/>
                                      </a:lnTo>
                                      <a:lnTo>
                                        <a:pt x="4722" y="8304"/>
                                      </a:lnTo>
                                      <a:lnTo>
                                        <a:pt x="4559" y="8141"/>
                                      </a:lnTo>
                                      <a:lnTo>
                                        <a:pt x="4369" y="8033"/>
                                      </a:lnTo>
                                      <a:lnTo>
                                        <a:pt x="4152" y="7897"/>
                                      </a:lnTo>
                                      <a:lnTo>
                                        <a:pt x="3935" y="7761"/>
                                      </a:lnTo>
                                      <a:lnTo>
                                        <a:pt x="3718" y="7653"/>
                                      </a:lnTo>
                                      <a:lnTo>
                                        <a:pt x="3446" y="7544"/>
                                      </a:lnTo>
                                      <a:lnTo>
                                        <a:pt x="3256" y="7436"/>
                                      </a:lnTo>
                                      <a:lnTo>
                                        <a:pt x="3039" y="7327"/>
                                      </a:lnTo>
                                      <a:lnTo>
                                        <a:pt x="2795" y="7273"/>
                                      </a:lnTo>
                                      <a:lnTo>
                                        <a:pt x="2578" y="7164"/>
                                      </a:lnTo>
                                      <a:lnTo>
                                        <a:pt x="2388" y="7110"/>
                                      </a:lnTo>
                                      <a:lnTo>
                                        <a:pt x="2198" y="7001"/>
                                      </a:lnTo>
                                      <a:lnTo>
                                        <a:pt x="1981" y="6947"/>
                                      </a:lnTo>
                                      <a:lnTo>
                                        <a:pt x="1872" y="6947"/>
                                      </a:lnTo>
                                      <a:lnTo>
                                        <a:pt x="1764" y="6974"/>
                                      </a:lnTo>
                                      <a:lnTo>
                                        <a:pt x="1628" y="6974"/>
                                      </a:lnTo>
                                      <a:lnTo>
                                        <a:pt x="1493" y="7001"/>
                                      </a:lnTo>
                                      <a:lnTo>
                                        <a:pt x="1330" y="7056"/>
                                      </a:lnTo>
                                      <a:lnTo>
                                        <a:pt x="1194" y="7083"/>
                                      </a:lnTo>
                                      <a:lnTo>
                                        <a:pt x="1085" y="7110"/>
                                      </a:lnTo>
                                      <a:lnTo>
                                        <a:pt x="950" y="7110"/>
                                      </a:lnTo>
                                      <a:lnTo>
                                        <a:pt x="923" y="7164"/>
                                      </a:lnTo>
                                      <a:lnTo>
                                        <a:pt x="923" y="7191"/>
                                      </a:lnTo>
                                      <a:lnTo>
                                        <a:pt x="923" y="7246"/>
                                      </a:lnTo>
                                      <a:lnTo>
                                        <a:pt x="868" y="7246"/>
                                      </a:lnTo>
                                      <a:lnTo>
                                        <a:pt x="841" y="7110"/>
                                      </a:lnTo>
                                      <a:lnTo>
                                        <a:pt x="841" y="7028"/>
                                      </a:lnTo>
                                      <a:lnTo>
                                        <a:pt x="841" y="7001"/>
                                      </a:lnTo>
                                      <a:lnTo>
                                        <a:pt x="896" y="6974"/>
                                      </a:lnTo>
                                      <a:lnTo>
                                        <a:pt x="923" y="6866"/>
                                      </a:lnTo>
                                      <a:lnTo>
                                        <a:pt x="923" y="6757"/>
                                      </a:lnTo>
                                      <a:lnTo>
                                        <a:pt x="977" y="6649"/>
                                      </a:lnTo>
                                      <a:lnTo>
                                        <a:pt x="1058" y="6567"/>
                                      </a:lnTo>
                                      <a:lnTo>
                                        <a:pt x="1140" y="6404"/>
                                      </a:lnTo>
                                      <a:lnTo>
                                        <a:pt x="1221" y="6269"/>
                                      </a:lnTo>
                                      <a:lnTo>
                                        <a:pt x="1303" y="6160"/>
                                      </a:lnTo>
                                      <a:lnTo>
                                        <a:pt x="1465" y="6052"/>
                                      </a:lnTo>
                                      <a:lnTo>
                                        <a:pt x="1574" y="5889"/>
                                      </a:lnTo>
                                      <a:lnTo>
                                        <a:pt x="1710" y="5780"/>
                                      </a:lnTo>
                                      <a:lnTo>
                                        <a:pt x="1818" y="5699"/>
                                      </a:lnTo>
                                      <a:lnTo>
                                        <a:pt x="1927" y="5590"/>
                                      </a:lnTo>
                                      <a:lnTo>
                                        <a:pt x="2035" y="5536"/>
                                      </a:lnTo>
                                      <a:lnTo>
                                        <a:pt x="2198" y="5400"/>
                                      </a:lnTo>
                                      <a:lnTo>
                                        <a:pt x="2334" y="5319"/>
                                      </a:lnTo>
                                      <a:lnTo>
                                        <a:pt x="2442" y="5265"/>
                                      </a:lnTo>
                                      <a:lnTo>
                                        <a:pt x="2442" y="5237"/>
                                      </a:lnTo>
                                      <a:lnTo>
                                        <a:pt x="2442" y="5210"/>
                                      </a:lnTo>
                                      <a:lnTo>
                                        <a:pt x="2469" y="5183"/>
                                      </a:lnTo>
                                      <a:lnTo>
                                        <a:pt x="2714" y="5156"/>
                                      </a:lnTo>
                                      <a:lnTo>
                                        <a:pt x="2985" y="5075"/>
                                      </a:lnTo>
                                      <a:lnTo>
                                        <a:pt x="3229" y="4993"/>
                                      </a:lnTo>
                                      <a:lnTo>
                                        <a:pt x="3446" y="4939"/>
                                      </a:lnTo>
                                      <a:lnTo>
                                        <a:pt x="3745" y="4885"/>
                                      </a:lnTo>
                                      <a:lnTo>
                                        <a:pt x="3989" y="4858"/>
                                      </a:lnTo>
                                      <a:lnTo>
                                        <a:pt x="4261" y="4858"/>
                                      </a:lnTo>
                                      <a:lnTo>
                                        <a:pt x="4505" y="4885"/>
                                      </a:lnTo>
                                      <a:lnTo>
                                        <a:pt x="4749" y="4939"/>
                                      </a:lnTo>
                                      <a:lnTo>
                                        <a:pt x="5047" y="4993"/>
                                      </a:lnTo>
                                      <a:lnTo>
                                        <a:pt x="5346" y="5102"/>
                                      </a:lnTo>
                                      <a:lnTo>
                                        <a:pt x="5563" y="5183"/>
                                      </a:lnTo>
                                      <a:lnTo>
                                        <a:pt x="5862" y="5346"/>
                                      </a:lnTo>
                                      <a:lnTo>
                                        <a:pt x="6133" y="5536"/>
                                      </a:lnTo>
                                      <a:lnTo>
                                        <a:pt x="6459" y="5699"/>
                                      </a:lnTo>
                                      <a:lnTo>
                                        <a:pt x="6784" y="5970"/>
                                      </a:lnTo>
                                      <a:lnTo>
                                        <a:pt x="6811" y="5970"/>
                                      </a:lnTo>
                                      <a:lnTo>
                                        <a:pt x="6893" y="6052"/>
                                      </a:lnTo>
                                      <a:lnTo>
                                        <a:pt x="6920" y="6106"/>
                                      </a:lnTo>
                                      <a:lnTo>
                                        <a:pt x="6974" y="6133"/>
                                      </a:lnTo>
                                      <a:lnTo>
                                        <a:pt x="7056" y="6187"/>
                                      </a:lnTo>
                                      <a:lnTo>
                                        <a:pt x="7083" y="6242"/>
                                      </a:lnTo>
                                      <a:lnTo>
                                        <a:pt x="7110" y="6269"/>
                                      </a:lnTo>
                                      <a:lnTo>
                                        <a:pt x="7137" y="6269"/>
                                      </a:lnTo>
                                      <a:lnTo>
                                        <a:pt x="7300" y="6296"/>
                                      </a:lnTo>
                                      <a:lnTo>
                                        <a:pt x="7517" y="6052"/>
                                      </a:lnTo>
                                      <a:lnTo>
                                        <a:pt x="7761" y="5753"/>
                                      </a:lnTo>
                                      <a:lnTo>
                                        <a:pt x="8060" y="5536"/>
                                      </a:lnTo>
                                      <a:lnTo>
                                        <a:pt x="8304" y="5237"/>
                                      </a:lnTo>
                                      <a:lnTo>
                                        <a:pt x="8602" y="4993"/>
                                      </a:lnTo>
                                      <a:lnTo>
                                        <a:pt x="8874" y="4722"/>
                                      </a:lnTo>
                                      <a:lnTo>
                                        <a:pt x="9172" y="4450"/>
                                      </a:lnTo>
                                      <a:lnTo>
                                        <a:pt x="9498" y="4206"/>
                                      </a:lnTo>
                                      <a:lnTo>
                                        <a:pt x="9796" y="3962"/>
                                      </a:lnTo>
                                      <a:lnTo>
                                        <a:pt x="10122" y="3745"/>
                                      </a:lnTo>
                                      <a:lnTo>
                                        <a:pt x="10448" y="3419"/>
                                      </a:lnTo>
                                      <a:lnTo>
                                        <a:pt x="10801" y="3229"/>
                                      </a:lnTo>
                                      <a:lnTo>
                                        <a:pt x="11126" y="3012"/>
                                      </a:lnTo>
                                      <a:lnTo>
                                        <a:pt x="11479" y="2768"/>
                                      </a:lnTo>
                                      <a:lnTo>
                                        <a:pt x="11832" y="2551"/>
                                      </a:lnTo>
                                      <a:lnTo>
                                        <a:pt x="12212" y="2334"/>
                                      </a:lnTo>
                                      <a:lnTo>
                                        <a:pt x="12537" y="2117"/>
                                      </a:lnTo>
                                      <a:lnTo>
                                        <a:pt x="12944" y="1900"/>
                                      </a:lnTo>
                                      <a:lnTo>
                                        <a:pt x="13243" y="1710"/>
                                      </a:lnTo>
                                      <a:lnTo>
                                        <a:pt x="13650" y="1520"/>
                                      </a:lnTo>
                                      <a:lnTo>
                                        <a:pt x="14003" y="1330"/>
                                      </a:lnTo>
                                      <a:lnTo>
                                        <a:pt x="14383" y="1167"/>
                                      </a:lnTo>
                                      <a:lnTo>
                                        <a:pt x="14735" y="1004"/>
                                      </a:lnTo>
                                      <a:lnTo>
                                        <a:pt x="15115" y="868"/>
                                      </a:lnTo>
                                      <a:lnTo>
                                        <a:pt x="15468" y="733"/>
                                      </a:lnTo>
                                      <a:lnTo>
                                        <a:pt x="15821" y="597"/>
                                      </a:lnTo>
                                      <a:lnTo>
                                        <a:pt x="16147" y="488"/>
                                      </a:lnTo>
                                      <a:lnTo>
                                        <a:pt x="16526" y="380"/>
                                      </a:lnTo>
                                      <a:lnTo>
                                        <a:pt x="16852" y="271"/>
                                      </a:lnTo>
                                      <a:lnTo>
                                        <a:pt x="17178" y="190"/>
                                      </a:lnTo>
                                      <a:lnTo>
                                        <a:pt x="17503" y="109"/>
                                      </a:lnTo>
                                      <a:lnTo>
                                        <a:pt x="17802" y="81"/>
                                      </a:lnTo>
                                      <a:lnTo>
                                        <a:pt x="17829" y="81"/>
                                      </a:lnTo>
                                      <a:lnTo>
                                        <a:pt x="17829" y="54"/>
                                      </a:lnTo>
                                      <a:lnTo>
                                        <a:pt x="17829" y="27"/>
                                      </a:lnTo>
                                      <a:lnTo>
                                        <a:pt x="11615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0" y="19973"/>
                                      </a:lnTo>
                                      <a:lnTo>
                                        <a:pt x="27" y="199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42" y="11018"/>
                                  <a:ext cx="11668" cy="6295"/>
                                </a:xfrm>
                                <a:custGeom>
                                  <a:avLst/>
                                  <a:gdLst>
                                    <a:gd name="T0" fmla="*/ 6140 w 20000"/>
                                    <a:gd name="T1" fmla="*/ 19655 h 20000"/>
                                    <a:gd name="T2" fmla="*/ 7209 w 20000"/>
                                    <a:gd name="T3" fmla="*/ 19397 h 20000"/>
                                    <a:gd name="T4" fmla="*/ 8186 w 20000"/>
                                    <a:gd name="T5" fmla="*/ 18966 h 20000"/>
                                    <a:gd name="T6" fmla="*/ 9256 w 20000"/>
                                    <a:gd name="T7" fmla="*/ 18448 h 20000"/>
                                    <a:gd name="T8" fmla="*/ 10140 w 20000"/>
                                    <a:gd name="T9" fmla="*/ 18017 h 20000"/>
                                    <a:gd name="T10" fmla="*/ 11070 w 20000"/>
                                    <a:gd name="T11" fmla="*/ 17500 h 20000"/>
                                    <a:gd name="T12" fmla="*/ 12000 w 20000"/>
                                    <a:gd name="T13" fmla="*/ 16810 h 20000"/>
                                    <a:gd name="T14" fmla="*/ 12884 w 20000"/>
                                    <a:gd name="T15" fmla="*/ 16121 h 20000"/>
                                    <a:gd name="T16" fmla="*/ 13721 w 20000"/>
                                    <a:gd name="T17" fmla="*/ 15345 h 20000"/>
                                    <a:gd name="T18" fmla="*/ 14558 w 20000"/>
                                    <a:gd name="T19" fmla="*/ 14483 h 20000"/>
                                    <a:gd name="T20" fmla="*/ 15442 w 20000"/>
                                    <a:gd name="T21" fmla="*/ 13793 h 20000"/>
                                    <a:gd name="T22" fmla="*/ 16279 w 20000"/>
                                    <a:gd name="T23" fmla="*/ 13017 h 20000"/>
                                    <a:gd name="T24" fmla="*/ 17023 w 20000"/>
                                    <a:gd name="T25" fmla="*/ 12241 h 20000"/>
                                    <a:gd name="T26" fmla="*/ 17814 w 20000"/>
                                    <a:gd name="T27" fmla="*/ 11379 h 20000"/>
                                    <a:gd name="T28" fmla="*/ 18558 w 20000"/>
                                    <a:gd name="T29" fmla="*/ 10517 h 20000"/>
                                    <a:gd name="T30" fmla="*/ 19349 w 20000"/>
                                    <a:gd name="T31" fmla="*/ 9741 h 20000"/>
                                    <a:gd name="T32" fmla="*/ 19674 w 20000"/>
                                    <a:gd name="T33" fmla="*/ 9483 h 20000"/>
                                    <a:gd name="T34" fmla="*/ 19907 w 20000"/>
                                    <a:gd name="T35" fmla="*/ 9138 h 20000"/>
                                    <a:gd name="T36" fmla="*/ 19860 w 20000"/>
                                    <a:gd name="T37" fmla="*/ 9138 h 20000"/>
                                    <a:gd name="T38" fmla="*/ 19767 w 20000"/>
                                    <a:gd name="T39" fmla="*/ 9138 h 20000"/>
                                    <a:gd name="T40" fmla="*/ 19349 w 20000"/>
                                    <a:gd name="T41" fmla="*/ 9138 h 20000"/>
                                    <a:gd name="T42" fmla="*/ 18465 w 20000"/>
                                    <a:gd name="T43" fmla="*/ 9310 h 20000"/>
                                    <a:gd name="T44" fmla="*/ 16791 w 20000"/>
                                    <a:gd name="T45" fmla="*/ 9483 h 20000"/>
                                    <a:gd name="T46" fmla="*/ 15070 w 20000"/>
                                    <a:gd name="T47" fmla="*/ 9483 h 20000"/>
                                    <a:gd name="T48" fmla="*/ 13302 w 20000"/>
                                    <a:gd name="T49" fmla="*/ 9483 h 20000"/>
                                    <a:gd name="T50" fmla="*/ 11674 w 20000"/>
                                    <a:gd name="T51" fmla="*/ 9397 h 20000"/>
                                    <a:gd name="T52" fmla="*/ 9907 w 20000"/>
                                    <a:gd name="T53" fmla="*/ 8793 h 20000"/>
                                    <a:gd name="T54" fmla="*/ 8047 w 20000"/>
                                    <a:gd name="T55" fmla="*/ 7672 h 20000"/>
                                    <a:gd name="T56" fmla="*/ 6605 w 20000"/>
                                    <a:gd name="T57" fmla="*/ 6379 h 20000"/>
                                    <a:gd name="T58" fmla="*/ 5349 w 20000"/>
                                    <a:gd name="T59" fmla="*/ 5259 h 20000"/>
                                    <a:gd name="T60" fmla="*/ 4233 w 20000"/>
                                    <a:gd name="T61" fmla="*/ 3534 h 20000"/>
                                    <a:gd name="T62" fmla="*/ 2977 w 20000"/>
                                    <a:gd name="T63" fmla="*/ 1552 h 20000"/>
                                    <a:gd name="T64" fmla="*/ 2326 w 20000"/>
                                    <a:gd name="T65" fmla="*/ 345 h 20000"/>
                                    <a:gd name="T66" fmla="*/ 2233 w 20000"/>
                                    <a:gd name="T67" fmla="*/ 172 h 20000"/>
                                    <a:gd name="T68" fmla="*/ 1953 w 20000"/>
                                    <a:gd name="T69" fmla="*/ 0 h 20000"/>
                                    <a:gd name="T70" fmla="*/ 930 w 20000"/>
                                    <a:gd name="T71" fmla="*/ 2931 h 20000"/>
                                    <a:gd name="T72" fmla="*/ 465 w 20000"/>
                                    <a:gd name="T73" fmla="*/ 5259 h 20000"/>
                                    <a:gd name="T74" fmla="*/ 140 w 20000"/>
                                    <a:gd name="T75" fmla="*/ 8362 h 20000"/>
                                    <a:gd name="T76" fmla="*/ 0 w 20000"/>
                                    <a:gd name="T77" fmla="*/ 13362 h 20000"/>
                                    <a:gd name="T78" fmla="*/ 372 w 20000"/>
                                    <a:gd name="T79" fmla="*/ 15690 h 20000"/>
                                    <a:gd name="T80" fmla="*/ 884 w 20000"/>
                                    <a:gd name="T81" fmla="*/ 17069 h 20000"/>
                                    <a:gd name="T82" fmla="*/ 1814 w 20000"/>
                                    <a:gd name="T83" fmla="*/ 18621 h 20000"/>
                                    <a:gd name="T84" fmla="*/ 2326 w 20000"/>
                                    <a:gd name="T85" fmla="*/ 19397 h 20000"/>
                                    <a:gd name="T86" fmla="*/ 2930 w 20000"/>
                                    <a:gd name="T87" fmla="*/ 19741 h 20000"/>
                                    <a:gd name="T88" fmla="*/ 3442 w 20000"/>
                                    <a:gd name="T89" fmla="*/ 19828 h 20000"/>
                                    <a:gd name="T90" fmla="*/ 4326 w 20000"/>
                                    <a:gd name="T91" fmla="*/ 19828 h 20000"/>
                                    <a:gd name="T92" fmla="*/ 5442 w 20000"/>
                                    <a:gd name="T93" fmla="*/ 19741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5442" y="19741"/>
                                      </a:moveTo>
                                      <a:lnTo>
                                        <a:pt x="5721" y="19741"/>
                                      </a:lnTo>
                                      <a:lnTo>
                                        <a:pt x="6140" y="19655"/>
                                      </a:lnTo>
                                      <a:lnTo>
                                        <a:pt x="6512" y="19569"/>
                                      </a:lnTo>
                                      <a:lnTo>
                                        <a:pt x="6884" y="19483"/>
                                      </a:lnTo>
                                      <a:lnTo>
                                        <a:pt x="7209" y="19397"/>
                                      </a:lnTo>
                                      <a:lnTo>
                                        <a:pt x="7581" y="19310"/>
                                      </a:lnTo>
                                      <a:lnTo>
                                        <a:pt x="7860" y="19138"/>
                                      </a:lnTo>
                                      <a:lnTo>
                                        <a:pt x="8186" y="18966"/>
                                      </a:lnTo>
                                      <a:lnTo>
                                        <a:pt x="8512" y="18793"/>
                                      </a:lnTo>
                                      <a:lnTo>
                                        <a:pt x="8884" y="18621"/>
                                      </a:lnTo>
                                      <a:lnTo>
                                        <a:pt x="9256" y="18448"/>
                                      </a:lnTo>
                                      <a:lnTo>
                                        <a:pt x="9488" y="18362"/>
                                      </a:lnTo>
                                      <a:lnTo>
                                        <a:pt x="9860" y="18190"/>
                                      </a:lnTo>
                                      <a:lnTo>
                                        <a:pt x="10140" y="18017"/>
                                      </a:lnTo>
                                      <a:lnTo>
                                        <a:pt x="10512" y="17931"/>
                                      </a:lnTo>
                                      <a:lnTo>
                                        <a:pt x="10744" y="17586"/>
                                      </a:lnTo>
                                      <a:lnTo>
                                        <a:pt x="11070" y="17500"/>
                                      </a:lnTo>
                                      <a:lnTo>
                                        <a:pt x="11442" y="17241"/>
                                      </a:lnTo>
                                      <a:lnTo>
                                        <a:pt x="11721" y="17069"/>
                                      </a:lnTo>
                                      <a:lnTo>
                                        <a:pt x="12000" y="16810"/>
                                      </a:lnTo>
                                      <a:lnTo>
                                        <a:pt x="12279" y="16638"/>
                                      </a:lnTo>
                                      <a:lnTo>
                                        <a:pt x="12605" y="16379"/>
                                      </a:lnTo>
                                      <a:lnTo>
                                        <a:pt x="12884" y="16121"/>
                                      </a:lnTo>
                                      <a:lnTo>
                                        <a:pt x="13116" y="15862"/>
                                      </a:lnTo>
                                      <a:lnTo>
                                        <a:pt x="13395" y="15603"/>
                                      </a:lnTo>
                                      <a:lnTo>
                                        <a:pt x="13721" y="15345"/>
                                      </a:lnTo>
                                      <a:lnTo>
                                        <a:pt x="14093" y="15086"/>
                                      </a:lnTo>
                                      <a:lnTo>
                                        <a:pt x="14372" y="14828"/>
                                      </a:lnTo>
                                      <a:lnTo>
                                        <a:pt x="14558" y="14483"/>
                                      </a:lnTo>
                                      <a:lnTo>
                                        <a:pt x="14837" y="14138"/>
                                      </a:lnTo>
                                      <a:lnTo>
                                        <a:pt x="15163" y="13966"/>
                                      </a:lnTo>
                                      <a:lnTo>
                                        <a:pt x="15442" y="13793"/>
                                      </a:lnTo>
                                      <a:lnTo>
                                        <a:pt x="15721" y="13621"/>
                                      </a:lnTo>
                                      <a:lnTo>
                                        <a:pt x="16000" y="13276"/>
                                      </a:lnTo>
                                      <a:lnTo>
                                        <a:pt x="16279" y="13017"/>
                                      </a:lnTo>
                                      <a:lnTo>
                                        <a:pt x="16558" y="12759"/>
                                      </a:lnTo>
                                      <a:lnTo>
                                        <a:pt x="16837" y="12500"/>
                                      </a:lnTo>
                                      <a:lnTo>
                                        <a:pt x="17023" y="12241"/>
                                      </a:lnTo>
                                      <a:lnTo>
                                        <a:pt x="17302" y="11983"/>
                                      </a:lnTo>
                                      <a:lnTo>
                                        <a:pt x="17535" y="11638"/>
                                      </a:lnTo>
                                      <a:lnTo>
                                        <a:pt x="17814" y="11379"/>
                                      </a:lnTo>
                                      <a:lnTo>
                                        <a:pt x="18047" y="11034"/>
                                      </a:lnTo>
                                      <a:lnTo>
                                        <a:pt x="18279" y="10862"/>
                                      </a:lnTo>
                                      <a:lnTo>
                                        <a:pt x="18558" y="10517"/>
                                      </a:lnTo>
                                      <a:lnTo>
                                        <a:pt x="18884" y="10259"/>
                                      </a:lnTo>
                                      <a:lnTo>
                                        <a:pt x="19116" y="10086"/>
                                      </a:lnTo>
                                      <a:lnTo>
                                        <a:pt x="19349" y="9741"/>
                                      </a:lnTo>
                                      <a:lnTo>
                                        <a:pt x="19628" y="9569"/>
                                      </a:lnTo>
                                      <a:lnTo>
                                        <a:pt x="19628" y="9483"/>
                                      </a:lnTo>
                                      <a:lnTo>
                                        <a:pt x="19674" y="9483"/>
                                      </a:lnTo>
                                      <a:lnTo>
                                        <a:pt x="19767" y="9483"/>
                                      </a:lnTo>
                                      <a:lnTo>
                                        <a:pt x="19860" y="9310"/>
                                      </a:lnTo>
                                      <a:lnTo>
                                        <a:pt x="19907" y="9138"/>
                                      </a:lnTo>
                                      <a:lnTo>
                                        <a:pt x="19953" y="9138"/>
                                      </a:lnTo>
                                      <a:lnTo>
                                        <a:pt x="19860" y="9138"/>
                                      </a:lnTo>
                                      <a:lnTo>
                                        <a:pt x="19767" y="9138"/>
                                      </a:lnTo>
                                      <a:lnTo>
                                        <a:pt x="19628" y="9138"/>
                                      </a:lnTo>
                                      <a:lnTo>
                                        <a:pt x="19488" y="9138"/>
                                      </a:lnTo>
                                      <a:lnTo>
                                        <a:pt x="19349" y="9138"/>
                                      </a:lnTo>
                                      <a:lnTo>
                                        <a:pt x="19256" y="9224"/>
                                      </a:lnTo>
                                      <a:lnTo>
                                        <a:pt x="19070" y="9310"/>
                                      </a:lnTo>
                                      <a:lnTo>
                                        <a:pt x="18465" y="9310"/>
                                      </a:lnTo>
                                      <a:lnTo>
                                        <a:pt x="17953" y="9397"/>
                                      </a:lnTo>
                                      <a:lnTo>
                                        <a:pt x="17349" y="9483"/>
                                      </a:lnTo>
                                      <a:lnTo>
                                        <a:pt x="16791" y="9483"/>
                                      </a:lnTo>
                                      <a:lnTo>
                                        <a:pt x="16186" y="9483"/>
                                      </a:lnTo>
                                      <a:lnTo>
                                        <a:pt x="15628" y="9483"/>
                                      </a:lnTo>
                                      <a:lnTo>
                                        <a:pt x="15070" y="9483"/>
                                      </a:lnTo>
                                      <a:lnTo>
                                        <a:pt x="14465" y="9569"/>
                                      </a:lnTo>
                                      <a:lnTo>
                                        <a:pt x="13907" y="9569"/>
                                      </a:lnTo>
                                      <a:lnTo>
                                        <a:pt x="13302" y="9483"/>
                                      </a:lnTo>
                                      <a:lnTo>
                                        <a:pt x="12744" y="9483"/>
                                      </a:lnTo>
                                      <a:lnTo>
                                        <a:pt x="12186" y="9483"/>
                                      </a:lnTo>
                                      <a:lnTo>
                                        <a:pt x="11674" y="9397"/>
                                      </a:lnTo>
                                      <a:lnTo>
                                        <a:pt x="11023" y="9138"/>
                                      </a:lnTo>
                                      <a:lnTo>
                                        <a:pt x="10465" y="9138"/>
                                      </a:lnTo>
                                      <a:lnTo>
                                        <a:pt x="9907" y="8793"/>
                                      </a:lnTo>
                                      <a:lnTo>
                                        <a:pt x="9302" y="8362"/>
                                      </a:lnTo>
                                      <a:lnTo>
                                        <a:pt x="8558" y="8017"/>
                                      </a:lnTo>
                                      <a:lnTo>
                                        <a:pt x="8047" y="7672"/>
                                      </a:lnTo>
                                      <a:lnTo>
                                        <a:pt x="7581" y="7241"/>
                                      </a:lnTo>
                                      <a:lnTo>
                                        <a:pt x="7023" y="6897"/>
                                      </a:lnTo>
                                      <a:lnTo>
                                        <a:pt x="6605" y="6379"/>
                                      </a:lnTo>
                                      <a:lnTo>
                                        <a:pt x="6140" y="6121"/>
                                      </a:lnTo>
                                      <a:lnTo>
                                        <a:pt x="5674" y="5776"/>
                                      </a:lnTo>
                                      <a:lnTo>
                                        <a:pt x="5349" y="5259"/>
                                      </a:lnTo>
                                      <a:lnTo>
                                        <a:pt x="4930" y="4741"/>
                                      </a:lnTo>
                                      <a:lnTo>
                                        <a:pt x="4605" y="4138"/>
                                      </a:lnTo>
                                      <a:lnTo>
                                        <a:pt x="4233" y="3534"/>
                                      </a:lnTo>
                                      <a:lnTo>
                                        <a:pt x="3767" y="2845"/>
                                      </a:lnTo>
                                      <a:lnTo>
                                        <a:pt x="3349" y="2155"/>
                                      </a:lnTo>
                                      <a:lnTo>
                                        <a:pt x="2977" y="1552"/>
                                      </a:lnTo>
                                      <a:lnTo>
                                        <a:pt x="2558" y="603"/>
                                      </a:lnTo>
                                      <a:lnTo>
                                        <a:pt x="2419" y="517"/>
                                      </a:lnTo>
                                      <a:lnTo>
                                        <a:pt x="2326" y="345"/>
                                      </a:lnTo>
                                      <a:lnTo>
                                        <a:pt x="2279" y="259"/>
                                      </a:lnTo>
                                      <a:lnTo>
                                        <a:pt x="2233" y="259"/>
                                      </a:lnTo>
                                      <a:lnTo>
                                        <a:pt x="2233" y="172"/>
                                      </a:lnTo>
                                      <a:lnTo>
                                        <a:pt x="2140" y="86"/>
                                      </a:lnTo>
                                      <a:lnTo>
                                        <a:pt x="2047" y="86"/>
                                      </a:lnTo>
                                      <a:lnTo>
                                        <a:pt x="1953" y="0"/>
                                      </a:lnTo>
                                      <a:lnTo>
                                        <a:pt x="1581" y="1207"/>
                                      </a:lnTo>
                                      <a:lnTo>
                                        <a:pt x="1209" y="1983"/>
                                      </a:lnTo>
                                      <a:lnTo>
                                        <a:pt x="930" y="2931"/>
                                      </a:lnTo>
                                      <a:lnTo>
                                        <a:pt x="744" y="3707"/>
                                      </a:lnTo>
                                      <a:lnTo>
                                        <a:pt x="605" y="4483"/>
                                      </a:lnTo>
                                      <a:lnTo>
                                        <a:pt x="465" y="5259"/>
                                      </a:lnTo>
                                      <a:lnTo>
                                        <a:pt x="326" y="6121"/>
                                      </a:lnTo>
                                      <a:lnTo>
                                        <a:pt x="140" y="7241"/>
                                      </a:lnTo>
                                      <a:lnTo>
                                        <a:pt x="140" y="8362"/>
                                      </a:lnTo>
                                      <a:lnTo>
                                        <a:pt x="47" y="9655"/>
                                      </a:lnTo>
                                      <a:lnTo>
                                        <a:pt x="0" y="11293"/>
                                      </a:lnTo>
                                      <a:lnTo>
                                        <a:pt x="0" y="13362"/>
                                      </a:lnTo>
                                      <a:lnTo>
                                        <a:pt x="140" y="14224"/>
                                      </a:lnTo>
                                      <a:lnTo>
                                        <a:pt x="233" y="15086"/>
                                      </a:lnTo>
                                      <a:lnTo>
                                        <a:pt x="372" y="15690"/>
                                      </a:lnTo>
                                      <a:lnTo>
                                        <a:pt x="558" y="16207"/>
                                      </a:lnTo>
                                      <a:lnTo>
                                        <a:pt x="651" y="16552"/>
                                      </a:lnTo>
                                      <a:lnTo>
                                        <a:pt x="884" y="17069"/>
                                      </a:lnTo>
                                      <a:lnTo>
                                        <a:pt x="1163" y="17500"/>
                                      </a:lnTo>
                                      <a:lnTo>
                                        <a:pt x="1581" y="18362"/>
                                      </a:lnTo>
                                      <a:lnTo>
                                        <a:pt x="1814" y="18621"/>
                                      </a:lnTo>
                                      <a:lnTo>
                                        <a:pt x="1953" y="18879"/>
                                      </a:lnTo>
                                      <a:lnTo>
                                        <a:pt x="2186" y="19138"/>
                                      </a:lnTo>
                                      <a:lnTo>
                                        <a:pt x="2326" y="19397"/>
                                      </a:lnTo>
                                      <a:lnTo>
                                        <a:pt x="2558" y="19483"/>
                                      </a:lnTo>
                                      <a:lnTo>
                                        <a:pt x="2744" y="19655"/>
                                      </a:lnTo>
                                      <a:lnTo>
                                        <a:pt x="2930" y="19741"/>
                                      </a:lnTo>
                                      <a:lnTo>
                                        <a:pt x="3116" y="19741"/>
                                      </a:lnTo>
                                      <a:lnTo>
                                        <a:pt x="3256" y="19828"/>
                                      </a:lnTo>
                                      <a:lnTo>
                                        <a:pt x="3442" y="19828"/>
                                      </a:lnTo>
                                      <a:lnTo>
                                        <a:pt x="3721" y="19828"/>
                                      </a:lnTo>
                                      <a:lnTo>
                                        <a:pt x="4047" y="19914"/>
                                      </a:lnTo>
                                      <a:lnTo>
                                        <a:pt x="4326" y="19828"/>
                                      </a:lnTo>
                                      <a:lnTo>
                                        <a:pt x="4605" y="19828"/>
                                      </a:lnTo>
                                      <a:lnTo>
                                        <a:pt x="4977" y="19828"/>
                                      </a:lnTo>
                                      <a:lnTo>
                                        <a:pt x="5442" y="197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FFFFFF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FED77D" id="Group 51" o:spid="_x0000_s1026" style="position:absolute;margin-left:9.75pt;margin-top:0;width:23.25pt;height:0;z-index:251660800;mso-wrap-distance-top:-3e-5mm;mso-wrap-distance-bottom:-3e-5mm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" o:allowincell="f">
                      <v:shape id="Freeform 5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" path="m27,19973r19892,l19973,7897r,-7843l18643,r-407,299l17910,597r-379,271l17205,1113r-326,244l16581,1628r-326,272l15984,2171r-299,190l15414,2605r-272,272l14817,3094r-217,217l14328,3555r-271,217l13813,4016r-272,245l13270,4478r-190,244l12809,4939r-272,244l12320,5400r-298,272l11805,5889r-272,325l11289,6459r-244,271l10773,6974r-298,299l10204,7571r-299,299l9607,8168r,109l9905,8494r299,190l10448,8874r325,217l11072,9254r244,190l11642,9607r217,217l12185,10014r298,162l12754,10366r299,163l13297,10638r326,217l13948,10991r245,162l14464,11316r299,163l15088,11615r272,162l15685,11913r299,109l16282,12212r299,135l16879,12483r326,163l17503,12754r326,136l18155,13053r352,108l18833,13297r299,136l19159,13433r27,l19213,13433r,27l19213,13487r,27l19186,13514r,27l18969,13704r-190,109l18562,14003r-190,135l18182,14301r-190,109l17775,14545r-217,136l17368,14817r-217,108l16934,15088r-163,82l16581,15332r-245,109l16119,15577r-190,135l15712,15821r-190,81l15332,16065r-217,109l14871,16255r-217,136l14437,16526r-217,82l14003,16716r-217,109l13514,16906r-217,109l13080,17096r-217,136l12619,17313r-245,109l12022,17558r-299,108l11398,17802r-272,108l10855,17992r-272,81l10339,18128r-244,54l9824,18236r-272,54l9308,18345r-299,27l8738,18399r-271,l8168,18399r-353,l7680,18399r-136,l7436,18372r-163,-27l7164,18318r-136,-28l6893,18236r-109,l6377,18100r-325,-135l5699,17802r-299,-163l5183,17449r-271,-217l4695,16988r-163,-244l4369,16554r-136,-326l4125,15902r-163,-271l3908,15278r-82,-325l3745,14600r-54,-407l3636,12700r55,-244l3718,12212r54,-245l3853,11777r82,-271l3989,11316r109,-271l4152,10828r109,-217l4396,10366r109,-271l4640,9851r109,-244l4885,9389r162,-244l5183,8928r,-136l5075,8657,4912,8467,4722,8304,4559,8141,4369,8033,4152,7897,3935,7761,3718,7653,3446,7544,3256,7436,3039,7327r-244,-54l2578,7164r-190,-54l2198,7001r-217,-54l1872,6947r-108,27l1628,6974r-135,27l1330,7056r-136,27l1085,7110r-135,l923,7164r,27l923,7246r-55,l841,7110r,-82l841,7001r55,-27l923,6866r,-109l977,6649r81,-82l1140,6404r81,-135l1303,6160r162,-108l1574,5889r136,-109l1818,5699r109,-109l2035,5536r163,-136l2334,5319r108,-54l2442,5237r,-27l2469,5183r245,-27l2985,5075r244,-82l3446,4939r299,-54l3989,4858r272,l4505,4885r244,54l5047,4993r299,109l5563,5183r299,163l6133,5536r326,163l6784,5970r27,l6893,6052r27,54l6974,6133r82,54l7083,6242r27,27l7137,6269r163,27l7517,6052r244,-299l8060,5536r244,-299l8602,4993r272,-271l9172,4450r326,-244l9796,3962r326,-217l10448,3419r353,-190l11126,3012r353,-244l11832,2551r380,-217l12537,2117r407,-217l13243,1710r407,-190l14003,1330r380,-163l14735,1004r380,-136l15468,733r353,-136l16147,488r379,-108l16852,271r326,-81l17503,109r299,-28l17829,81r,-27l17829,27,11615,,27,,,19973r27,xe" fillcolor="blue" stroked="f" strokecolor="white" strokeweight="0">
                        <v:path arrowok="t" o:connecttype="custom" o:connectlocs="18643,0;16879,1357;15414,2605;14057,3772;12809,4939;11533,6214;10204,7571;10204,8684;11642,9607;13053,10529;14464,11316;15984,12022;17503,12754;19132,13433;19213,13487;18779,13813;17775,14545;16771,15170;15712,15821;14654,16391;13514,16906;12374,17422;10855,17992;9552,18290;8168,18399;7273,18345;6377,18100;4912,17232;4125,15902;3691,14193;3853,11777;4261,10611;4885,9389;4912,8467;3935,7761;2795,7273;1872,6947;1194,7083;923,7246;896,6974;1140,6404;1710,5780;2334,5319;2469,5183;3745,4885;5047,4993;6459,5699;6974,6133;7300,6296;8602,4993;10122,3745;11832,2551;13650,1520;15468,733;17178,190;17829,54;0,19973" o:connectangles="0,0,0,0,0,0,0,0,0,0,0,0,0,0,0,0,0,0,0,0,0,0,0,0,0,0,0,0,0,0,0,0,0,0,0,0,0,0,0,0,0,0,0,0,0,0,0,0,0,0,0,0,0,0,0,0,0"/>
                      </v:shape>
                      <v:shape id="Freeform 53" o:spid="_x0000_s1028" style="position:absolute;left:6242;top:11018;width:11668;height:6295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" path="m5442,19741r279,l6140,19655r372,-86l6884,19483r325,-86l7581,19310r279,-172l8186,18966r326,-173l8884,18621r372,-173l9488,18362r372,-172l10140,18017r372,-86l10744,17586r326,-86l11442,17241r279,-172l12000,16810r279,-172l12605,16379r279,-258l13116,15862r279,-259l13721,15345r372,-259l14372,14828r186,-345l14837,14138r326,-172l15442,13793r279,-172l16000,13276r279,-259l16558,12759r279,-259l17023,12241r279,-258l17535,11638r279,-259l18047,11034r232,-172l18558,10517r326,-258l19116,10086r233,-345l19628,9569r,-86l19674,9483r93,l19860,9310r47,-172l19953,9138r-93,l19767,9138r-139,l19488,9138r-139,l19256,9224r-186,86l18465,9310r-512,87l17349,9483r-558,l16186,9483r-558,l15070,9483r-605,86l13907,9569r-605,-86l12744,9483r-558,l11674,9397r-651,-259l10465,9138,9907,8793,9302,8362,8558,8017,8047,7672,7581,7241,7023,6897,6605,6379,6140,6121,5674,5776,5349,5259,4930,4741,4605,4138,4233,3534,3767,2845,3349,2155,2977,1552,2558,603,2419,517,2326,345r-47,-86l2233,259r,-87l2140,86r-93,l1953,,1581,1207r-372,776l930,2931,744,3707,605,4483,465,5259,326,6121,140,7241r,1121l47,9655,,11293r,2069l140,14224r93,862l372,15690r186,517l651,16552r233,517l1163,17500r418,862l1814,18621r139,258l2186,19138r140,259l2558,19483r186,172l2930,19741r186,l3256,19828r186,l3721,19828r326,86l4326,19828r279,l4977,19828r465,-87xe" fillcolor="blue" stroked="f" strokecolor="white" strokeweight="0">
                        <v:path arrowok="t" o:connecttype="custom" o:connectlocs="3582,6186;4206,6105;4776,5970;5400,5807;5916,5671;6458,5508;7001,5291;7517,5074;8005,4830;8493,4559;9009,4341;9497,4097;9931,3853;10393,3582;10827,3310;11288,3066;11478,2985;11614,2876;11586,2876;11532,2876;11288,2876;10772,2930;9796,2985;8792,2985;7760,2985;6811,2958;5780,2768;4695,2415;3853,2008;3121,1655;2470,1112;1737,488;1357,109;1303,54;1139,0;543,923;271,1655;82,2632;0,4206;217,4938;516,5372;1058,5861;1357,6105;1709,6213;2008,6241;2524,6241;3175,6213" o:connectangles="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833212" w:rsidRPr="00393396">
              <w:rPr>
                <w:rFonts w:ascii="Arial" w:hAnsi="Arial" w:cs="Arial"/>
                <w:sz w:val="20"/>
                <w:szCs w:val="20"/>
              </w:rPr>
              <w:t>1C. Activités aéronautiques civiles – pour demande initiale seulement</w:t>
            </w:r>
          </w:p>
        </w:tc>
      </w:tr>
      <w:tr w:rsidR="00393396" w:rsidRPr="00393396" w14:paraId="38C15515" w14:textId="77777777" w:rsidTr="00E01DF2">
        <w:trPr>
          <w:trHeight w:val="473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2733F666" w14:textId="77777777" w:rsidR="00833212" w:rsidRPr="005334EF" w:rsidRDefault="00833212" w:rsidP="00E80FC7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4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2371"/>
              <w:gridCol w:w="2384"/>
              <w:gridCol w:w="2342"/>
            </w:tblGrid>
            <w:tr w:rsidR="00393396" w:rsidRPr="00393396" w14:paraId="28A464A8" w14:textId="77777777" w:rsidTr="00E80FC7">
              <w:tc>
                <w:tcPr>
                  <w:tcW w:w="2409" w:type="dxa"/>
                  <w:shd w:val="clear" w:color="auto" w:fill="auto"/>
                </w:tcPr>
                <w:p w14:paraId="4DBE5B4E" w14:textId="6DEC992B" w:rsidR="00C927F8" w:rsidRPr="00393396" w:rsidRDefault="007919C7" w:rsidP="009B13A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>Client</w:t>
                  </w:r>
                  <w:r w:rsidR="001C1F80" w:rsidRPr="00393396">
                    <w:rPr>
                      <w:rFonts w:ascii="Arial" w:hAnsi="Arial" w:cs="Arial"/>
                      <w:sz w:val="20"/>
                      <w:szCs w:val="20"/>
                    </w:rPr>
                    <w:t>(s)</w:t>
                  </w:r>
                </w:p>
              </w:tc>
              <w:tc>
                <w:tcPr>
                  <w:tcW w:w="2371" w:type="dxa"/>
                  <w:shd w:val="clear" w:color="auto" w:fill="auto"/>
                </w:tcPr>
                <w:p w14:paraId="11CA71C1" w14:textId="721B53AE" w:rsidR="00C927F8" w:rsidRPr="00393396" w:rsidRDefault="007919C7" w:rsidP="009B13A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>Programme(s)</w:t>
                  </w:r>
                </w:p>
              </w:tc>
              <w:tc>
                <w:tcPr>
                  <w:tcW w:w="2384" w:type="dxa"/>
                  <w:shd w:val="clear" w:color="auto" w:fill="auto"/>
                </w:tcPr>
                <w:p w14:paraId="63220FB0" w14:textId="72918C38" w:rsidR="00C927F8" w:rsidRPr="00393396" w:rsidRDefault="007919C7" w:rsidP="009B13A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>Famille(s) de matériel</w:t>
                  </w:r>
                </w:p>
              </w:tc>
              <w:tc>
                <w:tcPr>
                  <w:tcW w:w="2342" w:type="dxa"/>
                  <w:shd w:val="clear" w:color="auto" w:fill="auto"/>
                </w:tcPr>
                <w:p w14:paraId="7C2EC0B9" w14:textId="52B5D038" w:rsidR="00C927F8" w:rsidRPr="00393396" w:rsidRDefault="007919C7" w:rsidP="009B13A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>Type d’activité</w:t>
                  </w:r>
                </w:p>
              </w:tc>
            </w:tr>
            <w:tr w:rsidR="00393396" w:rsidRPr="00393396" w14:paraId="57B4386B" w14:textId="77777777" w:rsidTr="00E80FC7">
              <w:tc>
                <w:tcPr>
                  <w:tcW w:w="2409" w:type="dxa"/>
                  <w:shd w:val="clear" w:color="auto" w:fill="auto"/>
                </w:tcPr>
                <w:p w14:paraId="45B646CA" w14:textId="77777777" w:rsidR="007919C7" w:rsidRPr="00393396" w:rsidRDefault="007919C7" w:rsidP="007919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CC69157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71" w:type="dxa"/>
                  <w:shd w:val="clear" w:color="auto" w:fill="auto"/>
                </w:tcPr>
                <w:p w14:paraId="68C2AE44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4" w:type="dxa"/>
                  <w:shd w:val="clear" w:color="auto" w:fill="auto"/>
                </w:tcPr>
                <w:p w14:paraId="0FA443B1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42" w:type="dxa"/>
                  <w:shd w:val="clear" w:color="auto" w:fill="auto"/>
                </w:tcPr>
                <w:p w14:paraId="2BC5A0BD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1F5D6E5B" w14:textId="77777777" w:rsidTr="00E80FC7">
              <w:tc>
                <w:tcPr>
                  <w:tcW w:w="2409" w:type="dxa"/>
                  <w:shd w:val="clear" w:color="auto" w:fill="auto"/>
                </w:tcPr>
                <w:p w14:paraId="37E53ED5" w14:textId="77777777" w:rsidR="007919C7" w:rsidRPr="00393396" w:rsidRDefault="007919C7" w:rsidP="007919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0A842AC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71" w:type="dxa"/>
                  <w:shd w:val="clear" w:color="auto" w:fill="auto"/>
                </w:tcPr>
                <w:p w14:paraId="0212C3C3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4" w:type="dxa"/>
                  <w:shd w:val="clear" w:color="auto" w:fill="auto"/>
                </w:tcPr>
                <w:p w14:paraId="24ECCC4F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42" w:type="dxa"/>
                  <w:shd w:val="clear" w:color="auto" w:fill="auto"/>
                </w:tcPr>
                <w:p w14:paraId="2B66BC95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27551986" w14:textId="77777777" w:rsidTr="00E80FC7">
              <w:tc>
                <w:tcPr>
                  <w:tcW w:w="2409" w:type="dxa"/>
                  <w:shd w:val="clear" w:color="auto" w:fill="auto"/>
                </w:tcPr>
                <w:p w14:paraId="5E5F64CF" w14:textId="77777777" w:rsidR="007919C7" w:rsidRPr="00393396" w:rsidRDefault="007919C7" w:rsidP="007919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AB4B8B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71" w:type="dxa"/>
                  <w:shd w:val="clear" w:color="auto" w:fill="auto"/>
                </w:tcPr>
                <w:p w14:paraId="227DCE04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4" w:type="dxa"/>
                  <w:shd w:val="clear" w:color="auto" w:fill="auto"/>
                </w:tcPr>
                <w:p w14:paraId="4F5543F9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42" w:type="dxa"/>
                  <w:shd w:val="clear" w:color="auto" w:fill="auto"/>
                </w:tcPr>
                <w:p w14:paraId="151D7D1A" w14:textId="77777777" w:rsidR="007919C7" w:rsidRPr="00393396" w:rsidRDefault="007919C7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6C103AC" w14:textId="77777777" w:rsidR="00E01DF2" w:rsidRPr="00393396" w:rsidRDefault="00E01DF2" w:rsidP="00E80FC7">
            <w:pPr>
              <w:tabs>
                <w:tab w:val="left" w:pos="3011"/>
                <w:tab w:val="left" w:pos="5382"/>
                <w:tab w:val="left" w:pos="7766"/>
              </w:tabs>
              <w:ind w:left="602"/>
              <w:rPr>
                <w:rFonts w:ascii="Arial" w:hAnsi="Arial" w:cs="Arial"/>
                <w:sz w:val="20"/>
                <w:szCs w:val="20"/>
              </w:rPr>
            </w:pPr>
          </w:p>
          <w:p w14:paraId="35B696BB" w14:textId="77777777" w:rsidR="00833212" w:rsidRPr="00393396" w:rsidRDefault="00833212" w:rsidP="00E80FC7">
            <w:pPr>
              <w:rPr>
                <w:sz w:val="20"/>
                <w:szCs w:val="20"/>
              </w:rPr>
            </w:pPr>
          </w:p>
        </w:tc>
      </w:tr>
    </w:tbl>
    <w:p w14:paraId="6BE9D59A" w14:textId="39000B07" w:rsidR="00E01DF2" w:rsidRPr="00393396" w:rsidRDefault="00E01DF2" w:rsidP="00F12C74">
      <w:pPr>
        <w:rPr>
          <w:rFonts w:ascii="Arial" w:hAnsi="Arial" w:cs="Arial"/>
          <w:sz w:val="20"/>
          <w:szCs w:val="20"/>
          <w:lang w:val="en-US"/>
        </w:rPr>
        <w:sectPr w:rsidR="00E01DF2" w:rsidRPr="00393396" w:rsidSect="00154151">
          <w:footerReference w:type="default" r:id="rId10"/>
          <w:pgSz w:w="11906" w:h="16838"/>
          <w:pgMar w:top="360" w:right="1417" w:bottom="568" w:left="1417" w:header="708" w:footer="499" w:gutter="0"/>
          <w:cols w:space="708"/>
          <w:docGrid w:linePitch="360"/>
        </w:sect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393396" w:rsidRPr="00393396" w14:paraId="6DCDD069" w14:textId="77777777" w:rsidTr="009D3931">
        <w:trPr>
          <w:trHeight w:val="698"/>
          <w:tblHeader/>
        </w:trPr>
        <w:tc>
          <w:tcPr>
            <w:tcW w:w="107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04B46006" w14:textId="77777777" w:rsidR="00E01DF2" w:rsidRPr="00393396" w:rsidRDefault="00E01DF2" w:rsidP="009D3931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396">
              <w:rPr>
                <w:rFonts w:ascii="Arial" w:hAnsi="Arial" w:cs="Arial"/>
                <w:noProof/>
              </w:rPr>
              <w:lastRenderedPageBreak/>
              <w:drawing>
                <wp:anchor distT="0" distB="0" distL="114300" distR="114300" simplePos="0" relativeHeight="251704832" behindDoc="0" locked="0" layoutInCell="1" allowOverlap="0" wp14:anchorId="50B03ACA" wp14:editId="13CC429C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40005</wp:posOffset>
                  </wp:positionV>
                  <wp:extent cx="381000" cy="352425"/>
                  <wp:effectExtent l="0" t="0" r="0" b="9525"/>
                  <wp:wrapSquare wrapText="bothSides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3396">
              <w:rPr>
                <w:rFonts w:ascii="Arial" w:hAnsi="Arial" w:cs="Arial"/>
                <w:b/>
                <w:bCs/>
                <w:sz w:val="20"/>
                <w:szCs w:val="20"/>
              </w:rPr>
              <w:t>DIRECTION DE LA SÉCURITÉ DE L'AVIATION CIVILE    -    France</w:t>
            </w:r>
          </w:p>
          <w:p w14:paraId="16D46906" w14:textId="5159BDC8" w:rsidR="00E01DF2" w:rsidRPr="00393396" w:rsidRDefault="00E01DF2" w:rsidP="009D3931">
            <w:pPr>
              <w:jc w:val="center"/>
              <w:rPr>
                <w:b/>
                <w:bCs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93396" w:rsidRPr="00393396" w14:paraId="10A94EF2" w14:textId="77777777" w:rsidTr="00FC3829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C1460E" w14:textId="77777777" w:rsidR="00E01DF2" w:rsidRPr="00393396" w:rsidRDefault="00AF074D" w:rsidP="00AF074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FORMULAIRE DE DEMANDE OU DE MODIFICATION D'AGRÉMENT</w:t>
            </w:r>
          </w:p>
        </w:tc>
      </w:tr>
      <w:tr w:rsidR="00393396" w:rsidRPr="00393396" w14:paraId="75F1E2A0" w14:textId="77777777" w:rsidTr="00967267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5011790" w14:textId="5709F6F2" w:rsidR="006E1ABC" w:rsidRPr="005334EF" w:rsidRDefault="001B37B0" w:rsidP="00E01DF2">
            <w:pPr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>2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2C74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R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ésumé</w:t>
            </w:r>
            <w:r w:rsidR="00F12C74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de(s)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activité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(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s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ou modification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(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s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demandée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(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s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pour le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(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s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site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(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s</w:t>
            </w:r>
            <w:r w:rsidR="00347FC2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)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</w:t>
            </w:r>
            <w:r w:rsidR="00BF3A13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du </w:t>
            </w:r>
            <w:r w:rsidR="006E1ABC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§ </w:t>
            </w:r>
            <w:r w:rsidR="0045088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>3</w:t>
            </w:r>
            <w:r w:rsidR="00450887" w:rsidRPr="00967267">
              <w:rPr>
                <w:rFonts w:ascii="Arial" w:hAnsi="Arial" w:cs="Arial"/>
                <w:sz w:val="20"/>
                <w:szCs w:val="20"/>
                <w:shd w:val="clear" w:color="auto" w:fill="DAEEF3" w:themeFill="accent5" w:themeFillTint="33"/>
              </w:rPr>
              <w:t xml:space="preserve"> </w:t>
            </w:r>
          </w:p>
        </w:tc>
      </w:tr>
      <w:tr w:rsidR="00393396" w:rsidRPr="00393396" w14:paraId="3ECAEA78" w14:textId="77777777" w:rsidTr="00FC3829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9002DE" w14:textId="159733C1" w:rsidR="006E1ABC" w:rsidRPr="00393396" w:rsidRDefault="006E1ABC" w:rsidP="00347FC2">
            <w:pPr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a) Général </w:t>
            </w:r>
          </w:p>
        </w:tc>
      </w:tr>
      <w:tr w:rsidR="00393396" w:rsidRPr="00393396" w14:paraId="531F22B8" w14:textId="77777777" w:rsidTr="00FC3829">
        <w:trPr>
          <w:trHeight w:val="542"/>
        </w:trPr>
        <w:tc>
          <w:tcPr>
            <w:tcW w:w="1077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</w:tcPr>
          <w:p w14:paraId="0991E60C" w14:textId="77777777" w:rsidR="00B21104" w:rsidRPr="00393396" w:rsidRDefault="00B21104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315C7" w14:textId="77777777" w:rsidR="006E1ABC" w:rsidRPr="00393396" w:rsidRDefault="006E1ABC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D74EB4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F3404F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F6E659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FC165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DB0A19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716717D" w14:textId="77777777" w:rsidTr="00FC3829">
        <w:trPr>
          <w:trHeight w:val="230"/>
        </w:trPr>
        <w:tc>
          <w:tcPr>
            <w:tcW w:w="1077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C83CB2D" w14:textId="77777777" w:rsidR="006E1ABC" w:rsidRPr="00393396" w:rsidRDefault="006E1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241E60ED" w14:textId="77777777" w:rsidTr="00FC3829">
        <w:trPr>
          <w:trHeight w:val="230"/>
        </w:trPr>
        <w:tc>
          <w:tcPr>
            <w:tcW w:w="1077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30C90DD" w14:textId="77777777" w:rsidR="006E1ABC" w:rsidRPr="00393396" w:rsidRDefault="006E1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1C5B7D0" w14:textId="77777777" w:rsidTr="00FC3829">
        <w:trPr>
          <w:trHeight w:val="238"/>
        </w:trPr>
        <w:tc>
          <w:tcPr>
            <w:tcW w:w="10774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793A7E" w14:textId="34CBECE8" w:rsidR="006E1ABC" w:rsidRPr="00393396" w:rsidRDefault="006E1ABC" w:rsidP="00347FC2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b) Domaine, Classe, Catégorie ou Limitation</w:t>
            </w:r>
            <w:r w:rsidR="000B4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393396" w:rsidRPr="00393396" w14:paraId="548A2C5D" w14:textId="77777777" w:rsidTr="00FC3829">
        <w:trPr>
          <w:trHeight w:val="230"/>
        </w:trPr>
        <w:tc>
          <w:tcPr>
            <w:tcW w:w="107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69295757" w14:textId="77777777" w:rsidR="006E1ABC" w:rsidRPr="00393396" w:rsidRDefault="006E1ABC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0887F5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4BCA9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68692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F56D72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74A986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983DDC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24E21A79" w14:textId="77777777" w:rsidTr="00FC3829">
        <w:trPr>
          <w:trHeight w:val="230"/>
        </w:trPr>
        <w:tc>
          <w:tcPr>
            <w:tcW w:w="107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53D4C6F9" w14:textId="77777777" w:rsidR="00347AE7" w:rsidRPr="00393396" w:rsidRDefault="00347AE7" w:rsidP="00971C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51F7BB60" w14:textId="77777777" w:rsidTr="00FC3829">
        <w:trPr>
          <w:trHeight w:val="230"/>
        </w:trPr>
        <w:tc>
          <w:tcPr>
            <w:tcW w:w="107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1E4989" w14:textId="77777777" w:rsidR="006E1ABC" w:rsidRPr="00393396" w:rsidRDefault="006E1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44691E72" w14:textId="77777777" w:rsidTr="00FC3829">
        <w:trPr>
          <w:trHeight w:val="230"/>
        </w:trPr>
        <w:tc>
          <w:tcPr>
            <w:tcW w:w="10774" w:type="dxa"/>
            <w:vMerge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C2AF7" w14:textId="77777777" w:rsidR="006E1ABC" w:rsidRPr="00393396" w:rsidRDefault="006E1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A7AEC26" w14:textId="77777777" w:rsidTr="00FC3829">
        <w:trPr>
          <w:trHeight w:val="240"/>
        </w:trPr>
        <w:tc>
          <w:tcPr>
            <w:tcW w:w="10774" w:type="dxa"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C1D7A7" w14:textId="1F81EF49" w:rsidR="006E1ABC" w:rsidRPr="00393396" w:rsidRDefault="006E1ABC" w:rsidP="00F12C74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   c) Nature des </w:t>
            </w:r>
            <w:r w:rsidR="00F12C74" w:rsidRPr="00393396">
              <w:rPr>
                <w:rFonts w:ascii="Arial" w:hAnsi="Arial" w:cs="Arial"/>
                <w:sz w:val="20"/>
                <w:szCs w:val="20"/>
              </w:rPr>
              <w:t>privilèges</w:t>
            </w:r>
            <w:r w:rsidR="00CC539E" w:rsidRPr="00393396">
              <w:rPr>
                <w:rFonts w:ascii="Arial" w:hAnsi="Arial" w:cs="Arial"/>
                <w:sz w:val="20"/>
                <w:szCs w:val="20"/>
              </w:rPr>
              <w:t xml:space="preserve"> et prérogatives demandé</w:t>
            </w:r>
            <w:r w:rsidR="00FC17E9" w:rsidRPr="00393396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93396" w:rsidRPr="00393396" w14:paraId="711673D5" w14:textId="77777777" w:rsidTr="00FC3829">
        <w:trPr>
          <w:trHeight w:val="1026"/>
        </w:trPr>
        <w:tc>
          <w:tcPr>
            <w:tcW w:w="107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78C23668" w14:textId="77777777" w:rsidR="006E1ABC" w:rsidRPr="00393396" w:rsidRDefault="006E1ABC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AE345C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B7B93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607B30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62B08A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1B5847" w14:textId="77777777" w:rsidR="00910CA6" w:rsidRPr="00393396" w:rsidRDefault="00910CA6" w:rsidP="00971C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4C9395D8" w14:textId="77777777" w:rsidTr="00967267">
        <w:trPr>
          <w:trHeight w:val="240"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05669CA2" w14:textId="56C58947" w:rsidR="006E1ABC" w:rsidRPr="005334EF" w:rsidRDefault="001B37B0" w:rsidP="00E22B02">
            <w:pPr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>3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>. Site</w:t>
            </w:r>
            <w:r w:rsidR="001C1F80" w:rsidRPr="005334EF">
              <w:rPr>
                <w:rFonts w:ascii="Arial" w:hAnsi="Arial" w:cs="Arial"/>
                <w:sz w:val="20"/>
                <w:szCs w:val="20"/>
              </w:rPr>
              <w:t>(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>s</w:t>
            </w:r>
            <w:r w:rsidR="001C1F80" w:rsidRPr="005334EF">
              <w:rPr>
                <w:rFonts w:ascii="Arial" w:hAnsi="Arial" w:cs="Arial"/>
                <w:sz w:val="20"/>
                <w:szCs w:val="20"/>
              </w:rPr>
              <w:t>)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 xml:space="preserve"> concerné</w:t>
            </w:r>
            <w:r w:rsidR="001C1F80" w:rsidRPr="005334EF">
              <w:rPr>
                <w:rFonts w:ascii="Arial" w:hAnsi="Arial" w:cs="Arial"/>
                <w:sz w:val="20"/>
                <w:szCs w:val="20"/>
              </w:rPr>
              <w:t>(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>s</w:t>
            </w:r>
            <w:r w:rsidR="001C1F80" w:rsidRPr="005334EF">
              <w:rPr>
                <w:rFonts w:ascii="Arial" w:hAnsi="Arial" w:cs="Arial"/>
                <w:sz w:val="20"/>
                <w:szCs w:val="20"/>
              </w:rPr>
              <w:t>)</w:t>
            </w:r>
            <w:r w:rsidR="006E1ABC" w:rsidRPr="005334EF">
              <w:rPr>
                <w:rFonts w:ascii="Arial" w:hAnsi="Arial" w:cs="Arial"/>
                <w:sz w:val="20"/>
                <w:szCs w:val="20"/>
              </w:rPr>
              <w:t xml:space="preserve"> par la demande </w:t>
            </w:r>
            <w:r w:rsidR="006E1ABC" w:rsidRPr="005334EF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393396" w:rsidRPr="00393396" w14:paraId="3A9BC3BB" w14:textId="77777777" w:rsidTr="00FC3829">
        <w:trPr>
          <w:trHeight w:val="240"/>
        </w:trPr>
        <w:tc>
          <w:tcPr>
            <w:tcW w:w="107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54E852A3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728E1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82EA1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1D019" w14:textId="77777777" w:rsidR="00910CA6" w:rsidRPr="005334EF" w:rsidRDefault="00910CA6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69215A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16478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82337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09D3C1F1" w14:textId="77777777" w:rsidTr="00FC3829">
        <w:trPr>
          <w:trHeight w:val="230"/>
        </w:trPr>
        <w:tc>
          <w:tcPr>
            <w:tcW w:w="10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0B31B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48022388" w14:textId="77777777" w:rsidTr="00FC3829">
        <w:trPr>
          <w:trHeight w:val="230"/>
        </w:trPr>
        <w:tc>
          <w:tcPr>
            <w:tcW w:w="10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3F7B2" w14:textId="77777777" w:rsidR="006E1ABC" w:rsidRPr="005334EF" w:rsidRDefault="006E1ABC" w:rsidP="009C1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202FC3E5" w14:textId="77777777" w:rsidTr="00BB4674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519F745" w14:textId="733046C0" w:rsidR="006E1ABC" w:rsidRPr="00393396" w:rsidRDefault="001B37B0" w:rsidP="001C1F80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4</w: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>. Description de l'organisation ou de la modification de l'organisation</w:t>
            </w:r>
            <w:r w:rsidR="000B4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ABC" w:rsidRPr="00393396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</w:tr>
      <w:tr w:rsidR="00393396" w:rsidRPr="00393396" w14:paraId="6B607C36" w14:textId="77777777" w:rsidTr="00FC3829">
        <w:trPr>
          <w:trHeight w:val="213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FA03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FD62C6A" w14:textId="77777777" w:rsidR="005A2CBA" w:rsidRPr="00393396" w:rsidRDefault="005A2CBA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672CADA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DD0037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55DEA7E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EF99334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910AE8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25C3806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6DE44E6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8061C2C" w14:textId="77777777" w:rsidR="00E939C4" w:rsidRPr="00393396" w:rsidRDefault="00E939C4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D739E0D" w14:textId="77777777" w:rsidR="006E1ABC" w:rsidRPr="00393396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78318F0" w14:textId="77777777" w:rsidR="006E1ABC" w:rsidRPr="00393396" w:rsidRDefault="006E1ABC" w:rsidP="00205D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93396" w:rsidRPr="00393396" w14:paraId="1FFA9325" w14:textId="77777777" w:rsidTr="00BB4674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6F8A1954" w14:textId="4EB78680" w:rsidR="006E1ABC" w:rsidRPr="00393396" w:rsidRDefault="001B37B0" w:rsidP="00F224F4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5</w:t>
            </w:r>
            <w:r w:rsidR="006E1ABC" w:rsidRPr="0039339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43274">
              <w:rPr>
                <w:rFonts w:ascii="Arial" w:hAnsi="Arial" w:cs="Arial"/>
                <w:sz w:val="20"/>
                <w:szCs w:val="20"/>
              </w:rPr>
              <w:t>Réservé</w:t>
            </w:r>
          </w:p>
        </w:tc>
      </w:tr>
      <w:tr w:rsidR="00393396" w:rsidRPr="00843274" w14:paraId="2235E68C" w14:textId="77777777" w:rsidTr="00FC3829">
        <w:trPr>
          <w:trHeight w:val="230"/>
        </w:trPr>
        <w:tc>
          <w:tcPr>
            <w:tcW w:w="107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2961FDBB" w14:textId="77777777" w:rsidR="006E1ABC" w:rsidRPr="00843274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F4FA6E8" w14:textId="77777777" w:rsidR="006E1ABC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3466283" w14:textId="77777777" w:rsidR="00433DBE" w:rsidRDefault="00433DBE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B273D84" w14:textId="77777777" w:rsidR="00433DBE" w:rsidRDefault="00433DBE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475E033" w14:textId="77777777" w:rsidR="00433DBE" w:rsidRPr="00843274" w:rsidRDefault="00433DBE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DC2E00F" w14:textId="77777777" w:rsidR="006E1ABC" w:rsidRPr="00843274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1A67C1" w14:textId="77777777" w:rsidR="006E1ABC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6E65CEC" w14:textId="77777777" w:rsidR="000B41AF" w:rsidRPr="00843274" w:rsidRDefault="000B41AF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80B3BD2" w14:textId="77777777" w:rsidR="006E1ABC" w:rsidRPr="00843274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2029F90" w14:textId="77777777" w:rsidR="006E1ABC" w:rsidRPr="00843274" w:rsidRDefault="006E1ABC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9B01A9A" w14:textId="77777777" w:rsidR="00C1320B" w:rsidRPr="00843274" w:rsidRDefault="00C1320B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3F93DC4" w14:textId="77777777" w:rsidR="00C1320B" w:rsidRPr="00843274" w:rsidRDefault="00C1320B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BC36E67" w14:textId="77777777" w:rsidR="00C1320B" w:rsidRPr="00843274" w:rsidRDefault="00C1320B" w:rsidP="00205D4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6F5C54" w14:textId="74D221DD" w:rsidR="006E1ABC" w:rsidRPr="00843274" w:rsidRDefault="006E1ABC" w:rsidP="00205D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93396" w:rsidRPr="00843274" w14:paraId="3A1B0074" w14:textId="77777777" w:rsidTr="00FC3829">
        <w:trPr>
          <w:trHeight w:val="210"/>
        </w:trPr>
        <w:tc>
          <w:tcPr>
            <w:tcW w:w="10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A4F25" w14:textId="77777777" w:rsidR="006E1ABC" w:rsidRPr="00843274" w:rsidRDefault="006E1AB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843274" w14:paraId="00483C2E" w14:textId="77777777" w:rsidTr="00FC3829">
        <w:trPr>
          <w:trHeight w:val="210"/>
        </w:trPr>
        <w:tc>
          <w:tcPr>
            <w:tcW w:w="10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D3CF4" w14:textId="77777777" w:rsidR="006E1ABC" w:rsidRPr="00843274" w:rsidRDefault="006E1AB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843274" w14:paraId="286C9224" w14:textId="77777777" w:rsidTr="00FC3829">
        <w:trPr>
          <w:trHeight w:val="210"/>
        </w:trPr>
        <w:tc>
          <w:tcPr>
            <w:tcW w:w="10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395486" w14:textId="77777777" w:rsidR="006E1ABC" w:rsidRPr="00843274" w:rsidRDefault="006E1AB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393396" w14:paraId="77FEFD32" w14:textId="77777777" w:rsidTr="00FC3829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41DF" w14:textId="77777777" w:rsidR="00AF074D" w:rsidRPr="00393396" w:rsidRDefault="00AF074D" w:rsidP="009D393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FORMULAIRE DE DEMANDE OU DE MODIFICATION D'AGRÉMENT</w:t>
            </w:r>
          </w:p>
        </w:tc>
      </w:tr>
      <w:tr w:rsidR="00393396" w:rsidRPr="00393396" w14:paraId="3B74D8E1" w14:textId="77777777" w:rsidTr="00BB4674">
        <w:trPr>
          <w:trHeight w:val="24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E22E340" w14:textId="3453996D" w:rsidR="00AF074D" w:rsidRPr="005334EF" w:rsidRDefault="00AF074D" w:rsidP="00BB4674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6. Effectif total et part concernée ou destinée à être concernée par des activités aéronautiques civiles :</w:t>
            </w:r>
          </w:p>
        </w:tc>
      </w:tr>
      <w:tr w:rsidR="00393396" w:rsidRPr="00393396" w14:paraId="0EFCB46A" w14:textId="77777777" w:rsidTr="00FC3829">
        <w:trPr>
          <w:trHeight w:val="212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0649" w14:textId="77777777" w:rsidR="00AF074D" w:rsidRPr="005334EF" w:rsidRDefault="00AF074D" w:rsidP="00E80FC7">
            <w:pPr>
              <w:tabs>
                <w:tab w:val="left" w:pos="2951"/>
                <w:tab w:val="left" w:pos="5379"/>
              </w:tabs>
              <w:ind w:left="47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4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94"/>
              <w:gridCol w:w="1879"/>
              <w:gridCol w:w="1842"/>
              <w:gridCol w:w="1701"/>
              <w:gridCol w:w="2127"/>
            </w:tblGrid>
            <w:tr w:rsidR="00393396" w:rsidRPr="00393396" w14:paraId="73C4207C" w14:textId="77777777" w:rsidTr="007C0660">
              <w:tc>
                <w:tcPr>
                  <w:tcW w:w="2094" w:type="dxa"/>
                  <w:shd w:val="clear" w:color="auto" w:fill="auto"/>
                </w:tcPr>
                <w:p w14:paraId="7E4ACA20" w14:textId="33016E28" w:rsidR="00AF074D" w:rsidRPr="005334EF" w:rsidRDefault="00AF074D" w:rsidP="00BF3A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shd w:val="clear" w:color="auto" w:fill="auto"/>
                </w:tcPr>
                <w:p w14:paraId="28FC42A5" w14:textId="785129DF" w:rsidR="00AF074D" w:rsidRPr="00393396" w:rsidRDefault="00AF074D" w:rsidP="008C5B1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Effectif</w:t>
                  </w:r>
                  <w:proofErr w:type="spellEnd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directement</w:t>
                  </w:r>
                  <w:proofErr w:type="spellEnd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employé</w:t>
                  </w:r>
                  <w:proofErr w:type="spellEnd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 (</w:t>
                  </w:r>
                  <w:proofErr w:type="spellStart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nombre</w:t>
                  </w:r>
                  <w:proofErr w:type="spellEnd"/>
                  <w:r w:rsidRPr="00393396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842" w:type="dxa"/>
                </w:tcPr>
                <w:p w14:paraId="70958828" w14:textId="77777777" w:rsidR="00AF074D" w:rsidRPr="00393396" w:rsidRDefault="00AF074D" w:rsidP="00E80FC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93396">
                    <w:rPr>
                      <w:rFonts w:ascii="Arial" w:hAnsi="Arial" w:cs="Arial"/>
                      <w:sz w:val="18"/>
                      <w:szCs w:val="18"/>
                    </w:rPr>
                    <w:t xml:space="preserve">Effectif en sous </w:t>
                  </w:r>
                  <w:proofErr w:type="spellStart"/>
                  <w:r w:rsidRPr="00393396">
                    <w:rPr>
                      <w:rFonts w:ascii="Arial" w:hAnsi="Arial" w:cs="Arial"/>
                      <w:sz w:val="18"/>
                      <w:szCs w:val="18"/>
                    </w:rPr>
                    <w:t>traitance</w:t>
                  </w:r>
                  <w:proofErr w:type="spellEnd"/>
                </w:p>
                <w:p w14:paraId="0684812F" w14:textId="595EF950" w:rsidR="00AF074D" w:rsidRPr="005334EF" w:rsidRDefault="00AF074D" w:rsidP="008C5B1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93396">
                    <w:rPr>
                      <w:rFonts w:ascii="Arial" w:hAnsi="Arial" w:cs="Arial"/>
                      <w:sz w:val="18"/>
                      <w:szCs w:val="18"/>
                    </w:rPr>
                    <w:t>(nombre)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09FD833" w14:textId="378A1E9C" w:rsidR="00AF074D" w:rsidRPr="00393396" w:rsidRDefault="00AF074D" w:rsidP="0079717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18"/>
                      <w:szCs w:val="18"/>
                    </w:rPr>
                    <w:t>Part aéronautique civile (%)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E14EC90" w14:textId="0B535530" w:rsidR="00AF074D" w:rsidRPr="00393396" w:rsidRDefault="00AF074D" w:rsidP="0079717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393396">
                    <w:rPr>
                      <w:rFonts w:ascii="Arial" w:hAnsi="Arial" w:cs="Arial"/>
                      <w:sz w:val="18"/>
                      <w:szCs w:val="18"/>
                    </w:rPr>
                    <w:t>Type d’activité</w:t>
                  </w:r>
                </w:p>
              </w:tc>
            </w:tr>
            <w:tr w:rsidR="00393396" w:rsidRPr="00393396" w14:paraId="57A9D97F" w14:textId="77777777" w:rsidTr="007C0660">
              <w:tc>
                <w:tcPr>
                  <w:tcW w:w="2094" w:type="dxa"/>
                  <w:shd w:val="clear" w:color="auto" w:fill="auto"/>
                </w:tcPr>
                <w:p w14:paraId="461F1C86" w14:textId="16F7D42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 xml:space="preserve">Siège </w:t>
                  </w:r>
                </w:p>
              </w:tc>
              <w:tc>
                <w:tcPr>
                  <w:tcW w:w="1879" w:type="dxa"/>
                  <w:shd w:val="clear" w:color="auto" w:fill="auto"/>
                </w:tcPr>
                <w:p w14:paraId="329614AD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14:paraId="42A3FC13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280A4CD4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E323862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77B362E8" w14:textId="77777777" w:rsidTr="007C0660">
              <w:tc>
                <w:tcPr>
                  <w:tcW w:w="2094" w:type="dxa"/>
                  <w:shd w:val="clear" w:color="auto" w:fill="auto"/>
                </w:tcPr>
                <w:p w14:paraId="2A09CB6F" w14:textId="3C929B1C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 xml:space="preserve">Site 1 </w:t>
                  </w:r>
                </w:p>
              </w:tc>
              <w:tc>
                <w:tcPr>
                  <w:tcW w:w="1879" w:type="dxa"/>
                  <w:shd w:val="clear" w:color="auto" w:fill="auto"/>
                </w:tcPr>
                <w:p w14:paraId="54CE232F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14:paraId="0328B551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4BC0A5D6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38A6F28A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2EA671E3" w14:textId="77777777" w:rsidTr="007C0660">
              <w:tc>
                <w:tcPr>
                  <w:tcW w:w="2094" w:type="dxa"/>
                  <w:shd w:val="clear" w:color="auto" w:fill="auto"/>
                </w:tcPr>
                <w:p w14:paraId="37E66920" w14:textId="66246FB2" w:rsidR="00AF074D" w:rsidRPr="00393396" w:rsidRDefault="00AF074D" w:rsidP="008E6A4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 xml:space="preserve">Site 2 </w:t>
                  </w:r>
                </w:p>
              </w:tc>
              <w:tc>
                <w:tcPr>
                  <w:tcW w:w="1879" w:type="dxa"/>
                  <w:shd w:val="clear" w:color="auto" w:fill="auto"/>
                </w:tcPr>
                <w:p w14:paraId="1D5BBA6F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14:paraId="630BE494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5A4CDAB4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516F1C88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0B33E356" w14:textId="77777777" w:rsidTr="008C5E10">
              <w:tc>
                <w:tcPr>
                  <w:tcW w:w="209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26BDB32" w14:textId="1EDDE0D9" w:rsidR="00AF074D" w:rsidRPr="00393396" w:rsidRDefault="00AF074D" w:rsidP="008332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 xml:space="preserve">Total pour l'entreprise </w:t>
                  </w:r>
                </w:p>
              </w:tc>
              <w:tc>
                <w:tcPr>
                  <w:tcW w:w="18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C4DCD0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14:paraId="2157F4A0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506887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shd w:val="clear" w:color="auto" w:fill="A6A6A6"/>
                </w:tcPr>
                <w:p w14:paraId="15C6EB0C" w14:textId="77777777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93396" w:rsidRPr="00393396" w14:paraId="0C8C91F3" w14:textId="77777777" w:rsidTr="008C5E10">
              <w:tc>
                <w:tcPr>
                  <w:tcW w:w="9643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0A501A7" w14:textId="77777777" w:rsidR="00AF074D" w:rsidRPr="00393396" w:rsidRDefault="00AF074D" w:rsidP="008332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53D5257" w14:textId="4107AEDD" w:rsidR="00AF074D" w:rsidRPr="00393396" w:rsidRDefault="00AF074D" w:rsidP="00E80F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3396">
                    <w:rPr>
                      <w:rFonts w:ascii="Arial" w:hAnsi="Arial" w:cs="Arial"/>
                      <w:sz w:val="20"/>
                      <w:szCs w:val="20"/>
                    </w:rPr>
                    <w:t xml:space="preserve">(*) à dupliquer autant que nécessaire </w:t>
                  </w:r>
                </w:p>
              </w:tc>
            </w:tr>
          </w:tbl>
          <w:p w14:paraId="07C7CF8D" w14:textId="77777777" w:rsidR="00AF074D" w:rsidRPr="00393396" w:rsidRDefault="00AF074D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7721783" w14:textId="77777777" w:rsidR="00AF074D" w:rsidRPr="00393396" w:rsidRDefault="00AF074D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93396" w:rsidRPr="00393396" w14:paraId="33F71FB2" w14:textId="77777777" w:rsidTr="00BB4674">
        <w:trPr>
          <w:trHeight w:val="239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55DA54E1" w14:textId="5A2CA4FB" w:rsidR="00AF074D" w:rsidRPr="00393396" w:rsidRDefault="00AF074D" w:rsidP="00DC1E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DC1ED3">
              <w:rPr>
                <w:rFonts w:ascii="Arial" w:hAnsi="Arial" w:cs="Arial"/>
                <w:sz w:val="20"/>
                <w:szCs w:val="20"/>
              </w:rPr>
              <w:t>Réservé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93396" w:rsidRPr="00393396" w14:paraId="642C4A1D" w14:textId="77777777" w:rsidTr="00FC3829">
        <w:trPr>
          <w:trHeight w:val="239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87AEFB" w14:textId="77777777" w:rsidR="00AF074D" w:rsidRPr="00393396" w:rsidRDefault="00AF074D" w:rsidP="00F43B1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E63E2E2" w14:textId="77777777" w:rsidR="00AF074D" w:rsidRPr="00393396" w:rsidRDefault="00AF074D" w:rsidP="00FC625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3903DC6E" w14:textId="77777777" w:rsidR="00AF074D" w:rsidRPr="00393396" w:rsidRDefault="00AF074D" w:rsidP="006C09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93396" w:rsidRPr="00393396" w14:paraId="2480731D" w14:textId="77777777" w:rsidTr="00E97066">
        <w:trPr>
          <w:trHeight w:val="249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2A379B3" w14:textId="0631B993" w:rsidR="00AF074D" w:rsidRPr="005334EF" w:rsidRDefault="00AF074D" w:rsidP="00E9706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8. Aéronefs gérés et examens de navigabilité (à renseigner si demande initiale Partie</w:t>
            </w:r>
            <w:r w:rsidR="00243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CAO</w:t>
            </w:r>
            <w:r w:rsidR="00DC1ED3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ou Partie</w:t>
            </w:r>
            <w:r w:rsidR="00243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CAMO</w:t>
            </w:r>
            <w:r w:rsidR="00DC1ED3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93396" w:rsidRPr="00393396" w14:paraId="45546E68" w14:textId="77777777" w:rsidTr="00FC3829">
        <w:trPr>
          <w:trHeight w:val="576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CADB" w14:textId="77777777" w:rsidR="00AF074D" w:rsidRDefault="00AF074D" w:rsidP="007A3F4E">
            <w:pPr>
              <w:rPr>
                <w:rFonts w:ascii="Arial" w:hAnsi="Arial" w:cs="Arial"/>
                <w:sz w:val="20"/>
                <w:szCs w:val="20"/>
              </w:rPr>
            </w:pPr>
            <w:r w:rsidRPr="005334EF">
              <w:rPr>
                <w:rFonts w:ascii="Arial" w:hAnsi="Arial" w:cs="Arial"/>
                <w:sz w:val="20"/>
                <w:szCs w:val="20"/>
              </w:rPr>
              <w:t xml:space="preserve">Types et masses maximales au décollage des aéronefs gérés </w:t>
            </w:r>
          </w:p>
          <w:p w14:paraId="6D55ACDD" w14:textId="77777777" w:rsidR="00A960CC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F5E613" w14:textId="77777777" w:rsidR="00A960CC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D0ADE" w14:textId="77777777" w:rsidR="00A960CC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6C6417" w14:textId="77777777" w:rsidR="00A960CC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662BB3" w14:textId="77777777" w:rsidR="00A960CC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CCE404" w14:textId="1FE5077F" w:rsidR="00A960CC" w:rsidRPr="005334EF" w:rsidRDefault="00A960CC" w:rsidP="007A3F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EA50113" w14:textId="77777777" w:rsidTr="00E97066">
        <w:trPr>
          <w:trHeight w:val="249"/>
        </w:trPr>
        <w:tc>
          <w:tcPr>
            <w:tcW w:w="10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center"/>
          </w:tcPr>
          <w:p w14:paraId="149E796D" w14:textId="3CA9011D" w:rsidR="00AF074D" w:rsidRPr="00C943A8" w:rsidRDefault="00AF074D" w:rsidP="00E9706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9. Aéronefs et moteurs entretenus (à renseigner si demande Partie</w:t>
            </w:r>
            <w:r w:rsidR="00A960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CAO</w:t>
            </w:r>
            <w:r w:rsidR="00C943A8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93396" w:rsidRPr="00393396" w14:paraId="355C20EF" w14:textId="77777777" w:rsidTr="00FC3829">
        <w:trPr>
          <w:trHeight w:val="5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EB67" w14:textId="518AE9A6" w:rsidR="00AF074D" w:rsidRPr="00393396" w:rsidRDefault="00AF074D" w:rsidP="00B53BC9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Types et masses maximales au décollage des aéronefs entretenus </w:t>
            </w:r>
          </w:p>
          <w:p w14:paraId="5F219C6B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277A9215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244307F9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3A9594DA" w14:textId="77777777" w:rsidR="00BE7A9F" w:rsidRPr="00393396" w:rsidRDefault="00BE7A9F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177C4E48" w14:textId="0CAC4CB6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16D3E6E4" w14:textId="59326762" w:rsidR="00AF074D" w:rsidRPr="00393396" w:rsidRDefault="00AF074D" w:rsidP="00B53BC9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Types de moteurs entretenus : </w:t>
            </w:r>
          </w:p>
          <w:p w14:paraId="5A4D7E49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69F29EF8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1BC971E1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1A2279CA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37A704F0" w14:textId="77777777" w:rsidR="00AF074D" w:rsidRPr="00393396" w:rsidRDefault="00AF074D" w:rsidP="00B53BC9">
            <w:pPr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14:paraId="1D753AC4" w14:textId="1BE8E166" w:rsidR="00AF074D" w:rsidRPr="00393396" w:rsidRDefault="00AF074D" w:rsidP="00B53BC9">
            <w:pPr>
              <w:ind w:left="51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33C8" w:rsidRPr="00393396" w14:paraId="5AD549FD" w14:textId="77777777" w:rsidTr="00E97066">
        <w:trPr>
          <w:trHeight w:val="5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23F20AC" w14:textId="2D57342D" w:rsidR="002633C8" w:rsidRPr="00393396" w:rsidRDefault="002633C8" w:rsidP="00263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Réservé</w:t>
            </w:r>
          </w:p>
        </w:tc>
      </w:tr>
    </w:tbl>
    <w:p w14:paraId="4F6DA35B" w14:textId="7592F5DD" w:rsidR="00BF1D93" w:rsidRPr="00393396" w:rsidRDefault="00BF1D93" w:rsidP="00A07697">
      <w:pPr>
        <w:rPr>
          <w:rFonts w:ascii="Arial" w:hAnsi="Arial" w:cs="Arial"/>
          <w:sz w:val="20"/>
          <w:szCs w:val="20"/>
        </w:rPr>
        <w:sectPr w:rsidR="00BF1D93" w:rsidRPr="00393396" w:rsidSect="00154151">
          <w:pgSz w:w="11906" w:h="16838"/>
          <w:pgMar w:top="360" w:right="1417" w:bottom="568" w:left="1417" w:header="708" w:footer="499" w:gutter="0"/>
          <w:cols w:space="708"/>
          <w:docGrid w:linePitch="360"/>
        </w:sect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393396" w:rsidRPr="00393396" w14:paraId="490EFD53" w14:textId="77777777" w:rsidTr="00BF1D93">
        <w:trPr>
          <w:trHeight w:val="698"/>
          <w:tblHeader/>
        </w:trPr>
        <w:tc>
          <w:tcPr>
            <w:tcW w:w="107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3C20C103" w14:textId="77777777" w:rsidR="00BF1D93" w:rsidRPr="00393396" w:rsidRDefault="00BF1D93" w:rsidP="00BF1D93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396">
              <w:rPr>
                <w:rFonts w:ascii="Arial" w:hAnsi="Arial" w:cs="Arial"/>
                <w:noProof/>
              </w:rPr>
              <w:lastRenderedPageBreak/>
              <w:drawing>
                <wp:anchor distT="0" distB="0" distL="114300" distR="114300" simplePos="0" relativeHeight="251663872" behindDoc="0" locked="0" layoutInCell="1" allowOverlap="0" wp14:anchorId="510E32D7" wp14:editId="28C140E4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40005</wp:posOffset>
                  </wp:positionV>
                  <wp:extent cx="381000" cy="352425"/>
                  <wp:effectExtent l="0" t="0" r="0" b="9525"/>
                  <wp:wrapSquare wrapText="bothSides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3396">
              <w:rPr>
                <w:rFonts w:ascii="Arial" w:hAnsi="Arial" w:cs="Arial"/>
                <w:b/>
                <w:bCs/>
                <w:sz w:val="20"/>
                <w:szCs w:val="20"/>
              </w:rPr>
              <w:t>DIRECTION DE LA SÉCURITÉ DE L'AVIATION CIVILE    -    France</w:t>
            </w:r>
          </w:p>
          <w:p w14:paraId="4F995998" w14:textId="00C775B5" w:rsidR="00BF1D93" w:rsidRPr="00393396" w:rsidRDefault="00BF1D93" w:rsidP="00BF1D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3396" w:rsidRPr="00393396" w14:paraId="671BF10B" w14:textId="77777777" w:rsidTr="00BF1D93">
        <w:trPr>
          <w:trHeight w:val="248"/>
          <w:tblHeader/>
        </w:trPr>
        <w:tc>
          <w:tcPr>
            <w:tcW w:w="107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F194293" w14:textId="77777777" w:rsidR="00BF1D93" w:rsidRPr="00393396" w:rsidRDefault="00BF1D93" w:rsidP="00BF1D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FORMULAIRE DE DEMANDE OU DE MODIFICATION D'AGRÉMENT</w:t>
            </w:r>
          </w:p>
        </w:tc>
      </w:tr>
      <w:tr w:rsidR="00393396" w:rsidRPr="00393396" w14:paraId="1DEC8865" w14:textId="77777777" w:rsidTr="00E97066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14:paraId="02B9688D" w14:textId="17E52B43" w:rsidR="009C390F" w:rsidRPr="00393396" w:rsidRDefault="009C390F" w:rsidP="00E9706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11. </w:t>
            </w:r>
            <w:r w:rsidR="00967267">
              <w:rPr>
                <w:rFonts w:ascii="Arial" w:hAnsi="Arial" w:cs="Arial"/>
                <w:sz w:val="20"/>
                <w:szCs w:val="20"/>
              </w:rPr>
              <w:t>So</w:t>
            </w:r>
            <w:r w:rsidRPr="00393396">
              <w:rPr>
                <w:rFonts w:ascii="Arial" w:hAnsi="Arial" w:cs="Arial"/>
                <w:sz w:val="20"/>
                <w:szCs w:val="20"/>
              </w:rPr>
              <w:t>us-traitants</w:t>
            </w:r>
          </w:p>
        </w:tc>
      </w:tr>
      <w:tr w:rsidR="00393396" w:rsidRPr="00393396" w14:paraId="0C29A227" w14:textId="77777777" w:rsidTr="009C390F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953C0" w14:textId="77777777" w:rsidR="009C390F" w:rsidRPr="00393396" w:rsidRDefault="009C390F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4EBB0D" w14:textId="77777777" w:rsidR="007A030B" w:rsidRPr="00393396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AB471" w14:textId="77777777" w:rsidR="007A030B" w:rsidRPr="00393396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94145" w14:textId="77777777" w:rsidR="007A030B" w:rsidRPr="00393396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69D553" w14:textId="77777777" w:rsidR="009C390F" w:rsidRPr="00393396" w:rsidRDefault="009C390F" w:rsidP="009C39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72C10AA2" w14:textId="77777777" w:rsidTr="00E97066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14:paraId="5AD68534" w14:textId="4DB960C9" w:rsidR="009C390F" w:rsidRPr="005334EF" w:rsidRDefault="009C390F" w:rsidP="00E9706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12. Nom et fonction du Dirigeant Responsable - Date et signature (pour une demande initiale, une modification nécessitant l’approbation préalable d’OSAC)</w:t>
            </w:r>
            <w:r w:rsidR="00AC6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93396" w:rsidRPr="00393396" w14:paraId="04048A2D" w14:textId="77777777" w:rsidTr="009C390F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1D485" w14:textId="77777777" w:rsidR="009C390F" w:rsidRPr="005334EF" w:rsidRDefault="009C390F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02F345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3B68C5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2F2B14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46C1E" w14:textId="77777777" w:rsidR="009C390F" w:rsidRPr="005334EF" w:rsidRDefault="009C390F" w:rsidP="009C39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21369EB4" w14:textId="77777777" w:rsidTr="00E97066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14:paraId="4C778BAF" w14:textId="5BC2E8BE" w:rsidR="009C390F" w:rsidRPr="005334EF" w:rsidRDefault="009C390F" w:rsidP="00E9706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="00AC64DC">
              <w:rPr>
                <w:rFonts w:ascii="Arial" w:hAnsi="Arial" w:cs="Arial"/>
                <w:sz w:val="20"/>
                <w:szCs w:val="20"/>
              </w:rPr>
              <w:t>Réservé</w:t>
            </w:r>
          </w:p>
        </w:tc>
      </w:tr>
      <w:tr w:rsidR="00393396" w:rsidRPr="00393396" w14:paraId="237A8DEE" w14:textId="77777777" w:rsidTr="00184A81">
        <w:trPr>
          <w:trHeight w:val="240"/>
          <w:tblHeader/>
        </w:trPr>
        <w:tc>
          <w:tcPr>
            <w:tcW w:w="10774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7328F8" w14:textId="77777777" w:rsidR="009C390F" w:rsidRPr="005334EF" w:rsidRDefault="009C390F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79A2C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248EC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475C0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F635CA" w14:textId="77777777" w:rsidR="007A030B" w:rsidRPr="005334EF" w:rsidRDefault="007A030B" w:rsidP="009C39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A3AD91" w14:textId="77777777" w:rsidR="000326C6" w:rsidRPr="005334EF" w:rsidRDefault="000326C6" w:rsidP="00714431">
      <w:pPr>
        <w:spacing w:before="56" w:after="56" w:line="226" w:lineRule="atLeast"/>
        <w:jc w:val="center"/>
        <w:rPr>
          <w:rFonts w:ascii="Arial" w:hAnsi="Arial" w:cs="Arial"/>
          <w:b/>
          <w:bCs/>
          <w:sz w:val="18"/>
          <w:szCs w:val="28"/>
        </w:rPr>
      </w:pPr>
    </w:p>
    <w:p w14:paraId="35465FCE" w14:textId="77777777" w:rsidR="005F0D1C" w:rsidRPr="005334EF" w:rsidRDefault="005F0D1C" w:rsidP="00714431">
      <w:pPr>
        <w:spacing w:before="56" w:after="56" w:line="226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D62A4A" w14:textId="09265DA6" w:rsidR="007A030B" w:rsidRPr="005334EF" w:rsidRDefault="002348AB" w:rsidP="00714431">
      <w:pPr>
        <w:spacing w:before="56" w:after="56" w:line="226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334EF">
        <w:rPr>
          <w:rFonts w:ascii="Arial" w:hAnsi="Arial" w:cs="Arial"/>
          <w:b/>
          <w:bCs/>
          <w:sz w:val="28"/>
          <w:szCs w:val="28"/>
        </w:rPr>
        <w:br w:type="page"/>
      </w:r>
    </w:p>
    <w:p w14:paraId="1E214B87" w14:textId="77777777" w:rsidR="007A030B" w:rsidRPr="005334EF" w:rsidRDefault="007A030B" w:rsidP="00714431">
      <w:pPr>
        <w:spacing w:before="56" w:after="56" w:line="226" w:lineRule="atLeast"/>
        <w:jc w:val="center"/>
        <w:rPr>
          <w:rFonts w:ascii="Arial" w:hAnsi="Arial" w:cs="Arial"/>
          <w:bCs/>
          <w:sz w:val="28"/>
          <w:szCs w:val="28"/>
        </w:rPr>
      </w:pPr>
    </w:p>
    <w:p w14:paraId="7E5B2A12" w14:textId="5A19A1AD" w:rsidR="00714431" w:rsidRPr="00393396" w:rsidRDefault="00714431" w:rsidP="00714431">
      <w:pPr>
        <w:spacing w:before="56" w:after="56" w:line="226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393396">
        <w:rPr>
          <w:rFonts w:ascii="Arial" w:hAnsi="Arial" w:cs="Arial"/>
          <w:b/>
          <w:bCs/>
          <w:sz w:val="28"/>
          <w:szCs w:val="28"/>
        </w:rPr>
        <w:t xml:space="preserve">Notice d'utilisation du </w:t>
      </w:r>
      <w:r w:rsidR="00D47C3E" w:rsidRPr="00393396">
        <w:rPr>
          <w:rFonts w:ascii="Arial" w:hAnsi="Arial" w:cs="Arial"/>
          <w:b/>
          <w:bCs/>
          <w:sz w:val="28"/>
          <w:szCs w:val="28"/>
        </w:rPr>
        <w:t xml:space="preserve">Formulaire </w:t>
      </w:r>
      <w:r w:rsidR="00AC64DC">
        <w:rPr>
          <w:rFonts w:ascii="Arial" w:hAnsi="Arial" w:cs="Arial"/>
          <w:b/>
          <w:bCs/>
          <w:sz w:val="28"/>
          <w:szCs w:val="28"/>
        </w:rPr>
        <w:t>DGA</w:t>
      </w:r>
      <w:r w:rsidR="005C54EA">
        <w:rPr>
          <w:rFonts w:ascii="Arial" w:hAnsi="Arial" w:cs="Arial"/>
          <w:b/>
          <w:bCs/>
          <w:sz w:val="28"/>
          <w:szCs w:val="28"/>
        </w:rPr>
        <w:t xml:space="preserve">C </w:t>
      </w:r>
      <w:proofErr w:type="spellStart"/>
      <w:r w:rsidR="005C54EA">
        <w:rPr>
          <w:rFonts w:ascii="Arial" w:hAnsi="Arial" w:cs="Arial"/>
          <w:b/>
          <w:bCs/>
          <w:sz w:val="28"/>
          <w:szCs w:val="28"/>
        </w:rPr>
        <w:t>Form</w:t>
      </w:r>
      <w:proofErr w:type="spellEnd"/>
      <w:r w:rsidR="005C54EA">
        <w:rPr>
          <w:rFonts w:ascii="Arial" w:hAnsi="Arial" w:cs="Arial"/>
          <w:b/>
          <w:bCs/>
          <w:sz w:val="28"/>
          <w:szCs w:val="28"/>
        </w:rPr>
        <w:t xml:space="preserve"> </w:t>
      </w:r>
      <w:r w:rsidRPr="00393396">
        <w:rPr>
          <w:rFonts w:ascii="Arial" w:hAnsi="Arial" w:cs="Arial"/>
          <w:b/>
          <w:bCs/>
          <w:sz w:val="28"/>
          <w:szCs w:val="28"/>
        </w:rPr>
        <w:t xml:space="preserve">2 pour une demande d’agrément d’organisme </w:t>
      </w:r>
    </w:p>
    <w:p w14:paraId="0A69DEF1" w14:textId="77777777" w:rsidR="00714431" w:rsidRPr="00393396" w:rsidRDefault="00714431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1A9A7455" w14:textId="3BF04686" w:rsidR="00252BBF" w:rsidRPr="00393396" w:rsidRDefault="00B15623" w:rsidP="00D13EC0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  <w:r w:rsidRPr="00393396">
        <w:rPr>
          <w:rFonts w:ascii="Arial" w:hAnsi="Arial" w:cs="Arial"/>
          <w:i/>
          <w:sz w:val="22"/>
          <w:szCs w:val="22"/>
        </w:rPr>
        <w:t xml:space="preserve">Se référer également à la procédure </w:t>
      </w:r>
      <w:r w:rsidR="005C54EA">
        <w:rPr>
          <w:rFonts w:ascii="Arial" w:hAnsi="Arial" w:cs="Arial"/>
          <w:i/>
          <w:sz w:val="22"/>
          <w:szCs w:val="22"/>
        </w:rPr>
        <w:t xml:space="preserve">BI 2024-04 Mise en </w:t>
      </w:r>
      <w:r w:rsidR="00D56E77">
        <w:rPr>
          <w:rFonts w:ascii="Arial" w:hAnsi="Arial" w:cs="Arial"/>
          <w:i/>
          <w:sz w:val="22"/>
          <w:szCs w:val="22"/>
        </w:rPr>
        <w:t xml:space="preserve">œuvre de l’arrêté du 8 juillet 2024 </w:t>
      </w:r>
      <w:r w:rsidR="00E97066">
        <w:rPr>
          <w:rFonts w:ascii="Arial" w:hAnsi="Arial" w:cs="Arial"/>
          <w:i/>
          <w:sz w:val="22"/>
          <w:szCs w:val="22"/>
        </w:rPr>
        <w:t xml:space="preserve">dit </w:t>
      </w:r>
      <w:r w:rsidR="00D56E77">
        <w:rPr>
          <w:rFonts w:ascii="Arial" w:hAnsi="Arial" w:cs="Arial"/>
          <w:i/>
          <w:sz w:val="22"/>
          <w:szCs w:val="22"/>
        </w:rPr>
        <w:t>« 1321-FR »</w:t>
      </w:r>
    </w:p>
    <w:p w14:paraId="326D9DDF" w14:textId="77777777" w:rsidR="00B15623" w:rsidRPr="00393396" w:rsidRDefault="00B15623" w:rsidP="00D13EC0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</w:p>
    <w:p w14:paraId="324E484F" w14:textId="77777777" w:rsidR="005F0D1C" w:rsidRPr="00393396" w:rsidRDefault="005F0D1C" w:rsidP="005F0D1C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  <w:r w:rsidRPr="00393396">
        <w:rPr>
          <w:rFonts w:ascii="Arial" w:hAnsi="Arial" w:cs="Arial"/>
          <w:i/>
          <w:sz w:val="22"/>
          <w:szCs w:val="22"/>
        </w:rPr>
        <w:t xml:space="preserve">Pour une demande initiale, </w:t>
      </w:r>
      <w:r w:rsidR="00DE3DB6" w:rsidRPr="00393396">
        <w:rPr>
          <w:rFonts w:ascii="Arial" w:hAnsi="Arial" w:cs="Arial"/>
          <w:i/>
          <w:sz w:val="22"/>
          <w:szCs w:val="22"/>
        </w:rPr>
        <w:t xml:space="preserve">ou de modification d’agrément, </w:t>
      </w:r>
      <w:r w:rsidRPr="00393396">
        <w:rPr>
          <w:rFonts w:ascii="Arial" w:hAnsi="Arial" w:cs="Arial"/>
          <w:i/>
          <w:sz w:val="22"/>
          <w:szCs w:val="22"/>
        </w:rPr>
        <w:t xml:space="preserve">ce formulaire doit être adressé à </w:t>
      </w:r>
      <w:r w:rsidR="00DE3DB6" w:rsidRPr="00393396">
        <w:rPr>
          <w:rFonts w:ascii="Arial" w:hAnsi="Arial" w:cs="Arial"/>
          <w:i/>
          <w:sz w:val="22"/>
          <w:szCs w:val="22"/>
        </w:rPr>
        <w:t xml:space="preserve">OSAC/DOGD via la plateforme « OSAC en ligne » du site internet </w:t>
      </w:r>
      <w:hyperlink r:id="rId12" w:history="1">
        <w:r w:rsidR="006D4985" w:rsidRPr="00393396">
          <w:rPr>
            <w:rStyle w:val="Lienhypertexte"/>
            <w:rFonts w:ascii="Arial" w:hAnsi="Arial" w:cs="Arial"/>
            <w:i/>
            <w:color w:val="auto"/>
            <w:sz w:val="22"/>
            <w:szCs w:val="22"/>
          </w:rPr>
          <w:t>www.osac.aero</w:t>
        </w:r>
      </w:hyperlink>
      <w:r w:rsidR="006D4985" w:rsidRPr="00393396">
        <w:rPr>
          <w:rFonts w:ascii="Arial" w:hAnsi="Arial" w:cs="Arial"/>
          <w:i/>
          <w:sz w:val="22"/>
          <w:szCs w:val="22"/>
        </w:rPr>
        <w:t>.</w:t>
      </w:r>
    </w:p>
    <w:p w14:paraId="0038BF71" w14:textId="0744D3B9" w:rsidR="006D4985" w:rsidRPr="00393396" w:rsidRDefault="006D4985" w:rsidP="005F0D1C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  <w:r w:rsidRPr="00393396">
        <w:rPr>
          <w:rFonts w:ascii="Arial" w:hAnsi="Arial" w:cs="Arial"/>
          <w:i/>
          <w:sz w:val="22"/>
          <w:szCs w:val="22"/>
        </w:rPr>
        <w:t xml:space="preserve">Les éventuelles corrections ou compléments nécessaires pour l'instruction de votre demande </w:t>
      </w:r>
      <w:r w:rsidR="00CC539E" w:rsidRPr="00393396">
        <w:rPr>
          <w:rFonts w:ascii="Arial" w:hAnsi="Arial" w:cs="Arial"/>
          <w:i/>
          <w:sz w:val="22"/>
          <w:szCs w:val="22"/>
        </w:rPr>
        <w:t xml:space="preserve">sont </w:t>
      </w:r>
      <w:r w:rsidRPr="00393396">
        <w:rPr>
          <w:rFonts w:ascii="Arial" w:hAnsi="Arial" w:cs="Arial"/>
          <w:i/>
          <w:sz w:val="22"/>
          <w:szCs w:val="22"/>
        </w:rPr>
        <w:t>à adresser directement à votre Responsable de Surveillance sans passer par ce service en ligne.</w:t>
      </w:r>
    </w:p>
    <w:p w14:paraId="1C150322" w14:textId="77777777" w:rsidR="005F0D1C" w:rsidRPr="00393396" w:rsidRDefault="005F0D1C" w:rsidP="005F0D1C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</w:p>
    <w:p w14:paraId="6D25E1DA" w14:textId="1850E6AC" w:rsidR="005F0D1C" w:rsidRPr="00393396" w:rsidRDefault="005F0D1C" w:rsidP="005F0D1C">
      <w:pPr>
        <w:spacing w:line="226" w:lineRule="atLeast"/>
        <w:jc w:val="both"/>
        <w:rPr>
          <w:rFonts w:ascii="Arial" w:hAnsi="Arial" w:cs="Arial"/>
          <w:i/>
          <w:sz w:val="22"/>
          <w:szCs w:val="22"/>
        </w:rPr>
      </w:pPr>
      <w:r w:rsidRPr="00393396">
        <w:rPr>
          <w:rFonts w:ascii="Arial" w:hAnsi="Arial" w:cs="Arial"/>
          <w:i/>
          <w:sz w:val="22"/>
          <w:szCs w:val="22"/>
        </w:rPr>
        <w:t>Pour une demande initiale ou une modification d’agrément d’organisme de gestion du maintien de la navigabilité (</w:t>
      </w:r>
      <w:r w:rsidR="00F83A3F" w:rsidRPr="00393396">
        <w:rPr>
          <w:rFonts w:ascii="Arial" w:hAnsi="Arial" w:cs="Arial"/>
          <w:i/>
          <w:sz w:val="22"/>
          <w:szCs w:val="22"/>
        </w:rPr>
        <w:t>CAMO</w:t>
      </w:r>
      <w:r w:rsidR="005334EF">
        <w:rPr>
          <w:rFonts w:ascii="Arial" w:hAnsi="Arial" w:cs="Arial"/>
          <w:i/>
          <w:sz w:val="22"/>
          <w:szCs w:val="22"/>
        </w:rPr>
        <w:t>-FR</w:t>
      </w:r>
      <w:r w:rsidRPr="00393396">
        <w:rPr>
          <w:rFonts w:ascii="Arial" w:hAnsi="Arial" w:cs="Arial"/>
          <w:i/>
          <w:sz w:val="22"/>
          <w:szCs w:val="22"/>
        </w:rPr>
        <w:t>) associé à un certificat de transporteur aérien (CTA) ce formulaire doit en supplément être adressé au « Service Compétent » de la DGAC instruisant ou surveillant le CTA.</w:t>
      </w:r>
    </w:p>
    <w:p w14:paraId="49CAAFFE" w14:textId="77777777" w:rsidR="005F0D1C" w:rsidRPr="00393396" w:rsidRDefault="005F0D1C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7FCE81FB" w14:textId="77777777" w:rsidR="00EE2B4A" w:rsidRPr="00393396" w:rsidRDefault="00EE2B4A" w:rsidP="00EE2B4A">
      <w:pPr>
        <w:jc w:val="center"/>
      </w:pPr>
      <w:r w:rsidRPr="00393396">
        <w:rPr>
          <w:rFonts w:ascii="Arial" w:hAnsi="Arial" w:cs="Arial"/>
          <w:sz w:val="22"/>
          <w:szCs w:val="22"/>
        </w:rPr>
        <w:t>------------------------------------------------</w:t>
      </w:r>
    </w:p>
    <w:p w14:paraId="305D6ACD" w14:textId="77777777" w:rsidR="00724633" w:rsidRPr="00393396" w:rsidRDefault="00724633" w:rsidP="00724633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</w:p>
    <w:p w14:paraId="783E9237" w14:textId="77777777" w:rsidR="00252BBF" w:rsidRPr="00393396" w:rsidRDefault="00252BBF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sz w:val="22"/>
          <w:szCs w:val="22"/>
        </w:rPr>
        <w:t xml:space="preserve">Cadre 0 : </w:t>
      </w:r>
      <w:r w:rsidRPr="00393396">
        <w:rPr>
          <w:rFonts w:ascii="Arial" w:hAnsi="Arial" w:cs="Arial"/>
          <w:sz w:val="22"/>
          <w:szCs w:val="22"/>
        </w:rPr>
        <w:t xml:space="preserve">Référence </w:t>
      </w:r>
      <w:r w:rsidR="00F51DEC" w:rsidRPr="00393396">
        <w:rPr>
          <w:rFonts w:ascii="Arial" w:hAnsi="Arial" w:cs="Arial"/>
          <w:sz w:val="22"/>
          <w:szCs w:val="22"/>
        </w:rPr>
        <w:t>définie par le postulant et utilisée pour identifier sa demande.</w:t>
      </w:r>
    </w:p>
    <w:p w14:paraId="137C3741" w14:textId="77777777" w:rsidR="00252BBF" w:rsidRPr="00393396" w:rsidRDefault="00252BBF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1F60620D" w14:textId="7EE0CAE9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>Cadre 1</w:t>
      </w:r>
      <w:r w:rsidR="00C927F8" w:rsidRPr="00393396">
        <w:rPr>
          <w:rFonts w:ascii="Arial" w:hAnsi="Arial" w:cs="Arial"/>
          <w:b/>
          <w:bCs/>
          <w:sz w:val="22"/>
          <w:szCs w:val="22"/>
        </w:rPr>
        <w:t>A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Décrire la raison sociale du postulant telle qu'elle apparaît dans le formulaire </w:t>
      </w:r>
      <w:proofErr w:type="spellStart"/>
      <w:r w:rsidRPr="00393396">
        <w:rPr>
          <w:rFonts w:ascii="Arial" w:hAnsi="Arial" w:cs="Arial"/>
          <w:sz w:val="22"/>
          <w:szCs w:val="22"/>
        </w:rPr>
        <w:t>Kbis</w:t>
      </w:r>
      <w:proofErr w:type="spellEnd"/>
      <w:r w:rsidRPr="00393396">
        <w:rPr>
          <w:rFonts w:ascii="Arial" w:hAnsi="Arial" w:cs="Arial"/>
          <w:sz w:val="22"/>
          <w:szCs w:val="22"/>
        </w:rPr>
        <w:t xml:space="preserve"> de la société ou la déclaration d’association. Les abréviations ne doivent pas être utilisées. Les coordonnées postales, téléphoniques et </w:t>
      </w:r>
      <w:r w:rsidR="00A4553A" w:rsidRPr="00393396">
        <w:rPr>
          <w:rFonts w:ascii="Arial" w:hAnsi="Arial" w:cs="Arial"/>
          <w:sz w:val="22"/>
          <w:szCs w:val="22"/>
        </w:rPr>
        <w:t>courriel</w:t>
      </w:r>
      <w:r w:rsidRPr="00393396">
        <w:rPr>
          <w:rFonts w:ascii="Arial" w:hAnsi="Arial" w:cs="Arial"/>
          <w:sz w:val="22"/>
          <w:szCs w:val="22"/>
        </w:rPr>
        <w:t xml:space="preserve"> doivent également </w:t>
      </w:r>
      <w:r w:rsidR="008E6A48" w:rsidRPr="00393396">
        <w:rPr>
          <w:rFonts w:ascii="Arial" w:hAnsi="Arial" w:cs="Arial"/>
          <w:sz w:val="22"/>
          <w:szCs w:val="22"/>
        </w:rPr>
        <w:t xml:space="preserve">y </w:t>
      </w:r>
      <w:r w:rsidRPr="00393396">
        <w:rPr>
          <w:rFonts w:ascii="Arial" w:hAnsi="Arial" w:cs="Arial"/>
          <w:sz w:val="22"/>
          <w:szCs w:val="22"/>
        </w:rPr>
        <w:t>figurer.</w:t>
      </w:r>
    </w:p>
    <w:p w14:paraId="4F9E515B" w14:textId="77777777" w:rsidR="00A17DE7" w:rsidRPr="00393396" w:rsidRDefault="00A17DE7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La dénomination commerciale du postulant peut également être indiquée ici, mais elle ne sera pas portée sur le certificat d'agrément.</w:t>
      </w:r>
    </w:p>
    <w:p w14:paraId="07A3F896" w14:textId="767B06B6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Le numéro d'agrément n'est demandé que pour la modification d’un organisme</w:t>
      </w:r>
      <w:r w:rsidR="00832239" w:rsidRPr="00393396">
        <w:rPr>
          <w:rFonts w:ascii="Arial" w:hAnsi="Arial" w:cs="Arial"/>
          <w:sz w:val="22"/>
          <w:szCs w:val="22"/>
        </w:rPr>
        <w:t xml:space="preserve"> déjà agréé</w:t>
      </w:r>
      <w:r w:rsidRPr="00393396">
        <w:rPr>
          <w:rFonts w:ascii="Arial" w:hAnsi="Arial" w:cs="Arial"/>
          <w:sz w:val="22"/>
          <w:szCs w:val="22"/>
        </w:rPr>
        <w:t xml:space="preserve"> (</w:t>
      </w:r>
      <w:r w:rsidR="00832239" w:rsidRPr="00393396">
        <w:rPr>
          <w:rFonts w:ascii="Arial" w:hAnsi="Arial" w:cs="Arial"/>
          <w:sz w:val="22"/>
          <w:szCs w:val="22"/>
        </w:rPr>
        <w:t>il</w:t>
      </w:r>
      <w:r w:rsidR="00D56E77">
        <w:rPr>
          <w:rFonts w:ascii="Arial" w:hAnsi="Arial" w:cs="Arial"/>
          <w:sz w:val="22"/>
          <w:szCs w:val="22"/>
        </w:rPr>
        <w:t xml:space="preserve"> </w:t>
      </w:r>
      <w:r w:rsidR="00832239" w:rsidRPr="00393396">
        <w:rPr>
          <w:rFonts w:ascii="Arial" w:hAnsi="Arial" w:cs="Arial"/>
          <w:sz w:val="22"/>
          <w:szCs w:val="22"/>
        </w:rPr>
        <w:t>n’est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832239" w:rsidRPr="00393396">
        <w:rPr>
          <w:rFonts w:ascii="Arial" w:hAnsi="Arial" w:cs="Arial"/>
          <w:sz w:val="22"/>
          <w:szCs w:val="22"/>
        </w:rPr>
        <w:t xml:space="preserve">pas </w:t>
      </w:r>
      <w:r w:rsidRPr="00393396">
        <w:rPr>
          <w:rFonts w:ascii="Arial" w:hAnsi="Arial" w:cs="Arial"/>
          <w:sz w:val="22"/>
          <w:szCs w:val="22"/>
        </w:rPr>
        <w:t>applicable pour une demande initiale).</w:t>
      </w:r>
    </w:p>
    <w:p w14:paraId="47B91308" w14:textId="77777777" w:rsidR="00252BBF" w:rsidRPr="00393396" w:rsidRDefault="00252BBF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221BE4D6" w14:textId="77777777" w:rsidR="00C927F8" w:rsidRPr="00393396" w:rsidRDefault="00C927F8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>Cadre 1B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Pour une demande initiale, décrire les activités du postulant, y compris non aéronautiques.</w:t>
      </w:r>
    </w:p>
    <w:p w14:paraId="2326B1CC" w14:textId="77777777" w:rsidR="00C927F8" w:rsidRPr="00393396" w:rsidRDefault="00C927F8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1E7FA099" w14:textId="77777777" w:rsidR="00C927F8" w:rsidRPr="00393396" w:rsidRDefault="00C927F8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>Cadre 1C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Pour une demande initiale, décrire les marchés, clients, matériels et services du postulant, dans le domaine aéronautique civil seulement.</w:t>
      </w:r>
      <w:r w:rsidR="00FC6253" w:rsidRPr="00393396">
        <w:rPr>
          <w:rFonts w:ascii="Arial" w:hAnsi="Arial" w:cs="Arial"/>
          <w:sz w:val="22"/>
          <w:szCs w:val="22"/>
        </w:rPr>
        <w:t xml:space="preserve"> Préciser si ces activités sont en cours, donc réalisées au titre de l’agrément d’un ou plusieurs autres organismes ou futures (si l’agrément est demandé pour les autoriser.) </w:t>
      </w:r>
    </w:p>
    <w:p w14:paraId="5090BC33" w14:textId="77777777" w:rsidR="00252BBF" w:rsidRPr="00393396" w:rsidRDefault="00252BBF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5B90DE72" w14:textId="36F4AF4C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2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</w:p>
    <w:p w14:paraId="5FB2A729" w14:textId="77777777" w:rsidR="00D13EC0" w:rsidRPr="00393396" w:rsidRDefault="00B53BC9" w:rsidP="00310457">
      <w:pPr>
        <w:spacing w:line="226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a) </w:t>
      </w:r>
      <w:r w:rsidR="00714431" w:rsidRPr="00393396">
        <w:rPr>
          <w:rFonts w:ascii="Arial" w:hAnsi="Arial" w:cs="Arial"/>
          <w:sz w:val="22"/>
          <w:szCs w:val="22"/>
        </w:rPr>
        <w:t>Général : description de l'activité prévue</w:t>
      </w:r>
      <w:r w:rsidR="00D13EC0" w:rsidRPr="00393396">
        <w:rPr>
          <w:rFonts w:ascii="Arial" w:hAnsi="Arial" w:cs="Arial"/>
          <w:sz w:val="22"/>
          <w:szCs w:val="22"/>
        </w:rPr>
        <w:t>.</w:t>
      </w:r>
      <w:r w:rsidR="00714431" w:rsidRPr="00393396">
        <w:rPr>
          <w:rFonts w:ascii="Arial" w:hAnsi="Arial" w:cs="Arial"/>
          <w:sz w:val="22"/>
          <w:szCs w:val="22"/>
        </w:rPr>
        <w:t xml:space="preserve"> </w:t>
      </w:r>
      <w:r w:rsidR="00D13EC0" w:rsidRPr="00393396">
        <w:rPr>
          <w:rFonts w:ascii="Arial" w:hAnsi="Arial" w:cs="Arial"/>
          <w:sz w:val="22"/>
          <w:szCs w:val="22"/>
        </w:rPr>
        <w:t>Il conviendra de préciser quel type d'activité est réalisé :</w:t>
      </w:r>
    </w:p>
    <w:p w14:paraId="63C3B160" w14:textId="77777777" w:rsidR="00D13EC0" w:rsidRPr="00393396" w:rsidRDefault="00D13EC0" w:rsidP="00B53BC9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Pour la produ</w:t>
      </w:r>
      <w:r w:rsidR="004276E7" w:rsidRPr="00393396">
        <w:rPr>
          <w:rFonts w:ascii="Arial" w:hAnsi="Arial" w:cs="Arial"/>
          <w:sz w:val="22"/>
          <w:szCs w:val="22"/>
        </w:rPr>
        <w:t>ction : pièces intermédiaire</w:t>
      </w:r>
      <w:r w:rsidR="00FD40B5" w:rsidRPr="00393396">
        <w:rPr>
          <w:rFonts w:ascii="Arial" w:hAnsi="Arial" w:cs="Arial"/>
          <w:sz w:val="22"/>
          <w:szCs w:val="22"/>
        </w:rPr>
        <w:t>s</w:t>
      </w:r>
      <w:r w:rsidR="004276E7" w:rsidRPr="00393396">
        <w:rPr>
          <w:rFonts w:ascii="Arial" w:hAnsi="Arial" w:cs="Arial"/>
          <w:sz w:val="22"/>
          <w:szCs w:val="22"/>
        </w:rPr>
        <w:t xml:space="preserve">, </w:t>
      </w:r>
      <w:r w:rsidRPr="00393396">
        <w:rPr>
          <w:rFonts w:ascii="Arial" w:hAnsi="Arial" w:cs="Arial"/>
          <w:sz w:val="22"/>
          <w:szCs w:val="22"/>
        </w:rPr>
        <w:t>produit</w:t>
      </w:r>
      <w:r w:rsidR="00FD40B5" w:rsidRPr="00393396">
        <w:rPr>
          <w:rFonts w:ascii="Arial" w:hAnsi="Arial" w:cs="Arial"/>
          <w:sz w:val="22"/>
          <w:szCs w:val="22"/>
        </w:rPr>
        <w:t>s</w:t>
      </w:r>
      <w:r w:rsidRPr="00393396">
        <w:rPr>
          <w:rFonts w:ascii="Arial" w:hAnsi="Arial" w:cs="Arial"/>
          <w:sz w:val="22"/>
          <w:szCs w:val="22"/>
        </w:rPr>
        <w:t xml:space="preserve"> fini</w:t>
      </w:r>
      <w:r w:rsidR="00FD40B5" w:rsidRPr="00393396">
        <w:rPr>
          <w:rFonts w:ascii="Arial" w:hAnsi="Arial" w:cs="Arial"/>
          <w:sz w:val="22"/>
          <w:szCs w:val="22"/>
        </w:rPr>
        <w:t>s</w:t>
      </w:r>
      <w:r w:rsidRPr="00393396">
        <w:rPr>
          <w:rFonts w:ascii="Arial" w:hAnsi="Arial" w:cs="Arial"/>
          <w:sz w:val="22"/>
          <w:szCs w:val="22"/>
        </w:rPr>
        <w:t xml:space="preserve"> avec émission de certificat libératoire</w:t>
      </w:r>
    </w:p>
    <w:p w14:paraId="657895C7" w14:textId="77777777" w:rsidR="00D13EC0" w:rsidRPr="00393396" w:rsidRDefault="00D13EC0" w:rsidP="00B53BC9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Pour la gestion de navigabilité : aviation générale, transport aérien commercial</w:t>
      </w:r>
    </w:p>
    <w:p w14:paraId="5E16CE54" w14:textId="77777777" w:rsidR="00D13EC0" w:rsidRPr="00393396" w:rsidRDefault="00D13EC0" w:rsidP="00B53BC9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</w:t>
      </w:r>
      <w:r w:rsidR="0055795B" w:rsidRPr="00393396">
        <w:rPr>
          <w:rFonts w:ascii="Arial" w:hAnsi="Arial" w:cs="Arial"/>
          <w:sz w:val="22"/>
          <w:szCs w:val="22"/>
        </w:rPr>
        <w:t>r la maintenance : base, ligne</w:t>
      </w:r>
    </w:p>
    <w:p w14:paraId="2BF660F5" w14:textId="77777777" w:rsidR="00D13EC0" w:rsidRPr="00393396" w:rsidRDefault="00D13EC0" w:rsidP="00B53BC9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Pour la formation : de base, de type, théorique, pratique</w:t>
      </w:r>
    </w:p>
    <w:p w14:paraId="25F254D2" w14:textId="77777777" w:rsidR="00714431" w:rsidRPr="00393396" w:rsidRDefault="00714431" w:rsidP="00B53BC9">
      <w:pPr>
        <w:spacing w:line="226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Les principaux clients, lorsqu'ils sont connus, peuvent également être mentionnés. Un document annexe peut être joint à la demande.</w:t>
      </w:r>
    </w:p>
    <w:p w14:paraId="5CACD082" w14:textId="77777777" w:rsidR="00D47C3E" w:rsidRPr="00393396" w:rsidRDefault="00D47C3E" w:rsidP="00B53BC9">
      <w:pPr>
        <w:spacing w:line="226" w:lineRule="atLeast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6CC7EB5B" w14:textId="77777777" w:rsidR="00252BBF" w:rsidRPr="00393396" w:rsidRDefault="00B53BC9" w:rsidP="00B53BC9">
      <w:pPr>
        <w:spacing w:line="226" w:lineRule="atLeast"/>
        <w:ind w:left="993" w:hanging="993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b) </w:t>
      </w:r>
      <w:r w:rsidR="00252BBF" w:rsidRPr="00393396">
        <w:rPr>
          <w:rFonts w:ascii="Arial" w:hAnsi="Arial" w:cs="Arial"/>
          <w:sz w:val="22"/>
          <w:szCs w:val="22"/>
        </w:rPr>
        <w:t>Préciser les activités exercées :</w:t>
      </w:r>
    </w:p>
    <w:p w14:paraId="3EAEB330" w14:textId="0F1CBD5A" w:rsidR="00361981" w:rsidRPr="00393396" w:rsidRDefault="00361981" w:rsidP="00797D7B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Pour la maintenance et/ou la gestion du maintien de la navigabilité</w:t>
      </w:r>
      <w:r w:rsidR="0029607F" w:rsidRPr="00393396">
        <w:rPr>
          <w:rFonts w:ascii="Arial" w:hAnsi="Arial" w:cs="Arial"/>
          <w:sz w:val="22"/>
          <w:szCs w:val="22"/>
        </w:rPr>
        <w:t xml:space="preserve"> en Partie</w:t>
      </w:r>
      <w:r w:rsidR="003C3E6B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sz w:val="22"/>
          <w:szCs w:val="22"/>
        </w:rPr>
        <w:t>CAO</w:t>
      </w:r>
      <w:r w:rsidR="003C3E6B">
        <w:rPr>
          <w:rFonts w:ascii="Arial" w:hAnsi="Arial" w:cs="Arial"/>
          <w:sz w:val="22"/>
          <w:szCs w:val="22"/>
        </w:rPr>
        <w:t>-FR</w:t>
      </w:r>
      <w:r w:rsidRPr="00393396">
        <w:rPr>
          <w:rFonts w:ascii="Arial" w:hAnsi="Arial" w:cs="Arial"/>
          <w:sz w:val="22"/>
          <w:szCs w:val="22"/>
        </w:rPr>
        <w:t> : renseigner l’annexe 1.</w:t>
      </w:r>
    </w:p>
    <w:p w14:paraId="4F1D0DB5" w14:textId="664BE691" w:rsidR="001D2F8F" w:rsidRPr="00393396" w:rsidRDefault="001D2F8F" w:rsidP="00797D7B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Pour la gestion </w:t>
      </w:r>
      <w:r w:rsidR="00AA0A46" w:rsidRPr="00393396">
        <w:rPr>
          <w:rFonts w:ascii="Arial" w:hAnsi="Arial" w:cs="Arial"/>
          <w:sz w:val="22"/>
          <w:szCs w:val="22"/>
        </w:rPr>
        <w:t xml:space="preserve">du maintien de la </w:t>
      </w:r>
      <w:r w:rsidR="0029607F" w:rsidRPr="00393396">
        <w:rPr>
          <w:rFonts w:ascii="Arial" w:hAnsi="Arial" w:cs="Arial"/>
          <w:sz w:val="22"/>
          <w:szCs w:val="22"/>
        </w:rPr>
        <w:t>navigabilité (Partie</w:t>
      </w:r>
      <w:r w:rsidR="003C3E6B">
        <w:rPr>
          <w:rFonts w:ascii="Arial" w:hAnsi="Arial" w:cs="Arial"/>
          <w:sz w:val="22"/>
          <w:szCs w:val="22"/>
        </w:rPr>
        <w:t xml:space="preserve"> </w:t>
      </w:r>
      <w:r w:rsidR="00263F60" w:rsidRPr="00393396">
        <w:rPr>
          <w:rFonts w:ascii="Arial" w:hAnsi="Arial" w:cs="Arial"/>
          <w:sz w:val="22"/>
          <w:szCs w:val="22"/>
        </w:rPr>
        <w:t>CAMO</w:t>
      </w:r>
      <w:r w:rsidR="003C3E6B">
        <w:rPr>
          <w:rFonts w:ascii="Arial" w:hAnsi="Arial" w:cs="Arial"/>
          <w:sz w:val="22"/>
          <w:szCs w:val="22"/>
        </w:rPr>
        <w:t>-FR</w:t>
      </w:r>
      <w:r w:rsidRPr="00393396">
        <w:rPr>
          <w:rFonts w:ascii="Arial" w:hAnsi="Arial" w:cs="Arial"/>
          <w:sz w:val="22"/>
          <w:szCs w:val="22"/>
        </w:rPr>
        <w:t xml:space="preserve"> en </w:t>
      </w:r>
      <w:r w:rsidR="00134AA7" w:rsidRPr="00393396">
        <w:rPr>
          <w:rFonts w:ascii="Arial" w:hAnsi="Arial" w:cs="Arial"/>
          <w:sz w:val="22"/>
          <w:szCs w:val="22"/>
        </w:rPr>
        <w:t>t</w:t>
      </w:r>
      <w:r w:rsidRPr="00393396">
        <w:rPr>
          <w:rFonts w:ascii="Arial" w:hAnsi="Arial" w:cs="Arial"/>
          <w:sz w:val="22"/>
          <w:szCs w:val="22"/>
        </w:rPr>
        <w:t xml:space="preserve">ransport </w:t>
      </w:r>
      <w:r w:rsidR="00134AA7" w:rsidRPr="00393396">
        <w:rPr>
          <w:rFonts w:ascii="Arial" w:hAnsi="Arial" w:cs="Arial"/>
          <w:sz w:val="22"/>
          <w:szCs w:val="22"/>
        </w:rPr>
        <w:t>a</w:t>
      </w:r>
      <w:r w:rsidRPr="00393396">
        <w:rPr>
          <w:rFonts w:ascii="Arial" w:hAnsi="Arial" w:cs="Arial"/>
          <w:sz w:val="22"/>
          <w:szCs w:val="22"/>
        </w:rPr>
        <w:t xml:space="preserve">érien </w:t>
      </w:r>
      <w:r w:rsidR="00134AA7" w:rsidRPr="00393396">
        <w:rPr>
          <w:rFonts w:ascii="Arial" w:hAnsi="Arial" w:cs="Arial"/>
          <w:sz w:val="22"/>
          <w:szCs w:val="22"/>
        </w:rPr>
        <w:t>c</w:t>
      </w:r>
      <w:r w:rsidRPr="00393396">
        <w:rPr>
          <w:rFonts w:ascii="Arial" w:hAnsi="Arial" w:cs="Arial"/>
          <w:sz w:val="22"/>
          <w:szCs w:val="22"/>
        </w:rPr>
        <w:t xml:space="preserve">ommercial) : </w:t>
      </w:r>
      <w:r w:rsidR="00134AA7" w:rsidRPr="00393396">
        <w:rPr>
          <w:rFonts w:ascii="Arial" w:hAnsi="Arial" w:cs="Arial"/>
          <w:sz w:val="22"/>
          <w:szCs w:val="22"/>
        </w:rPr>
        <w:t>l</w:t>
      </w:r>
      <w:r w:rsidRPr="00393396">
        <w:rPr>
          <w:rFonts w:ascii="Arial" w:hAnsi="Arial" w:cs="Arial"/>
          <w:sz w:val="22"/>
          <w:szCs w:val="22"/>
        </w:rPr>
        <w:t xml:space="preserve">iste des types d’aéronefs, </w:t>
      </w:r>
      <w:r w:rsidR="00134AA7" w:rsidRPr="00393396">
        <w:rPr>
          <w:rFonts w:ascii="Arial" w:hAnsi="Arial" w:cs="Arial"/>
          <w:sz w:val="22"/>
          <w:szCs w:val="22"/>
        </w:rPr>
        <w:t>en précisant</w:t>
      </w:r>
      <w:r w:rsidRPr="00393396">
        <w:rPr>
          <w:rFonts w:ascii="Arial" w:hAnsi="Arial" w:cs="Arial"/>
          <w:sz w:val="22"/>
          <w:szCs w:val="22"/>
        </w:rPr>
        <w:t xml:space="preserve"> la motorisation</w:t>
      </w:r>
      <w:r w:rsidR="00AB69C1" w:rsidRPr="00393396">
        <w:rPr>
          <w:rFonts w:ascii="Arial" w:hAnsi="Arial" w:cs="Arial"/>
          <w:sz w:val="22"/>
          <w:szCs w:val="22"/>
        </w:rPr>
        <w:t>.</w:t>
      </w:r>
    </w:p>
    <w:p w14:paraId="28A3A75B" w14:textId="08D925BE" w:rsidR="00714431" w:rsidRPr="00393396" w:rsidRDefault="00252BBF" w:rsidP="00797D7B">
      <w:pPr>
        <w:numPr>
          <w:ilvl w:val="0"/>
          <w:numId w:val="5"/>
        </w:numPr>
        <w:spacing w:line="226" w:lineRule="atLeast"/>
        <w:ind w:hanging="709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Pour l</w:t>
      </w:r>
      <w:r w:rsidR="0029607F" w:rsidRPr="00393396">
        <w:rPr>
          <w:rFonts w:ascii="Arial" w:hAnsi="Arial" w:cs="Arial"/>
          <w:sz w:val="22"/>
          <w:szCs w:val="22"/>
        </w:rPr>
        <w:t>’entretien (Partie</w:t>
      </w:r>
      <w:r w:rsidR="003C3E6B">
        <w:rPr>
          <w:rFonts w:ascii="Arial" w:hAnsi="Arial" w:cs="Arial"/>
          <w:sz w:val="22"/>
          <w:szCs w:val="22"/>
        </w:rPr>
        <w:t xml:space="preserve"> </w:t>
      </w:r>
      <w:r w:rsidR="00773490" w:rsidRPr="00393396">
        <w:rPr>
          <w:rFonts w:ascii="Arial" w:hAnsi="Arial" w:cs="Arial"/>
          <w:sz w:val="22"/>
          <w:szCs w:val="22"/>
        </w:rPr>
        <w:t>145</w:t>
      </w:r>
      <w:r w:rsidR="003C3E6B">
        <w:rPr>
          <w:rFonts w:ascii="Arial" w:hAnsi="Arial" w:cs="Arial"/>
          <w:sz w:val="22"/>
          <w:szCs w:val="22"/>
        </w:rPr>
        <w:t>-FR</w:t>
      </w:r>
      <w:r w:rsidR="00773490" w:rsidRPr="00393396">
        <w:rPr>
          <w:rFonts w:ascii="Arial" w:hAnsi="Arial" w:cs="Arial"/>
          <w:sz w:val="22"/>
          <w:szCs w:val="22"/>
        </w:rPr>
        <w:t>) :</w:t>
      </w:r>
      <w:r w:rsidR="00716D2C" w:rsidRPr="00393396">
        <w:rPr>
          <w:rFonts w:ascii="Arial" w:hAnsi="Arial" w:cs="Arial"/>
          <w:sz w:val="22"/>
          <w:szCs w:val="22"/>
        </w:rPr>
        <w:t xml:space="preserve"> </w:t>
      </w:r>
      <w:r w:rsidR="00D47C3E" w:rsidRPr="00393396">
        <w:rPr>
          <w:rFonts w:ascii="Arial" w:hAnsi="Arial" w:cs="Arial"/>
          <w:sz w:val="22"/>
          <w:szCs w:val="22"/>
        </w:rPr>
        <w:t>renseigner l’annexe 2.</w:t>
      </w:r>
    </w:p>
    <w:p w14:paraId="335BF29F" w14:textId="77777777" w:rsidR="00D47C3E" w:rsidRPr="00393396" w:rsidRDefault="00D47C3E" w:rsidP="00B53BC9">
      <w:pPr>
        <w:spacing w:line="226" w:lineRule="atLeast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69777A27" w14:textId="5E464CF9" w:rsidR="00D13EC0" w:rsidRPr="00393396" w:rsidRDefault="00714431" w:rsidP="003D67AF">
      <w:pPr>
        <w:spacing w:line="226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c) </w:t>
      </w:r>
      <w:r w:rsidR="00D13EC0" w:rsidRPr="00393396">
        <w:rPr>
          <w:rFonts w:ascii="Arial" w:hAnsi="Arial" w:cs="Arial"/>
          <w:sz w:val="22"/>
          <w:szCs w:val="22"/>
        </w:rPr>
        <w:t xml:space="preserve">Préciser les </w:t>
      </w:r>
      <w:r w:rsidR="00CC2FF5" w:rsidRPr="00393396">
        <w:rPr>
          <w:rFonts w:ascii="Arial" w:hAnsi="Arial" w:cs="Arial"/>
          <w:sz w:val="22"/>
          <w:szCs w:val="22"/>
        </w:rPr>
        <w:t>privilèges et prérogatives</w:t>
      </w:r>
      <w:r w:rsidR="00D13EC0" w:rsidRPr="00393396">
        <w:rPr>
          <w:rFonts w:ascii="Arial" w:hAnsi="Arial" w:cs="Arial"/>
          <w:sz w:val="22"/>
          <w:szCs w:val="22"/>
        </w:rPr>
        <w:t xml:space="preserve"> demandés</w:t>
      </w:r>
      <w:r w:rsidR="00BF3A13" w:rsidRPr="00393396">
        <w:rPr>
          <w:rFonts w:ascii="Arial" w:hAnsi="Arial" w:cs="Arial"/>
          <w:sz w:val="22"/>
          <w:szCs w:val="22"/>
        </w:rPr>
        <w:t> :</w:t>
      </w:r>
      <w:r w:rsidR="003D67AF" w:rsidRPr="00393396">
        <w:rPr>
          <w:rFonts w:ascii="Arial" w:hAnsi="Arial" w:cs="Arial"/>
          <w:sz w:val="22"/>
          <w:szCs w:val="22"/>
        </w:rPr>
        <w:t xml:space="preserve"> </w:t>
      </w:r>
      <w:r w:rsidR="00BF3A13" w:rsidRPr="00393396">
        <w:rPr>
          <w:rFonts w:ascii="Arial" w:hAnsi="Arial" w:cs="Arial"/>
          <w:sz w:val="22"/>
          <w:szCs w:val="22"/>
        </w:rPr>
        <w:t xml:space="preserve">Se référer </w:t>
      </w:r>
      <w:r w:rsidR="00AC0F66">
        <w:rPr>
          <w:rFonts w:ascii="Arial" w:hAnsi="Arial" w:cs="Arial"/>
          <w:sz w:val="22"/>
          <w:szCs w:val="22"/>
        </w:rPr>
        <w:t>aux guides de rédaction du manuel d’organisme correspondant</w:t>
      </w:r>
      <w:r w:rsidR="003D67AF" w:rsidRPr="00393396">
        <w:rPr>
          <w:rFonts w:ascii="Arial" w:hAnsi="Arial" w:cs="Arial"/>
          <w:sz w:val="22"/>
          <w:szCs w:val="22"/>
        </w:rPr>
        <w:t xml:space="preserve"> et remplir l’annexe 3 pour les agréments Partie</w:t>
      </w:r>
      <w:r w:rsidR="00AC0F66">
        <w:rPr>
          <w:rFonts w:ascii="Arial" w:hAnsi="Arial" w:cs="Arial"/>
          <w:sz w:val="22"/>
          <w:szCs w:val="22"/>
        </w:rPr>
        <w:t xml:space="preserve"> </w:t>
      </w:r>
      <w:r w:rsidR="003D67AF" w:rsidRPr="00393396">
        <w:rPr>
          <w:rFonts w:ascii="Arial" w:hAnsi="Arial" w:cs="Arial"/>
          <w:sz w:val="22"/>
          <w:szCs w:val="22"/>
        </w:rPr>
        <w:t>CAO</w:t>
      </w:r>
      <w:r w:rsidR="00AC0F66">
        <w:rPr>
          <w:rFonts w:ascii="Arial" w:hAnsi="Arial" w:cs="Arial"/>
          <w:sz w:val="22"/>
          <w:szCs w:val="22"/>
        </w:rPr>
        <w:t>-</w:t>
      </w:r>
      <w:r w:rsidR="00AC0F66">
        <w:rPr>
          <w:rFonts w:ascii="Arial" w:hAnsi="Arial" w:cs="Arial"/>
          <w:sz w:val="22"/>
          <w:szCs w:val="22"/>
        </w:rPr>
        <w:lastRenderedPageBreak/>
        <w:t>FR</w:t>
      </w:r>
      <w:r w:rsidR="003D67AF" w:rsidRPr="00393396">
        <w:rPr>
          <w:rFonts w:ascii="Arial" w:hAnsi="Arial" w:cs="Arial"/>
          <w:sz w:val="22"/>
          <w:szCs w:val="22"/>
        </w:rPr>
        <w:t xml:space="preserve"> et Partie</w:t>
      </w:r>
      <w:r w:rsidR="00AC0F66">
        <w:rPr>
          <w:rFonts w:ascii="Arial" w:hAnsi="Arial" w:cs="Arial"/>
          <w:sz w:val="22"/>
          <w:szCs w:val="22"/>
        </w:rPr>
        <w:t xml:space="preserve"> </w:t>
      </w:r>
      <w:r w:rsidR="003D67AF" w:rsidRPr="00393396">
        <w:rPr>
          <w:rFonts w:ascii="Arial" w:hAnsi="Arial" w:cs="Arial"/>
          <w:sz w:val="22"/>
          <w:szCs w:val="22"/>
        </w:rPr>
        <w:t>CAMO</w:t>
      </w:r>
      <w:r w:rsidR="00AC0F66">
        <w:rPr>
          <w:rFonts w:ascii="Arial" w:hAnsi="Arial" w:cs="Arial"/>
          <w:sz w:val="22"/>
          <w:szCs w:val="22"/>
        </w:rPr>
        <w:t>-FR</w:t>
      </w:r>
      <w:r w:rsidR="00BF3A13" w:rsidRPr="00393396">
        <w:rPr>
          <w:rFonts w:ascii="Arial" w:hAnsi="Arial" w:cs="Arial"/>
          <w:sz w:val="22"/>
          <w:szCs w:val="22"/>
        </w:rPr>
        <w:t xml:space="preserve"> pour les </w:t>
      </w:r>
      <w:r w:rsidR="00CC2FF5" w:rsidRPr="00393396">
        <w:rPr>
          <w:rFonts w:ascii="Arial" w:hAnsi="Arial" w:cs="Arial"/>
          <w:sz w:val="22"/>
          <w:szCs w:val="22"/>
        </w:rPr>
        <w:t xml:space="preserve">privilèges et </w:t>
      </w:r>
      <w:r w:rsidR="00BF3A13" w:rsidRPr="00393396">
        <w:rPr>
          <w:rFonts w:ascii="Arial" w:hAnsi="Arial" w:cs="Arial"/>
          <w:sz w:val="22"/>
          <w:szCs w:val="22"/>
        </w:rPr>
        <w:t>prérogatives associés à chaque type d’organisme et leur conditions de délivrance</w:t>
      </w:r>
      <w:r w:rsidR="003D67AF" w:rsidRPr="00393396">
        <w:rPr>
          <w:rFonts w:ascii="Arial" w:hAnsi="Arial" w:cs="Arial"/>
          <w:sz w:val="22"/>
          <w:szCs w:val="22"/>
        </w:rPr>
        <w:t>.</w:t>
      </w:r>
    </w:p>
    <w:p w14:paraId="27961372" w14:textId="77777777" w:rsidR="0055795B" w:rsidRPr="00393396" w:rsidRDefault="0055795B" w:rsidP="0055795B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4374B7C2" w14:textId="77777777" w:rsidR="00E6057B" w:rsidRPr="00393396" w:rsidRDefault="00E6057B" w:rsidP="00E6057B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En cas de modification, préciser le référentiel impacté de la façon suivante : indice X du Manuel évolue à l’indice Y ; la liste de capacité passe de l’édition 02 à l’édition 03. </w:t>
      </w:r>
    </w:p>
    <w:p w14:paraId="6FBA61EB" w14:textId="77777777" w:rsidR="00E6057B" w:rsidRPr="00393396" w:rsidRDefault="00E6057B" w:rsidP="00252BBF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5C4B6968" w14:textId="33F6F727" w:rsidR="00252BBF" w:rsidRPr="00393396" w:rsidRDefault="00252BBF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3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Les sites concernés par la demande sont ceux où est réellement effectuée l'activité. Il convien</w:t>
      </w:r>
      <w:r w:rsidR="00DD2885">
        <w:rPr>
          <w:rFonts w:ascii="Arial" w:hAnsi="Arial" w:cs="Arial"/>
          <w:sz w:val="22"/>
          <w:szCs w:val="22"/>
        </w:rPr>
        <w:t>t</w:t>
      </w:r>
      <w:r w:rsidRPr="00393396">
        <w:rPr>
          <w:rFonts w:ascii="Arial" w:hAnsi="Arial" w:cs="Arial"/>
          <w:sz w:val="22"/>
          <w:szCs w:val="22"/>
        </w:rPr>
        <w:t xml:space="preserve"> de préciser quel type d'activité (cf. ci-dessous) est réalisé sur chaque site</w:t>
      </w:r>
      <w:r w:rsidR="00BF3A13" w:rsidRPr="00393396">
        <w:rPr>
          <w:rFonts w:ascii="Arial" w:hAnsi="Arial" w:cs="Arial"/>
          <w:sz w:val="22"/>
          <w:szCs w:val="22"/>
        </w:rPr>
        <w:t>.</w:t>
      </w:r>
    </w:p>
    <w:p w14:paraId="5417B07E" w14:textId="77777777" w:rsidR="00252BBF" w:rsidRPr="00393396" w:rsidRDefault="00252BBF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2BDAB953" w14:textId="62B49AC4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4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Cette rubrique d</w:t>
      </w:r>
      <w:r w:rsidR="00832239" w:rsidRPr="00393396">
        <w:rPr>
          <w:rFonts w:ascii="Arial" w:hAnsi="Arial" w:cs="Arial"/>
          <w:sz w:val="22"/>
          <w:szCs w:val="22"/>
        </w:rPr>
        <w:t>oi</w:t>
      </w:r>
      <w:r w:rsidRPr="00393396">
        <w:rPr>
          <w:rFonts w:ascii="Arial" w:hAnsi="Arial" w:cs="Arial"/>
          <w:sz w:val="22"/>
          <w:szCs w:val="22"/>
        </w:rPr>
        <w:t>t au moins comprendre le nom et la position des principaux responsables (</w:t>
      </w:r>
      <w:r w:rsidR="00D13EC0" w:rsidRPr="00393396">
        <w:rPr>
          <w:rFonts w:ascii="Arial" w:hAnsi="Arial" w:cs="Arial"/>
          <w:sz w:val="22"/>
          <w:szCs w:val="22"/>
        </w:rPr>
        <w:t>Dirigeant responsable</w:t>
      </w:r>
      <w:r w:rsidRPr="00393396">
        <w:rPr>
          <w:rFonts w:ascii="Arial" w:hAnsi="Arial" w:cs="Arial"/>
          <w:sz w:val="22"/>
          <w:szCs w:val="22"/>
        </w:rPr>
        <w:t xml:space="preserve">, </w:t>
      </w:r>
      <w:r w:rsidR="00DD2885">
        <w:rPr>
          <w:rFonts w:ascii="Arial" w:hAnsi="Arial" w:cs="Arial"/>
          <w:sz w:val="22"/>
          <w:szCs w:val="22"/>
        </w:rPr>
        <w:t>r</w:t>
      </w:r>
      <w:r w:rsidRPr="00393396">
        <w:rPr>
          <w:rFonts w:ascii="Arial" w:hAnsi="Arial" w:cs="Arial"/>
          <w:sz w:val="22"/>
          <w:szCs w:val="22"/>
        </w:rPr>
        <w:t xml:space="preserve">esponsable </w:t>
      </w:r>
      <w:r w:rsidR="00DD2885">
        <w:rPr>
          <w:rFonts w:ascii="Arial" w:hAnsi="Arial" w:cs="Arial"/>
          <w:sz w:val="22"/>
          <w:szCs w:val="22"/>
        </w:rPr>
        <w:t>q</w:t>
      </w:r>
      <w:r w:rsidRPr="00393396">
        <w:rPr>
          <w:rFonts w:ascii="Arial" w:hAnsi="Arial" w:cs="Arial"/>
          <w:sz w:val="22"/>
          <w:szCs w:val="22"/>
        </w:rPr>
        <w:t xml:space="preserve">ualité, </w:t>
      </w:r>
      <w:r w:rsidR="00252BBF" w:rsidRPr="00393396">
        <w:rPr>
          <w:rFonts w:ascii="Arial" w:hAnsi="Arial" w:cs="Arial"/>
          <w:sz w:val="22"/>
          <w:szCs w:val="22"/>
        </w:rPr>
        <w:t>d’</w:t>
      </w:r>
      <w:r w:rsidRPr="00393396">
        <w:rPr>
          <w:rFonts w:ascii="Arial" w:hAnsi="Arial" w:cs="Arial"/>
          <w:sz w:val="22"/>
          <w:szCs w:val="22"/>
        </w:rPr>
        <w:t>entretien</w:t>
      </w:r>
      <w:r w:rsidR="00DD2885">
        <w:rPr>
          <w:rFonts w:ascii="Arial" w:hAnsi="Arial" w:cs="Arial"/>
          <w:sz w:val="22"/>
          <w:szCs w:val="22"/>
        </w:rPr>
        <w:t xml:space="preserve">, </w:t>
      </w:r>
      <w:r w:rsidR="008D5623">
        <w:rPr>
          <w:rFonts w:ascii="Arial" w:hAnsi="Arial" w:cs="Arial"/>
          <w:sz w:val="22"/>
          <w:szCs w:val="22"/>
        </w:rPr>
        <w:t>navigabilité</w:t>
      </w:r>
      <w:r w:rsidR="008D5623" w:rsidRPr="00393396">
        <w:rPr>
          <w:rFonts w:ascii="Arial" w:hAnsi="Arial" w:cs="Arial"/>
          <w:sz w:val="22"/>
          <w:szCs w:val="22"/>
        </w:rPr>
        <w:t>, ...</w:t>
      </w:r>
      <w:r w:rsidRPr="00393396">
        <w:rPr>
          <w:rFonts w:ascii="Arial" w:hAnsi="Arial" w:cs="Arial"/>
          <w:sz w:val="22"/>
          <w:szCs w:val="22"/>
        </w:rPr>
        <w:t>). Un organigramme peut être joint en annexe.</w:t>
      </w:r>
    </w:p>
    <w:p w14:paraId="0104800B" w14:textId="77777777" w:rsidR="00E6057B" w:rsidRPr="00393396" w:rsidRDefault="00E6057B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En cas de modification de personnel, préciser le nom/fonction de la personne nommée et la personne remplacée</w:t>
      </w:r>
    </w:p>
    <w:p w14:paraId="24B0E623" w14:textId="77777777" w:rsidR="00D13EC0" w:rsidRPr="00393396" w:rsidRDefault="00D13EC0" w:rsidP="00D13EC0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317992C6" w14:textId="45A24737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5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="00EB4E8D" w:rsidRPr="00393396">
        <w:rPr>
          <w:rFonts w:ascii="Arial" w:hAnsi="Arial" w:cs="Arial"/>
          <w:sz w:val="22"/>
          <w:szCs w:val="22"/>
        </w:rPr>
        <w:t xml:space="preserve"> </w:t>
      </w:r>
      <w:r w:rsidR="00B47220">
        <w:rPr>
          <w:rFonts w:ascii="Arial" w:hAnsi="Arial" w:cs="Arial"/>
          <w:sz w:val="22"/>
          <w:szCs w:val="22"/>
        </w:rPr>
        <w:t>Réservé</w:t>
      </w:r>
    </w:p>
    <w:p w14:paraId="200094E7" w14:textId="77777777" w:rsidR="00D13EC0" w:rsidRPr="00393396" w:rsidRDefault="00D13EC0" w:rsidP="00D13EC0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515D3161" w14:textId="3D0C90E7" w:rsidR="0071443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6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Nombre </w:t>
      </w:r>
      <w:r w:rsidR="00833212" w:rsidRPr="00393396">
        <w:rPr>
          <w:rFonts w:ascii="Arial" w:hAnsi="Arial" w:cs="Arial"/>
          <w:sz w:val="22"/>
          <w:szCs w:val="22"/>
        </w:rPr>
        <w:t>total</w:t>
      </w:r>
      <w:r w:rsidR="00BF3A13" w:rsidRPr="00393396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sz w:val="22"/>
          <w:szCs w:val="22"/>
        </w:rPr>
        <w:t xml:space="preserve">de personnes </w:t>
      </w:r>
      <w:r w:rsidR="00BF3A13" w:rsidRPr="00393396">
        <w:rPr>
          <w:rFonts w:ascii="Arial" w:hAnsi="Arial" w:cs="Arial"/>
          <w:sz w:val="22"/>
          <w:szCs w:val="22"/>
        </w:rPr>
        <w:t>travaillant dans l’entreprise</w:t>
      </w:r>
      <w:r w:rsidR="00B25CE5" w:rsidRPr="00393396">
        <w:rPr>
          <w:rFonts w:ascii="Arial" w:hAnsi="Arial" w:cs="Arial"/>
          <w:sz w:val="22"/>
          <w:szCs w:val="22"/>
        </w:rPr>
        <w:t>, nombre total de personnes travaillant en sous-traitance pour le compte de l’organisme</w:t>
      </w:r>
      <w:r w:rsidR="00BF3A13" w:rsidRPr="00393396">
        <w:rPr>
          <w:rFonts w:ascii="Arial" w:hAnsi="Arial" w:cs="Arial"/>
          <w:sz w:val="22"/>
          <w:szCs w:val="22"/>
        </w:rPr>
        <w:t xml:space="preserve"> et part</w:t>
      </w:r>
      <w:r w:rsidR="00B47220">
        <w:rPr>
          <w:rFonts w:ascii="Arial" w:hAnsi="Arial" w:cs="Arial"/>
          <w:sz w:val="22"/>
          <w:szCs w:val="22"/>
        </w:rPr>
        <w:t>ie</w:t>
      </w:r>
      <w:r w:rsidR="00BF3A13" w:rsidRPr="00393396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sz w:val="22"/>
          <w:szCs w:val="22"/>
        </w:rPr>
        <w:t xml:space="preserve">concernée par l'activité </w:t>
      </w:r>
      <w:r w:rsidR="00833212" w:rsidRPr="00393396">
        <w:rPr>
          <w:rFonts w:ascii="Arial" w:hAnsi="Arial" w:cs="Arial"/>
          <w:sz w:val="22"/>
          <w:szCs w:val="22"/>
        </w:rPr>
        <w:t xml:space="preserve">aéronautique civile </w:t>
      </w:r>
      <w:r w:rsidRPr="00393396">
        <w:rPr>
          <w:rFonts w:ascii="Arial" w:hAnsi="Arial" w:cs="Arial"/>
          <w:sz w:val="22"/>
          <w:szCs w:val="22"/>
        </w:rPr>
        <w:t xml:space="preserve">(y compris les personnels de </w:t>
      </w:r>
      <w:r w:rsidR="00577111" w:rsidRPr="00393396">
        <w:rPr>
          <w:rFonts w:ascii="Arial" w:hAnsi="Arial" w:cs="Arial"/>
          <w:sz w:val="22"/>
          <w:szCs w:val="22"/>
        </w:rPr>
        <w:t>support technique</w:t>
      </w:r>
      <w:r w:rsidRPr="00393396">
        <w:rPr>
          <w:rFonts w:ascii="Arial" w:hAnsi="Arial" w:cs="Arial"/>
          <w:sz w:val="22"/>
          <w:szCs w:val="22"/>
        </w:rPr>
        <w:t>).</w:t>
      </w:r>
      <w:r w:rsidR="00BF3A13" w:rsidRPr="00393396">
        <w:rPr>
          <w:rFonts w:ascii="Arial" w:hAnsi="Arial" w:cs="Arial"/>
          <w:sz w:val="22"/>
          <w:szCs w:val="22"/>
        </w:rPr>
        <w:t xml:space="preserve"> Préciser ces données pour chaque site (s’il y en a plusieurs référencés en case 4) et chaque activité</w:t>
      </w:r>
      <w:r w:rsidR="00A7296D">
        <w:rPr>
          <w:rFonts w:ascii="Arial" w:hAnsi="Arial" w:cs="Arial"/>
          <w:sz w:val="22"/>
          <w:szCs w:val="22"/>
        </w:rPr>
        <w:t>.</w:t>
      </w:r>
    </w:p>
    <w:p w14:paraId="7F3C350E" w14:textId="77777777" w:rsidR="00F66729" w:rsidRPr="00393396" w:rsidRDefault="00F66729" w:rsidP="00F66729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4C9B2C45" w14:textId="2504CA95" w:rsidR="008424EE" w:rsidRPr="00393396" w:rsidRDefault="00F66729" w:rsidP="00092CB4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7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092CB4">
        <w:rPr>
          <w:rFonts w:ascii="Arial" w:hAnsi="Arial" w:cs="Arial"/>
          <w:sz w:val="22"/>
          <w:szCs w:val="22"/>
        </w:rPr>
        <w:t>Réservé</w:t>
      </w:r>
    </w:p>
    <w:p w14:paraId="77FE38BE" w14:textId="77777777" w:rsidR="005F0D1C" w:rsidRPr="00393396" w:rsidRDefault="005F0D1C" w:rsidP="004B1003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6ED3BD84" w14:textId="2F790568" w:rsidR="004B1003" w:rsidRPr="00393396" w:rsidRDefault="004B1003" w:rsidP="004B1003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8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Gestion </w:t>
      </w:r>
      <w:r w:rsidR="000F5829" w:rsidRPr="00393396">
        <w:rPr>
          <w:rFonts w:ascii="Arial" w:hAnsi="Arial" w:cs="Arial"/>
          <w:sz w:val="22"/>
          <w:szCs w:val="22"/>
        </w:rPr>
        <w:t>du maintien de la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F43B16" w:rsidRPr="00393396">
        <w:rPr>
          <w:rFonts w:ascii="Arial" w:hAnsi="Arial" w:cs="Arial"/>
          <w:sz w:val="22"/>
          <w:szCs w:val="22"/>
        </w:rPr>
        <w:t>Navigabilité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FB0238" w:rsidRPr="00393396">
        <w:rPr>
          <w:rFonts w:ascii="Arial" w:hAnsi="Arial" w:cs="Arial"/>
          <w:sz w:val="22"/>
          <w:szCs w:val="22"/>
        </w:rPr>
        <w:t xml:space="preserve">- Pour un agrément </w:t>
      </w:r>
      <w:r w:rsidR="000F5829" w:rsidRPr="00393396">
        <w:rPr>
          <w:rFonts w:ascii="Arial" w:hAnsi="Arial" w:cs="Arial"/>
          <w:sz w:val="22"/>
          <w:szCs w:val="22"/>
        </w:rPr>
        <w:t>Partie</w:t>
      </w:r>
      <w:r w:rsidR="00A7296D">
        <w:rPr>
          <w:rFonts w:ascii="Arial" w:hAnsi="Arial" w:cs="Arial"/>
          <w:sz w:val="22"/>
          <w:szCs w:val="22"/>
        </w:rPr>
        <w:t xml:space="preserve"> </w:t>
      </w:r>
      <w:r w:rsidR="00223E2A" w:rsidRPr="00393396">
        <w:rPr>
          <w:rFonts w:ascii="Arial" w:hAnsi="Arial" w:cs="Arial"/>
          <w:sz w:val="22"/>
          <w:szCs w:val="22"/>
        </w:rPr>
        <w:t>CAMO</w:t>
      </w:r>
      <w:r w:rsidR="00A7296D">
        <w:rPr>
          <w:rFonts w:ascii="Arial" w:hAnsi="Arial" w:cs="Arial"/>
          <w:sz w:val="22"/>
          <w:szCs w:val="22"/>
        </w:rPr>
        <w:t>-FR</w:t>
      </w:r>
      <w:r w:rsidR="00223E2A" w:rsidRPr="00393396">
        <w:rPr>
          <w:rFonts w:ascii="Arial" w:hAnsi="Arial" w:cs="Arial"/>
          <w:sz w:val="22"/>
          <w:szCs w:val="22"/>
        </w:rPr>
        <w:t xml:space="preserve"> ou le cas échéant</w:t>
      </w:r>
      <w:r w:rsidR="000F5829" w:rsidRPr="00393396">
        <w:rPr>
          <w:rFonts w:ascii="Arial" w:hAnsi="Arial" w:cs="Arial"/>
          <w:sz w:val="22"/>
          <w:szCs w:val="22"/>
        </w:rPr>
        <w:t xml:space="preserve"> Partie</w:t>
      </w:r>
      <w:r w:rsidR="00A7296D">
        <w:rPr>
          <w:rFonts w:ascii="Arial" w:hAnsi="Arial" w:cs="Arial"/>
          <w:sz w:val="22"/>
          <w:szCs w:val="22"/>
        </w:rPr>
        <w:t xml:space="preserve"> </w:t>
      </w:r>
      <w:r w:rsidR="00223E2A" w:rsidRPr="00393396">
        <w:rPr>
          <w:rFonts w:ascii="Arial" w:hAnsi="Arial" w:cs="Arial"/>
          <w:sz w:val="22"/>
          <w:szCs w:val="22"/>
        </w:rPr>
        <w:t>CAO</w:t>
      </w:r>
      <w:r w:rsidR="00A7296D">
        <w:rPr>
          <w:rFonts w:ascii="Arial" w:hAnsi="Arial" w:cs="Arial"/>
          <w:sz w:val="22"/>
          <w:szCs w:val="22"/>
        </w:rPr>
        <w:t>-FR</w:t>
      </w:r>
      <w:r w:rsidR="00FB0238" w:rsidRPr="00393396">
        <w:rPr>
          <w:rFonts w:ascii="Arial" w:hAnsi="Arial" w:cs="Arial"/>
          <w:sz w:val="22"/>
          <w:szCs w:val="22"/>
        </w:rPr>
        <w:t> </w:t>
      </w:r>
    </w:p>
    <w:p w14:paraId="4C1A71C1" w14:textId="77777777" w:rsidR="004B1003" w:rsidRPr="00393396" w:rsidRDefault="00FB0238" w:rsidP="003F03B0">
      <w:pPr>
        <w:spacing w:line="226" w:lineRule="atLeast"/>
        <w:ind w:left="708" w:hanging="282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a)</w:t>
      </w:r>
      <w:r w:rsidR="004B1003" w:rsidRPr="00393396">
        <w:rPr>
          <w:rFonts w:ascii="Arial" w:hAnsi="Arial" w:cs="Arial"/>
          <w:sz w:val="22"/>
          <w:szCs w:val="22"/>
        </w:rPr>
        <w:t xml:space="preserve"> Masse maximale au décollage (MMD) la plus élevée des types d’aéronefs couverts par le périmètre d’agrément demandé</w:t>
      </w:r>
    </w:p>
    <w:p w14:paraId="2D8ADC3F" w14:textId="77777777" w:rsidR="00FB0238" w:rsidRPr="00393396" w:rsidRDefault="00FB0238" w:rsidP="003F03B0">
      <w:pPr>
        <w:spacing w:line="226" w:lineRule="atLeast"/>
        <w:ind w:left="708" w:hanging="282"/>
        <w:jc w:val="both"/>
        <w:rPr>
          <w:rFonts w:ascii="Arial" w:hAnsi="Arial" w:cs="Arial"/>
          <w:bCs/>
          <w:sz w:val="22"/>
          <w:szCs w:val="22"/>
        </w:rPr>
      </w:pPr>
    </w:p>
    <w:p w14:paraId="43301C47" w14:textId="77777777" w:rsidR="004B1003" w:rsidRPr="00393396" w:rsidRDefault="003F03B0" w:rsidP="003F03B0">
      <w:pPr>
        <w:spacing w:line="226" w:lineRule="atLeast"/>
        <w:ind w:left="708" w:hanging="282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>b) Pour</w:t>
      </w:r>
      <w:r w:rsidR="004B1003" w:rsidRPr="00393396">
        <w:rPr>
          <w:rFonts w:ascii="Arial" w:hAnsi="Arial" w:cs="Arial"/>
          <w:bCs/>
          <w:sz w:val="22"/>
          <w:szCs w:val="22"/>
        </w:rPr>
        <w:t xml:space="preserve"> le privilège d’examen de navigabilité : nombre de personnes proposées à l’habilitation pour chacune des </w:t>
      </w:r>
      <w:r w:rsidR="00F43B16" w:rsidRPr="00393396">
        <w:rPr>
          <w:rFonts w:ascii="Arial" w:hAnsi="Arial" w:cs="Arial"/>
          <w:bCs/>
          <w:sz w:val="22"/>
          <w:szCs w:val="22"/>
        </w:rPr>
        <w:t>catégories</w:t>
      </w:r>
      <w:r w:rsidR="004B1003" w:rsidRPr="00393396">
        <w:rPr>
          <w:rFonts w:ascii="Arial" w:hAnsi="Arial" w:cs="Arial"/>
          <w:bCs/>
          <w:sz w:val="22"/>
          <w:szCs w:val="22"/>
        </w:rPr>
        <w:t xml:space="preserve"> d’aéronefs suivantes : </w:t>
      </w:r>
    </w:p>
    <w:p w14:paraId="27B99CE5" w14:textId="77777777" w:rsidR="004B1003" w:rsidRPr="00393396" w:rsidRDefault="004B1003" w:rsidP="003F03B0">
      <w:pPr>
        <w:numPr>
          <w:ilvl w:val="0"/>
          <w:numId w:val="7"/>
        </w:numPr>
        <w:spacing w:line="226" w:lineRule="atLeast"/>
        <w:ind w:left="1776" w:hanging="282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>aéronefs dont la MMD est supérieure à 8,6t</w:t>
      </w:r>
    </w:p>
    <w:p w14:paraId="16C4D383" w14:textId="77777777" w:rsidR="004B1003" w:rsidRPr="00393396" w:rsidRDefault="004B1003" w:rsidP="003F03B0">
      <w:pPr>
        <w:numPr>
          <w:ilvl w:val="0"/>
          <w:numId w:val="7"/>
        </w:numPr>
        <w:spacing w:line="226" w:lineRule="atLeast"/>
        <w:ind w:left="1776" w:hanging="282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>aéronefs motorisés dont la MMD est supérieure à 2,7</w:t>
      </w:r>
      <w:r w:rsidR="00F43B16" w:rsidRPr="00393396">
        <w:rPr>
          <w:rFonts w:ascii="Arial" w:hAnsi="Arial" w:cs="Arial"/>
          <w:bCs/>
          <w:sz w:val="22"/>
          <w:szCs w:val="22"/>
        </w:rPr>
        <w:t>t</w:t>
      </w:r>
    </w:p>
    <w:p w14:paraId="17F305A9" w14:textId="13B6E9C7" w:rsidR="004B1003" w:rsidRPr="00393396" w:rsidRDefault="004B1003" w:rsidP="003F03B0">
      <w:pPr>
        <w:numPr>
          <w:ilvl w:val="0"/>
          <w:numId w:val="7"/>
        </w:numPr>
        <w:spacing w:line="226" w:lineRule="atLeast"/>
        <w:ind w:left="1776" w:hanging="282"/>
        <w:jc w:val="both"/>
        <w:rPr>
          <w:rFonts w:ascii="Arial" w:hAnsi="Arial" w:cs="Arial"/>
          <w:bCs/>
          <w:sz w:val="22"/>
          <w:szCs w:val="22"/>
        </w:rPr>
      </w:pPr>
      <w:r w:rsidRPr="008D5623">
        <w:rPr>
          <w:rFonts w:ascii="Arial" w:hAnsi="Arial" w:cs="Arial"/>
          <w:bCs/>
          <w:strike/>
          <w:sz w:val="22"/>
          <w:szCs w:val="22"/>
        </w:rPr>
        <w:t>aéronefs motorisés dont la MMD est inférieure à 2,7</w:t>
      </w:r>
      <w:r w:rsidR="00F43B16" w:rsidRPr="008D5623">
        <w:rPr>
          <w:rFonts w:ascii="Arial" w:hAnsi="Arial" w:cs="Arial"/>
          <w:bCs/>
          <w:strike/>
          <w:sz w:val="22"/>
          <w:szCs w:val="22"/>
        </w:rPr>
        <w:t>t</w:t>
      </w:r>
      <w:r w:rsidR="008D5623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8D5623">
        <w:rPr>
          <w:rFonts w:ascii="Arial" w:hAnsi="Arial" w:cs="Arial"/>
          <w:bCs/>
          <w:sz w:val="22"/>
          <w:szCs w:val="22"/>
        </w:rPr>
        <w:t>A venir</w:t>
      </w:r>
      <w:proofErr w:type="spellEnd"/>
      <w:r w:rsidR="008D5623">
        <w:rPr>
          <w:rFonts w:ascii="Arial" w:hAnsi="Arial" w:cs="Arial"/>
          <w:bCs/>
          <w:sz w:val="22"/>
          <w:szCs w:val="22"/>
        </w:rPr>
        <w:t>)</w:t>
      </w:r>
    </w:p>
    <w:p w14:paraId="612CD94B" w14:textId="1952B2A7" w:rsidR="004B1003" w:rsidRPr="008D5623" w:rsidRDefault="004B1003" w:rsidP="003F03B0">
      <w:pPr>
        <w:numPr>
          <w:ilvl w:val="0"/>
          <w:numId w:val="7"/>
        </w:numPr>
        <w:spacing w:line="226" w:lineRule="atLeast"/>
        <w:ind w:left="1776" w:hanging="282"/>
        <w:jc w:val="both"/>
        <w:rPr>
          <w:rFonts w:ascii="Arial" w:hAnsi="Arial" w:cs="Arial"/>
          <w:bCs/>
          <w:strike/>
          <w:sz w:val="22"/>
          <w:szCs w:val="22"/>
        </w:rPr>
      </w:pPr>
      <w:r w:rsidRPr="008D5623">
        <w:rPr>
          <w:rFonts w:ascii="Arial" w:hAnsi="Arial" w:cs="Arial"/>
          <w:bCs/>
          <w:strike/>
          <w:sz w:val="22"/>
          <w:szCs w:val="22"/>
        </w:rPr>
        <w:t>aéronefs non motorisés</w:t>
      </w:r>
      <w:r w:rsidR="008D5623" w:rsidRPr="008D5623">
        <w:rPr>
          <w:rFonts w:ascii="Arial" w:hAnsi="Arial" w:cs="Arial"/>
          <w:bCs/>
          <w:strike/>
          <w:sz w:val="22"/>
          <w:szCs w:val="22"/>
        </w:rPr>
        <w:t xml:space="preserve"> </w:t>
      </w:r>
      <w:r w:rsidR="008D5623" w:rsidRPr="009A56D8">
        <w:rPr>
          <w:rFonts w:ascii="Arial" w:hAnsi="Arial" w:cs="Arial"/>
          <w:bCs/>
          <w:sz w:val="22"/>
          <w:szCs w:val="22"/>
        </w:rPr>
        <w:t>(</w:t>
      </w:r>
      <w:proofErr w:type="spellStart"/>
      <w:r w:rsidR="008D5623" w:rsidRPr="009A56D8">
        <w:rPr>
          <w:rFonts w:ascii="Arial" w:hAnsi="Arial" w:cs="Arial"/>
          <w:bCs/>
          <w:sz w:val="22"/>
          <w:szCs w:val="22"/>
        </w:rPr>
        <w:t>A venir</w:t>
      </w:r>
      <w:proofErr w:type="spellEnd"/>
      <w:r w:rsidR="008D5623" w:rsidRPr="009A56D8">
        <w:rPr>
          <w:rFonts w:ascii="Arial" w:hAnsi="Arial" w:cs="Arial"/>
          <w:bCs/>
          <w:sz w:val="22"/>
          <w:szCs w:val="22"/>
        </w:rPr>
        <w:t>)</w:t>
      </w:r>
    </w:p>
    <w:p w14:paraId="570489E3" w14:textId="77777777" w:rsidR="007B3C5C" w:rsidRPr="00393396" w:rsidRDefault="007B3C5C" w:rsidP="00EB4E8D">
      <w:pPr>
        <w:spacing w:line="226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642A9ECE" w14:textId="72567B3C" w:rsidR="00FB0238" w:rsidRPr="00393396" w:rsidRDefault="00EB4E8D" w:rsidP="00FB0238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9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FB0238" w:rsidRPr="00393396">
        <w:rPr>
          <w:rFonts w:ascii="Arial" w:hAnsi="Arial" w:cs="Arial"/>
          <w:sz w:val="22"/>
          <w:szCs w:val="22"/>
        </w:rPr>
        <w:t>Entretien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FB0238" w:rsidRPr="00393396">
        <w:rPr>
          <w:rFonts w:ascii="Arial" w:hAnsi="Arial" w:cs="Arial"/>
          <w:sz w:val="22"/>
          <w:szCs w:val="22"/>
        </w:rPr>
        <w:t>- Pour un agrément</w:t>
      </w:r>
      <w:r w:rsidR="00092CB4">
        <w:rPr>
          <w:rFonts w:ascii="Arial" w:hAnsi="Arial" w:cs="Arial"/>
          <w:sz w:val="22"/>
          <w:szCs w:val="22"/>
        </w:rPr>
        <w:t xml:space="preserve"> Partie</w:t>
      </w:r>
      <w:r w:rsidR="00FB0238" w:rsidRPr="00393396">
        <w:rPr>
          <w:rFonts w:ascii="Arial" w:hAnsi="Arial" w:cs="Arial"/>
          <w:sz w:val="22"/>
          <w:szCs w:val="22"/>
        </w:rPr>
        <w:t xml:space="preserve"> </w:t>
      </w:r>
      <w:r w:rsidR="00223E2A" w:rsidRPr="00393396">
        <w:rPr>
          <w:rFonts w:ascii="Arial" w:hAnsi="Arial" w:cs="Arial"/>
          <w:sz w:val="22"/>
          <w:szCs w:val="22"/>
        </w:rPr>
        <w:t>CAO</w:t>
      </w:r>
      <w:r w:rsidR="00092CB4">
        <w:rPr>
          <w:rFonts w:ascii="Arial" w:hAnsi="Arial" w:cs="Arial"/>
          <w:sz w:val="22"/>
          <w:szCs w:val="22"/>
        </w:rPr>
        <w:t>-FR</w:t>
      </w:r>
    </w:p>
    <w:p w14:paraId="521B40C4" w14:textId="77777777" w:rsidR="00FB0238" w:rsidRPr="00393396" w:rsidRDefault="00FB0238" w:rsidP="00FB0238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Masse maximale au décollage (MMD) la plus élevée des types d’aéronefs couverts par le périmètre d’agrément demandé</w:t>
      </w:r>
    </w:p>
    <w:p w14:paraId="7A9089AC" w14:textId="77777777" w:rsidR="00FB0238" w:rsidRPr="00393396" w:rsidRDefault="006C6567" w:rsidP="006C6567">
      <w:pPr>
        <w:spacing w:line="226" w:lineRule="atLeast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 xml:space="preserve">Types de moteurs </w:t>
      </w:r>
      <w:r w:rsidR="003F03B0" w:rsidRPr="00393396">
        <w:rPr>
          <w:rFonts w:ascii="Arial" w:hAnsi="Arial" w:cs="Arial"/>
          <w:bCs/>
          <w:sz w:val="22"/>
          <w:szCs w:val="22"/>
        </w:rPr>
        <w:t>entretenus</w:t>
      </w:r>
      <w:r w:rsidRPr="00393396">
        <w:rPr>
          <w:rFonts w:ascii="Arial" w:hAnsi="Arial" w:cs="Arial"/>
          <w:bCs/>
          <w:sz w:val="22"/>
          <w:szCs w:val="22"/>
        </w:rPr>
        <w:t> :</w:t>
      </w:r>
    </w:p>
    <w:p w14:paraId="15FE8FF6" w14:textId="77777777" w:rsidR="006C6567" w:rsidRPr="00393396" w:rsidRDefault="0068501C" w:rsidP="00FB0238">
      <w:pPr>
        <w:numPr>
          <w:ilvl w:val="0"/>
          <w:numId w:val="7"/>
        </w:numPr>
        <w:spacing w:line="226" w:lineRule="atLeast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>m</w:t>
      </w:r>
      <w:r w:rsidR="006C6567" w:rsidRPr="00393396">
        <w:rPr>
          <w:rFonts w:ascii="Arial" w:hAnsi="Arial" w:cs="Arial"/>
          <w:bCs/>
          <w:sz w:val="22"/>
          <w:szCs w:val="22"/>
        </w:rPr>
        <w:t>oteur</w:t>
      </w:r>
      <w:r w:rsidRPr="00393396">
        <w:rPr>
          <w:rFonts w:ascii="Arial" w:hAnsi="Arial" w:cs="Arial"/>
          <w:bCs/>
          <w:sz w:val="22"/>
          <w:szCs w:val="22"/>
        </w:rPr>
        <w:t>s</w:t>
      </w:r>
      <w:r w:rsidR="006C6567" w:rsidRPr="00393396">
        <w:rPr>
          <w:rFonts w:ascii="Arial" w:hAnsi="Arial" w:cs="Arial"/>
          <w:bCs/>
          <w:sz w:val="22"/>
          <w:szCs w:val="22"/>
        </w:rPr>
        <w:t xml:space="preserve"> à </w:t>
      </w:r>
      <w:r w:rsidR="003F03B0" w:rsidRPr="00393396">
        <w:rPr>
          <w:rFonts w:ascii="Arial" w:hAnsi="Arial" w:cs="Arial"/>
          <w:bCs/>
          <w:sz w:val="22"/>
          <w:szCs w:val="22"/>
        </w:rPr>
        <w:t>pistons</w:t>
      </w:r>
    </w:p>
    <w:p w14:paraId="61E5893C" w14:textId="77777777" w:rsidR="006C6567" w:rsidRPr="00393396" w:rsidRDefault="0068501C" w:rsidP="00FB0238">
      <w:pPr>
        <w:numPr>
          <w:ilvl w:val="0"/>
          <w:numId w:val="7"/>
        </w:numPr>
        <w:spacing w:line="226" w:lineRule="atLeast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Cs/>
          <w:sz w:val="22"/>
          <w:szCs w:val="22"/>
        </w:rPr>
        <w:t>t</w:t>
      </w:r>
      <w:r w:rsidR="003F03B0" w:rsidRPr="00393396">
        <w:rPr>
          <w:rFonts w:ascii="Arial" w:hAnsi="Arial" w:cs="Arial"/>
          <w:bCs/>
          <w:sz w:val="22"/>
          <w:szCs w:val="22"/>
        </w:rPr>
        <w:t>urbopropulseurs</w:t>
      </w:r>
    </w:p>
    <w:p w14:paraId="3F555198" w14:textId="77777777" w:rsidR="00D47C3E" w:rsidRPr="00393396" w:rsidRDefault="00D47C3E" w:rsidP="00D13EC0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169D6F06" w14:textId="7DAA01D3" w:rsidR="00E85D7B" w:rsidRPr="00393396" w:rsidRDefault="00540D57" w:rsidP="00092CB4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092CB4">
        <w:rPr>
          <w:rFonts w:ascii="Arial" w:hAnsi="Arial" w:cs="Arial"/>
          <w:sz w:val="22"/>
          <w:szCs w:val="22"/>
        </w:rPr>
        <w:t>Réservé</w:t>
      </w:r>
    </w:p>
    <w:p w14:paraId="30B9083B" w14:textId="165D5B39" w:rsidR="00154151" w:rsidRPr="00393396" w:rsidRDefault="00154151" w:rsidP="00E85D7B">
      <w:pPr>
        <w:spacing w:line="226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457D8B1C" w14:textId="77777777" w:rsidR="00716D2C" w:rsidRPr="00393396" w:rsidRDefault="00716D2C" w:rsidP="00D13EC0">
      <w:pPr>
        <w:spacing w:line="226" w:lineRule="atLeast"/>
        <w:jc w:val="both"/>
        <w:rPr>
          <w:rFonts w:ascii="Arial" w:hAnsi="Arial" w:cs="Arial"/>
          <w:bCs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11 </w:t>
      </w:r>
      <w:r w:rsidRPr="00393396">
        <w:rPr>
          <w:rFonts w:ascii="Arial" w:hAnsi="Arial" w:cs="Arial"/>
          <w:bCs/>
          <w:sz w:val="22"/>
          <w:szCs w:val="22"/>
        </w:rPr>
        <w:t>: Principaux sous-traitants</w:t>
      </w:r>
    </w:p>
    <w:p w14:paraId="7C4E9C8A" w14:textId="77777777" w:rsidR="00716D2C" w:rsidRPr="00393396" w:rsidRDefault="00716D2C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Indiquer ici les noms des principaux sous-traitants et les produits et services sous-traités.</w:t>
      </w:r>
    </w:p>
    <w:p w14:paraId="6ED8657F" w14:textId="7B7CFFB2" w:rsidR="00716D2C" w:rsidRPr="00393396" w:rsidRDefault="00716D2C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Au minimum, ceux réalisant des contrôles non destructifs ou employant des procédés spéciaux ainsi que, pour un organisme </w:t>
      </w:r>
      <w:r w:rsidR="002633C8">
        <w:rPr>
          <w:rFonts w:ascii="Arial" w:hAnsi="Arial" w:cs="Arial"/>
          <w:sz w:val="22"/>
          <w:szCs w:val="22"/>
        </w:rPr>
        <w:t xml:space="preserve">Partie </w:t>
      </w:r>
      <w:r w:rsidR="00223E2A" w:rsidRPr="00393396">
        <w:rPr>
          <w:rFonts w:ascii="Arial" w:hAnsi="Arial" w:cs="Arial"/>
          <w:sz w:val="22"/>
          <w:szCs w:val="22"/>
        </w:rPr>
        <w:t>CAMO</w:t>
      </w:r>
      <w:r w:rsidR="002633C8">
        <w:rPr>
          <w:rFonts w:ascii="Arial" w:hAnsi="Arial" w:cs="Arial"/>
          <w:sz w:val="22"/>
          <w:szCs w:val="22"/>
        </w:rPr>
        <w:t>-FR</w:t>
      </w:r>
      <w:r w:rsidR="00156186" w:rsidRPr="00393396">
        <w:rPr>
          <w:rFonts w:ascii="Arial" w:hAnsi="Arial" w:cs="Arial"/>
          <w:sz w:val="22"/>
          <w:szCs w:val="22"/>
        </w:rPr>
        <w:t xml:space="preserve"> ou </w:t>
      </w:r>
      <w:r w:rsidR="002633C8">
        <w:rPr>
          <w:rFonts w:ascii="Arial" w:hAnsi="Arial" w:cs="Arial"/>
          <w:sz w:val="22"/>
          <w:szCs w:val="22"/>
        </w:rPr>
        <w:t xml:space="preserve">Partie </w:t>
      </w:r>
      <w:r w:rsidR="00156186" w:rsidRPr="00393396">
        <w:rPr>
          <w:rFonts w:ascii="Arial" w:hAnsi="Arial" w:cs="Arial"/>
          <w:sz w:val="22"/>
          <w:szCs w:val="22"/>
        </w:rPr>
        <w:t>CAO</w:t>
      </w:r>
      <w:r w:rsidR="002633C8">
        <w:rPr>
          <w:rFonts w:ascii="Arial" w:hAnsi="Arial" w:cs="Arial"/>
          <w:sz w:val="22"/>
          <w:szCs w:val="22"/>
        </w:rPr>
        <w:t>-FR</w:t>
      </w:r>
      <w:r w:rsidRPr="00393396">
        <w:rPr>
          <w:rFonts w:ascii="Arial" w:hAnsi="Arial" w:cs="Arial"/>
          <w:sz w:val="22"/>
          <w:szCs w:val="22"/>
        </w:rPr>
        <w:t>, ceux réalisant des tâches de gestion de navigabilité.</w:t>
      </w:r>
    </w:p>
    <w:p w14:paraId="7EBAB3A4" w14:textId="77777777" w:rsidR="008E51A9" w:rsidRPr="00393396" w:rsidRDefault="008E51A9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>Préciser pour chaque sous-traitants : raison sociale / adresse – code postal – ville – pays / prestations sous-traitées.</w:t>
      </w:r>
    </w:p>
    <w:p w14:paraId="5B8A9A2E" w14:textId="41A51FBB" w:rsidR="00716D2C" w:rsidRPr="00393396" w:rsidRDefault="00716D2C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6F49BD6F" w14:textId="40A3B226" w:rsidR="00252BBF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12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252BBF" w:rsidRPr="00393396">
        <w:rPr>
          <w:rFonts w:ascii="Arial" w:hAnsi="Arial" w:cs="Arial"/>
          <w:sz w:val="22"/>
          <w:szCs w:val="22"/>
        </w:rPr>
        <w:t>Signature</w:t>
      </w:r>
      <w:r w:rsidR="00FC6253" w:rsidRPr="00393396">
        <w:rPr>
          <w:rFonts w:ascii="Arial" w:hAnsi="Arial" w:cs="Arial"/>
          <w:sz w:val="22"/>
          <w:szCs w:val="22"/>
        </w:rPr>
        <w:t xml:space="preserve"> pour demande initiale ou </w:t>
      </w:r>
      <w:r w:rsidR="005527D1" w:rsidRPr="00393396">
        <w:rPr>
          <w:rFonts w:ascii="Arial" w:hAnsi="Arial" w:cs="Arial"/>
          <w:sz w:val="22"/>
          <w:szCs w:val="22"/>
        </w:rPr>
        <w:t>modification qui nécessite une approbation préalable :</w:t>
      </w:r>
    </w:p>
    <w:p w14:paraId="7AF54CA6" w14:textId="77777777" w:rsidR="00577111" w:rsidRPr="00393396" w:rsidRDefault="00714431" w:rsidP="00D13EC0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Signature impérative du Dirigeant </w:t>
      </w:r>
      <w:r w:rsidR="00EB4E8D" w:rsidRPr="00393396">
        <w:rPr>
          <w:rFonts w:ascii="Arial" w:hAnsi="Arial" w:cs="Arial"/>
          <w:sz w:val="22"/>
          <w:szCs w:val="22"/>
        </w:rPr>
        <w:t>R</w:t>
      </w:r>
      <w:r w:rsidR="00252BBF" w:rsidRPr="00393396">
        <w:rPr>
          <w:rFonts w:ascii="Arial" w:hAnsi="Arial" w:cs="Arial"/>
          <w:sz w:val="22"/>
          <w:szCs w:val="22"/>
        </w:rPr>
        <w:t>esponsable</w:t>
      </w:r>
      <w:r w:rsidR="002240EC" w:rsidRPr="00393396">
        <w:rPr>
          <w:rFonts w:ascii="Arial" w:hAnsi="Arial" w:cs="Arial"/>
          <w:sz w:val="22"/>
          <w:szCs w:val="22"/>
        </w:rPr>
        <w:t xml:space="preserve"> nouvellement nommé le cas échéant</w:t>
      </w:r>
      <w:r w:rsidR="00252BBF" w:rsidRPr="00393396">
        <w:rPr>
          <w:rFonts w:ascii="Arial" w:hAnsi="Arial" w:cs="Arial"/>
          <w:sz w:val="22"/>
          <w:szCs w:val="22"/>
        </w:rPr>
        <w:t>, avec s</w:t>
      </w:r>
      <w:r w:rsidR="00577111" w:rsidRPr="00393396">
        <w:rPr>
          <w:rFonts w:ascii="Arial" w:hAnsi="Arial" w:cs="Arial"/>
          <w:sz w:val="22"/>
          <w:szCs w:val="22"/>
        </w:rPr>
        <w:t xml:space="preserve">es nom et </w:t>
      </w:r>
      <w:r w:rsidR="00252BBF" w:rsidRPr="00393396">
        <w:rPr>
          <w:rFonts w:ascii="Arial" w:hAnsi="Arial" w:cs="Arial"/>
          <w:sz w:val="22"/>
          <w:szCs w:val="22"/>
        </w:rPr>
        <w:t>prénom</w:t>
      </w:r>
      <w:r w:rsidR="00577111" w:rsidRPr="00393396">
        <w:rPr>
          <w:rFonts w:ascii="Arial" w:hAnsi="Arial" w:cs="Arial"/>
          <w:sz w:val="22"/>
          <w:szCs w:val="22"/>
        </w:rPr>
        <w:t xml:space="preserve"> dactylographiés</w:t>
      </w:r>
      <w:r w:rsidR="006C48F9" w:rsidRPr="00393396">
        <w:rPr>
          <w:rFonts w:ascii="Arial" w:hAnsi="Arial" w:cs="Arial"/>
          <w:sz w:val="22"/>
          <w:szCs w:val="22"/>
        </w:rPr>
        <w:t xml:space="preserve"> ainsi que la date</w:t>
      </w:r>
      <w:r w:rsidR="00577111" w:rsidRPr="00393396">
        <w:rPr>
          <w:rFonts w:ascii="Arial" w:hAnsi="Arial" w:cs="Arial"/>
          <w:sz w:val="22"/>
          <w:szCs w:val="22"/>
        </w:rPr>
        <w:t>.</w:t>
      </w:r>
    </w:p>
    <w:p w14:paraId="2F8A69ED" w14:textId="77777777" w:rsidR="00714431" w:rsidRPr="00393396" w:rsidRDefault="00714431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413DAF44" w14:textId="2BA45980" w:rsidR="00420E11" w:rsidRPr="00393396" w:rsidRDefault="00FC6253" w:rsidP="00420E11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b/>
          <w:bCs/>
          <w:sz w:val="22"/>
          <w:szCs w:val="22"/>
        </w:rPr>
        <w:t xml:space="preserve">Cadre </w:t>
      </w:r>
      <w:r w:rsidR="00E63549" w:rsidRPr="00393396">
        <w:rPr>
          <w:rFonts w:ascii="Arial" w:hAnsi="Arial" w:cs="Arial"/>
          <w:b/>
          <w:bCs/>
          <w:sz w:val="22"/>
          <w:szCs w:val="22"/>
        </w:rPr>
        <w:t xml:space="preserve">13 </w:t>
      </w:r>
      <w:r w:rsidRPr="00393396">
        <w:rPr>
          <w:rFonts w:ascii="Arial" w:hAnsi="Arial" w:cs="Arial"/>
          <w:b/>
          <w:bCs/>
          <w:sz w:val="22"/>
          <w:szCs w:val="22"/>
        </w:rPr>
        <w:t>:</w:t>
      </w:r>
      <w:r w:rsidRPr="00393396">
        <w:rPr>
          <w:rFonts w:ascii="Arial" w:hAnsi="Arial" w:cs="Arial"/>
          <w:sz w:val="22"/>
          <w:szCs w:val="22"/>
        </w:rPr>
        <w:t xml:space="preserve"> </w:t>
      </w:r>
      <w:r w:rsidR="00235439">
        <w:rPr>
          <w:rFonts w:ascii="Arial" w:hAnsi="Arial" w:cs="Arial"/>
          <w:sz w:val="22"/>
          <w:szCs w:val="22"/>
        </w:rPr>
        <w:t>Réservé</w:t>
      </w:r>
    </w:p>
    <w:p w14:paraId="7679A2B6" w14:textId="77777777" w:rsidR="00AD285F" w:rsidRPr="00393396" w:rsidRDefault="00AD285F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  <w:sectPr w:rsidR="00AD285F" w:rsidRPr="00393396" w:rsidSect="00154151">
          <w:pgSz w:w="11906" w:h="16838"/>
          <w:pgMar w:top="360" w:right="1417" w:bottom="568" w:left="1417" w:header="708" w:footer="499" w:gutter="0"/>
          <w:cols w:space="708"/>
          <w:docGrid w:linePitch="360"/>
        </w:sectPr>
      </w:pPr>
    </w:p>
    <w:p w14:paraId="3364063F" w14:textId="0CD69D82" w:rsidR="00030FAA" w:rsidRPr="00393396" w:rsidRDefault="00030FAA" w:rsidP="00030FAA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lastRenderedPageBreak/>
        <w:t>Annexe 1 – Tableau d’agrément</w:t>
      </w:r>
      <w:r w:rsidR="00AF074D" w:rsidRPr="00393396">
        <w:rPr>
          <w:rFonts w:ascii="Arial" w:hAnsi="Arial" w:cs="Arial"/>
          <w:sz w:val="22"/>
          <w:szCs w:val="22"/>
        </w:rPr>
        <w:t xml:space="preserve"> </w:t>
      </w:r>
      <w:r w:rsidR="003B7603" w:rsidRPr="00393396">
        <w:rPr>
          <w:rFonts w:ascii="Arial" w:hAnsi="Arial" w:cs="Arial"/>
          <w:sz w:val="22"/>
          <w:szCs w:val="22"/>
        </w:rPr>
        <w:t>à</w:t>
      </w:r>
      <w:r w:rsidR="00AF074D" w:rsidRPr="00393396">
        <w:rPr>
          <w:rFonts w:ascii="Arial" w:hAnsi="Arial" w:cs="Arial"/>
          <w:sz w:val="22"/>
          <w:szCs w:val="22"/>
        </w:rPr>
        <w:t xml:space="preserve"> </w:t>
      </w:r>
      <w:r w:rsidR="003B7603" w:rsidRPr="00393396">
        <w:rPr>
          <w:rFonts w:ascii="Arial" w:hAnsi="Arial" w:cs="Arial"/>
          <w:sz w:val="22"/>
          <w:szCs w:val="22"/>
        </w:rPr>
        <w:t>renseigner</w:t>
      </w:r>
      <w:r w:rsidRPr="00393396">
        <w:rPr>
          <w:rFonts w:ascii="Arial" w:hAnsi="Arial" w:cs="Arial"/>
          <w:sz w:val="22"/>
          <w:szCs w:val="22"/>
        </w:rPr>
        <w:t xml:space="preserve"> pour un organisme </w:t>
      </w:r>
      <w:r w:rsidR="00963160" w:rsidRPr="00393396">
        <w:rPr>
          <w:rFonts w:ascii="Arial" w:hAnsi="Arial" w:cs="Arial"/>
          <w:sz w:val="22"/>
          <w:szCs w:val="22"/>
        </w:rPr>
        <w:t>Partie</w:t>
      </w:r>
      <w:r w:rsidR="00F903C1">
        <w:rPr>
          <w:rFonts w:ascii="Arial" w:hAnsi="Arial" w:cs="Arial"/>
          <w:sz w:val="22"/>
          <w:szCs w:val="22"/>
        </w:rPr>
        <w:t xml:space="preserve"> </w:t>
      </w:r>
      <w:r w:rsidRPr="00393396">
        <w:rPr>
          <w:rFonts w:ascii="Arial" w:hAnsi="Arial" w:cs="Arial"/>
          <w:sz w:val="22"/>
          <w:szCs w:val="22"/>
        </w:rPr>
        <w:t>CAO</w:t>
      </w:r>
      <w:r w:rsidR="00F903C1">
        <w:rPr>
          <w:rFonts w:ascii="Arial" w:hAnsi="Arial" w:cs="Arial"/>
          <w:sz w:val="22"/>
          <w:szCs w:val="22"/>
        </w:rPr>
        <w:t>-FR</w:t>
      </w:r>
    </w:p>
    <w:p w14:paraId="1F50688B" w14:textId="77777777" w:rsidR="00030FAA" w:rsidRPr="00393396" w:rsidRDefault="00030FAA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559"/>
        <w:gridCol w:w="1701"/>
        <w:gridCol w:w="3260"/>
        <w:gridCol w:w="2693"/>
        <w:gridCol w:w="1985"/>
      </w:tblGrid>
      <w:tr w:rsidR="00C714FC" w:rsidRPr="00393396" w14:paraId="569E178D" w14:textId="77777777" w:rsidTr="00495783">
        <w:tc>
          <w:tcPr>
            <w:tcW w:w="12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1C08" w14:textId="537BAF53" w:rsidR="00C714FC" w:rsidRPr="00393396" w:rsidRDefault="00C714FC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Domaine d’activité maintenance aéronef (Partie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CAO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-FR</w:t>
            </w: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411F8E" w:rsidRPr="00393396" w14:paraId="3FC27C93" w14:textId="77777777" w:rsidTr="00495783">
        <w:tc>
          <w:tcPr>
            <w:tcW w:w="12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430" w14:textId="2F2A62E1" w:rsidR="00411F8E" w:rsidRPr="00393396" w:rsidRDefault="00411F8E" w:rsidP="00411F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93396">
              <w:rPr>
                <w:rFonts w:ascii="Arial" w:hAnsi="Arial" w:cs="Arial"/>
                <w:b/>
              </w:rPr>
              <w:t xml:space="preserve">SITE DE </w:t>
            </w:r>
            <w:r w:rsidRPr="00393396">
              <w:rPr>
                <w:rFonts w:ascii="Arial" w:hAnsi="Arial" w:cs="Arial"/>
                <w:b/>
                <w:shd w:val="clear" w:color="auto" w:fill="D9D9D9"/>
              </w:rPr>
              <w:t xml:space="preserve">nom du site </w:t>
            </w:r>
            <w:r w:rsidRPr="00393396">
              <w:rPr>
                <w:rFonts w:ascii="Arial" w:hAnsi="Arial" w:cs="Arial"/>
                <w:shd w:val="clear" w:color="auto" w:fill="D9D9D9"/>
              </w:rPr>
              <w:t>(le domaine d’activité doit être donné pour chaque site)</w:t>
            </w:r>
          </w:p>
        </w:tc>
      </w:tr>
      <w:tr w:rsidR="00F903C1" w:rsidRPr="00393396" w14:paraId="274C7D9B" w14:textId="77777777" w:rsidTr="00F903C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272C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Catégorie d'aéronef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8B24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sz w:val="18"/>
              </w:rPr>
              <w:t>Applicabilité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BAD9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Détenteur du certificat de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D758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C33DE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Modèles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B0E0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Type de motorisation (Turbine et/ou piston)</w:t>
            </w:r>
          </w:p>
        </w:tc>
      </w:tr>
      <w:tr w:rsidR="00F903C1" w:rsidRPr="00393396" w14:paraId="60AA0DCF" w14:textId="77777777" w:rsidTr="00345801">
        <w:trPr>
          <w:trHeight w:hRule="exact" w:val="6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B68C5" w14:textId="2C8C6A6C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 xml:space="preserve">Avions </w:t>
            </w:r>
            <w:r w:rsidR="00B07C1C">
              <w:rPr>
                <w:rFonts w:ascii="Arial" w:hAnsi="Arial" w:cs="Arial"/>
                <w:sz w:val="18"/>
                <w:szCs w:val="18"/>
              </w:rPr>
              <w:t>non-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6F0FA7" w14:textId="2F965E5B" w:rsidR="00F903C1" w:rsidRPr="00393396" w:rsidRDefault="00F903C1" w:rsidP="004F41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70B85B72" w14:textId="77777777" w:rsidR="00F903C1" w:rsidRPr="00393396" w:rsidRDefault="00F903C1" w:rsidP="004F41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6B992630" w14:textId="77777777" w:rsidR="00F903C1" w:rsidRPr="00393396" w:rsidRDefault="00F903C1" w:rsidP="004F41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F05A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A2B5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D6E3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51BA33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03C1" w:rsidRPr="00393396" w14:paraId="38CB5BFE" w14:textId="77777777" w:rsidTr="00345801">
        <w:trPr>
          <w:trHeight w:val="97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09902" w14:textId="238895AA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Avions l</w:t>
            </w:r>
            <w:r>
              <w:rPr>
                <w:rFonts w:ascii="Arial" w:hAnsi="Arial" w:cs="Arial"/>
                <w:sz w:val="18"/>
                <w:szCs w:val="18"/>
              </w:rPr>
              <w:t>éger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31344" w14:textId="6F353F33" w:rsidR="00B23CB5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1278F64E" w14:textId="628064AC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2A9A98" w14:textId="6551BE4B" w:rsidR="00F903C1" w:rsidRPr="00393396" w:rsidRDefault="00F903C1" w:rsidP="00255203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79C736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DC1E2F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97EDA6C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64284218" w14:textId="77777777" w:rsidTr="00345801">
        <w:trPr>
          <w:trHeight w:hRule="exact" w:val="6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4FBA8" w14:textId="0A1F62A1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Hélicoptères non-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875AD0" w14:textId="77777777" w:rsidR="00F903C1" w:rsidRPr="00393396" w:rsidRDefault="00F903C1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25B39DEE" w14:textId="77777777" w:rsidR="00F903C1" w:rsidRPr="00393396" w:rsidRDefault="00F903C1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76BE680F" w14:textId="77777777" w:rsidR="00F903C1" w:rsidRPr="00393396" w:rsidRDefault="00F903C1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F4EC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82C3C0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9C5134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4E40810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7401FB02" w14:textId="77777777" w:rsidTr="00345801">
        <w:trPr>
          <w:trHeight w:val="7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C7EC3" w14:textId="71175F93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 xml:space="preserve">Hélicoptères 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EFC88" w14:textId="77777777" w:rsidR="00B23CB5" w:rsidRDefault="00B23CB5" w:rsidP="00B23C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2FBB139D" w14:textId="11A54E89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1E959F" w14:textId="1857E39A" w:rsidR="00F903C1" w:rsidRPr="00393396" w:rsidRDefault="00F903C1" w:rsidP="00255203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 w:rsidDel="00DD2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5EC935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59C4EE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E4ADAA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376602B5" w14:textId="77777777" w:rsidTr="00345801">
        <w:trPr>
          <w:trHeight w:hRule="exact" w:val="73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077078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Dirigeables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847E" w14:textId="77777777" w:rsidR="00B23CB5" w:rsidRDefault="00B23CB5" w:rsidP="00B23C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173F7C02" w14:textId="3A572051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342A66" w14:textId="77777777" w:rsidR="00F903C1" w:rsidRPr="00393396" w:rsidRDefault="00F903C1" w:rsidP="004911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604B30BE" w14:textId="77777777" w:rsidR="00F903C1" w:rsidRPr="00393396" w:rsidRDefault="00F903C1" w:rsidP="004911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3F99D0E0" w14:textId="77777777" w:rsidR="00F903C1" w:rsidRPr="00393396" w:rsidRDefault="00F903C1" w:rsidP="0049118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EEF1C7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BE0EF3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55047D6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6471B517" w14:textId="77777777" w:rsidTr="00345801">
        <w:trPr>
          <w:trHeight w:hRule="exact" w:val="73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A91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88C1" w14:textId="77777777" w:rsidR="00B23CB5" w:rsidRDefault="00B23CB5" w:rsidP="00B23C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28C0D9D9" w14:textId="31FF8A72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675E81" w14:textId="1A8C10A4" w:rsidR="00F903C1" w:rsidRPr="00393396" w:rsidRDefault="00F903C1" w:rsidP="00255203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A134A2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6D066A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9BE8FF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192CC8E2" w14:textId="77777777" w:rsidTr="00345801">
        <w:trPr>
          <w:trHeight w:hRule="exact" w:val="7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D162F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Ballons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1E58" w14:textId="77777777" w:rsidR="00B23CB5" w:rsidRDefault="00B23CB5" w:rsidP="00B23C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2AAEE5A7" w14:textId="72E4F9C1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77B368" w14:textId="3F492F97" w:rsidR="00F903C1" w:rsidRPr="00393396" w:rsidRDefault="00F903C1" w:rsidP="00255203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2A4517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A978EB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E90A910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3C1" w:rsidRPr="00393396" w14:paraId="4044F917" w14:textId="77777777" w:rsidTr="00345801">
        <w:trPr>
          <w:trHeight w:hRule="exact" w:val="7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343FE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Planeurs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8E1BA" w14:textId="77777777" w:rsidR="00B23CB5" w:rsidRDefault="00B23CB5" w:rsidP="00B23CB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B23CB5">
              <w:rPr>
                <w:rFonts w:ascii="Arial" w:hAnsi="Arial" w:cs="Arial" w:hint="eastAsia"/>
                <w:sz w:val="16"/>
                <w:szCs w:val="18"/>
              </w:rPr>
              <w:t>A</w:t>
            </w:r>
            <w:r w:rsidRPr="00B23CB5">
              <w:rPr>
                <w:rFonts w:ascii="Arial" w:hAnsi="Arial" w:cs="Arial"/>
                <w:sz w:val="16"/>
                <w:szCs w:val="18"/>
              </w:rPr>
              <w:t xml:space="preserve"> venir</w:t>
            </w:r>
          </w:p>
          <w:p w14:paraId="094487AE" w14:textId="36B4DB3F" w:rsidR="00F903C1" w:rsidRPr="00393396" w:rsidRDefault="00B23CB5" w:rsidP="00EC7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(‘2</w:t>
            </w:r>
            <w:r w:rsidRPr="00B23CB5">
              <w:rPr>
                <w:rFonts w:ascii="Arial" w:hAnsi="Arial" w:cs="Arial"/>
                <w:sz w:val="16"/>
                <w:szCs w:val="18"/>
                <w:vertAlign w:val="superscript"/>
              </w:rPr>
              <w:t>ème</w:t>
            </w:r>
            <w:r>
              <w:rPr>
                <w:rFonts w:ascii="Arial" w:hAnsi="Arial" w:cs="Arial"/>
                <w:sz w:val="16"/>
                <w:szCs w:val="18"/>
              </w:rPr>
              <w:t xml:space="preserve"> brique)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05F4704" w14:textId="659E82D9" w:rsidR="00F903C1" w:rsidRPr="00393396" w:rsidRDefault="00F903C1" w:rsidP="00255203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343D2A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1B76DB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DABA07B" w14:textId="77777777" w:rsidR="00F903C1" w:rsidRPr="00393396" w:rsidRDefault="00F903C1" w:rsidP="00030F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14B74E" w14:textId="58CA6503" w:rsidR="005C4EF1" w:rsidRPr="00393396" w:rsidRDefault="005C4EF1" w:rsidP="006F59FB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0"/>
          <w:szCs w:val="20"/>
        </w:rPr>
        <w:sectPr w:rsidR="005C4EF1" w:rsidRPr="00393396" w:rsidSect="00961649">
          <w:headerReference w:type="default" r:id="rId13"/>
          <w:footerReference w:type="default" r:id="rId14"/>
          <w:pgSz w:w="16838" w:h="11906" w:orient="landscape"/>
          <w:pgMar w:top="1417" w:right="360" w:bottom="1417" w:left="568" w:header="567" w:footer="708" w:gutter="0"/>
          <w:cols w:space="708"/>
          <w:docGrid w:linePitch="360"/>
        </w:sectPr>
      </w:pPr>
    </w:p>
    <w:p w14:paraId="02C8FDE9" w14:textId="77777777" w:rsidR="006F59FB" w:rsidRPr="00393396" w:rsidRDefault="006F59FB" w:rsidP="005C4EF1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lastRenderedPageBreak/>
        <w:t>Informations associées au privilège de maintenance et examen de navigabilité et laissez passer associés, le cas échéant :</w:t>
      </w:r>
    </w:p>
    <w:p w14:paraId="73C18D90" w14:textId="77777777" w:rsidR="006F59FB" w:rsidRPr="00393396" w:rsidRDefault="006F59FB" w:rsidP="006F59FB">
      <w:pPr>
        <w:shd w:val="clear" w:color="auto" w:fill="FFFFFF"/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360B6D0" w14:textId="16E9F23D" w:rsidR="006F59FB" w:rsidRPr="00393396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 xml:space="preserve">Aéronefs non </w:t>
      </w:r>
      <w:r w:rsidR="00A94C53">
        <w:rPr>
          <w:rFonts w:ascii="Arial" w:hAnsi="Arial" w:cs="Arial"/>
          <w:sz w:val="20"/>
          <w:szCs w:val="20"/>
          <w:lang w:eastAsia="en-US"/>
        </w:rPr>
        <w:t>léger</w:t>
      </w:r>
      <w:r w:rsidR="00A94C53" w:rsidRPr="00393396">
        <w:rPr>
          <w:rFonts w:ascii="Arial" w:hAnsi="Arial" w:cs="Arial"/>
          <w:sz w:val="20"/>
          <w:szCs w:val="20"/>
          <w:lang w:eastAsia="en-US"/>
        </w:rPr>
        <w:t> </w:t>
      </w:r>
      <w:r w:rsidRPr="00393396">
        <w:rPr>
          <w:rFonts w:ascii="Arial" w:hAnsi="Arial" w:cs="Arial"/>
          <w:sz w:val="20"/>
          <w:szCs w:val="20"/>
          <w:lang w:eastAsia="en-US"/>
        </w:rPr>
        <w:t xml:space="preserve">: indiquer le type de l’aéronef </w:t>
      </w:r>
    </w:p>
    <w:p w14:paraId="105230E4" w14:textId="7396990A" w:rsidR="006F59FB" w:rsidRPr="00345801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trike/>
          <w:sz w:val="20"/>
          <w:szCs w:val="20"/>
          <w:lang w:eastAsia="en-US"/>
        </w:rPr>
      </w:pPr>
      <w:r w:rsidRPr="00345801">
        <w:rPr>
          <w:rFonts w:ascii="Arial" w:hAnsi="Arial" w:cs="Arial"/>
          <w:strike/>
          <w:sz w:val="20"/>
          <w:szCs w:val="20"/>
          <w:lang w:eastAsia="en-US"/>
        </w:rPr>
        <w:t xml:space="preserve">Avions </w:t>
      </w:r>
      <w:r w:rsidR="00A94C53" w:rsidRPr="00345801">
        <w:rPr>
          <w:rFonts w:ascii="Arial" w:hAnsi="Arial" w:cs="Arial"/>
          <w:strike/>
          <w:sz w:val="20"/>
          <w:szCs w:val="20"/>
          <w:lang w:eastAsia="en-US"/>
        </w:rPr>
        <w:t>léger </w:t>
      </w:r>
      <w:r w:rsidRPr="00345801">
        <w:rPr>
          <w:rFonts w:ascii="Arial" w:hAnsi="Arial" w:cs="Arial"/>
          <w:strike/>
          <w:sz w:val="20"/>
          <w:szCs w:val="20"/>
          <w:lang w:eastAsia="en-US"/>
        </w:rPr>
        <w:t xml:space="preserve">: indiquer le type de propulsion (turbine ou piston) et la catégorie (ELA1, ELA2 ou tous aéronefs </w:t>
      </w:r>
      <w:r w:rsidR="00A94C53" w:rsidRPr="00345801">
        <w:rPr>
          <w:rFonts w:ascii="Arial" w:hAnsi="Arial" w:cs="Arial"/>
          <w:strike/>
          <w:sz w:val="20"/>
          <w:szCs w:val="20"/>
          <w:lang w:eastAsia="en-US"/>
        </w:rPr>
        <w:t>léger</w:t>
      </w:r>
      <w:r w:rsidRPr="00345801">
        <w:rPr>
          <w:rFonts w:ascii="Arial" w:hAnsi="Arial" w:cs="Arial"/>
          <w:strike/>
          <w:sz w:val="20"/>
          <w:szCs w:val="20"/>
          <w:lang w:eastAsia="en-US"/>
        </w:rPr>
        <w:t>)</w:t>
      </w:r>
    </w:p>
    <w:p w14:paraId="3C2A60D0" w14:textId="737A0672" w:rsidR="006F59FB" w:rsidRPr="00345801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trike/>
          <w:sz w:val="20"/>
          <w:szCs w:val="20"/>
          <w:lang w:eastAsia="en-US"/>
        </w:rPr>
      </w:pPr>
      <w:r w:rsidRPr="00345801">
        <w:rPr>
          <w:rFonts w:ascii="Arial" w:hAnsi="Arial" w:cs="Arial"/>
          <w:strike/>
          <w:sz w:val="20"/>
          <w:szCs w:val="20"/>
          <w:lang w:eastAsia="en-US"/>
        </w:rPr>
        <w:t xml:space="preserve">Hélicoptères </w:t>
      </w:r>
      <w:r w:rsidR="00A94C53" w:rsidRPr="00345801">
        <w:rPr>
          <w:rFonts w:ascii="Arial" w:hAnsi="Arial" w:cs="Arial"/>
          <w:strike/>
          <w:sz w:val="20"/>
          <w:szCs w:val="20"/>
          <w:lang w:eastAsia="en-US"/>
        </w:rPr>
        <w:t>léger </w:t>
      </w:r>
      <w:r w:rsidRPr="00345801">
        <w:rPr>
          <w:rFonts w:ascii="Arial" w:hAnsi="Arial" w:cs="Arial"/>
          <w:strike/>
          <w:sz w:val="20"/>
          <w:szCs w:val="20"/>
          <w:lang w:eastAsia="en-US"/>
        </w:rPr>
        <w:t>: indiquer le type de propulsion (turbine ou piston)</w:t>
      </w:r>
    </w:p>
    <w:p w14:paraId="40D0D811" w14:textId="2B564052" w:rsidR="006F59FB" w:rsidRPr="00345801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trike/>
          <w:sz w:val="20"/>
          <w:szCs w:val="20"/>
          <w:lang w:eastAsia="en-US"/>
        </w:rPr>
      </w:pPr>
      <w:r w:rsidRPr="00345801">
        <w:rPr>
          <w:rFonts w:ascii="Arial" w:hAnsi="Arial" w:cs="Arial"/>
          <w:strike/>
          <w:sz w:val="20"/>
          <w:szCs w:val="20"/>
          <w:lang w:eastAsia="en-US"/>
        </w:rPr>
        <w:t xml:space="preserve">Planeurs : indiquer la catégorie ELA1 ou tous aéronefs </w:t>
      </w:r>
      <w:r w:rsidR="00A94C53" w:rsidRPr="00345801">
        <w:rPr>
          <w:rFonts w:ascii="Arial" w:hAnsi="Arial" w:cs="Arial"/>
          <w:strike/>
          <w:sz w:val="20"/>
          <w:szCs w:val="20"/>
          <w:lang w:eastAsia="en-US"/>
        </w:rPr>
        <w:t xml:space="preserve">léger </w:t>
      </w:r>
    </w:p>
    <w:p w14:paraId="26FDC91D" w14:textId="77777777" w:rsidR="006F59FB" w:rsidRPr="00345801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trike/>
          <w:sz w:val="20"/>
          <w:szCs w:val="20"/>
          <w:lang w:eastAsia="en-US"/>
        </w:rPr>
      </w:pPr>
      <w:r w:rsidRPr="00345801">
        <w:rPr>
          <w:rFonts w:ascii="Arial" w:hAnsi="Arial" w:cs="Arial"/>
          <w:strike/>
          <w:sz w:val="20"/>
          <w:szCs w:val="20"/>
          <w:lang w:eastAsia="en-US"/>
        </w:rPr>
        <w:t xml:space="preserve">Ballons : indiquer le type (ballon à air chaud, ballon à gaz ou ballon de </w:t>
      </w:r>
      <w:proofErr w:type="spellStart"/>
      <w:r w:rsidRPr="00345801">
        <w:rPr>
          <w:rFonts w:ascii="Arial" w:hAnsi="Arial" w:cs="Arial"/>
          <w:strike/>
          <w:sz w:val="20"/>
          <w:szCs w:val="20"/>
          <w:lang w:eastAsia="en-US"/>
        </w:rPr>
        <w:t>Rozière</w:t>
      </w:r>
      <w:proofErr w:type="spellEnd"/>
      <w:r w:rsidRPr="00345801">
        <w:rPr>
          <w:rFonts w:ascii="Arial" w:hAnsi="Arial" w:cs="Arial"/>
          <w:strike/>
          <w:sz w:val="20"/>
          <w:szCs w:val="20"/>
          <w:lang w:eastAsia="en-US"/>
        </w:rPr>
        <w:t>)</w:t>
      </w:r>
    </w:p>
    <w:p w14:paraId="71191534" w14:textId="77777777" w:rsidR="006F59FB" w:rsidRPr="00393396" w:rsidRDefault="006F59FB" w:rsidP="006F59FB">
      <w:pPr>
        <w:numPr>
          <w:ilvl w:val="0"/>
          <w:numId w:val="16"/>
        </w:numPr>
        <w:shd w:val="clear" w:color="auto" w:fill="FFFFFF"/>
        <w:ind w:left="851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45801">
        <w:rPr>
          <w:rFonts w:ascii="Arial" w:hAnsi="Arial" w:cs="Arial"/>
          <w:strike/>
          <w:sz w:val="20"/>
          <w:szCs w:val="20"/>
          <w:lang w:eastAsia="en-US"/>
        </w:rPr>
        <w:t>Dirigeables : indiquer le type pour les non ELA2 et dirigeable à air chaud ou dirigeable à gaz pour les autres</w:t>
      </w:r>
      <w:r w:rsidRPr="00393396">
        <w:rPr>
          <w:rFonts w:ascii="Arial" w:hAnsi="Arial" w:cs="Arial"/>
          <w:sz w:val="20"/>
          <w:szCs w:val="20"/>
          <w:lang w:eastAsia="en-US"/>
        </w:rPr>
        <w:t>.</w:t>
      </w:r>
    </w:p>
    <w:p w14:paraId="6A4F6A84" w14:textId="77777777" w:rsidR="006F59FB" w:rsidRPr="00393396" w:rsidRDefault="006F59FB" w:rsidP="006F59FB">
      <w:pPr>
        <w:shd w:val="clear" w:color="auto" w:fill="FFFFFF"/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3B64943" w14:textId="77777777" w:rsidR="006F59FB" w:rsidRPr="00393396" w:rsidRDefault="006F59FB" w:rsidP="006F59FB">
      <w:p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u w:val="single"/>
          <w:lang w:eastAsia="en-US"/>
        </w:rPr>
        <w:t>Note</w:t>
      </w:r>
      <w:r w:rsidRPr="00393396">
        <w:rPr>
          <w:rFonts w:ascii="Arial" w:hAnsi="Arial" w:cs="Arial"/>
          <w:sz w:val="20"/>
          <w:szCs w:val="20"/>
          <w:lang w:eastAsia="en-US"/>
        </w:rPr>
        <w:t> :</w:t>
      </w:r>
    </w:p>
    <w:p w14:paraId="032533C2" w14:textId="77777777" w:rsidR="006F59FB" w:rsidRPr="00393396" w:rsidRDefault="006F59FB" w:rsidP="006F59FB">
      <w:p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53F5798" w14:textId="430C0941" w:rsidR="006F59FB" w:rsidRPr="00393396" w:rsidRDefault="006F59FB" w:rsidP="006F59FB">
      <w:pPr>
        <w:shd w:val="clear" w:color="auto" w:fill="FFFFFF"/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 xml:space="preserve">Dans le cas d’un organisme </w:t>
      </w:r>
      <w:r w:rsidR="00A94C53">
        <w:rPr>
          <w:rFonts w:ascii="Arial" w:hAnsi="Arial" w:cs="Arial"/>
          <w:sz w:val="20"/>
          <w:szCs w:val="20"/>
          <w:lang w:eastAsia="en-US"/>
        </w:rPr>
        <w:t xml:space="preserve">Partie </w:t>
      </w:r>
      <w:r w:rsidRPr="00393396">
        <w:rPr>
          <w:rFonts w:ascii="Arial" w:hAnsi="Arial" w:cs="Arial"/>
          <w:sz w:val="20"/>
          <w:szCs w:val="20"/>
          <w:lang w:eastAsia="en-US"/>
        </w:rPr>
        <w:t>CAO</w:t>
      </w:r>
      <w:r w:rsidR="003D5ABF">
        <w:rPr>
          <w:rFonts w:ascii="Arial" w:hAnsi="Arial" w:cs="Arial"/>
          <w:sz w:val="20"/>
          <w:szCs w:val="20"/>
          <w:lang w:eastAsia="en-US"/>
        </w:rPr>
        <w:t>-FR</w:t>
      </w:r>
      <w:r w:rsidRPr="00393396">
        <w:rPr>
          <w:rFonts w:ascii="Arial" w:hAnsi="Arial" w:cs="Arial"/>
          <w:sz w:val="20"/>
          <w:szCs w:val="20"/>
          <w:lang w:eastAsia="en-US"/>
        </w:rPr>
        <w:t xml:space="preserve"> qui emploi une seule personne pour planifier et effectuer les tâches de maintenance, il n’est pas possible de détenir les privilèges de maintenance suivants :</w:t>
      </w:r>
    </w:p>
    <w:p w14:paraId="2A102BF4" w14:textId="77777777" w:rsidR="006F59FB" w:rsidRPr="00393396" w:rsidRDefault="006F59FB" w:rsidP="006F59FB">
      <w:pPr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Avion équipé de moteur turbine</w:t>
      </w:r>
    </w:p>
    <w:p w14:paraId="4972EFEE" w14:textId="26EE5BD6" w:rsidR="006F59FB" w:rsidRPr="00393396" w:rsidRDefault="006F59FB" w:rsidP="006F59FB">
      <w:pPr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 xml:space="preserve">Hélicoptère équipé de moteur turbine ou de plus </w:t>
      </w:r>
      <w:r w:rsidR="003D5ABF" w:rsidRPr="00393396">
        <w:rPr>
          <w:rFonts w:ascii="Arial" w:hAnsi="Arial" w:cs="Arial"/>
          <w:sz w:val="20"/>
          <w:szCs w:val="20"/>
          <w:lang w:eastAsia="en-US"/>
        </w:rPr>
        <w:t>d’un</w:t>
      </w:r>
      <w:r w:rsidRPr="00393396">
        <w:rPr>
          <w:rFonts w:ascii="Arial" w:hAnsi="Arial" w:cs="Arial"/>
          <w:sz w:val="20"/>
          <w:szCs w:val="20"/>
          <w:lang w:eastAsia="en-US"/>
        </w:rPr>
        <w:t xml:space="preserve"> moteur à piston</w:t>
      </w:r>
    </w:p>
    <w:p w14:paraId="596B5174" w14:textId="77777777" w:rsidR="006F59FB" w:rsidRPr="00393396" w:rsidRDefault="006F59FB" w:rsidP="006F59FB">
      <w:pPr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Moteur à piston complet de 450 HP et plus</w:t>
      </w:r>
    </w:p>
    <w:p w14:paraId="0520C0BC" w14:textId="77777777" w:rsidR="006F59FB" w:rsidRPr="00393396" w:rsidRDefault="006F59FB" w:rsidP="006F59FB">
      <w:pPr>
        <w:numPr>
          <w:ilvl w:val="0"/>
          <w:numId w:val="17"/>
        </w:numPr>
        <w:shd w:val="clear" w:color="auto" w:fill="FFFFFF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Moteur turbine complet</w:t>
      </w:r>
    </w:p>
    <w:p w14:paraId="548EADDC" w14:textId="0EC5EF14" w:rsidR="00716D2C" w:rsidRPr="00393396" w:rsidRDefault="006F59FB" w:rsidP="006F59FB">
      <w:pPr>
        <w:pStyle w:val="Sansinterligne1"/>
        <w:shd w:val="clear" w:color="auto" w:fill="FFFFFF"/>
        <w:ind w:left="927"/>
        <w:jc w:val="both"/>
        <w:rPr>
          <w:rFonts w:ascii="Arial" w:hAnsi="Arial" w:cs="Arial"/>
          <w:sz w:val="20"/>
          <w:szCs w:val="20"/>
          <w:lang w:eastAsia="fr-FR"/>
        </w:rPr>
      </w:pPr>
      <w:r w:rsidRPr="00393396">
        <w:rPr>
          <w:rFonts w:ascii="Arial" w:hAnsi="Arial" w:cs="Arial"/>
          <w:sz w:val="20"/>
          <w:szCs w:val="20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59"/>
        <w:gridCol w:w="3686"/>
        <w:gridCol w:w="3969"/>
        <w:gridCol w:w="3969"/>
      </w:tblGrid>
      <w:tr w:rsidR="00393396" w:rsidRPr="00393396" w14:paraId="1434F0C8" w14:textId="77777777" w:rsidTr="006F59FB">
        <w:trPr>
          <w:trHeight w:val="521"/>
          <w:tblHeader/>
        </w:trPr>
        <w:tc>
          <w:tcPr>
            <w:tcW w:w="15134" w:type="dxa"/>
            <w:gridSpan w:val="5"/>
            <w:vAlign w:val="center"/>
          </w:tcPr>
          <w:p w14:paraId="00B0A84B" w14:textId="2145F69D" w:rsidR="006F59FB" w:rsidRPr="00393396" w:rsidRDefault="006F59FB" w:rsidP="006F59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Domaine d’activité maintenance éléments d'aéronef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(Partie</w:t>
            </w:r>
            <w:r w:rsidR="00C714F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CAO</w:t>
            </w:r>
            <w:r w:rsidR="00C714FC">
              <w:rPr>
                <w:rFonts w:ascii="Arial" w:hAnsi="Arial" w:cs="Arial"/>
                <w:b/>
                <w:bCs/>
                <w:sz w:val="28"/>
                <w:szCs w:val="28"/>
              </w:rPr>
              <w:t>-FR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393396" w:rsidRPr="00393396" w14:paraId="54EB9E38" w14:textId="77777777" w:rsidTr="006F59FB">
        <w:trPr>
          <w:trHeight w:val="521"/>
          <w:tblHeader/>
        </w:trPr>
        <w:tc>
          <w:tcPr>
            <w:tcW w:w="15134" w:type="dxa"/>
            <w:gridSpan w:val="5"/>
          </w:tcPr>
          <w:p w14:paraId="4E05F097" w14:textId="77777777" w:rsidR="006F59FB" w:rsidRPr="00393396" w:rsidRDefault="006F59FB" w:rsidP="006F59FB">
            <w:pPr>
              <w:jc w:val="both"/>
              <w:rPr>
                <w:rFonts w:ascii="Arial" w:hAnsi="Arial" w:cs="Arial"/>
                <w:b/>
              </w:rPr>
            </w:pPr>
            <w:bookmarkStart w:id="24" w:name="_Toc332714932"/>
            <w:bookmarkStart w:id="25" w:name="_Toc428885048"/>
            <w:bookmarkStart w:id="26" w:name="_Toc429043736"/>
            <w:bookmarkStart w:id="27" w:name="_Toc429043836"/>
            <w:bookmarkStart w:id="28" w:name="_Toc431200790"/>
            <w:bookmarkStart w:id="29" w:name="_Toc432607788"/>
            <w:bookmarkStart w:id="30" w:name="_Toc443897266"/>
            <w:bookmarkStart w:id="31" w:name="_Toc463359229"/>
            <w:bookmarkStart w:id="32" w:name="_Toc2601534"/>
            <w:bookmarkStart w:id="33" w:name="_Toc8381042"/>
            <w:bookmarkStart w:id="34" w:name="_Toc27577500"/>
            <w:r w:rsidRPr="00393396">
              <w:rPr>
                <w:rFonts w:ascii="Arial" w:hAnsi="Arial" w:cs="Arial"/>
                <w:b/>
              </w:rPr>
              <w:t xml:space="preserve">SITE DE </w:t>
            </w:r>
            <w:r w:rsidRPr="00393396">
              <w:rPr>
                <w:rFonts w:ascii="Arial" w:hAnsi="Arial" w:cs="Arial"/>
                <w:b/>
                <w:shd w:val="clear" w:color="auto" w:fill="D9D9D9"/>
              </w:rPr>
              <w:t xml:space="preserve">nom du site </w:t>
            </w:r>
            <w:r w:rsidRPr="00393396">
              <w:rPr>
                <w:rFonts w:ascii="Arial" w:hAnsi="Arial" w:cs="Arial"/>
                <w:shd w:val="clear" w:color="auto" w:fill="D9D9D9"/>
              </w:rPr>
              <w:t>(le domaine d’activité doit être donné pour chaque site)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  <w:tr w:rsidR="00393396" w:rsidRPr="00393396" w14:paraId="1281CB92" w14:textId="77777777" w:rsidTr="006F59FB">
        <w:trPr>
          <w:trHeight w:val="716"/>
          <w:tblHeader/>
        </w:trPr>
        <w:tc>
          <w:tcPr>
            <w:tcW w:w="1951" w:type="dxa"/>
            <w:shd w:val="clear" w:color="auto" w:fill="auto"/>
            <w:vAlign w:val="center"/>
          </w:tcPr>
          <w:p w14:paraId="6E21A5E7" w14:textId="77777777" w:rsidR="006F59FB" w:rsidRPr="00393396" w:rsidRDefault="006F59FB" w:rsidP="006F59FB">
            <w:pPr>
              <w:jc w:val="center"/>
              <w:rPr>
                <w:rFonts w:ascii="Arial" w:hAnsi="Arial" w:cs="Arial"/>
                <w:b/>
              </w:rPr>
            </w:pPr>
            <w:bookmarkStart w:id="35" w:name="_Toc463359230"/>
            <w:bookmarkStart w:id="36" w:name="_Toc2601535"/>
            <w:bookmarkStart w:id="37" w:name="_Toc8381043"/>
            <w:bookmarkStart w:id="38" w:name="_Toc27577501"/>
            <w:bookmarkStart w:id="39" w:name="_Toc332714933"/>
            <w:bookmarkStart w:id="40" w:name="_Toc428885049"/>
            <w:bookmarkStart w:id="41" w:name="_Toc429043737"/>
            <w:bookmarkStart w:id="42" w:name="_Toc429043837"/>
            <w:bookmarkStart w:id="43" w:name="_Toc431200791"/>
            <w:bookmarkStart w:id="44" w:name="_Toc432607789"/>
            <w:bookmarkStart w:id="45" w:name="_Toc443897267"/>
            <w:r w:rsidRPr="00393396">
              <w:rPr>
                <w:rFonts w:ascii="Arial" w:hAnsi="Arial" w:cs="Arial"/>
                <w:b/>
                <w:sz w:val="18"/>
              </w:rPr>
              <w:t>Catégorie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1559" w:type="dxa"/>
            <w:vAlign w:val="center"/>
          </w:tcPr>
          <w:p w14:paraId="1BE68DC6" w14:textId="77777777" w:rsidR="006F59FB" w:rsidRPr="00393396" w:rsidRDefault="006F59FB" w:rsidP="006F59FB">
            <w:pPr>
              <w:jc w:val="center"/>
              <w:rPr>
                <w:rFonts w:ascii="Arial" w:hAnsi="Arial" w:cs="Arial"/>
                <w:b/>
              </w:rPr>
            </w:pPr>
            <w:bookmarkStart w:id="46" w:name="_Toc27577502"/>
            <w:r w:rsidRPr="00393396">
              <w:rPr>
                <w:rFonts w:ascii="Arial" w:hAnsi="Arial" w:cs="Arial"/>
                <w:b/>
                <w:sz w:val="18"/>
              </w:rPr>
              <w:t>Applicabilité</w:t>
            </w:r>
            <w:bookmarkEnd w:id="46"/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9AC55" w14:textId="77777777" w:rsidR="006F59FB" w:rsidRPr="00393396" w:rsidRDefault="006F59FB" w:rsidP="006F59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bookmarkStart w:id="47" w:name="_Toc332714935"/>
            <w:bookmarkStart w:id="48" w:name="_Toc428885051"/>
            <w:bookmarkStart w:id="49" w:name="_Toc429043739"/>
            <w:bookmarkStart w:id="50" w:name="_Toc429043839"/>
            <w:bookmarkStart w:id="51" w:name="_Toc431200793"/>
            <w:bookmarkStart w:id="52" w:name="_Toc432607791"/>
            <w:bookmarkStart w:id="53" w:name="_Toc443897269"/>
            <w:bookmarkStart w:id="54" w:name="_Toc463359232"/>
            <w:bookmarkStart w:id="55" w:name="_Toc2601537"/>
            <w:bookmarkStart w:id="56" w:name="_Toc8381045"/>
            <w:bookmarkStart w:id="57" w:name="_Toc27577503"/>
            <w:bookmarkStart w:id="58" w:name="_Toc332714934"/>
            <w:bookmarkStart w:id="59" w:name="_Toc428885050"/>
            <w:bookmarkStart w:id="60" w:name="_Toc429043738"/>
            <w:bookmarkStart w:id="61" w:name="_Toc429043838"/>
            <w:bookmarkStart w:id="62" w:name="_Toc431200792"/>
            <w:bookmarkStart w:id="63" w:name="_Toc432607790"/>
            <w:bookmarkStart w:id="64" w:name="_Toc443897268"/>
            <w:bookmarkStart w:id="65" w:name="_Toc463359231"/>
            <w:bookmarkStart w:id="66" w:name="_Toc2601536"/>
            <w:bookmarkStart w:id="67" w:name="_Toc8381044"/>
            <w:r w:rsidRPr="00393396">
              <w:rPr>
                <w:rFonts w:ascii="Arial" w:hAnsi="Arial" w:cs="Arial"/>
                <w:b/>
                <w:sz w:val="18"/>
                <w:szCs w:val="18"/>
              </w:rPr>
              <w:t>Catégorie selon système de classement de C1 à C22</w:t>
            </w:r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53D0E" w14:textId="77777777" w:rsidR="006F59FB" w:rsidRPr="00393396" w:rsidRDefault="006F59FB" w:rsidP="006F59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</w:rPr>
              <w:t>Détenteur du certificat de type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40573" w14:textId="77777777" w:rsidR="006F59FB" w:rsidRPr="00393396" w:rsidRDefault="006F59FB" w:rsidP="006F59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sz w:val="18"/>
              </w:rPr>
              <w:t>Limitation (niveau d’entretien autorisé)</w:t>
            </w:r>
          </w:p>
        </w:tc>
        <w:bookmarkEnd w:id="58"/>
        <w:bookmarkEnd w:id="59"/>
        <w:bookmarkEnd w:id="60"/>
        <w:bookmarkEnd w:id="61"/>
        <w:bookmarkEnd w:id="62"/>
        <w:bookmarkEnd w:id="63"/>
        <w:bookmarkEnd w:id="64"/>
        <w:bookmarkEnd w:id="65"/>
        <w:bookmarkEnd w:id="66"/>
        <w:bookmarkEnd w:id="67"/>
      </w:tr>
      <w:tr w:rsidR="00393396" w:rsidRPr="00393396" w14:paraId="204010C7" w14:textId="77777777" w:rsidTr="00493B18">
        <w:trPr>
          <w:trHeight w:val="1658"/>
        </w:trPr>
        <w:tc>
          <w:tcPr>
            <w:tcW w:w="1951" w:type="dxa"/>
            <w:shd w:val="clear" w:color="auto" w:fill="auto"/>
            <w:vAlign w:val="center"/>
          </w:tcPr>
          <w:p w14:paraId="186B5BC2" w14:textId="77777777" w:rsidR="007A5393" w:rsidRPr="00393396" w:rsidRDefault="007A5393" w:rsidP="006F59FB">
            <w:pPr>
              <w:rPr>
                <w:rFonts w:ascii="Arial" w:hAnsi="Arial" w:cs="Arial"/>
                <w:sz w:val="18"/>
              </w:rPr>
            </w:pPr>
            <w:r w:rsidRPr="00393396">
              <w:rPr>
                <w:rFonts w:ascii="Arial" w:hAnsi="Arial" w:cs="Arial"/>
                <w:sz w:val="18"/>
              </w:rPr>
              <w:t>Moteur à turbine complet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BF266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047F137E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1A1B737C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2A240E" w14:textId="77777777" w:rsidR="007A5393" w:rsidRPr="00393396" w:rsidRDefault="007A5393" w:rsidP="006F59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2DB5F5EB" w14:textId="77777777" w:rsidR="007A5393" w:rsidRPr="00393396" w:rsidRDefault="007A5393" w:rsidP="006F59FB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A80121" w14:textId="77777777" w:rsidR="007A5393" w:rsidRPr="00393396" w:rsidRDefault="007A5393" w:rsidP="006F59F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393396" w:rsidRPr="00393396" w14:paraId="2A0F2CA7" w14:textId="77777777" w:rsidTr="006F59FB">
        <w:trPr>
          <w:trHeight w:val="838"/>
        </w:trPr>
        <w:tc>
          <w:tcPr>
            <w:tcW w:w="1951" w:type="dxa"/>
            <w:shd w:val="clear" w:color="auto" w:fill="auto"/>
            <w:vAlign w:val="center"/>
          </w:tcPr>
          <w:p w14:paraId="54D06833" w14:textId="77777777" w:rsidR="007A5393" w:rsidRPr="00393396" w:rsidRDefault="007A5393" w:rsidP="006F59FB">
            <w:pPr>
              <w:rPr>
                <w:rFonts w:ascii="Arial" w:hAnsi="Arial" w:cs="Arial"/>
                <w:sz w:val="18"/>
                <w:u w:val="single"/>
              </w:rPr>
            </w:pPr>
            <w:r w:rsidRPr="00393396">
              <w:rPr>
                <w:rFonts w:ascii="Arial" w:hAnsi="Arial" w:cs="Arial"/>
                <w:sz w:val="18"/>
              </w:rPr>
              <w:t>Moteur à pistons complet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A3A586C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0B5F16A8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59F4E254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9B8C4E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62535E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B251E7C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93396" w:rsidRPr="00393396" w14:paraId="365BA5C1" w14:textId="77777777" w:rsidTr="006F59FB">
        <w:trPr>
          <w:trHeight w:val="709"/>
        </w:trPr>
        <w:tc>
          <w:tcPr>
            <w:tcW w:w="1951" w:type="dxa"/>
            <w:shd w:val="clear" w:color="auto" w:fill="auto"/>
            <w:vAlign w:val="center"/>
          </w:tcPr>
          <w:p w14:paraId="2330BF96" w14:textId="77777777" w:rsidR="007A5393" w:rsidRPr="00393396" w:rsidRDefault="007A5393" w:rsidP="006F59FB">
            <w:pPr>
              <w:rPr>
                <w:rFonts w:ascii="Arial" w:hAnsi="Arial" w:cs="Arial"/>
                <w:sz w:val="18"/>
              </w:rPr>
            </w:pPr>
            <w:r w:rsidRPr="00393396">
              <w:rPr>
                <w:rFonts w:ascii="Arial" w:hAnsi="Arial" w:cs="Arial"/>
                <w:sz w:val="18"/>
              </w:rPr>
              <w:t>Moteur électrique</w:t>
            </w:r>
          </w:p>
        </w:tc>
        <w:tc>
          <w:tcPr>
            <w:tcW w:w="1559" w:type="dxa"/>
            <w:vAlign w:val="center"/>
          </w:tcPr>
          <w:p w14:paraId="2032AAD2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52CFFF26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107C2BE0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ABE667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B2AF79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1027552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93396" w:rsidRPr="00393396" w14:paraId="1F9848AB" w14:textId="77777777" w:rsidTr="00493B18">
        <w:trPr>
          <w:trHeight w:val="1169"/>
        </w:trPr>
        <w:tc>
          <w:tcPr>
            <w:tcW w:w="1951" w:type="dxa"/>
            <w:shd w:val="clear" w:color="auto" w:fill="auto"/>
            <w:vAlign w:val="center"/>
          </w:tcPr>
          <w:p w14:paraId="74F2A438" w14:textId="77777777" w:rsidR="007A5393" w:rsidRPr="00393396" w:rsidRDefault="007A5393" w:rsidP="006F59FB">
            <w:pPr>
              <w:rPr>
                <w:rFonts w:ascii="Arial" w:hAnsi="Arial" w:cs="Arial"/>
                <w:sz w:val="18"/>
              </w:rPr>
            </w:pPr>
            <w:r w:rsidRPr="00393396">
              <w:rPr>
                <w:rFonts w:ascii="Arial" w:hAnsi="Arial" w:cs="Arial"/>
                <w:sz w:val="18"/>
              </w:rPr>
              <w:t>Equipement</w:t>
            </w:r>
          </w:p>
        </w:tc>
        <w:tc>
          <w:tcPr>
            <w:tcW w:w="1559" w:type="dxa"/>
            <w:vAlign w:val="center"/>
          </w:tcPr>
          <w:p w14:paraId="1B92E0A5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6CC0EDC9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406F1BAD" w14:textId="77777777" w:rsidR="007A5393" w:rsidRPr="00393396" w:rsidRDefault="007A5393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</w:tcPr>
          <w:p w14:paraId="018585CE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A6AEE06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  <w:shd w:val="clear" w:color="auto" w:fill="auto"/>
          </w:tcPr>
          <w:p w14:paraId="733A533D" w14:textId="77777777" w:rsidR="007A5393" w:rsidRPr="00393396" w:rsidRDefault="007A5393" w:rsidP="006F59FB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30288530" w14:textId="77777777" w:rsidR="0086596D" w:rsidRPr="00393396" w:rsidRDefault="0086596D" w:rsidP="00716D2C">
      <w:pPr>
        <w:pStyle w:val="Sansinterligne1"/>
        <w:rPr>
          <w:rFonts w:ascii="Arial" w:hAnsi="Arial" w:cs="Arial"/>
          <w:sz w:val="20"/>
          <w:szCs w:val="20"/>
          <w:lang w:eastAsia="fr-FR"/>
        </w:rPr>
      </w:pPr>
    </w:p>
    <w:p w14:paraId="1D8A5DB4" w14:textId="77777777" w:rsidR="006F59FB" w:rsidRPr="00393396" w:rsidRDefault="006F59FB" w:rsidP="006F59FB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t>Informations associées au privilège de maintenance d’élément d’aéronef :</w:t>
      </w:r>
    </w:p>
    <w:p w14:paraId="60397F02" w14:textId="77777777" w:rsidR="006F59FB" w:rsidRPr="00393396" w:rsidRDefault="006F59FB" w:rsidP="006643C5">
      <w:pPr>
        <w:shd w:val="clear" w:color="auto" w:fill="FFFFFF"/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</w:p>
    <w:p w14:paraId="18CA478C" w14:textId="77777777" w:rsidR="006F59FB" w:rsidRPr="00393396" w:rsidRDefault="006F59FB" w:rsidP="006643C5">
      <w:pPr>
        <w:numPr>
          <w:ilvl w:val="0"/>
          <w:numId w:val="18"/>
        </w:numPr>
        <w:shd w:val="clear" w:color="auto" w:fill="FFFFFF"/>
        <w:ind w:left="851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Moteur piston sans distinction</w:t>
      </w:r>
    </w:p>
    <w:p w14:paraId="232774D7" w14:textId="77777777" w:rsidR="006F59FB" w:rsidRPr="00393396" w:rsidRDefault="006F59FB" w:rsidP="006643C5">
      <w:pPr>
        <w:numPr>
          <w:ilvl w:val="0"/>
          <w:numId w:val="18"/>
        </w:numPr>
        <w:shd w:val="clear" w:color="auto" w:fill="FFFFFF"/>
        <w:ind w:left="851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Moteur turbine indiquer le fabricant ou le groupe ou la série ou le type ou le type de tâches de maintenance</w:t>
      </w:r>
    </w:p>
    <w:p w14:paraId="3BBA31AD" w14:textId="14129EA8" w:rsidR="006F59FB" w:rsidRPr="00393396" w:rsidRDefault="006F59FB" w:rsidP="006643C5">
      <w:pPr>
        <w:numPr>
          <w:ilvl w:val="0"/>
          <w:numId w:val="18"/>
        </w:numPr>
        <w:shd w:val="clear" w:color="auto" w:fill="FFFFFF"/>
        <w:ind w:left="851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393396">
        <w:rPr>
          <w:rFonts w:ascii="Arial" w:hAnsi="Arial" w:cs="Arial"/>
          <w:sz w:val="20"/>
          <w:szCs w:val="20"/>
          <w:lang w:eastAsia="en-US"/>
        </w:rPr>
        <w:t>Identification des équipements selon le système de classement de C1 à C22 voir CAO.</w:t>
      </w:r>
      <w:r w:rsidR="00411F8E">
        <w:rPr>
          <w:rFonts w:ascii="Arial" w:hAnsi="Arial" w:cs="Arial"/>
          <w:sz w:val="20"/>
          <w:szCs w:val="20"/>
          <w:lang w:eastAsia="en-US"/>
        </w:rPr>
        <w:t>FR</w:t>
      </w:r>
      <w:r w:rsidRPr="00393396">
        <w:rPr>
          <w:rFonts w:ascii="Arial" w:hAnsi="Arial" w:cs="Arial"/>
          <w:sz w:val="20"/>
          <w:szCs w:val="20"/>
          <w:lang w:eastAsia="en-US"/>
        </w:rPr>
        <w:t>.020(4)</w:t>
      </w:r>
    </w:p>
    <w:p w14:paraId="71107DF4" w14:textId="77777777" w:rsidR="00493B18" w:rsidRPr="00393396" w:rsidRDefault="00493B18" w:rsidP="00716D2C">
      <w:pPr>
        <w:pStyle w:val="Sansinterligne1"/>
        <w:rPr>
          <w:rFonts w:ascii="Arial" w:hAnsi="Arial" w:cs="Arial"/>
          <w:sz w:val="20"/>
          <w:szCs w:val="20"/>
          <w:lang w:eastAsia="fr-FR"/>
        </w:rPr>
      </w:pPr>
    </w:p>
    <w:p w14:paraId="20BCFE1E" w14:textId="2E36F50D" w:rsidR="00493B18" w:rsidRPr="00393396" w:rsidRDefault="00493B18" w:rsidP="00716D2C">
      <w:pPr>
        <w:pStyle w:val="Sansinterligne1"/>
        <w:rPr>
          <w:rFonts w:ascii="Arial" w:hAnsi="Arial" w:cs="Arial"/>
          <w:sz w:val="20"/>
          <w:szCs w:val="20"/>
          <w:lang w:eastAsia="fr-FR"/>
        </w:rPr>
      </w:pPr>
      <w:r w:rsidRPr="00393396">
        <w:rPr>
          <w:rFonts w:ascii="Arial" w:hAnsi="Arial" w:cs="Arial"/>
          <w:sz w:val="20"/>
          <w:szCs w:val="20"/>
          <w:lang w:eastAsia="fr-FR"/>
        </w:rPr>
        <w:br w:type="page"/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553"/>
        <w:gridCol w:w="1693"/>
        <w:gridCol w:w="3183"/>
        <w:gridCol w:w="2630"/>
        <w:gridCol w:w="1940"/>
        <w:gridCol w:w="3326"/>
      </w:tblGrid>
      <w:tr w:rsidR="00393396" w:rsidRPr="00393396" w14:paraId="3C7EC33C" w14:textId="77777777" w:rsidTr="007A5393">
        <w:trPr>
          <w:trHeight w:hRule="exact" w:val="454"/>
        </w:trPr>
        <w:tc>
          <w:tcPr>
            <w:tcW w:w="15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7DC6" w14:textId="295D60A9" w:rsidR="00493B18" w:rsidRPr="00393396" w:rsidRDefault="00493B18" w:rsidP="00373B3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Domaine d’activité gestion du maintien de la navigabi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lité (Partie</w:t>
            </w:r>
            <w:r w:rsidR="00411F8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CAO</w:t>
            </w:r>
            <w:r w:rsidR="00411F8E">
              <w:rPr>
                <w:rFonts w:ascii="Arial" w:hAnsi="Arial" w:cs="Arial"/>
                <w:b/>
                <w:bCs/>
                <w:sz w:val="28"/>
                <w:szCs w:val="28"/>
              </w:rPr>
              <w:t>-FR</w:t>
            </w:r>
            <w:r w:rsidR="00591D47"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393396" w:rsidRPr="00393396" w14:paraId="43F22413" w14:textId="77777777" w:rsidTr="007A5393">
        <w:trPr>
          <w:trHeight w:val="284"/>
        </w:trPr>
        <w:tc>
          <w:tcPr>
            <w:tcW w:w="15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860" w14:textId="77777777" w:rsidR="0069593E" w:rsidRPr="00393396" w:rsidRDefault="0069593E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393396">
              <w:rPr>
                <w:rFonts w:ascii="Arial" w:hAnsi="Arial" w:cs="Arial"/>
                <w:b/>
              </w:rPr>
              <w:t xml:space="preserve">SITE DE </w:t>
            </w:r>
            <w:r w:rsidRPr="00393396">
              <w:rPr>
                <w:rFonts w:ascii="Arial" w:hAnsi="Arial" w:cs="Arial"/>
                <w:b/>
                <w:shd w:val="clear" w:color="auto" w:fill="D9D9D9"/>
              </w:rPr>
              <w:t xml:space="preserve">nom du site </w:t>
            </w:r>
            <w:r w:rsidRPr="00393396">
              <w:rPr>
                <w:rFonts w:ascii="Arial" w:hAnsi="Arial" w:cs="Arial"/>
                <w:i/>
                <w:shd w:val="clear" w:color="auto" w:fill="D9D9D9"/>
              </w:rPr>
              <w:t>(le domaine d’activité doit être donné pour chaque site)</w:t>
            </w:r>
          </w:p>
        </w:tc>
      </w:tr>
      <w:tr w:rsidR="00C508F0" w:rsidRPr="00393396" w14:paraId="7ABED77D" w14:textId="77777777" w:rsidTr="00B219DD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C7A4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Catégorie d'aéronef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B725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sz w:val="18"/>
              </w:rPr>
              <w:t>Applicabilité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D4BF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Détenteur du certificat de type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4FBE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1A3F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Modèles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9DC8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>Type de motorisation (Turbine et/ou piston)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5FDC" w14:textId="77777777" w:rsidR="001A5CF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Délivrance de </w:t>
            </w:r>
          </w:p>
          <w:p w14:paraId="6545C0F5" w14:textId="0CA769D9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3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 </w:t>
            </w:r>
            <w:r w:rsidR="001A5CF6">
              <w:rPr>
                <w:rFonts w:ascii="Arial" w:hAnsi="Arial" w:cs="Arial"/>
                <w:b/>
                <w:bCs/>
                <w:sz w:val="18"/>
                <w:szCs w:val="18"/>
              </w:rPr>
              <w:t>– formulaire DGAC 15</w:t>
            </w:r>
          </w:p>
          <w:p w14:paraId="49C73812" w14:textId="3844830E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508F0" w:rsidRPr="00393396" w14:paraId="4463F294" w14:textId="77777777" w:rsidTr="000D6A38">
        <w:trPr>
          <w:trHeight w:hRule="exact" w:val="624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DC528" w14:textId="3764885A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Avions non-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66154FD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6F06565C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612BE934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B60" w14:textId="77777777" w:rsidR="00C508F0" w:rsidRPr="00393396" w:rsidRDefault="00C508F0" w:rsidP="00BE7A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99C3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94C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08EA8B6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12638D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6681E58C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3B9257B2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  <w:p w14:paraId="68FCC6CF" w14:textId="766C348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06772925" w14:textId="77777777" w:rsidTr="000D6A38">
        <w:trPr>
          <w:trHeight w:val="97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DE983" w14:textId="30280CE4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 xml:space="preserve">Avions 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426F3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0FE70262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2C5335BB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137FB3" w14:textId="18B1EDDF" w:rsidR="00C508F0" w:rsidRPr="00393396" w:rsidRDefault="00C508F0" w:rsidP="00BE7A9F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16E06D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AC8CBD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0A01204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27305C" w14:textId="058830BA" w:rsidR="00C508F0" w:rsidRPr="00393396" w:rsidRDefault="00C508F0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67C5F5FE" w14:textId="77777777" w:rsidTr="000D6A38">
        <w:trPr>
          <w:trHeight w:hRule="exact" w:val="624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21D53" w14:textId="54C2006C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Hélicoptères non-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DBCB6C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3317D902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34ECF559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2616" w14:textId="77777777" w:rsidR="00C508F0" w:rsidRPr="00393396" w:rsidRDefault="00C508F0" w:rsidP="00BE7A9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FAC9CC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1C6C9B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B7F3EF3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CAA009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576A6697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0515E54E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  <w:p w14:paraId="2454E445" w14:textId="07627164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7FCE47F3" w14:textId="77777777" w:rsidTr="000D6A38">
        <w:trPr>
          <w:trHeight w:val="771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B03B1" w14:textId="66A4CF03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 xml:space="preserve">Hélicoptères </w:t>
            </w:r>
            <w:r>
              <w:rPr>
                <w:rFonts w:ascii="Arial" w:hAnsi="Arial" w:cs="Arial"/>
                <w:sz w:val="18"/>
                <w:szCs w:val="18"/>
              </w:rPr>
              <w:t>léger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95EC9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6BC63BC7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2EF03DC0" w14:textId="77777777" w:rsidR="00C508F0" w:rsidRPr="00393396" w:rsidRDefault="00C508F0" w:rsidP="006170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D5EDED" w14:textId="19300DBB" w:rsidR="00C508F0" w:rsidRPr="00393396" w:rsidRDefault="00C508F0" w:rsidP="00BE7A9F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157AD6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162023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DBA1A0" w14:textId="77777777" w:rsidR="00C508F0" w:rsidRPr="00393396" w:rsidRDefault="00C508F0" w:rsidP="00493B1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800F0D" w14:textId="31BCB9C8" w:rsidR="00C508F0" w:rsidRPr="00393396" w:rsidRDefault="00C508F0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6A38" w:rsidRPr="00393396" w14:paraId="0DA18353" w14:textId="77777777" w:rsidTr="000D6A38">
        <w:trPr>
          <w:trHeight w:hRule="exact" w:val="737"/>
        </w:trPr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B3A80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Dirigeables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18D7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0BF5CFDE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70343084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0ECA2B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6ED34C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ACF83B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BBBF50" w14:textId="77777777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8F2595" w14:textId="3317D766" w:rsidR="000D6A38" w:rsidRPr="00393396" w:rsidRDefault="000D6A38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659FE047" w14:textId="77777777" w:rsidTr="000D6A38">
        <w:trPr>
          <w:trHeight w:hRule="exact" w:val="737"/>
        </w:trPr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B17E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3F0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43EF7BA0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55667002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A87F20" w14:textId="53C49938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21C2FF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3427857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0F9B4B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9621EA" w14:textId="57EB7AC9" w:rsidR="00C508F0" w:rsidRPr="00393396" w:rsidRDefault="00C508F0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38BDA6A3" w14:textId="77777777" w:rsidTr="000D6A38">
        <w:trPr>
          <w:trHeight w:hRule="exact"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BEE91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Ballons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044B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362DA65C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1053ED98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AEFFA" w14:textId="730890EE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050252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336B59E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4E24039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A255AD" w14:textId="3CD33A30" w:rsidR="00C508F0" w:rsidRPr="00393396" w:rsidRDefault="00C508F0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08F0" w:rsidRPr="00393396" w14:paraId="4821D4B5" w14:textId="77777777" w:rsidTr="000D6A38">
        <w:trPr>
          <w:trHeight w:hRule="exact" w:val="737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E9E6B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Arial" w:hAnsi="Arial" w:cs="Arial"/>
                <w:sz w:val="18"/>
                <w:szCs w:val="18"/>
              </w:rPr>
              <w:t>Planeurs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05B97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Pr="00393396">
              <w:rPr>
                <w:rFonts w:ascii="Arial" w:hAnsi="Arial" w:cs="Arial"/>
                <w:sz w:val="16"/>
                <w:szCs w:val="18"/>
              </w:rPr>
              <w:t>Applicable</w:t>
            </w:r>
          </w:p>
          <w:p w14:paraId="64C69F32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  <w:p w14:paraId="32D63E5F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hAnsi="Arial" w:cs="Arial"/>
                <w:sz w:val="16"/>
                <w:szCs w:val="18"/>
              </w:rPr>
              <w:t xml:space="preserve"> Non- applicable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71BA0D" w14:textId="61F40F48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FB6A52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2AD7AD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A10CD8" w14:textId="77777777" w:rsidR="00C508F0" w:rsidRPr="00393396" w:rsidRDefault="00C508F0" w:rsidP="00C508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6EAE50" w14:textId="1FF9CB26" w:rsidR="00C508F0" w:rsidRPr="00393396" w:rsidRDefault="00C508F0" w:rsidP="000D6A3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E9EC95" w14:textId="77777777" w:rsidR="00207FE6" w:rsidRPr="00393396" w:rsidRDefault="00207FE6" w:rsidP="00493B18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D25FF40" w14:textId="4B076EBC" w:rsidR="005F7673" w:rsidRPr="00393396" w:rsidRDefault="005F7673" w:rsidP="00493B18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5BDFC0A" w14:textId="77777777" w:rsidR="005F7673" w:rsidRPr="00393396" w:rsidRDefault="005F7673" w:rsidP="00493B18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  <w:sectPr w:rsidR="005F7673" w:rsidRPr="00393396" w:rsidSect="00961649">
          <w:pgSz w:w="16838" w:h="11906" w:orient="landscape"/>
          <w:pgMar w:top="1417" w:right="360" w:bottom="1417" w:left="568" w:header="567" w:footer="708" w:gutter="0"/>
          <w:cols w:space="708"/>
          <w:docGrid w:linePitch="360"/>
        </w:sectPr>
      </w:pPr>
    </w:p>
    <w:p w14:paraId="047AD18B" w14:textId="4CF32AE0" w:rsidR="00493B18" w:rsidRPr="00393396" w:rsidRDefault="00493B18" w:rsidP="00493B18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lastRenderedPageBreak/>
        <w:t>Informations associées au privilège de gestion du maintien de navigabilité et privilèges examen de navigabilité, le cas échéant :</w:t>
      </w:r>
    </w:p>
    <w:p w14:paraId="76C58707" w14:textId="77777777" w:rsidR="00493B18" w:rsidRPr="00393396" w:rsidRDefault="00493B18" w:rsidP="00493B18">
      <w:pPr>
        <w:tabs>
          <w:tab w:val="left" w:pos="1101"/>
          <w:tab w:val="left" w:pos="2660"/>
          <w:tab w:val="left" w:pos="4786"/>
          <w:tab w:val="left" w:pos="6771"/>
          <w:tab w:val="left" w:pos="845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2DA06F7" w14:textId="34D8C2DA" w:rsidR="00493B18" w:rsidRPr="00393396" w:rsidRDefault="00493B18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t>L'organisme tient à jour une liste des aéronefs gérés (via un contrat de gestion prévu au § E.1</w:t>
      </w:r>
      <w:r w:rsidR="005E3BC8">
        <w:rPr>
          <w:rFonts w:ascii="Arial" w:hAnsi="Arial" w:cs="Arial"/>
          <w:sz w:val="20"/>
          <w:szCs w:val="20"/>
        </w:rPr>
        <w:t xml:space="preserve"> de son manuel d’organisme</w:t>
      </w:r>
      <w:r w:rsidRPr="00393396">
        <w:rPr>
          <w:rFonts w:ascii="Arial" w:hAnsi="Arial" w:cs="Arial"/>
          <w:sz w:val="20"/>
          <w:szCs w:val="20"/>
        </w:rPr>
        <w:t>, sauf si l'organisme est propriétaire de l’aéronef. Cette liste précise pour chaque aéronef l’immatriculation, le nom du propriétaire/exploitant, la référence du programme d’entretien approuvé, le(s) type(s) d’opération (régions/pays/continents survolés, etc.) et le régime d’exploitation (TAC, commerciale, etc.) de chaque aéronef géré par l’organisme.</w:t>
      </w:r>
    </w:p>
    <w:p w14:paraId="5149E91A" w14:textId="77777777" w:rsidR="00493B18" w:rsidRPr="00393396" w:rsidRDefault="00493B18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B806D34" w14:textId="77777777" w:rsidR="00493B18" w:rsidRPr="00393396" w:rsidRDefault="00493B18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t>Une copie de cette liste et de toutes ses évolutions est transmise à OSAC.</w:t>
      </w:r>
    </w:p>
    <w:p w14:paraId="28EA26CE" w14:textId="08CCCFC9" w:rsidR="00F62BE0" w:rsidRPr="00393396" w:rsidRDefault="00493B18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96">
        <w:rPr>
          <w:rFonts w:ascii="Arial" w:hAnsi="Arial" w:cs="Arial"/>
          <w:sz w:val="20"/>
          <w:szCs w:val="20"/>
        </w:rPr>
        <w:t xml:space="preserve">Apparaissent dans cette liste tous les aéronefs relevant de la réglementation </w:t>
      </w:r>
      <w:r w:rsidR="005E3BC8">
        <w:rPr>
          <w:rFonts w:ascii="Arial" w:hAnsi="Arial" w:cs="Arial"/>
          <w:sz w:val="20"/>
          <w:szCs w:val="20"/>
        </w:rPr>
        <w:t>nationale</w:t>
      </w:r>
      <w:r w:rsidR="005E3BC8" w:rsidRPr="00393396">
        <w:rPr>
          <w:rFonts w:ascii="Arial" w:hAnsi="Arial" w:cs="Arial"/>
          <w:sz w:val="20"/>
          <w:szCs w:val="20"/>
        </w:rPr>
        <w:t xml:space="preserve"> </w:t>
      </w:r>
      <w:r w:rsidRPr="00393396">
        <w:rPr>
          <w:rFonts w:ascii="Arial" w:hAnsi="Arial" w:cs="Arial"/>
          <w:sz w:val="20"/>
          <w:szCs w:val="20"/>
        </w:rPr>
        <w:t xml:space="preserve">et immatriculés </w:t>
      </w:r>
      <w:r w:rsidR="000225A3">
        <w:rPr>
          <w:rFonts w:ascii="Arial" w:hAnsi="Arial" w:cs="Arial"/>
          <w:sz w:val="20"/>
          <w:szCs w:val="20"/>
        </w:rPr>
        <w:t>sur le registre français</w:t>
      </w:r>
      <w:r w:rsidRPr="00393396">
        <w:rPr>
          <w:rFonts w:ascii="Arial" w:hAnsi="Arial" w:cs="Arial"/>
          <w:sz w:val="20"/>
          <w:szCs w:val="20"/>
        </w:rPr>
        <w:t>. Les autres aéronefs éventuellement gérés par l’organisme</w:t>
      </w:r>
      <w:r w:rsidR="003D67AF" w:rsidRPr="00393396">
        <w:rPr>
          <w:rFonts w:ascii="Arial" w:hAnsi="Arial" w:cs="Arial"/>
          <w:sz w:val="20"/>
          <w:szCs w:val="20"/>
        </w:rPr>
        <w:t xml:space="preserve"> (aéronefs militaires, </w:t>
      </w:r>
      <w:r w:rsidR="000225A3">
        <w:rPr>
          <w:rFonts w:ascii="Arial" w:hAnsi="Arial" w:cs="Arial"/>
          <w:sz w:val="20"/>
          <w:szCs w:val="20"/>
        </w:rPr>
        <w:t>aéronefs EASA</w:t>
      </w:r>
      <w:r w:rsidRPr="00393396">
        <w:rPr>
          <w:rFonts w:ascii="Arial" w:hAnsi="Arial" w:cs="Arial"/>
          <w:sz w:val="20"/>
          <w:szCs w:val="20"/>
        </w:rPr>
        <w:t xml:space="preserve">, ou immatriculés dans un Etat </w:t>
      </w:r>
      <w:r w:rsidR="000225A3">
        <w:rPr>
          <w:rFonts w:ascii="Arial" w:hAnsi="Arial" w:cs="Arial"/>
          <w:sz w:val="20"/>
          <w:szCs w:val="20"/>
        </w:rPr>
        <w:t>autre que la France</w:t>
      </w:r>
      <w:r w:rsidRPr="00393396">
        <w:rPr>
          <w:rFonts w:ascii="Arial" w:hAnsi="Arial" w:cs="Arial"/>
          <w:sz w:val="20"/>
          <w:szCs w:val="20"/>
        </w:rPr>
        <w:t>) le sont hors agrément Partie</w:t>
      </w:r>
      <w:r w:rsidR="000225A3">
        <w:rPr>
          <w:rFonts w:ascii="Arial" w:hAnsi="Arial" w:cs="Arial"/>
          <w:sz w:val="20"/>
          <w:szCs w:val="20"/>
        </w:rPr>
        <w:t xml:space="preserve"> </w:t>
      </w:r>
      <w:r w:rsidRPr="00393396">
        <w:rPr>
          <w:rFonts w:ascii="Arial" w:hAnsi="Arial" w:cs="Arial"/>
          <w:sz w:val="20"/>
          <w:szCs w:val="20"/>
        </w:rPr>
        <w:t>CAO</w:t>
      </w:r>
      <w:r w:rsidR="000225A3">
        <w:rPr>
          <w:rFonts w:ascii="Arial" w:hAnsi="Arial" w:cs="Arial"/>
          <w:sz w:val="20"/>
          <w:szCs w:val="20"/>
        </w:rPr>
        <w:t>-FR</w:t>
      </w:r>
      <w:r w:rsidRPr="00393396">
        <w:rPr>
          <w:rFonts w:ascii="Arial" w:hAnsi="Arial" w:cs="Arial"/>
          <w:sz w:val="20"/>
          <w:szCs w:val="20"/>
        </w:rPr>
        <w:t>.</w:t>
      </w:r>
    </w:p>
    <w:p w14:paraId="39DF682E" w14:textId="77777777" w:rsidR="007C3C7C" w:rsidRPr="00393396" w:rsidRDefault="007C3C7C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  <w:sectPr w:rsidR="007C3C7C" w:rsidRPr="00393396" w:rsidSect="00961649">
          <w:pgSz w:w="16838" w:h="11906" w:orient="landscape"/>
          <w:pgMar w:top="1417" w:right="360" w:bottom="1417" w:left="568" w:header="567" w:footer="708" w:gutter="0"/>
          <w:cols w:space="708"/>
          <w:docGrid w:linePitch="360"/>
        </w:sectPr>
      </w:pPr>
    </w:p>
    <w:p w14:paraId="4AAC8128" w14:textId="0C936218" w:rsidR="00716D2C" w:rsidRPr="00393396" w:rsidRDefault="00716D2C" w:rsidP="006643C5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6E3AA34" w14:textId="77777777" w:rsidR="0086596D" w:rsidRPr="00393396" w:rsidRDefault="0086596D" w:rsidP="00C8325A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Annexe 2 – Tableau d’agrément </w:t>
      </w:r>
      <w:r w:rsidR="00B55B52" w:rsidRPr="00393396">
        <w:rPr>
          <w:rFonts w:ascii="Arial" w:hAnsi="Arial" w:cs="Arial"/>
          <w:sz w:val="22"/>
          <w:szCs w:val="22"/>
        </w:rPr>
        <w:t xml:space="preserve">à renseigner </w:t>
      </w:r>
      <w:r w:rsidRPr="00393396">
        <w:rPr>
          <w:rFonts w:ascii="Arial" w:hAnsi="Arial" w:cs="Arial"/>
          <w:sz w:val="22"/>
          <w:szCs w:val="22"/>
        </w:rPr>
        <w:t xml:space="preserve">pour un organisme </w:t>
      </w:r>
      <w:r w:rsidR="0036192A" w:rsidRPr="00393396">
        <w:rPr>
          <w:rFonts w:ascii="Arial" w:hAnsi="Arial" w:cs="Arial"/>
          <w:sz w:val="22"/>
          <w:szCs w:val="22"/>
        </w:rPr>
        <w:t xml:space="preserve">d’entretien </w:t>
      </w:r>
      <w:r w:rsidRPr="00393396">
        <w:rPr>
          <w:rFonts w:ascii="Arial" w:hAnsi="Arial" w:cs="Arial"/>
          <w:sz w:val="22"/>
          <w:szCs w:val="22"/>
        </w:rPr>
        <w:t>145</w:t>
      </w:r>
    </w:p>
    <w:p w14:paraId="77058273" w14:textId="77777777" w:rsidR="00716D2C" w:rsidRPr="00393396" w:rsidRDefault="00716D2C" w:rsidP="00716D2C">
      <w:pPr>
        <w:pStyle w:val="Sansinterligne1"/>
        <w:jc w:val="both"/>
        <w:rPr>
          <w:rFonts w:ascii="Arial" w:hAnsi="Arial" w:cs="Arial"/>
          <w:lang w:eastAsia="fr-FR"/>
        </w:rPr>
      </w:pPr>
    </w:p>
    <w:p w14:paraId="296A75C2" w14:textId="77777777" w:rsidR="0086596D" w:rsidRPr="00393396" w:rsidRDefault="0086596D" w:rsidP="0086596D">
      <w:pPr>
        <w:pStyle w:val="Sansinterligne1"/>
        <w:rPr>
          <w:rFonts w:ascii="Arial" w:hAnsi="Arial" w:cs="Arial"/>
          <w:sz w:val="20"/>
          <w:szCs w:val="20"/>
          <w:lang w:eastAsia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2946"/>
        <w:gridCol w:w="2764"/>
        <w:gridCol w:w="920"/>
        <w:gridCol w:w="852"/>
        <w:gridCol w:w="992"/>
      </w:tblGrid>
      <w:tr w:rsidR="00393396" w:rsidRPr="00393396" w14:paraId="1BD5DDC7" w14:textId="77777777" w:rsidTr="00173EFE">
        <w:tc>
          <w:tcPr>
            <w:tcW w:w="1557" w:type="dxa"/>
            <w:shd w:val="clear" w:color="auto" w:fill="auto"/>
          </w:tcPr>
          <w:p w14:paraId="7434503E" w14:textId="77777777" w:rsidR="0086596D" w:rsidRPr="00393396" w:rsidRDefault="0086596D" w:rsidP="00173EFE">
            <w:pPr>
              <w:pStyle w:val="Sansinterligne1"/>
              <w:ind w:firstLine="142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CLASSE</w:t>
            </w:r>
          </w:p>
        </w:tc>
        <w:tc>
          <w:tcPr>
            <w:tcW w:w="2946" w:type="dxa"/>
            <w:shd w:val="clear" w:color="auto" w:fill="auto"/>
          </w:tcPr>
          <w:p w14:paraId="15F74047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CATÉGORIE</w:t>
            </w:r>
          </w:p>
        </w:tc>
        <w:tc>
          <w:tcPr>
            <w:tcW w:w="3684" w:type="dxa"/>
            <w:gridSpan w:val="2"/>
            <w:shd w:val="clear" w:color="auto" w:fill="auto"/>
          </w:tcPr>
          <w:p w14:paraId="4969B10B" w14:textId="77777777" w:rsidR="0086596D" w:rsidRPr="00393396" w:rsidRDefault="0086596D" w:rsidP="00173EFE">
            <w:pPr>
              <w:pStyle w:val="Sansinterligne1"/>
              <w:ind w:firstLine="709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LIMITATION</w:t>
            </w:r>
          </w:p>
        </w:tc>
        <w:tc>
          <w:tcPr>
            <w:tcW w:w="852" w:type="dxa"/>
            <w:shd w:val="clear" w:color="auto" w:fill="auto"/>
          </w:tcPr>
          <w:p w14:paraId="76B9D73F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BASE</w:t>
            </w:r>
          </w:p>
        </w:tc>
        <w:tc>
          <w:tcPr>
            <w:tcW w:w="992" w:type="dxa"/>
            <w:shd w:val="clear" w:color="auto" w:fill="auto"/>
          </w:tcPr>
          <w:p w14:paraId="52838D70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LIGNE</w:t>
            </w:r>
          </w:p>
        </w:tc>
      </w:tr>
      <w:tr w:rsidR="00393396" w:rsidRPr="00393396" w14:paraId="359CC48A" w14:textId="77777777" w:rsidTr="00173EFE">
        <w:tc>
          <w:tcPr>
            <w:tcW w:w="1557" w:type="dxa"/>
            <w:shd w:val="clear" w:color="auto" w:fill="auto"/>
          </w:tcPr>
          <w:p w14:paraId="76A9D7D5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AÉRONEF</w:t>
            </w:r>
          </w:p>
        </w:tc>
        <w:tc>
          <w:tcPr>
            <w:tcW w:w="2946" w:type="dxa"/>
            <w:shd w:val="clear" w:color="auto" w:fill="auto"/>
            <w:vAlign w:val="center"/>
          </w:tcPr>
          <w:p w14:paraId="6CC9FD96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A1 Avions de plus de 5 700 kg</w:t>
            </w:r>
          </w:p>
        </w:tc>
        <w:tc>
          <w:tcPr>
            <w:tcW w:w="3684" w:type="dxa"/>
            <w:gridSpan w:val="2"/>
            <w:shd w:val="clear" w:color="auto" w:fill="auto"/>
          </w:tcPr>
          <w:p w14:paraId="1C126366" w14:textId="4796A3A5" w:rsidR="00E06DEA" w:rsidRPr="00393396" w:rsidRDefault="00C9435A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</w:rPr>
              <w:t xml:space="preserve">Doit préciser le constructeur, le groupe, la série ou le type de l'aéronef </w:t>
            </w:r>
            <w:r w:rsidR="000225A3">
              <w:rPr>
                <w:rFonts w:ascii="Arial" w:hAnsi="Arial" w:cs="Arial"/>
                <w:sz w:val="16"/>
                <w:szCs w:val="16"/>
              </w:rPr>
              <w:t>en précisant le type</w:t>
            </w:r>
            <w:r w:rsidRPr="00393396">
              <w:rPr>
                <w:rFonts w:ascii="Arial" w:hAnsi="Arial" w:cs="Arial"/>
                <w:sz w:val="16"/>
                <w:szCs w:val="16"/>
              </w:rPr>
              <w:t xml:space="preserve"> moteurs.</w:t>
            </w:r>
          </w:p>
        </w:tc>
        <w:tc>
          <w:tcPr>
            <w:tcW w:w="852" w:type="dxa"/>
            <w:shd w:val="clear" w:color="auto" w:fill="auto"/>
          </w:tcPr>
          <w:p w14:paraId="087BF5EF" w14:textId="77777777" w:rsidR="00722A43" w:rsidRPr="00393396" w:rsidRDefault="00C9435A" w:rsidP="00722A43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169675F1" w14:textId="77777777" w:rsidR="00722A43" w:rsidRPr="00393396" w:rsidRDefault="00C9435A" w:rsidP="00722A43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  <w:tc>
          <w:tcPr>
            <w:tcW w:w="992" w:type="dxa"/>
            <w:shd w:val="clear" w:color="auto" w:fill="auto"/>
          </w:tcPr>
          <w:p w14:paraId="25376729" w14:textId="77777777" w:rsidR="00722A43" w:rsidRPr="00393396" w:rsidRDefault="00C9435A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597D43BE" w14:textId="77777777" w:rsidR="00722A43" w:rsidRPr="00393396" w:rsidRDefault="00C9435A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</w:tr>
      <w:tr w:rsidR="00393396" w:rsidRPr="00393396" w14:paraId="06E8A072" w14:textId="77777777" w:rsidTr="00173EFE">
        <w:tc>
          <w:tcPr>
            <w:tcW w:w="1557" w:type="dxa"/>
            <w:shd w:val="clear" w:color="auto" w:fill="auto"/>
          </w:tcPr>
          <w:p w14:paraId="5A2CA6EA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E0C5577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A2 Avions de 5 700 kg et moins</w:t>
            </w:r>
          </w:p>
        </w:tc>
        <w:tc>
          <w:tcPr>
            <w:tcW w:w="3684" w:type="dxa"/>
            <w:gridSpan w:val="2"/>
            <w:shd w:val="clear" w:color="auto" w:fill="auto"/>
          </w:tcPr>
          <w:p w14:paraId="3A37BD1A" w14:textId="77777777" w:rsidR="00722A43" w:rsidRPr="00393396" w:rsidRDefault="00C9435A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Idem</w:t>
            </w:r>
          </w:p>
        </w:tc>
        <w:tc>
          <w:tcPr>
            <w:tcW w:w="852" w:type="dxa"/>
            <w:shd w:val="clear" w:color="auto" w:fill="auto"/>
          </w:tcPr>
          <w:p w14:paraId="075E667D" w14:textId="77777777" w:rsidR="00722A43" w:rsidRPr="00393396" w:rsidRDefault="00C9435A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4B8E8D4B" w14:textId="77777777" w:rsidR="00722A43" w:rsidRPr="00393396" w:rsidRDefault="00C9435A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  <w:tc>
          <w:tcPr>
            <w:tcW w:w="992" w:type="dxa"/>
            <w:shd w:val="clear" w:color="auto" w:fill="auto"/>
          </w:tcPr>
          <w:p w14:paraId="36CF65D1" w14:textId="77777777" w:rsidR="00722A43" w:rsidRPr="00393396" w:rsidRDefault="00C9435A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4D81C829" w14:textId="77777777" w:rsidR="00722A43" w:rsidRPr="00393396" w:rsidRDefault="00C9435A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</w:tr>
      <w:tr w:rsidR="00393396" w:rsidRPr="00393396" w14:paraId="4FEDB996" w14:textId="77777777" w:rsidTr="00173EFE">
        <w:tc>
          <w:tcPr>
            <w:tcW w:w="1557" w:type="dxa"/>
            <w:shd w:val="clear" w:color="auto" w:fill="auto"/>
          </w:tcPr>
          <w:p w14:paraId="255FD6D6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68C183AA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A3 Hélicoptères</w:t>
            </w:r>
          </w:p>
        </w:tc>
        <w:tc>
          <w:tcPr>
            <w:tcW w:w="3684" w:type="dxa"/>
            <w:gridSpan w:val="2"/>
            <w:shd w:val="clear" w:color="auto" w:fill="auto"/>
          </w:tcPr>
          <w:p w14:paraId="62E50C3D" w14:textId="77777777" w:rsidR="00722A43" w:rsidRPr="00393396" w:rsidRDefault="00C9435A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Idem</w:t>
            </w:r>
          </w:p>
        </w:tc>
        <w:tc>
          <w:tcPr>
            <w:tcW w:w="852" w:type="dxa"/>
            <w:shd w:val="clear" w:color="auto" w:fill="auto"/>
          </w:tcPr>
          <w:p w14:paraId="08136731" w14:textId="77777777" w:rsidR="00722A43" w:rsidRPr="00393396" w:rsidRDefault="00054362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Pr="00393396">
              <w:rPr>
                <w:rFonts w:ascii="Arial" w:eastAsia="MS Gothic" w:hAnsi="Arial" w:cs="Arial"/>
                <w:sz w:val="16"/>
                <w:szCs w:val="18"/>
              </w:rPr>
              <w:t xml:space="preserve"> 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>OUI</w:t>
            </w:r>
          </w:p>
          <w:p w14:paraId="6B6A6CE8" w14:textId="77777777" w:rsidR="00722A43" w:rsidRPr="00393396" w:rsidRDefault="00054362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  <w:tc>
          <w:tcPr>
            <w:tcW w:w="992" w:type="dxa"/>
            <w:shd w:val="clear" w:color="auto" w:fill="auto"/>
          </w:tcPr>
          <w:p w14:paraId="6CE103A1" w14:textId="77777777" w:rsidR="00722A43" w:rsidRPr="00393396" w:rsidRDefault="00054362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0F55215E" w14:textId="77777777" w:rsidR="00722A43" w:rsidRPr="00393396" w:rsidRDefault="00054362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</w:tr>
      <w:tr w:rsidR="00393396" w:rsidRPr="00393396" w14:paraId="334E6853" w14:textId="77777777" w:rsidTr="00173EFE">
        <w:tc>
          <w:tcPr>
            <w:tcW w:w="1557" w:type="dxa"/>
            <w:shd w:val="clear" w:color="auto" w:fill="auto"/>
          </w:tcPr>
          <w:p w14:paraId="6DF5904C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00ADA787" w14:textId="77777777" w:rsidR="00722A43" w:rsidRPr="00393396" w:rsidRDefault="00722A43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A4 Aéronefs autres qu’A1, A2 et A3</w:t>
            </w:r>
          </w:p>
        </w:tc>
        <w:tc>
          <w:tcPr>
            <w:tcW w:w="3684" w:type="dxa"/>
            <w:gridSpan w:val="2"/>
            <w:shd w:val="clear" w:color="auto" w:fill="auto"/>
          </w:tcPr>
          <w:p w14:paraId="21009985" w14:textId="7910DD0F" w:rsidR="00E06DEA" w:rsidRPr="00393396" w:rsidRDefault="0020608B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Idem</w:t>
            </w:r>
            <w:r w:rsidRPr="00393396" w:rsidDel="002060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shd w:val="clear" w:color="auto" w:fill="auto"/>
          </w:tcPr>
          <w:p w14:paraId="2F0E54FE" w14:textId="77777777" w:rsidR="00722A43" w:rsidRPr="00393396" w:rsidRDefault="00054362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53DF52CD" w14:textId="77777777" w:rsidR="00722A43" w:rsidRPr="00393396" w:rsidRDefault="00054362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  <w:tc>
          <w:tcPr>
            <w:tcW w:w="992" w:type="dxa"/>
            <w:shd w:val="clear" w:color="auto" w:fill="auto"/>
          </w:tcPr>
          <w:p w14:paraId="39785F59" w14:textId="77777777" w:rsidR="00722A43" w:rsidRPr="00393396" w:rsidRDefault="00054362" w:rsidP="00CB4F60">
            <w:pPr>
              <w:pStyle w:val="Sansinterligne1"/>
              <w:spacing w:before="6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OUI</w:t>
            </w:r>
          </w:p>
          <w:p w14:paraId="59EEA575" w14:textId="77777777" w:rsidR="00722A43" w:rsidRPr="00393396" w:rsidRDefault="00054362" w:rsidP="00CB4F60">
            <w:pPr>
              <w:pStyle w:val="Sansinterligne1"/>
              <w:spacing w:before="120"/>
              <w:ind w:left="34" w:hanging="34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S Gothic" w:eastAsia="MS Gothic" w:hAnsi="MS Gothic" w:cs="MS Gothic" w:hint="eastAsia"/>
                <w:sz w:val="16"/>
                <w:szCs w:val="18"/>
              </w:rPr>
              <w:t>☐</w:t>
            </w:r>
            <w:r w:rsidR="00722A43" w:rsidRPr="00393396">
              <w:rPr>
                <w:rFonts w:ascii="Arial" w:hAnsi="Arial" w:cs="Arial"/>
                <w:sz w:val="16"/>
                <w:szCs w:val="16"/>
                <w:lang w:eastAsia="fr-FR"/>
              </w:rPr>
              <w:t xml:space="preserve"> NON</w:t>
            </w:r>
          </w:p>
        </w:tc>
      </w:tr>
      <w:tr w:rsidR="00393396" w:rsidRPr="00393396" w14:paraId="1DBA50DD" w14:textId="77777777" w:rsidTr="00173EFE">
        <w:tc>
          <w:tcPr>
            <w:tcW w:w="1557" w:type="dxa"/>
            <w:shd w:val="clear" w:color="auto" w:fill="auto"/>
          </w:tcPr>
          <w:p w14:paraId="6205046D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MOTEURS</w:t>
            </w:r>
          </w:p>
        </w:tc>
        <w:tc>
          <w:tcPr>
            <w:tcW w:w="2946" w:type="dxa"/>
            <w:shd w:val="clear" w:color="auto" w:fill="auto"/>
            <w:vAlign w:val="center"/>
          </w:tcPr>
          <w:p w14:paraId="7587C65A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B1 Moteurs à turbines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74D15517" w14:textId="16FD8CC7" w:rsidR="00E06DEA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</w:rPr>
              <w:t>Doit préciser le constructeur, le groupe, la série ou le type du moteur</w:t>
            </w:r>
          </w:p>
        </w:tc>
      </w:tr>
      <w:tr w:rsidR="00393396" w:rsidRPr="00393396" w14:paraId="131F165E" w14:textId="77777777" w:rsidTr="00173EFE">
        <w:tc>
          <w:tcPr>
            <w:tcW w:w="1557" w:type="dxa"/>
            <w:shd w:val="clear" w:color="auto" w:fill="auto"/>
          </w:tcPr>
          <w:p w14:paraId="0FBCEB5B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5D9DB6F5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B2 Moteurs à pistons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0680B7FD" w14:textId="75A3C140" w:rsidR="00E06DEA" w:rsidRPr="00393396" w:rsidRDefault="0020608B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</w:rPr>
              <w:t>Doit préciser le constructeur, le groupe, la série ou le type du moteur</w:t>
            </w:r>
          </w:p>
        </w:tc>
      </w:tr>
      <w:tr w:rsidR="00393396" w:rsidRPr="00393396" w14:paraId="12705590" w14:textId="77777777" w:rsidTr="00173EFE">
        <w:tc>
          <w:tcPr>
            <w:tcW w:w="1557" w:type="dxa"/>
            <w:shd w:val="clear" w:color="auto" w:fill="auto"/>
          </w:tcPr>
          <w:p w14:paraId="2AA9C321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4DAF9E8E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B3 APU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6562980F" w14:textId="180E5961" w:rsidR="00E06DEA" w:rsidRPr="00393396" w:rsidRDefault="0020608B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</w:rPr>
              <w:t>Doit préciser le constructeur, le groupe, la série ou le type d</w:t>
            </w:r>
            <w:r>
              <w:rPr>
                <w:rFonts w:ascii="Arial" w:hAnsi="Arial" w:cs="Arial"/>
                <w:sz w:val="16"/>
                <w:szCs w:val="16"/>
              </w:rPr>
              <w:t>e l’APU</w:t>
            </w:r>
          </w:p>
        </w:tc>
      </w:tr>
      <w:tr w:rsidR="00393396" w:rsidRPr="00393396" w14:paraId="70A747F5" w14:textId="77777777" w:rsidTr="00173EFE">
        <w:tc>
          <w:tcPr>
            <w:tcW w:w="1557" w:type="dxa"/>
            <w:vMerge w:val="restart"/>
            <w:shd w:val="clear" w:color="auto" w:fill="auto"/>
          </w:tcPr>
          <w:p w14:paraId="7A8F2E2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ÉLÉMENTS AUTRES QUE LES MOTEURS COMPLETS OU LES APU</w:t>
            </w:r>
          </w:p>
        </w:tc>
        <w:tc>
          <w:tcPr>
            <w:tcW w:w="2946" w:type="dxa"/>
            <w:shd w:val="clear" w:color="auto" w:fill="auto"/>
            <w:vAlign w:val="center"/>
          </w:tcPr>
          <w:p w14:paraId="61EB95B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 Air conditionné et pressurisation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25DC7DC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21</w:t>
            </w:r>
          </w:p>
        </w:tc>
        <w:tc>
          <w:tcPr>
            <w:tcW w:w="2764" w:type="dxa"/>
            <w:gridSpan w:val="3"/>
            <w:vMerge w:val="restart"/>
            <w:shd w:val="clear" w:color="auto" w:fill="auto"/>
          </w:tcPr>
          <w:p w14:paraId="16D125E4" w14:textId="7987A2B8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</w:rPr>
              <w:t>[Doit préciser le type de l’avion ou le constructeur ou le fabriquant de l’élément d’aéronef ou l’élément particulier et/ou la référence à une liste de capacité dans le manuel de spécifications de l’organisme de maintenance et/ou à la tâche ou aux tâches d’entretien]</w:t>
            </w:r>
          </w:p>
        </w:tc>
      </w:tr>
      <w:tr w:rsidR="00393396" w:rsidRPr="00393396" w14:paraId="045C0B64" w14:textId="77777777" w:rsidTr="00173EFE">
        <w:tc>
          <w:tcPr>
            <w:tcW w:w="1557" w:type="dxa"/>
            <w:vMerge/>
            <w:shd w:val="clear" w:color="auto" w:fill="auto"/>
          </w:tcPr>
          <w:p w14:paraId="5C8081A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48FBDDD5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C2 Pilote automatique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017A0442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22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4101FD3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2E5280AF" w14:textId="77777777" w:rsidTr="00173EFE">
        <w:tc>
          <w:tcPr>
            <w:tcW w:w="1557" w:type="dxa"/>
            <w:vMerge/>
            <w:shd w:val="clear" w:color="auto" w:fill="auto"/>
          </w:tcPr>
          <w:p w14:paraId="5A2DA330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23DA5A8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C3 Communication et navigation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0AD0C59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23 - 34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0638063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1B7C3193" w14:textId="77777777" w:rsidTr="00173EFE">
        <w:tc>
          <w:tcPr>
            <w:tcW w:w="1557" w:type="dxa"/>
            <w:vMerge/>
            <w:shd w:val="clear" w:color="auto" w:fill="auto"/>
          </w:tcPr>
          <w:p w14:paraId="2E1F8F3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0BC6226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C4 Portes - Panneaux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4B23633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52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27A2615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1A0984D0" w14:textId="77777777" w:rsidTr="00173EFE">
        <w:tc>
          <w:tcPr>
            <w:tcW w:w="1557" w:type="dxa"/>
            <w:vMerge/>
            <w:shd w:val="clear" w:color="auto" w:fill="auto"/>
          </w:tcPr>
          <w:p w14:paraId="0686A36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63684F2" w14:textId="77777777" w:rsidR="00054362" w:rsidRPr="00393396" w:rsidRDefault="00054362" w:rsidP="00173EFE">
            <w:pPr>
              <w:pStyle w:val="Sansinterligne1"/>
              <w:tabs>
                <w:tab w:val="left" w:pos="213"/>
              </w:tabs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C5 Électricité et éclairage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24972769" w14:textId="77777777" w:rsidR="00054362" w:rsidRPr="00393396" w:rsidRDefault="00054362" w:rsidP="00C8325A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24 – 33 - 85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55CFA56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7F0447F5" w14:textId="77777777" w:rsidTr="00173EFE">
        <w:tc>
          <w:tcPr>
            <w:tcW w:w="1557" w:type="dxa"/>
            <w:vMerge/>
            <w:shd w:val="clear" w:color="auto" w:fill="auto"/>
          </w:tcPr>
          <w:p w14:paraId="7A38E6F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40195E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C6 Aménagement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7BE0A8A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25 - 38 - 44 – 45 - 50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74B280C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32BD3ACC" w14:textId="77777777" w:rsidTr="00173EFE">
        <w:tc>
          <w:tcPr>
            <w:tcW w:w="1557" w:type="dxa"/>
            <w:vMerge/>
            <w:shd w:val="clear" w:color="auto" w:fill="auto"/>
          </w:tcPr>
          <w:p w14:paraId="62497C36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82F075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C7 Moteur - APU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372884E" w14:textId="637A6DCB" w:rsidR="00054362" w:rsidRPr="00393396" w:rsidRDefault="00054362" w:rsidP="002060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49 - 71 - 72 - 73 - 74 - 75 - 76 - 77 - 78 - 79 -80 - 81 - 82 - 83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3BE3F1B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04BEBDB8" w14:textId="77777777" w:rsidTr="00173EFE">
        <w:tc>
          <w:tcPr>
            <w:tcW w:w="1557" w:type="dxa"/>
            <w:vMerge/>
            <w:shd w:val="clear" w:color="auto" w:fill="auto"/>
          </w:tcPr>
          <w:p w14:paraId="20856FD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A213D4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C8 Commandes de vol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2838143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27 - 55 - 57.40 - 57.50 -57.60 - 57.70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0A6CA33B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775BF306" w14:textId="77777777" w:rsidTr="00173EFE">
        <w:tc>
          <w:tcPr>
            <w:tcW w:w="1557" w:type="dxa"/>
            <w:vMerge/>
            <w:shd w:val="clear" w:color="auto" w:fill="auto"/>
          </w:tcPr>
          <w:p w14:paraId="2480E090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F33A7EF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C9 Carburant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7BBE81CB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28 - 47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5686404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4E0C695F" w14:textId="77777777" w:rsidTr="00173EFE">
        <w:tc>
          <w:tcPr>
            <w:tcW w:w="1557" w:type="dxa"/>
            <w:vMerge/>
            <w:shd w:val="clear" w:color="auto" w:fill="auto"/>
          </w:tcPr>
          <w:p w14:paraId="1D871F3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63C592D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C10 Hélicoptère – Rotors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2DA01B3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62 - 64 - 66 - 67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72414BF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623B8345" w14:textId="77777777" w:rsidTr="00173EFE">
        <w:tc>
          <w:tcPr>
            <w:tcW w:w="1557" w:type="dxa"/>
            <w:vMerge/>
            <w:shd w:val="clear" w:color="auto" w:fill="auto"/>
          </w:tcPr>
          <w:p w14:paraId="4D333A2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414ABF70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C11 Hélicoptère – Transmission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B9EFA4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63 - 65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4CF4B11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2800F804" w14:textId="77777777" w:rsidTr="00173EFE">
        <w:tc>
          <w:tcPr>
            <w:tcW w:w="1557" w:type="dxa"/>
            <w:vMerge/>
            <w:shd w:val="clear" w:color="auto" w:fill="auto"/>
          </w:tcPr>
          <w:p w14:paraId="2027D0D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282F19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C12 Hydraulique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47A0304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29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37D2AB4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5860BD88" w14:textId="77777777" w:rsidTr="00173EFE">
        <w:tc>
          <w:tcPr>
            <w:tcW w:w="1557" w:type="dxa"/>
            <w:vMerge/>
            <w:shd w:val="clear" w:color="auto" w:fill="auto"/>
          </w:tcPr>
          <w:p w14:paraId="483780A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144F604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C13 Système d'indication – d'enregistrement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442D8D4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31 – 42 - 46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22920F46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2F7F74DD" w14:textId="77777777" w:rsidTr="00173EFE">
        <w:tc>
          <w:tcPr>
            <w:tcW w:w="1557" w:type="dxa"/>
            <w:vMerge/>
            <w:shd w:val="clear" w:color="auto" w:fill="auto"/>
          </w:tcPr>
          <w:p w14:paraId="1253E0B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6E0FCA3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C14 Train d'atterrissage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7048D47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32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350C2F4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289AE800" w14:textId="77777777" w:rsidTr="00173EFE">
        <w:tc>
          <w:tcPr>
            <w:tcW w:w="1557" w:type="dxa"/>
            <w:vMerge/>
            <w:shd w:val="clear" w:color="auto" w:fill="auto"/>
          </w:tcPr>
          <w:p w14:paraId="47B31E99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DA9A50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C15 Oxygène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302CE864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35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45DC1EEB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15FB6BFE" w14:textId="77777777" w:rsidTr="00173EFE">
        <w:tc>
          <w:tcPr>
            <w:tcW w:w="1557" w:type="dxa"/>
            <w:vMerge/>
            <w:shd w:val="clear" w:color="auto" w:fill="auto"/>
          </w:tcPr>
          <w:p w14:paraId="59C31E8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2D778C7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C16 Hélices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5E54A67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61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708413E0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6FD4351B" w14:textId="77777777" w:rsidTr="00173EFE">
        <w:tc>
          <w:tcPr>
            <w:tcW w:w="1557" w:type="dxa"/>
            <w:vMerge/>
            <w:shd w:val="clear" w:color="auto" w:fill="auto"/>
          </w:tcPr>
          <w:p w14:paraId="696AAD3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3C84DF5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C17 Système pneumatique et de vide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5077FE51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36 - 37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266445B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68E3FF21" w14:textId="77777777" w:rsidTr="00173EFE">
        <w:tc>
          <w:tcPr>
            <w:tcW w:w="1557" w:type="dxa"/>
            <w:vMerge/>
            <w:shd w:val="clear" w:color="auto" w:fill="auto"/>
          </w:tcPr>
          <w:p w14:paraId="3B0637A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89202C4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C18 Protection givre/pluie/incendie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14811822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26 - 30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37879ECD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357D5F8E" w14:textId="77777777" w:rsidTr="00173EFE">
        <w:tc>
          <w:tcPr>
            <w:tcW w:w="1557" w:type="dxa"/>
            <w:vMerge/>
            <w:shd w:val="clear" w:color="auto" w:fill="auto"/>
          </w:tcPr>
          <w:p w14:paraId="0DBF7AF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05DD37B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C19 Hublots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12B0179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56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0886C69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559E7706" w14:textId="77777777" w:rsidTr="00173EFE">
        <w:tc>
          <w:tcPr>
            <w:tcW w:w="1557" w:type="dxa"/>
            <w:vMerge/>
            <w:shd w:val="clear" w:color="auto" w:fill="auto"/>
          </w:tcPr>
          <w:p w14:paraId="25C7961E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4D6B3F8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C20 Structure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6BC31E56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53 - 54 - 57.10 - 57.20 - 57.30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376FC327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4F3B8A4F" w14:textId="77777777" w:rsidTr="00173EFE">
        <w:tc>
          <w:tcPr>
            <w:tcW w:w="1557" w:type="dxa"/>
            <w:vMerge/>
            <w:shd w:val="clear" w:color="auto" w:fill="auto"/>
          </w:tcPr>
          <w:p w14:paraId="3B490270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7AEF53AF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C21 Ballast d'eau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4A6A47FA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  <w:lang w:val="en-GB"/>
              </w:rPr>
              <w:t>41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6A580EC5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7DC2F12E" w14:textId="77777777" w:rsidTr="00173EFE">
        <w:tc>
          <w:tcPr>
            <w:tcW w:w="1557" w:type="dxa"/>
            <w:vMerge/>
            <w:shd w:val="clear" w:color="auto" w:fill="auto"/>
          </w:tcPr>
          <w:p w14:paraId="3A35E45F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2946" w:type="dxa"/>
            <w:shd w:val="clear" w:color="auto" w:fill="auto"/>
            <w:vAlign w:val="center"/>
          </w:tcPr>
          <w:p w14:paraId="4086EB06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C22 Propulsion auxiliaire</w:t>
            </w:r>
          </w:p>
        </w:tc>
        <w:tc>
          <w:tcPr>
            <w:tcW w:w="2764" w:type="dxa"/>
            <w:shd w:val="clear" w:color="auto" w:fill="auto"/>
            <w:vAlign w:val="center"/>
          </w:tcPr>
          <w:p w14:paraId="12F32F35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MyriadPro-Regular" w:hAnsi="MyriadPro-Regular" w:cs="MyriadPro-Regular"/>
                <w:sz w:val="16"/>
                <w:szCs w:val="16"/>
              </w:rPr>
              <w:t>84</w:t>
            </w:r>
          </w:p>
        </w:tc>
        <w:tc>
          <w:tcPr>
            <w:tcW w:w="2764" w:type="dxa"/>
            <w:gridSpan w:val="3"/>
            <w:vMerge/>
            <w:shd w:val="clear" w:color="auto" w:fill="auto"/>
          </w:tcPr>
          <w:p w14:paraId="1666B88F" w14:textId="77777777" w:rsidR="00054362" w:rsidRPr="00393396" w:rsidRDefault="00054362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</w:tc>
      </w:tr>
      <w:tr w:rsidR="00393396" w:rsidRPr="00393396" w14:paraId="01E0411A" w14:textId="77777777" w:rsidTr="00173EFE">
        <w:trPr>
          <w:trHeight w:val="331"/>
        </w:trPr>
        <w:tc>
          <w:tcPr>
            <w:tcW w:w="1557" w:type="dxa"/>
            <w:shd w:val="clear" w:color="auto" w:fill="auto"/>
          </w:tcPr>
          <w:p w14:paraId="3AAB6A7F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SERVICES SPÉCIALISÉS</w:t>
            </w:r>
          </w:p>
        </w:tc>
        <w:tc>
          <w:tcPr>
            <w:tcW w:w="2946" w:type="dxa"/>
            <w:shd w:val="clear" w:color="auto" w:fill="auto"/>
            <w:vAlign w:val="center"/>
          </w:tcPr>
          <w:p w14:paraId="5D215C7B" w14:textId="77777777" w:rsidR="0086596D" w:rsidRPr="00393396" w:rsidRDefault="0086596D" w:rsidP="00173EFE">
            <w:pPr>
              <w:pStyle w:val="Sansinterligne1"/>
              <w:rPr>
                <w:rFonts w:ascii="Arial" w:hAnsi="Arial" w:cs="Arial"/>
                <w:sz w:val="16"/>
                <w:szCs w:val="16"/>
                <w:lang w:eastAsia="fr-FR"/>
              </w:rPr>
            </w:pPr>
            <w:r w:rsidRPr="00393396">
              <w:rPr>
                <w:rFonts w:ascii="Arial" w:hAnsi="Arial" w:cs="Arial"/>
                <w:sz w:val="16"/>
                <w:szCs w:val="16"/>
                <w:lang w:eastAsia="fr-FR"/>
              </w:rPr>
              <w:t>D1 Contrôles non destructifs</w:t>
            </w:r>
          </w:p>
        </w:tc>
        <w:tc>
          <w:tcPr>
            <w:tcW w:w="5528" w:type="dxa"/>
            <w:gridSpan w:val="4"/>
            <w:shd w:val="clear" w:color="auto" w:fill="auto"/>
          </w:tcPr>
          <w:p w14:paraId="63E5CC6C" w14:textId="77777777" w:rsidR="00E06DEA" w:rsidRPr="00393396" w:rsidRDefault="003E3001" w:rsidP="00E06DEA">
            <w:r w:rsidRPr="00393396">
              <w:rPr>
                <w:rFonts w:ascii="Arial" w:hAnsi="Arial" w:cs="Arial"/>
                <w:sz w:val="16"/>
                <w:szCs w:val="16"/>
              </w:rPr>
              <w:t>Doit préciser la ou les méthodes CND particulières</w:t>
            </w:r>
          </w:p>
        </w:tc>
      </w:tr>
    </w:tbl>
    <w:p w14:paraId="132E2B36" w14:textId="77777777" w:rsidR="0086596D" w:rsidRPr="00393396" w:rsidRDefault="0086596D" w:rsidP="0086596D">
      <w:pPr>
        <w:pStyle w:val="Sansinterligne1"/>
        <w:rPr>
          <w:rFonts w:ascii="Arial" w:hAnsi="Arial" w:cs="Arial"/>
          <w:sz w:val="20"/>
          <w:szCs w:val="20"/>
          <w:lang w:eastAsia="fr-FR"/>
        </w:rPr>
      </w:pPr>
    </w:p>
    <w:p w14:paraId="6AC1FE6C" w14:textId="5DA0CA2F" w:rsidR="00C707F1" w:rsidRDefault="003D67AF" w:rsidP="003D67AF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br w:type="page"/>
      </w:r>
      <w:r w:rsidRPr="00393396">
        <w:rPr>
          <w:rFonts w:ascii="Arial" w:hAnsi="Arial" w:cs="Arial"/>
          <w:sz w:val="22"/>
          <w:szCs w:val="22"/>
        </w:rPr>
        <w:lastRenderedPageBreak/>
        <w:t>Annexe 3</w:t>
      </w:r>
    </w:p>
    <w:p w14:paraId="1E38DA38" w14:textId="6AD2F5D0" w:rsidR="00C707F1" w:rsidRDefault="003D67AF" w:rsidP="003D67AF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t xml:space="preserve">Privilèges et prérogatives </w:t>
      </w:r>
      <w:r w:rsidR="00F36DA4" w:rsidRPr="00393396">
        <w:rPr>
          <w:rFonts w:ascii="Arial" w:hAnsi="Arial" w:cs="Arial"/>
          <w:sz w:val="22"/>
          <w:szCs w:val="22"/>
        </w:rPr>
        <w:t>à renseigner pour l</w:t>
      </w:r>
      <w:r w:rsidRPr="00393396">
        <w:rPr>
          <w:rFonts w:ascii="Arial" w:hAnsi="Arial" w:cs="Arial"/>
          <w:sz w:val="22"/>
          <w:szCs w:val="22"/>
        </w:rPr>
        <w:t>es organismes</w:t>
      </w:r>
    </w:p>
    <w:p w14:paraId="6D3C62E6" w14:textId="3A2D0A13" w:rsidR="003D67AF" w:rsidRPr="00393396" w:rsidRDefault="00C707F1" w:rsidP="003D67AF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Partie </w:t>
      </w:r>
      <w:r w:rsidR="003D67AF" w:rsidRPr="00393396">
        <w:rPr>
          <w:rFonts w:ascii="Arial" w:hAnsi="Arial" w:cs="Arial"/>
          <w:sz w:val="22"/>
          <w:szCs w:val="22"/>
        </w:rPr>
        <w:t>CAO</w:t>
      </w:r>
      <w:r>
        <w:rPr>
          <w:rFonts w:ascii="Arial" w:hAnsi="Arial" w:cs="Arial"/>
          <w:sz w:val="22"/>
          <w:szCs w:val="22"/>
        </w:rPr>
        <w:t>-FR</w:t>
      </w:r>
      <w:r w:rsidR="003D67AF" w:rsidRPr="00393396">
        <w:rPr>
          <w:rFonts w:ascii="Arial" w:hAnsi="Arial" w:cs="Arial"/>
          <w:sz w:val="22"/>
          <w:szCs w:val="22"/>
        </w:rPr>
        <w:t xml:space="preserve"> et </w:t>
      </w:r>
      <w:r>
        <w:rPr>
          <w:rFonts w:ascii="Arial" w:hAnsi="Arial" w:cs="Arial"/>
          <w:sz w:val="22"/>
          <w:szCs w:val="22"/>
        </w:rPr>
        <w:t xml:space="preserve">Partie </w:t>
      </w:r>
      <w:r w:rsidR="003D67AF" w:rsidRPr="00393396">
        <w:rPr>
          <w:rFonts w:ascii="Arial" w:hAnsi="Arial" w:cs="Arial"/>
          <w:sz w:val="22"/>
          <w:szCs w:val="22"/>
        </w:rPr>
        <w:t>CAMO</w:t>
      </w:r>
      <w:r>
        <w:rPr>
          <w:rFonts w:ascii="Arial" w:hAnsi="Arial" w:cs="Arial"/>
          <w:sz w:val="22"/>
          <w:szCs w:val="22"/>
        </w:rPr>
        <w:t>-FR</w:t>
      </w:r>
    </w:p>
    <w:p w14:paraId="40AB0FCF" w14:textId="6813829D" w:rsidR="00716D2C" w:rsidRPr="00393396" w:rsidRDefault="00716D2C" w:rsidP="00252BBF">
      <w:pPr>
        <w:spacing w:line="226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897"/>
        <w:gridCol w:w="816"/>
      </w:tblGrid>
      <w:tr w:rsidR="00393396" w:rsidRPr="00393396" w14:paraId="3EDBD6E8" w14:textId="77777777" w:rsidTr="00E76941">
        <w:trPr>
          <w:trHeight w:val="530"/>
        </w:trPr>
        <w:tc>
          <w:tcPr>
            <w:tcW w:w="9713" w:type="dxa"/>
            <w:gridSpan w:val="2"/>
            <w:shd w:val="pct10" w:color="auto" w:fill="auto"/>
            <w:vAlign w:val="center"/>
          </w:tcPr>
          <w:p w14:paraId="7D8A5495" w14:textId="6CE848C0" w:rsidR="00B74CE6" w:rsidRPr="00393396" w:rsidRDefault="00B74CE6" w:rsidP="00070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Privilèges et prérogatives de l’agrément Partie</w:t>
            </w:r>
            <w:r w:rsidR="00C707F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CAO</w:t>
            </w:r>
            <w:r w:rsidR="00C707F1">
              <w:rPr>
                <w:rFonts w:ascii="Arial" w:hAnsi="Arial" w:cs="Arial"/>
                <w:b/>
                <w:bCs/>
                <w:sz w:val="28"/>
                <w:szCs w:val="28"/>
              </w:rPr>
              <w:t>-FR</w:t>
            </w:r>
          </w:p>
        </w:tc>
      </w:tr>
      <w:tr w:rsidR="00393396" w:rsidRPr="00393396" w14:paraId="60594CB0" w14:textId="77777777" w:rsidTr="00E76941">
        <w:trPr>
          <w:trHeight w:val="530"/>
        </w:trPr>
        <w:tc>
          <w:tcPr>
            <w:tcW w:w="9713" w:type="dxa"/>
            <w:gridSpan w:val="2"/>
            <w:shd w:val="pct10" w:color="auto" w:fill="auto"/>
            <w:vAlign w:val="center"/>
          </w:tcPr>
          <w:p w14:paraId="12D06903" w14:textId="263BE364" w:rsidR="00B74CE6" w:rsidRPr="00393396" w:rsidRDefault="00B74CE6" w:rsidP="00070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PRIVILEGES – MAINTENANCE (Partie</w:t>
            </w:r>
            <w:r w:rsidR="00C70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CAO</w:t>
            </w:r>
            <w:r w:rsidR="00C707F1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3396" w:rsidRPr="00393396" w14:paraId="6CAEF59C" w14:textId="77777777" w:rsidTr="00E76941">
        <w:tc>
          <w:tcPr>
            <w:tcW w:w="8897" w:type="dxa"/>
            <w:shd w:val="clear" w:color="auto" w:fill="auto"/>
          </w:tcPr>
          <w:p w14:paraId="5CDFE968" w14:textId="628F2DB2" w:rsidR="00114204" w:rsidRPr="00393396" w:rsidRDefault="00114204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661D3F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(a)(1) - Effectuer des travaux d'entretien sur tout aéronef ou tout élément d'aéronef pour lequel il est agréé, aux lieux précisés sur le certificat d'agrément et dans le CAE</w:t>
            </w:r>
            <w:r w:rsidR="00661D3F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50A2316" w14:textId="77777777" w:rsidR="00690519" w:rsidRPr="00393396" w:rsidRDefault="003E3001" w:rsidP="0069051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="00114204"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40F0B079" w14:textId="77777777" w:rsidR="00114204" w:rsidRPr="00393396" w:rsidRDefault="003E3001" w:rsidP="00C23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="00114204"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0E16837A" w14:textId="77777777" w:rsidTr="00E76941">
        <w:tc>
          <w:tcPr>
            <w:tcW w:w="8897" w:type="dxa"/>
            <w:shd w:val="clear" w:color="auto" w:fill="auto"/>
          </w:tcPr>
          <w:p w14:paraId="0F1151D8" w14:textId="6C80C047" w:rsidR="00C23EC2" w:rsidRPr="00393396" w:rsidRDefault="00C23EC2" w:rsidP="000702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661D3F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(a)(2) - Sous-traiter l’exécution de tâches de maintenance à un autre organisme qualifié de manière appropriée sous le contrôle de l’organisme Partie</w:t>
            </w:r>
            <w:r w:rsidR="00661D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CAO</w:t>
            </w:r>
            <w:r w:rsidR="00661D3F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>, selon des procédures définies dans son CAE</w:t>
            </w:r>
            <w:r w:rsidR="00661D3F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et approuvées par l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autorité.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67D7BCD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7032105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7F8B8763" w14:textId="77777777" w:rsidTr="00E76941">
        <w:tc>
          <w:tcPr>
            <w:tcW w:w="8897" w:type="dxa"/>
            <w:shd w:val="clear" w:color="auto" w:fill="auto"/>
          </w:tcPr>
          <w:p w14:paraId="10BE9DD0" w14:textId="745E81BA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661D3F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(a)(3) </w:t>
            </w:r>
            <w:r w:rsidR="00661D3F">
              <w:rPr>
                <w:rFonts w:ascii="Arial" w:hAnsi="Arial" w:cs="Arial"/>
                <w:sz w:val="20"/>
                <w:szCs w:val="20"/>
              </w:rPr>
              <w:t>–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Effectuer des travaux d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entretien sur tout aéronef ou élément d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aéronef pour lequel il est agréé, dans un endroit quelconque, sous réserve que la nécessité de tels travaux d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entretien découle soit de l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inaptitude au vol de l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aéronef, soit du besoin d</w:t>
            </w:r>
            <w:r w:rsidR="00661D3F">
              <w:rPr>
                <w:rFonts w:ascii="Arial" w:hAnsi="Arial" w:cs="Arial"/>
                <w:sz w:val="20"/>
                <w:szCs w:val="20"/>
              </w:rPr>
              <w:t>’</w:t>
            </w:r>
            <w:r w:rsidRPr="00393396">
              <w:rPr>
                <w:rFonts w:ascii="Arial" w:hAnsi="Arial" w:cs="Arial"/>
                <w:sz w:val="20"/>
                <w:szCs w:val="20"/>
              </w:rPr>
              <w:t>effectuer un entretien occasionnel selon des procédures définies dans son CAE</w:t>
            </w:r>
            <w:r w:rsidR="00661D3F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et approuvées par l'autorité.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BB8FAC4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027938FA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6196DE29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14:paraId="26D5E67E" w14:textId="106FAE91" w:rsidR="00C23EC2" w:rsidRPr="00393396" w:rsidRDefault="00C23EC2" w:rsidP="0007022E">
            <w:pPr>
              <w:tabs>
                <w:tab w:val="left" w:pos="145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661D3F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(a)(4) - Délivrer des approbations pour remise en service après achèvement des travaux d'entretien, conformément au point 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.065 ou au point CAO.</w:t>
            </w:r>
            <w:r w:rsidR="00661D3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.070.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82E30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2A10CD0B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FF5FF5" w:rsidRPr="00393396" w14:paraId="51AE79F6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14:paraId="40E86CEE" w14:textId="672745F9" w:rsidR="00FF5FF5" w:rsidRPr="00393396" w:rsidRDefault="00FF5FF5" w:rsidP="00FF5FF5">
            <w:pPr>
              <w:tabs>
                <w:tab w:val="left" w:pos="145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(a)(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) - </w:t>
            </w:r>
            <w:r w:rsidRPr="00FF5FF5">
              <w:rPr>
                <w:rFonts w:ascii="Arial" w:hAnsi="Arial" w:cs="Arial"/>
                <w:sz w:val="20"/>
                <w:szCs w:val="20"/>
              </w:rPr>
              <w:t>Délivrer des certi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FF5FF5">
              <w:rPr>
                <w:rFonts w:ascii="Arial" w:hAnsi="Arial" w:cs="Arial"/>
                <w:sz w:val="20"/>
                <w:szCs w:val="20"/>
              </w:rPr>
              <w:t>icats d’autorisation de remise en service après achèvement des travaux d’entretien,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5FF5">
              <w:rPr>
                <w:rFonts w:ascii="Arial" w:hAnsi="Arial" w:cs="Arial"/>
                <w:sz w:val="20"/>
                <w:szCs w:val="20"/>
              </w:rPr>
              <w:t xml:space="preserve">conformément au point CAO.FR.065 ou au point CAO.FR.070, pour des aéronefs civils immatriculés en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France </w:t>
            </w:r>
            <w:r w:rsidRPr="00FF5FF5">
              <w:rPr>
                <w:rFonts w:ascii="Arial" w:hAnsi="Arial" w:cs="Arial"/>
                <w:sz w:val="20"/>
                <w:szCs w:val="20"/>
              </w:rPr>
              <w:t>qui ne répondent pas aux critères du I de l’article 1er du présent arrêté sous réserve de disposer d’une procédure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5FF5">
              <w:rPr>
                <w:rFonts w:ascii="Arial" w:hAnsi="Arial" w:cs="Arial"/>
                <w:sz w:val="20"/>
                <w:szCs w:val="20"/>
              </w:rPr>
              <w:t>approuvée par le ministre chargé de l’aviation civils</w:t>
            </w:r>
            <w:r w:rsidR="00705AFB">
              <w:rPr>
                <w:rFonts w:ascii="Arial" w:hAnsi="Arial" w:cs="Arial"/>
                <w:sz w:val="20"/>
                <w:szCs w:val="20"/>
              </w:rPr>
              <w:t xml:space="preserve"> (Aéronef annexe I non concernés par l’arrêté du 8 juillet 2024 et aéronef disposant d’un CNRA, CNRAC, CNSK, CDNR)</w:t>
            </w:r>
            <w:r w:rsidR="00E64F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7C146" w14:textId="3D0362FF" w:rsidR="00FF5FF5" w:rsidRPr="00393396" w:rsidRDefault="00FF5FF5" w:rsidP="00FF5FF5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proofErr w:type="spellStart"/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  <w:proofErr w:type="spellEnd"/>
          </w:p>
        </w:tc>
      </w:tr>
      <w:tr w:rsidR="00393396" w:rsidRPr="00393396" w14:paraId="66D2A9D2" w14:textId="77777777" w:rsidTr="00E76941">
        <w:trPr>
          <w:trHeight w:val="521"/>
        </w:trPr>
        <w:tc>
          <w:tcPr>
            <w:tcW w:w="9713" w:type="dxa"/>
            <w:gridSpan w:val="2"/>
            <w:shd w:val="pct10" w:color="auto" w:fill="auto"/>
            <w:vAlign w:val="center"/>
          </w:tcPr>
          <w:p w14:paraId="73D5A974" w14:textId="2788B10A" w:rsidR="00B74CE6" w:rsidRPr="00393396" w:rsidRDefault="00B74CE6" w:rsidP="00070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PRIVILEGES – GESTION DU MAINTIEN DE LA NAVIGABILITE (Partie</w:t>
            </w:r>
            <w:r w:rsidR="00661D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CAO</w:t>
            </w:r>
            <w:r w:rsidR="00661D3F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3396" w:rsidRPr="00393396" w14:paraId="075E4E5D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9BFAC" w14:textId="41FCA799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FF5FF5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CF49B5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(b)(1) - Gérer le maintien de la navigabilité de tout aéronef pour lequel il est agréé.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AEFEA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4C62DA52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327A6359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0FFB4" w14:textId="3381CB3D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FF5FF5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CF49B5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(b)(2) - </w:t>
            </w:r>
            <w:r w:rsidR="00CF49B5">
              <w:rPr>
                <w:rFonts w:ascii="Arial" w:hAnsi="Arial" w:cs="Arial"/>
                <w:sz w:val="20"/>
                <w:szCs w:val="20"/>
              </w:rPr>
              <w:t>Réservé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E85E5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0DB34C14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3164644A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1D22" w14:textId="155EB702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CF49B5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CF49B5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(b)(3) - Exécuter des tâches limitées de maintien de la navigabilité avec tout organisme sous-traitant, travaillant selon son système qualité, figurant sur la liste du certificat d'agrément.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465FD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9A95D13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6D3F7452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8422C" w14:textId="03D5DC75" w:rsidR="00C23EC2" w:rsidRPr="00393396" w:rsidRDefault="00C23EC2" w:rsidP="00CF49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1E7B83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1E7B83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(b)(4) </w:t>
            </w:r>
            <w:r w:rsidR="00CF49B5">
              <w:rPr>
                <w:rFonts w:ascii="Arial" w:hAnsi="Arial" w:cs="Arial"/>
                <w:sz w:val="20"/>
                <w:szCs w:val="20"/>
              </w:rPr>
              <w:t>–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9B5" w:rsidRPr="00CF49B5">
              <w:rPr>
                <w:rFonts w:ascii="Arial" w:hAnsi="Arial" w:cs="Arial"/>
                <w:sz w:val="20"/>
                <w:szCs w:val="20"/>
              </w:rPr>
              <w:t>Prolonger</w:t>
            </w:r>
            <w:r w:rsidR="00CF49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9B5" w:rsidRPr="00CF49B5">
              <w:rPr>
                <w:rFonts w:ascii="Arial" w:hAnsi="Arial" w:cs="Arial"/>
                <w:sz w:val="20"/>
                <w:szCs w:val="20"/>
              </w:rPr>
              <w:t>un certi</w:t>
            </w:r>
            <w:r w:rsidR="00CF49B5">
              <w:rPr>
                <w:rFonts w:ascii="Arial" w:hAnsi="Arial" w:cs="Arial"/>
                <w:sz w:val="20"/>
                <w:szCs w:val="20"/>
              </w:rPr>
              <w:t>fi</w:t>
            </w:r>
            <w:r w:rsidR="00CF49B5" w:rsidRPr="00CF49B5">
              <w:rPr>
                <w:rFonts w:ascii="Arial" w:hAnsi="Arial" w:cs="Arial"/>
                <w:sz w:val="20"/>
                <w:szCs w:val="20"/>
              </w:rPr>
              <w:t>cat d’examen de navigabilité</w:t>
            </w:r>
            <w:r w:rsidR="00CF49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9B5" w:rsidRPr="00CF49B5">
              <w:rPr>
                <w:rFonts w:ascii="Arial" w:hAnsi="Arial" w:cs="Arial"/>
                <w:sz w:val="20"/>
                <w:szCs w:val="20"/>
              </w:rPr>
              <w:t>délivré par l’autorité compétente, ou par un autre organisme, selon le cas</w:t>
            </w:r>
            <w:r w:rsidRPr="003933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F8348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2B1C06D9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5BF705C0" w14:textId="77777777" w:rsidTr="00E76941">
        <w:trPr>
          <w:trHeight w:val="449"/>
        </w:trPr>
        <w:tc>
          <w:tcPr>
            <w:tcW w:w="9713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5E5531" w14:textId="3E772E0D" w:rsidR="00B74CE6" w:rsidRPr="00393396" w:rsidRDefault="00B74CE6" w:rsidP="0007022E">
            <w:pPr>
              <w:jc w:val="center"/>
              <w:rPr>
                <w:rFonts w:ascii="Arial" w:eastAsia="MS Gothic" w:hAnsi="Arial" w:cs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PRIVILEGES – EXAMEN DE NAVIGABILITE (Partie</w:t>
            </w:r>
            <w:r w:rsidR="001E7B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CAO</w:t>
            </w:r>
            <w:r w:rsidR="001E7B83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3396" w:rsidRPr="00393396" w14:paraId="2FF9CF1F" w14:textId="77777777" w:rsidTr="00E76941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4857F" w14:textId="23476C6B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1E7B83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 w:rsidR="001E7B83"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(c)(1) - Réaliser des examens de navigabilité et émettre un CEN uniquement pour les organismes disposant du privilège « gestion du maintien de la navigabilité ».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21E71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E76D5ED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413BB3" w:rsidRPr="00393396" w14:paraId="5EA098A0" w14:textId="77777777" w:rsidTr="00E64F74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DDF13" w14:textId="5B647F72" w:rsidR="00413BB3" w:rsidRPr="00393396" w:rsidRDefault="00413BB3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.095</w:t>
            </w:r>
            <w:r>
              <w:rPr>
                <w:rFonts w:ascii="Arial" w:hAnsi="Arial" w:cs="Arial"/>
                <w:sz w:val="20"/>
                <w:szCs w:val="20"/>
              </w:rPr>
              <w:t xml:space="preserve"> I.</w:t>
            </w:r>
            <w:r w:rsidRPr="00393396">
              <w:rPr>
                <w:rFonts w:ascii="Arial" w:hAnsi="Arial" w:cs="Arial"/>
                <w:sz w:val="20"/>
                <w:szCs w:val="20"/>
              </w:rPr>
              <w:t>(c)(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) -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93396"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39339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393396">
              <w:rPr>
                <w:rFonts w:ascii="Arial" w:hAnsi="Arial" w:cs="Arial"/>
                <w:sz w:val="20"/>
                <w:szCs w:val="20"/>
              </w:rPr>
              <w:t>ger un CEN uniquement pour les organismes disposant du privilège « gestion du maintien de la navigabilité ».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3AE3F" w14:textId="7ACB0EA1" w:rsidR="00413BB3" w:rsidRPr="00393396" w:rsidRDefault="004054D2" w:rsidP="004054D2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proofErr w:type="spellStart"/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  <w:proofErr w:type="spellEnd"/>
          </w:p>
        </w:tc>
      </w:tr>
      <w:tr w:rsidR="00393396" w:rsidRPr="00393396" w14:paraId="380DC88B" w14:textId="77777777" w:rsidTr="00E64F74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BB301" w14:textId="29B3EAB8" w:rsidR="00C23EC2" w:rsidRPr="00393396" w:rsidRDefault="00C23EC2" w:rsidP="000702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CAO.A.095</w:t>
            </w:r>
            <w:r w:rsidR="00357631">
              <w:rPr>
                <w:rFonts w:ascii="Arial" w:hAnsi="Arial" w:cs="Arial"/>
                <w:sz w:val="20"/>
                <w:szCs w:val="20"/>
              </w:rPr>
              <w:t xml:space="preserve"> II.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- Réaliser des examens de navigabilité </w:t>
            </w:r>
            <w:r w:rsidR="00357631">
              <w:rPr>
                <w:rFonts w:ascii="Arial" w:hAnsi="Arial" w:cs="Arial"/>
                <w:sz w:val="20"/>
                <w:szCs w:val="20"/>
              </w:rPr>
              <w:t>sur des aéronefs annexe I non soumis à la Partie M-FR</w:t>
            </w:r>
            <w:r w:rsidR="00E64F7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E64F74">
              <w:rPr>
                <w:rFonts w:ascii="Arial" w:hAnsi="Arial" w:cs="Arial"/>
                <w:sz w:val="20"/>
                <w:szCs w:val="20"/>
              </w:rPr>
              <w:t>A venir</w:t>
            </w:r>
            <w:proofErr w:type="spellEnd"/>
            <w:r w:rsidR="00E64F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1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B38BFA" w14:textId="1508C9EE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7438AEEA" w14:textId="77777777" w:rsidTr="00E76941">
        <w:tc>
          <w:tcPr>
            <w:tcW w:w="9713" w:type="dxa"/>
            <w:gridSpan w:val="2"/>
            <w:shd w:val="pct10" w:color="auto" w:fill="auto"/>
          </w:tcPr>
          <w:p w14:paraId="40D63193" w14:textId="40109FB5" w:rsidR="00B74CE6" w:rsidRPr="00393396" w:rsidRDefault="00B74CE6" w:rsidP="000702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PREROGATIVES (Partie</w:t>
            </w:r>
            <w:r w:rsidR="009867E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CAO</w:t>
            </w:r>
            <w:r w:rsidR="009867EF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3396" w:rsidRPr="00393396" w14:paraId="449B7DC0" w14:textId="77777777" w:rsidTr="00E76941">
        <w:tc>
          <w:tcPr>
            <w:tcW w:w="8897" w:type="dxa"/>
            <w:shd w:val="clear" w:color="auto" w:fill="auto"/>
            <w:vAlign w:val="center"/>
          </w:tcPr>
          <w:p w14:paraId="50D376C3" w14:textId="1C2E57F6" w:rsidR="00C23EC2" w:rsidRPr="00393396" w:rsidRDefault="00C23EC2" w:rsidP="00F70D40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M.</w:t>
            </w:r>
            <w:r w:rsidR="009867EF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.302(c) – Approuver (approbation indirecte) le programme d’entretien d’un aéronef et ses amendements pour les aéronefs redevables de la Partie</w:t>
            </w:r>
            <w:r w:rsidR="006F54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sz w:val="20"/>
                <w:szCs w:val="20"/>
              </w:rPr>
              <w:t>M</w:t>
            </w:r>
            <w:r w:rsidR="006F54DD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pour un organisme disposant du privilège de gestion du maintien de la navigabilité.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B80050F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594EF1B4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1C341627" w14:textId="7C402A26" w:rsidR="00690519" w:rsidRPr="00393396" w:rsidRDefault="00690519" w:rsidP="00A23CB4">
      <w:pPr>
        <w:jc w:val="both"/>
        <w:rPr>
          <w:rFonts w:ascii="Arial" w:hAnsi="Arial" w:cs="Arial"/>
          <w:sz w:val="20"/>
          <w:szCs w:val="20"/>
        </w:rPr>
        <w:sectPr w:rsidR="00690519" w:rsidRPr="00393396" w:rsidSect="007C3C7C">
          <w:footerReference w:type="default" r:id="rId15"/>
          <w:pgSz w:w="11906" w:h="16838"/>
          <w:pgMar w:top="360" w:right="1417" w:bottom="568" w:left="1417" w:header="567" w:footer="708" w:gutter="0"/>
          <w:cols w:space="708"/>
          <w:docGrid w:linePitch="360"/>
        </w:sect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897"/>
        <w:gridCol w:w="816"/>
      </w:tblGrid>
      <w:tr w:rsidR="00393396" w:rsidRPr="00393396" w14:paraId="0DC61ADE" w14:textId="77777777" w:rsidTr="0007022E">
        <w:tc>
          <w:tcPr>
            <w:tcW w:w="8897" w:type="dxa"/>
            <w:shd w:val="clear" w:color="auto" w:fill="auto"/>
            <w:vAlign w:val="center"/>
          </w:tcPr>
          <w:p w14:paraId="3878A4A5" w14:textId="60B36149" w:rsidR="00E76941" w:rsidRPr="00393396" w:rsidRDefault="00E76941" w:rsidP="007C1A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lastRenderedPageBreak/>
              <w:t>M.</w:t>
            </w:r>
            <w:r w:rsidR="00A71500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.201(i)</w:t>
            </w:r>
            <w:r w:rsidR="00A71500">
              <w:rPr>
                <w:rFonts w:ascii="Arial" w:hAnsi="Arial" w:cs="Arial"/>
                <w:sz w:val="20"/>
                <w:szCs w:val="20"/>
              </w:rPr>
              <w:t>(3.)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– Elaborer et gérer l’approbation de programme d’entretien d’aéronefs redevables de la </w:t>
            </w:r>
            <w:proofErr w:type="spellStart"/>
            <w:r w:rsidRPr="00393396">
              <w:rPr>
                <w:rFonts w:ascii="Arial" w:hAnsi="Arial" w:cs="Arial"/>
                <w:sz w:val="20"/>
                <w:szCs w:val="20"/>
              </w:rPr>
              <w:t>PartieM</w:t>
            </w:r>
            <w:proofErr w:type="spellEnd"/>
            <w:r w:rsidR="00A71500">
              <w:rPr>
                <w:rFonts w:ascii="Arial" w:hAnsi="Arial" w:cs="Arial"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sz w:val="20"/>
                <w:szCs w:val="20"/>
              </w:rPr>
              <w:t xml:space="preserve"> pour un organisme disposant du privilège de gestion du maintien de la navigabilité au profit d’un propriétaire qui assure par lui-même la gestion du maintien de la navigabilité de son aéronef.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7511341" w14:textId="77777777" w:rsidR="00E76941" w:rsidRPr="00393396" w:rsidRDefault="00C23EC2" w:rsidP="006905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="00E76941"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4C5C58C3" w14:textId="77777777" w:rsidR="00E76941" w:rsidRPr="00393396" w:rsidRDefault="00C23EC2" w:rsidP="00C23EC2">
            <w:pPr>
              <w:jc w:val="both"/>
              <w:rPr>
                <w:rFonts w:ascii="Arial" w:eastAsia="MS Gothic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="00E76941"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21C4C075" w14:textId="77777777" w:rsidTr="0007022E">
        <w:tc>
          <w:tcPr>
            <w:tcW w:w="8897" w:type="dxa"/>
            <w:shd w:val="clear" w:color="auto" w:fill="auto"/>
            <w:vAlign w:val="center"/>
          </w:tcPr>
          <w:p w14:paraId="04016AF4" w14:textId="4D5E8FB1" w:rsidR="00C23EC2" w:rsidRPr="00393396" w:rsidRDefault="00C23EC2" w:rsidP="003525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M.</w:t>
            </w:r>
            <w:r w:rsidR="00F514FB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.306(b) – Pour les organismes qui ont en gestion du maintien de la navigabilité des aéronefs soumis à un CRM, approuver les amendements des CRM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570BDE0" w14:textId="77777777" w:rsidR="00C23EC2" w:rsidRPr="00393396" w:rsidRDefault="00C23EC2" w:rsidP="002745D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11310CCD" w14:textId="77777777" w:rsidR="00C23EC2" w:rsidRPr="00393396" w:rsidRDefault="00C23EC2" w:rsidP="002745D9">
            <w:pPr>
              <w:jc w:val="both"/>
              <w:rPr>
                <w:rFonts w:ascii="Arial" w:eastAsia="MS Gothic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1FB5A857" w14:textId="77777777" w:rsidTr="007C1AA2">
        <w:tc>
          <w:tcPr>
            <w:tcW w:w="8897" w:type="dxa"/>
            <w:shd w:val="clear" w:color="auto" w:fill="auto"/>
            <w:vAlign w:val="center"/>
          </w:tcPr>
          <w:p w14:paraId="75976253" w14:textId="3FBB505E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CAO.</w:t>
            </w:r>
            <w:r w:rsidR="00746E05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.020(c) - Fabriquer de façon limitée des pièces à usage interne pour un chantier en cours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3EF88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6B29051A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65EA86BE" w14:textId="77777777" w:rsidTr="007C1AA2">
        <w:tc>
          <w:tcPr>
            <w:tcW w:w="8897" w:type="dxa"/>
            <w:shd w:val="clear" w:color="auto" w:fill="auto"/>
            <w:vAlign w:val="center"/>
          </w:tcPr>
          <w:p w14:paraId="1707C8AE" w14:textId="1C158FC8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Réalisation de maintenance hors site déclaré pour les aéronefs redevables de la Partie-ML</w:t>
            </w:r>
            <w:r w:rsidR="007C1AA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7C1AA2">
              <w:rPr>
                <w:rFonts w:ascii="Arial" w:hAnsi="Arial" w:cs="Arial"/>
                <w:sz w:val="20"/>
                <w:szCs w:val="20"/>
              </w:rPr>
              <w:t>A venir</w:t>
            </w:r>
            <w:proofErr w:type="spellEnd"/>
            <w:r w:rsidR="007C1A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4DA61D" w14:textId="2D239DE4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1DDAFF2E" w14:textId="77777777" w:rsidTr="0007022E">
        <w:tc>
          <w:tcPr>
            <w:tcW w:w="8897" w:type="dxa"/>
            <w:shd w:val="clear" w:color="auto" w:fill="auto"/>
            <w:vAlign w:val="center"/>
          </w:tcPr>
          <w:p w14:paraId="7140098D" w14:textId="77777777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Pour un organisme agréé pour travailler sur aéronef (catégorie A), effectuer de la maintenance sur un composant aéronef non déposé, conformément à un CMM, sans disposer de la catégorie C sur le composant concerné.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BB60F5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6F835EDC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5279B393" w14:textId="77777777" w:rsidTr="0007022E">
        <w:tc>
          <w:tcPr>
            <w:tcW w:w="8897" w:type="dxa"/>
            <w:shd w:val="clear" w:color="auto" w:fill="auto"/>
            <w:vAlign w:val="center"/>
          </w:tcPr>
          <w:p w14:paraId="757C58DB" w14:textId="77777777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Pour un organisme agréé pour travailler sur moteur (catégorie B), effectuer de la maintenance sur un composant moteur non déposé, conformément à un CMM, sans disposer de la catégorie C sur le composant concerné.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E69BEE6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9CD4269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4F097C1C" w14:textId="77777777" w:rsidTr="0007022E">
        <w:tc>
          <w:tcPr>
            <w:tcW w:w="8897" w:type="dxa"/>
            <w:shd w:val="clear" w:color="auto" w:fill="auto"/>
            <w:vAlign w:val="center"/>
          </w:tcPr>
          <w:p w14:paraId="21EAEAF1" w14:textId="77777777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Pour un organisme agréé pour travailler sur moteur (catégorie B), effectuer de la maintenance sur un moteur non déposé dans le cadre d’un chantier de maintenance.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C43DF8A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62E38F9E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3B14ADB9" w14:textId="77777777" w:rsidTr="0007022E">
        <w:tc>
          <w:tcPr>
            <w:tcW w:w="8897" w:type="dxa"/>
            <w:shd w:val="clear" w:color="auto" w:fill="auto"/>
            <w:vAlign w:val="center"/>
          </w:tcPr>
          <w:p w14:paraId="39EB2499" w14:textId="77777777" w:rsidR="00C23EC2" w:rsidRPr="00393396" w:rsidRDefault="00C23EC2" w:rsidP="00B74CE6">
            <w:pPr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Pour un organisme agréé pour travailler sur composant (catégorie C), effectuer de la maintenance sur un composant non déposé dans le cadre d’un chantier de maintenance.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CE7E70A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7971BDD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6A293458" w14:textId="77777777" w:rsidR="00B74CE6" w:rsidRPr="00393396" w:rsidRDefault="00B74CE6" w:rsidP="00252BBF">
      <w:pPr>
        <w:spacing w:line="226" w:lineRule="atLeast"/>
        <w:jc w:val="both"/>
        <w:rPr>
          <w:rFonts w:ascii="Arial" w:hAnsi="Arial" w:cs="Arial"/>
          <w:sz w:val="22"/>
          <w:szCs w:val="22"/>
        </w:rPr>
      </w:pPr>
    </w:p>
    <w:p w14:paraId="49CA0602" w14:textId="77777777" w:rsidR="00B74CE6" w:rsidRPr="00393396" w:rsidRDefault="00B74CE6" w:rsidP="00B74CE6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</w:p>
    <w:p w14:paraId="66556619" w14:textId="77777777" w:rsidR="00B74CE6" w:rsidRPr="00393396" w:rsidRDefault="00765FF8" w:rsidP="00B74CE6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  <w:r w:rsidRPr="00393396">
        <w:rPr>
          <w:rFonts w:ascii="Arial" w:hAnsi="Arial" w:cs="Arial"/>
          <w:sz w:val="22"/>
          <w:szCs w:val="22"/>
        </w:rP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897"/>
        <w:gridCol w:w="850"/>
      </w:tblGrid>
      <w:tr w:rsidR="00393396" w:rsidRPr="00393396" w14:paraId="67CECA22" w14:textId="77777777" w:rsidTr="00B74CE6">
        <w:tc>
          <w:tcPr>
            <w:tcW w:w="9747" w:type="dxa"/>
            <w:gridSpan w:val="2"/>
            <w:shd w:val="pct10" w:color="auto" w:fill="auto"/>
          </w:tcPr>
          <w:p w14:paraId="753AB215" w14:textId="77F91A2F" w:rsidR="00B74CE6" w:rsidRPr="00393396" w:rsidRDefault="00B74CE6" w:rsidP="0007022E">
            <w:pPr>
              <w:jc w:val="center"/>
              <w:rPr>
                <w:rFonts w:ascii="Arial" w:hAnsi="Arial"/>
                <w:sz w:val="22"/>
              </w:rPr>
            </w:pP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Privilèges et prérogatives de l’agrément Partie</w:t>
            </w:r>
            <w:r w:rsidR="007672F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393396">
              <w:rPr>
                <w:rFonts w:ascii="Arial" w:hAnsi="Arial" w:cs="Arial"/>
                <w:b/>
                <w:bCs/>
                <w:sz w:val="28"/>
                <w:szCs w:val="28"/>
              </w:rPr>
              <w:t>CAMO</w:t>
            </w:r>
            <w:r w:rsidR="007672FD">
              <w:rPr>
                <w:rFonts w:ascii="Arial" w:hAnsi="Arial" w:cs="Arial"/>
                <w:b/>
                <w:bCs/>
                <w:sz w:val="28"/>
                <w:szCs w:val="28"/>
              </w:rPr>
              <w:t>-FR</w:t>
            </w:r>
          </w:p>
        </w:tc>
      </w:tr>
      <w:tr w:rsidR="00393396" w:rsidRPr="00393396" w14:paraId="02AC6C4C" w14:textId="77777777" w:rsidTr="00B74CE6">
        <w:tc>
          <w:tcPr>
            <w:tcW w:w="9747" w:type="dxa"/>
            <w:gridSpan w:val="2"/>
            <w:shd w:val="pct10" w:color="auto" w:fill="auto"/>
          </w:tcPr>
          <w:p w14:paraId="032D79F5" w14:textId="2A6E63CD" w:rsidR="00B74CE6" w:rsidRPr="00393396" w:rsidRDefault="006B1496" w:rsidP="0007022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PRIVILEGES – GESTION DU MAINTIEN DE LA NAVIGABILITE (Partie</w:t>
            </w:r>
            <w:r w:rsidR="007672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CAMO</w:t>
            </w:r>
            <w:r w:rsidR="007672FD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A56D8" w:rsidRPr="00393396" w14:paraId="0354A70F" w14:textId="77777777" w:rsidTr="009A56D8">
        <w:tc>
          <w:tcPr>
            <w:tcW w:w="8897" w:type="dxa"/>
            <w:shd w:val="clear" w:color="auto" w:fill="auto"/>
            <w:vAlign w:val="center"/>
          </w:tcPr>
          <w:p w14:paraId="2BC34D3F" w14:textId="1EA60AF0" w:rsidR="009A56D8" w:rsidRPr="00393396" w:rsidRDefault="009A56D8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CAMO.</w:t>
            </w:r>
            <w:r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>.125(d)(1) - Gérer le maintien de la navigabilité des aéronefs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725BF" w14:textId="77777777" w:rsidR="009A56D8" w:rsidRPr="00393396" w:rsidRDefault="009A56D8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BF00DF8" w14:textId="77777777" w:rsidR="009A56D8" w:rsidRPr="00393396" w:rsidRDefault="009A56D8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9A56D8" w:rsidRPr="00393396" w14:paraId="61E3875E" w14:textId="77777777" w:rsidTr="009A56D8">
        <w:tc>
          <w:tcPr>
            <w:tcW w:w="8897" w:type="dxa"/>
            <w:shd w:val="clear" w:color="auto" w:fill="auto"/>
            <w:vAlign w:val="center"/>
          </w:tcPr>
          <w:p w14:paraId="5BD98F74" w14:textId="5BB0A86B" w:rsidR="009A56D8" w:rsidRPr="00393396" w:rsidRDefault="009A56D8" w:rsidP="00A14CF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CAMO.</w:t>
            </w:r>
            <w:r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 xml:space="preserve">.125(d)(2) - </w:t>
            </w:r>
            <w:r>
              <w:rPr>
                <w:rFonts w:ascii="Arial" w:hAnsi="Arial"/>
                <w:sz w:val="20"/>
                <w:szCs w:val="20"/>
              </w:rPr>
              <w:t>Réservé</w:t>
            </w: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614010" w14:textId="77777777" w:rsidR="009A56D8" w:rsidRPr="00393396" w:rsidRDefault="009A56D8" w:rsidP="0007022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93396" w:rsidRPr="00393396" w14:paraId="2E825E0C" w14:textId="77777777" w:rsidTr="00B74CE6">
        <w:tc>
          <w:tcPr>
            <w:tcW w:w="8897" w:type="dxa"/>
            <w:shd w:val="clear" w:color="auto" w:fill="auto"/>
            <w:vAlign w:val="center"/>
          </w:tcPr>
          <w:p w14:paraId="70CD0E04" w14:textId="2339FC9F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CAMO.</w:t>
            </w:r>
            <w:r w:rsidR="00A14CFF"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>.125(d)(3) - Confier l'exécution de tâches limitées de maintien de la navigabilité à un organisme sous-traitant, travaillant selon son système de gestion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9FACBD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59B276BF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594269B4" w14:textId="77777777" w:rsidTr="00B74CE6">
        <w:tc>
          <w:tcPr>
            <w:tcW w:w="8897" w:type="dxa"/>
            <w:shd w:val="clear" w:color="auto" w:fill="auto"/>
            <w:vAlign w:val="center"/>
          </w:tcPr>
          <w:p w14:paraId="5A5EB1F9" w14:textId="601D0FA4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CAMO.</w:t>
            </w:r>
            <w:r w:rsidR="00A14CFF"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>.125(d)(4) - Prolonger un certificat d'examen de navigabilité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DE7F76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5BCCC22F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306D16E0" w14:textId="77777777" w:rsidTr="006B1496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DF60E" w14:textId="55EDE19E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 xml:space="preserve">CAMO.A.125(d)(5) – </w:t>
            </w:r>
            <w:r w:rsidR="00A14CFF">
              <w:rPr>
                <w:rFonts w:ascii="Arial" w:hAnsi="Arial"/>
                <w:sz w:val="20"/>
                <w:szCs w:val="20"/>
              </w:rPr>
              <w:t>Réservé</w:t>
            </w:r>
            <w:r w:rsidRPr="00393396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564DB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C6B035E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53AD6335" w14:textId="77777777" w:rsidTr="006B1496">
        <w:tc>
          <w:tcPr>
            <w:tcW w:w="9747" w:type="dxa"/>
            <w:gridSpan w:val="2"/>
            <w:shd w:val="pct10" w:color="auto" w:fill="auto"/>
            <w:vAlign w:val="center"/>
          </w:tcPr>
          <w:p w14:paraId="64134E3D" w14:textId="21F54F7B" w:rsidR="006B1496" w:rsidRPr="00393396" w:rsidRDefault="006B1496" w:rsidP="006B1496">
            <w:pPr>
              <w:jc w:val="center"/>
              <w:rPr>
                <w:rFonts w:ascii="MS Gothic" w:eastAsia="MS Gothic" w:hAnsi="MS Gothic"/>
                <w:sz w:val="20"/>
                <w:szCs w:val="20"/>
              </w:rPr>
            </w:pPr>
            <w:r w:rsidRPr="00393396">
              <w:rPr>
                <w:rFonts w:ascii="Arial" w:hAnsi="Arial" w:cs="Arial"/>
                <w:b/>
                <w:sz w:val="20"/>
                <w:szCs w:val="20"/>
              </w:rPr>
              <w:t>PRIVILEGES – EXAMEN DE NAVIGABILITE (Partie</w:t>
            </w:r>
            <w:r w:rsidR="000B33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CAMO</w:t>
            </w:r>
            <w:r w:rsidR="000B3341">
              <w:rPr>
                <w:rFonts w:ascii="Arial" w:hAnsi="Arial" w:cs="Arial"/>
                <w:b/>
                <w:sz w:val="20"/>
                <w:szCs w:val="20"/>
              </w:rPr>
              <w:t>-FR</w:t>
            </w:r>
            <w:r w:rsidRPr="00393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3396" w:rsidRPr="00393396" w14:paraId="6F2CAA9A" w14:textId="77777777" w:rsidTr="00740C29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3DB6B" w14:textId="4A8D355E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CAMO.</w:t>
            </w:r>
            <w:r w:rsidR="000B3341"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>.125(e) - Réaliser des examens de navigabilité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578AE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BB378C3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31CF2A74" w14:textId="77777777" w:rsidTr="00740C29"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510AB" w14:textId="415A305C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 xml:space="preserve">CAMO.A.125(f) - </w:t>
            </w:r>
            <w:r w:rsidR="000B3341" w:rsidRPr="00393396">
              <w:rPr>
                <w:rFonts w:ascii="Arial" w:hAnsi="Arial"/>
                <w:sz w:val="20"/>
                <w:szCs w:val="20"/>
              </w:rPr>
              <w:t>Réaliser des examens de navigabilité</w:t>
            </w:r>
            <w:r w:rsidR="000B3341">
              <w:rPr>
                <w:rFonts w:ascii="Arial" w:hAnsi="Arial"/>
                <w:sz w:val="20"/>
                <w:szCs w:val="20"/>
              </w:rPr>
              <w:t xml:space="preserve"> sur des aéronefs annexe I non soumis à la Partie M-FR</w:t>
            </w:r>
            <w:r w:rsidR="00740C29">
              <w:rPr>
                <w:rFonts w:ascii="Arial" w:hAnsi="Arial"/>
                <w:sz w:val="20"/>
                <w:szCs w:val="20"/>
              </w:rPr>
              <w:t xml:space="preserve"> (</w:t>
            </w:r>
            <w:proofErr w:type="spellStart"/>
            <w:r w:rsidR="00740C29">
              <w:rPr>
                <w:rFonts w:ascii="Arial" w:hAnsi="Arial"/>
                <w:sz w:val="20"/>
                <w:szCs w:val="20"/>
              </w:rPr>
              <w:t>A venir</w:t>
            </w:r>
            <w:proofErr w:type="spellEnd"/>
            <w:r w:rsidR="00740C29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37CD64" w14:textId="06E35C00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396" w:rsidRPr="00393396" w14:paraId="545ADD36" w14:textId="77777777" w:rsidTr="00B74CE6">
        <w:tc>
          <w:tcPr>
            <w:tcW w:w="9747" w:type="dxa"/>
            <w:gridSpan w:val="2"/>
            <w:shd w:val="pct10" w:color="auto" w:fill="auto"/>
            <w:vAlign w:val="center"/>
          </w:tcPr>
          <w:p w14:paraId="739C75AA" w14:textId="77777777" w:rsidR="00B74CE6" w:rsidRPr="00393396" w:rsidRDefault="00B74CE6" w:rsidP="00B74CE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93396">
              <w:rPr>
                <w:rFonts w:ascii="Arial" w:hAnsi="Arial"/>
                <w:b/>
                <w:sz w:val="20"/>
                <w:szCs w:val="20"/>
              </w:rPr>
              <w:t>PREROGATIVES</w:t>
            </w:r>
          </w:p>
        </w:tc>
      </w:tr>
      <w:tr w:rsidR="00393396" w:rsidRPr="00393396" w14:paraId="4327CE39" w14:textId="77777777" w:rsidTr="00B74CE6">
        <w:tc>
          <w:tcPr>
            <w:tcW w:w="8897" w:type="dxa"/>
            <w:shd w:val="clear" w:color="auto" w:fill="auto"/>
            <w:vAlign w:val="center"/>
          </w:tcPr>
          <w:p w14:paraId="2EB2E60C" w14:textId="7211D95E" w:rsidR="00C23EC2" w:rsidRPr="00393396" w:rsidRDefault="00C23EC2" w:rsidP="00B74CE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93396">
              <w:rPr>
                <w:rFonts w:ascii="Arial" w:hAnsi="Arial"/>
                <w:sz w:val="20"/>
                <w:szCs w:val="20"/>
              </w:rPr>
              <w:t>M.</w:t>
            </w:r>
            <w:r w:rsidR="000B3341">
              <w:rPr>
                <w:rFonts w:ascii="Arial" w:hAnsi="Arial"/>
                <w:sz w:val="20"/>
                <w:szCs w:val="20"/>
              </w:rPr>
              <w:t>FR</w:t>
            </w:r>
            <w:r w:rsidRPr="00393396">
              <w:rPr>
                <w:rFonts w:ascii="Arial" w:hAnsi="Arial"/>
                <w:sz w:val="20"/>
                <w:szCs w:val="20"/>
              </w:rPr>
              <w:t xml:space="preserve">.302(c) - </w:t>
            </w:r>
            <w:r w:rsidR="000B3341" w:rsidRPr="00393396">
              <w:rPr>
                <w:rFonts w:ascii="Arial" w:hAnsi="Arial" w:cs="Arial"/>
                <w:sz w:val="20"/>
                <w:szCs w:val="20"/>
              </w:rPr>
              <w:t>Approuver (approbation indirecte) le programme d’entretien d’un aéronef et ses amendements pour les aéronefs redevables de la Partie</w:t>
            </w:r>
            <w:r w:rsidR="000B33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341" w:rsidRPr="00393396">
              <w:rPr>
                <w:rFonts w:ascii="Arial" w:hAnsi="Arial" w:cs="Arial"/>
                <w:sz w:val="20"/>
                <w:szCs w:val="20"/>
              </w:rPr>
              <w:t>M</w:t>
            </w:r>
            <w:r w:rsidR="000B3341">
              <w:rPr>
                <w:rFonts w:ascii="Arial" w:hAnsi="Arial" w:cs="Arial"/>
                <w:sz w:val="20"/>
                <w:szCs w:val="20"/>
              </w:rPr>
              <w:t>-FR</w:t>
            </w:r>
            <w:r w:rsidR="000B3341" w:rsidRPr="003933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3024EA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204F494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93396" w:rsidRPr="00393396" w14:paraId="2C33C1FF" w14:textId="77777777" w:rsidTr="00B74CE6">
        <w:tc>
          <w:tcPr>
            <w:tcW w:w="8897" w:type="dxa"/>
            <w:shd w:val="clear" w:color="auto" w:fill="auto"/>
            <w:vAlign w:val="center"/>
          </w:tcPr>
          <w:p w14:paraId="691F2F4E" w14:textId="31CCEBE0" w:rsidR="00C23EC2" w:rsidRPr="00393396" w:rsidRDefault="00C23EC2" w:rsidP="00B74C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Arial" w:hAnsi="Arial" w:cs="Arial"/>
                <w:sz w:val="20"/>
                <w:szCs w:val="20"/>
              </w:rPr>
              <w:t>CAMO.</w:t>
            </w:r>
            <w:r w:rsidR="00CE4951">
              <w:rPr>
                <w:rFonts w:ascii="Arial" w:hAnsi="Arial" w:cs="Arial"/>
                <w:sz w:val="20"/>
                <w:szCs w:val="20"/>
              </w:rPr>
              <w:t>FR</w:t>
            </w:r>
            <w:r w:rsidRPr="00393396">
              <w:rPr>
                <w:rFonts w:ascii="Arial" w:hAnsi="Arial" w:cs="Arial"/>
                <w:sz w:val="20"/>
                <w:szCs w:val="20"/>
              </w:rPr>
              <w:t>.310(c) – Supervision d’un candidat PEN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66B1ED" w14:textId="77777777" w:rsidR="00C23EC2" w:rsidRPr="00393396" w:rsidRDefault="00C23EC2" w:rsidP="002745D9">
            <w:pPr>
              <w:spacing w:before="120"/>
              <w:jc w:val="both"/>
              <w:rPr>
                <w:rFonts w:ascii="MS Gothic" w:eastAsia="MS Gothic" w:hAnsi="MS Gothic" w:cs="MS Gothic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3AC4D532" w14:textId="77777777" w:rsidR="00C23EC2" w:rsidRPr="00393396" w:rsidRDefault="00C23EC2" w:rsidP="002745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396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393396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58A61D84" w14:textId="77777777" w:rsidR="00B74CE6" w:rsidRPr="00393396" w:rsidRDefault="00B74CE6" w:rsidP="00B74CE6">
      <w:pPr>
        <w:spacing w:line="226" w:lineRule="atLeast"/>
        <w:jc w:val="center"/>
        <w:rPr>
          <w:rFonts w:ascii="Arial" w:hAnsi="Arial" w:cs="Arial"/>
          <w:sz w:val="22"/>
          <w:szCs w:val="22"/>
        </w:rPr>
      </w:pPr>
    </w:p>
    <w:sectPr w:rsidR="00B74CE6" w:rsidRPr="00393396" w:rsidSect="007C3C7C">
      <w:pgSz w:w="11906" w:h="16838"/>
      <w:pgMar w:top="360" w:right="1417" w:bottom="568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8E68C" w14:textId="77777777" w:rsidR="00ED5BA4" w:rsidRDefault="00ED5BA4" w:rsidP="000F204D">
      <w:r>
        <w:separator/>
      </w:r>
    </w:p>
  </w:endnote>
  <w:endnote w:type="continuationSeparator" w:id="0">
    <w:p w14:paraId="4AB7F1F8" w14:textId="77777777" w:rsidR="00ED5BA4" w:rsidRDefault="00ED5BA4" w:rsidP="000F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6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20"/>
      <w:gridCol w:w="2738"/>
      <w:gridCol w:w="1832"/>
      <w:gridCol w:w="2285"/>
      <w:gridCol w:w="3085"/>
    </w:tblGrid>
    <w:tr w:rsidR="00F36DA4" w:rsidRPr="000F204D" w14:paraId="28C54503" w14:textId="77777777" w:rsidTr="0010598B">
      <w:trPr>
        <w:trHeight w:val="720"/>
        <w:jc w:val="center"/>
      </w:trPr>
      <w:tc>
        <w:tcPr>
          <w:tcW w:w="720" w:type="dxa"/>
          <w:tcBorders>
            <w:top w:val="single" w:sz="6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192578D" w14:textId="77777777" w:rsidR="00F36DA4" w:rsidRPr="000F204D" w:rsidRDefault="00F36DA4" w:rsidP="000F204D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 wp14:anchorId="5B802786" wp14:editId="5E7920B6">
                <wp:extent cx="365760" cy="341630"/>
                <wp:effectExtent l="0" t="0" r="0" b="1270"/>
                <wp:docPr id="27" name="Image 20" descr="logo 6p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0" descr="logo 6p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BCCCCBC" w14:textId="77777777" w:rsidR="00433DBE" w:rsidRDefault="00F36DA4" w:rsidP="005B30EF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 xml:space="preserve">Formulaire </w:t>
          </w:r>
        </w:p>
        <w:p w14:paraId="0635867B" w14:textId="17936D84" w:rsidR="00F36DA4" w:rsidRPr="000F204D" w:rsidRDefault="00364C90" w:rsidP="005B30EF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DGAC</w:t>
          </w:r>
          <w:r w:rsidR="00433DBE">
            <w:rPr>
              <w:rFonts w:ascii="Arial" w:hAnsi="Arial"/>
              <w:b/>
              <w:sz w:val="22"/>
            </w:rPr>
            <w:t xml:space="preserve"> </w:t>
          </w:r>
          <w:proofErr w:type="spellStart"/>
          <w:r>
            <w:rPr>
              <w:rFonts w:ascii="Arial" w:hAnsi="Arial"/>
              <w:b/>
              <w:sz w:val="22"/>
            </w:rPr>
            <w:t>Form</w:t>
          </w:r>
          <w:proofErr w:type="spellEnd"/>
          <w:r w:rsidR="00433DBE">
            <w:rPr>
              <w:rFonts w:ascii="Arial" w:hAnsi="Arial"/>
              <w:b/>
              <w:sz w:val="22"/>
            </w:rPr>
            <w:t xml:space="preserve"> </w:t>
          </w:r>
          <w:r w:rsidR="00F36DA4" w:rsidRPr="000F204D">
            <w:rPr>
              <w:rFonts w:ascii="Arial" w:hAnsi="Arial"/>
              <w:b/>
              <w:sz w:val="22"/>
            </w:rPr>
            <w:t>2</w:t>
          </w:r>
        </w:p>
      </w:tc>
      <w:tc>
        <w:tcPr>
          <w:tcW w:w="183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E74D062" w14:textId="5B4D17AF" w:rsidR="00F36DA4" w:rsidRPr="000F204D" w:rsidRDefault="00F36DA4" w:rsidP="00A2459A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 xml:space="preserve">Indice </w:t>
          </w:r>
          <w:r w:rsidR="000B41AF" w:rsidRPr="000B41AF">
            <w:rPr>
              <w:rFonts w:ascii="Arial" w:hAnsi="Arial"/>
              <w:b/>
              <w:sz w:val="22"/>
            </w:rPr>
            <w:t>A</w:t>
          </w:r>
        </w:p>
      </w:tc>
      <w:tc>
        <w:tcPr>
          <w:tcW w:w="22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26B262D" w14:textId="627EA5E8" w:rsidR="00F36DA4" w:rsidRPr="000F204D" w:rsidRDefault="00DA07C1" w:rsidP="00A2459A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ins w:id="0" w:author="DOUEK Raphaël" w:date="2024-09-30T15:53:00Z" w16du:dateUtc="2024-09-30T13:53:00Z">
            <w:r>
              <w:rPr>
                <w:rFonts w:ascii="Arial" w:hAnsi="Arial"/>
                <w:b/>
                <w:color w:val="FF0000"/>
                <w:sz w:val="22"/>
              </w:rPr>
              <w:t>30</w:t>
            </w:r>
          </w:ins>
          <w:del w:id="1" w:author="DOUEK Raphaël" w:date="2024-09-30T15:53:00Z" w16du:dateUtc="2024-09-30T13:53:00Z">
            <w:r w:rsidR="00C943A8" w:rsidDel="00DA07C1">
              <w:rPr>
                <w:rFonts w:ascii="Arial" w:hAnsi="Arial"/>
                <w:b/>
                <w:color w:val="FF0000"/>
                <w:sz w:val="22"/>
              </w:rPr>
              <w:delText>JJ</w:delText>
            </w:r>
          </w:del>
          <w:r w:rsidR="00C943A8" w:rsidRPr="00347AE7">
            <w:rPr>
              <w:rFonts w:ascii="Arial" w:hAnsi="Arial"/>
              <w:b/>
              <w:color w:val="FF0000"/>
              <w:sz w:val="22"/>
            </w:rPr>
            <w:t xml:space="preserve"> </w:t>
          </w:r>
          <w:ins w:id="2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09</w:t>
            </w:r>
          </w:ins>
          <w:del w:id="3" w:author="DOUEK Raphaël" w:date="2024-09-30T15:53:00Z" w16du:dateUtc="2024-09-30T13:53:00Z">
            <w:r w:rsidR="000B41AF" w:rsidRPr="000B41AF" w:rsidDel="00DA07C1">
              <w:rPr>
                <w:rFonts w:ascii="Arial" w:hAnsi="Arial"/>
                <w:b/>
                <w:sz w:val="22"/>
              </w:rPr>
              <w:delText>09</w:delText>
            </w:r>
          </w:del>
          <w:r w:rsidR="000B41AF" w:rsidRPr="000B41AF">
            <w:rPr>
              <w:rFonts w:ascii="Arial" w:hAnsi="Arial"/>
              <w:b/>
              <w:sz w:val="22"/>
            </w:rPr>
            <w:t xml:space="preserve"> </w:t>
          </w:r>
          <w:ins w:id="4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2</w:t>
            </w:r>
          </w:ins>
          <w:del w:id="5" w:author="DOUEK Raphaël" w:date="2024-09-30T15:54:00Z" w16du:dateUtc="2024-09-30T13:54:00Z">
            <w:r w:rsidR="000B41AF" w:rsidRPr="000B41AF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6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</w:t>
            </w:r>
          </w:ins>
          <w:del w:id="7" w:author="DOUEK Raphaël" w:date="2024-09-30T15:54:00Z" w16du:dateUtc="2024-09-30T13:54:00Z">
            <w:r w:rsidR="000B41AF" w:rsidRPr="000B41AF" w:rsidDel="00DA07C1">
              <w:rPr>
                <w:rFonts w:ascii="Arial" w:hAnsi="Arial"/>
                <w:b/>
                <w:sz w:val="22"/>
              </w:rPr>
              <w:delText>0</w:delText>
            </w:r>
          </w:del>
          <w:ins w:id="8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2</w:t>
            </w:r>
          </w:ins>
          <w:del w:id="9" w:author="DOUEK Raphaël" w:date="2024-09-30T15:54:00Z" w16du:dateUtc="2024-09-30T13:54:00Z">
            <w:r w:rsidR="000B41AF" w:rsidRPr="000B41AF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10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4</w:t>
            </w:r>
          </w:ins>
          <w:del w:id="11" w:author="DOUEK Raphaël" w:date="2024-09-30T15:54:00Z" w16du:dateUtc="2024-09-30T13:54:00Z">
            <w:r w:rsidR="000B41AF" w:rsidRPr="000B41AF" w:rsidDel="00DA07C1">
              <w:rPr>
                <w:rFonts w:ascii="Arial" w:hAnsi="Arial"/>
                <w:b/>
                <w:sz w:val="22"/>
              </w:rPr>
              <w:delText>4</w:delText>
            </w:r>
          </w:del>
        </w:p>
      </w:tc>
      <w:tc>
        <w:tcPr>
          <w:tcW w:w="3085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13A47FBE" w14:textId="77777777" w:rsidR="00F36DA4" w:rsidRPr="000F204D" w:rsidRDefault="00F36DA4" w:rsidP="00B53BC9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Page</w:t>
          </w:r>
          <w:r w:rsidRPr="000F204D">
            <w:rPr>
              <w:rFonts w:ascii="Arial" w:hAnsi="Arial"/>
              <w:b/>
              <w:sz w:val="22"/>
            </w:rPr>
            <w:t xml:space="preserve"> </w:t>
          </w:r>
          <w:r w:rsidRPr="00B15623">
            <w:rPr>
              <w:rFonts w:ascii="Arial" w:hAnsi="Arial"/>
              <w:b/>
              <w:sz w:val="22"/>
            </w:rPr>
            <w:fldChar w:fldCharType="begin"/>
          </w:r>
          <w:r w:rsidRPr="00B15623">
            <w:rPr>
              <w:rFonts w:ascii="Arial" w:hAnsi="Arial"/>
              <w:b/>
              <w:sz w:val="22"/>
            </w:rPr>
            <w:instrText>PAGE   \* MERGEFORMAT</w:instrText>
          </w:r>
          <w:r w:rsidRPr="00B15623"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</w:t>
          </w:r>
          <w:r w:rsidRPr="00B15623">
            <w:rPr>
              <w:rFonts w:ascii="Arial" w:hAnsi="Arial"/>
              <w:b/>
              <w:sz w:val="22"/>
            </w:rPr>
            <w:fldChar w:fldCharType="end"/>
          </w:r>
          <w:r w:rsidRPr="000F204D">
            <w:rPr>
              <w:rFonts w:ascii="Arial" w:hAnsi="Arial"/>
              <w:b/>
              <w:sz w:val="22"/>
            </w:rPr>
            <w:t xml:space="preserve"> sur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18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32F54547" w14:textId="77777777" w:rsidR="00F36DA4" w:rsidRPr="00364E5D" w:rsidRDefault="00F36DA4">
    <w:pPr>
      <w:pStyle w:val="Pieddepage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43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2"/>
      <w:gridCol w:w="3963"/>
      <w:gridCol w:w="2652"/>
      <w:gridCol w:w="3308"/>
      <w:gridCol w:w="4466"/>
    </w:tblGrid>
    <w:tr w:rsidR="00F36DA4" w:rsidRPr="000F204D" w14:paraId="0EF27B3C" w14:textId="77777777" w:rsidTr="00A56972">
      <w:trPr>
        <w:trHeight w:val="891"/>
      </w:trPr>
      <w:tc>
        <w:tcPr>
          <w:tcW w:w="1042" w:type="dxa"/>
          <w:tcBorders>
            <w:top w:val="single" w:sz="6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37BF79A" w14:textId="77777777" w:rsidR="00F36DA4" w:rsidRPr="000F204D" w:rsidRDefault="00F36DA4" w:rsidP="000F204D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 wp14:anchorId="67E8C892" wp14:editId="68637CCD">
                <wp:extent cx="365760" cy="341630"/>
                <wp:effectExtent l="0" t="0" r="0" b="1270"/>
                <wp:docPr id="24" name="Image 20" descr="logo 6p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0" descr="logo 6p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5D6C195" w14:textId="1CDD98ED" w:rsidR="00F36DA4" w:rsidRPr="000F204D" w:rsidRDefault="00F36DA4" w:rsidP="005B30EF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 xml:space="preserve">Formulaire </w:t>
          </w:r>
          <w:r w:rsidR="001A5CF6">
            <w:rPr>
              <w:rFonts w:ascii="Arial" w:hAnsi="Arial"/>
              <w:b/>
              <w:sz w:val="22"/>
            </w:rPr>
            <w:t xml:space="preserve">DGAC </w:t>
          </w:r>
          <w:proofErr w:type="spellStart"/>
          <w:r w:rsidR="001A5CF6">
            <w:rPr>
              <w:rFonts w:ascii="Arial" w:hAnsi="Arial"/>
              <w:b/>
              <w:sz w:val="22"/>
            </w:rPr>
            <w:t>Form</w:t>
          </w:r>
          <w:proofErr w:type="spellEnd"/>
          <w:r w:rsidR="001A5CF6">
            <w:rPr>
              <w:rFonts w:ascii="Arial" w:hAnsi="Arial"/>
              <w:b/>
              <w:sz w:val="22"/>
            </w:rPr>
            <w:t xml:space="preserve"> 2</w:t>
          </w:r>
        </w:p>
      </w:tc>
      <w:tc>
        <w:tcPr>
          <w:tcW w:w="26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ACD6E09" w14:textId="7C4082AD" w:rsidR="00F36DA4" w:rsidRPr="000F204D" w:rsidRDefault="00F36DA4" w:rsidP="009620E0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>Indice</w:t>
          </w:r>
          <w:r w:rsidRPr="001A5CF6">
            <w:rPr>
              <w:rFonts w:ascii="Arial" w:hAnsi="Arial"/>
              <w:b/>
              <w:sz w:val="22"/>
            </w:rPr>
            <w:t xml:space="preserve"> </w:t>
          </w:r>
          <w:r w:rsidR="001A5CF6" w:rsidRPr="001A5CF6">
            <w:rPr>
              <w:rFonts w:ascii="Arial" w:hAnsi="Arial"/>
              <w:b/>
              <w:sz w:val="22"/>
            </w:rPr>
            <w:t>A</w:t>
          </w:r>
        </w:p>
      </w:tc>
      <w:tc>
        <w:tcPr>
          <w:tcW w:w="330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032151" w14:textId="0DEA4B2E" w:rsidR="00F36DA4" w:rsidRPr="000F204D" w:rsidRDefault="00DA07C1" w:rsidP="002C2CC9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ins w:id="12" w:author="DOUEK Raphaël" w:date="2024-09-30T15:54:00Z" w16du:dateUtc="2024-09-30T13:54:00Z">
            <w:r>
              <w:rPr>
                <w:rFonts w:ascii="Arial" w:hAnsi="Arial"/>
                <w:b/>
                <w:color w:val="FF0000"/>
                <w:sz w:val="22"/>
              </w:rPr>
              <w:t>30</w:t>
            </w:r>
          </w:ins>
          <w:del w:id="13" w:author="DOUEK Raphaël" w:date="2024-09-30T15:54:00Z" w16du:dateUtc="2024-09-30T13:54:00Z">
            <w:r w:rsidR="001A5CF6" w:rsidDel="00DA07C1">
              <w:rPr>
                <w:rFonts w:ascii="Arial" w:hAnsi="Arial"/>
                <w:b/>
                <w:color w:val="FF0000"/>
                <w:sz w:val="22"/>
              </w:rPr>
              <w:delText>xx</w:delText>
            </w:r>
          </w:del>
          <w:r w:rsidR="001A5CF6" w:rsidRPr="009A1446">
            <w:rPr>
              <w:rFonts w:ascii="Arial" w:hAnsi="Arial"/>
              <w:b/>
              <w:color w:val="FF0000"/>
              <w:sz w:val="22"/>
            </w:rPr>
            <w:t xml:space="preserve"> </w:t>
          </w:r>
          <w:ins w:id="14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09</w:t>
            </w:r>
          </w:ins>
          <w:del w:id="15" w:author="DOUEK Raphaël" w:date="2024-09-30T15:54:00Z" w16du:dateUtc="2024-09-30T13:54:00Z">
            <w:r w:rsidR="001A5CF6" w:rsidRPr="001A5CF6" w:rsidDel="00DA07C1">
              <w:rPr>
                <w:rFonts w:ascii="Arial" w:hAnsi="Arial"/>
                <w:b/>
                <w:sz w:val="22"/>
              </w:rPr>
              <w:delText>09</w:delText>
            </w:r>
          </w:del>
          <w:r w:rsidR="001A5CF6" w:rsidRPr="001A5CF6">
            <w:rPr>
              <w:rFonts w:ascii="Arial" w:hAnsi="Arial"/>
              <w:b/>
              <w:sz w:val="22"/>
            </w:rPr>
            <w:t xml:space="preserve"> </w:t>
          </w:r>
          <w:ins w:id="16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2</w:t>
            </w:r>
          </w:ins>
          <w:del w:id="17" w:author="DOUEK Raphaël" w:date="2024-09-30T15:54:00Z" w16du:dateUtc="2024-09-30T13:54:00Z">
            <w:r w:rsidR="001A5CF6" w:rsidRPr="001A5CF6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18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</w:t>
            </w:r>
          </w:ins>
          <w:del w:id="19" w:author="DOUEK Raphaël" w:date="2024-09-30T15:54:00Z" w16du:dateUtc="2024-09-30T13:54:00Z">
            <w:r w:rsidR="001A5CF6" w:rsidRPr="001A5CF6" w:rsidDel="00DA07C1">
              <w:rPr>
                <w:rFonts w:ascii="Arial" w:hAnsi="Arial"/>
                <w:b/>
                <w:sz w:val="22"/>
              </w:rPr>
              <w:delText>0</w:delText>
            </w:r>
          </w:del>
          <w:ins w:id="20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2</w:t>
            </w:r>
          </w:ins>
          <w:del w:id="21" w:author="DOUEK Raphaël" w:date="2024-09-30T15:54:00Z" w16du:dateUtc="2024-09-30T13:54:00Z">
            <w:r w:rsidR="001A5CF6" w:rsidRPr="001A5CF6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22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4</w:t>
            </w:r>
          </w:ins>
          <w:del w:id="23" w:author="DOUEK Raphaël" w:date="2024-09-30T15:54:00Z" w16du:dateUtc="2024-09-30T13:54:00Z">
            <w:r w:rsidR="001A5CF6" w:rsidRPr="001A5CF6" w:rsidDel="00DA07C1">
              <w:rPr>
                <w:rFonts w:ascii="Arial" w:hAnsi="Arial"/>
                <w:b/>
                <w:sz w:val="22"/>
              </w:rPr>
              <w:delText>4</w:delText>
            </w:r>
          </w:del>
        </w:p>
      </w:tc>
      <w:tc>
        <w:tcPr>
          <w:tcW w:w="446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121F64C" w14:textId="77777777" w:rsidR="00F36DA4" w:rsidRPr="000F204D" w:rsidRDefault="00F36DA4" w:rsidP="00B53BC9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Page</w:t>
          </w:r>
          <w:r w:rsidRPr="000F204D">
            <w:rPr>
              <w:rFonts w:ascii="Arial" w:hAnsi="Arial"/>
              <w:b/>
              <w:sz w:val="22"/>
            </w:rPr>
            <w:t xml:space="preserve"> </w:t>
          </w:r>
          <w:r w:rsidRPr="00B15623">
            <w:rPr>
              <w:rFonts w:ascii="Arial" w:hAnsi="Arial"/>
              <w:b/>
              <w:sz w:val="22"/>
            </w:rPr>
            <w:fldChar w:fldCharType="begin"/>
          </w:r>
          <w:r w:rsidRPr="00B15623">
            <w:rPr>
              <w:rFonts w:ascii="Arial" w:hAnsi="Arial"/>
              <w:b/>
              <w:sz w:val="22"/>
            </w:rPr>
            <w:instrText>PAGE   \* MERGEFORMAT</w:instrText>
          </w:r>
          <w:r w:rsidRPr="00B15623"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14</w:t>
          </w:r>
          <w:r w:rsidRPr="00B15623">
            <w:rPr>
              <w:rFonts w:ascii="Arial" w:hAnsi="Arial"/>
              <w:b/>
              <w:sz w:val="22"/>
            </w:rPr>
            <w:fldChar w:fldCharType="end"/>
          </w:r>
          <w:r w:rsidRPr="000F204D">
            <w:rPr>
              <w:rFonts w:ascii="Arial" w:hAnsi="Arial"/>
              <w:b/>
              <w:sz w:val="22"/>
            </w:rPr>
            <w:t xml:space="preserve"> sur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18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076E5410" w14:textId="77777777" w:rsidR="00F36DA4" w:rsidRPr="000F204D" w:rsidRDefault="00F36DA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6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20"/>
      <w:gridCol w:w="2738"/>
      <w:gridCol w:w="1832"/>
      <w:gridCol w:w="2285"/>
      <w:gridCol w:w="3085"/>
    </w:tblGrid>
    <w:tr w:rsidR="00F36DA4" w:rsidRPr="000F204D" w14:paraId="29869573" w14:textId="77777777" w:rsidTr="0061109B">
      <w:trPr>
        <w:trHeight w:val="720"/>
        <w:jc w:val="center"/>
      </w:trPr>
      <w:tc>
        <w:tcPr>
          <w:tcW w:w="720" w:type="dxa"/>
          <w:tcBorders>
            <w:top w:val="single" w:sz="6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5AFA1CF" w14:textId="77777777" w:rsidR="00F36DA4" w:rsidRPr="000F204D" w:rsidRDefault="00F36DA4" w:rsidP="0061109B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 wp14:anchorId="4BB7B6AA" wp14:editId="61E76AB4">
                <wp:extent cx="365760" cy="341630"/>
                <wp:effectExtent l="0" t="0" r="0" b="1270"/>
                <wp:docPr id="21" name="Image 20" descr="logo 6p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0" descr="logo 6p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3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B1ED5CD" w14:textId="77777777" w:rsidR="007C1AA2" w:rsidRDefault="00F36DA4" w:rsidP="0061109B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>Formulaire</w:t>
          </w:r>
        </w:p>
        <w:p w14:paraId="5DDF3A22" w14:textId="01062972" w:rsidR="00F36DA4" w:rsidRPr="000F204D" w:rsidRDefault="007C1AA2" w:rsidP="0061109B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DGAC </w:t>
          </w:r>
          <w:proofErr w:type="spellStart"/>
          <w:r>
            <w:rPr>
              <w:rFonts w:ascii="Arial" w:hAnsi="Arial"/>
              <w:b/>
              <w:sz w:val="22"/>
            </w:rPr>
            <w:t>Form</w:t>
          </w:r>
          <w:proofErr w:type="spellEnd"/>
          <w:r>
            <w:rPr>
              <w:rFonts w:ascii="Arial" w:hAnsi="Arial"/>
              <w:b/>
              <w:sz w:val="22"/>
            </w:rPr>
            <w:t xml:space="preserve"> 2</w:t>
          </w:r>
        </w:p>
      </w:tc>
      <w:tc>
        <w:tcPr>
          <w:tcW w:w="183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7C607D3" w14:textId="64709C5B" w:rsidR="00F36DA4" w:rsidRPr="000F204D" w:rsidRDefault="00F36DA4" w:rsidP="00DB6ECA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 w:rsidRPr="000F204D">
            <w:rPr>
              <w:rFonts w:ascii="Arial" w:hAnsi="Arial"/>
              <w:b/>
              <w:sz w:val="22"/>
            </w:rPr>
            <w:t xml:space="preserve">Indice </w:t>
          </w:r>
          <w:r w:rsidR="007C1AA2" w:rsidRPr="007C1AA2">
            <w:rPr>
              <w:rFonts w:ascii="Arial" w:hAnsi="Arial"/>
              <w:b/>
              <w:sz w:val="22"/>
            </w:rPr>
            <w:t>A</w:t>
          </w:r>
        </w:p>
      </w:tc>
      <w:tc>
        <w:tcPr>
          <w:tcW w:w="22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3270729" w14:textId="6D9A9ED1" w:rsidR="00F36DA4" w:rsidRPr="000F204D" w:rsidRDefault="00DA07C1" w:rsidP="00DB6ECA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ins w:id="68" w:author="DOUEK Raphaël" w:date="2024-09-30T15:54:00Z" w16du:dateUtc="2024-09-30T13:54:00Z">
            <w:r>
              <w:rPr>
                <w:rFonts w:ascii="Arial" w:hAnsi="Arial"/>
                <w:b/>
                <w:color w:val="FF0000"/>
                <w:sz w:val="22"/>
              </w:rPr>
              <w:t>30</w:t>
            </w:r>
          </w:ins>
          <w:del w:id="69" w:author="DOUEK Raphaël" w:date="2024-09-30T15:54:00Z" w16du:dateUtc="2024-09-30T13:54:00Z">
            <w:r w:rsidR="007C1AA2" w:rsidDel="00DA07C1">
              <w:rPr>
                <w:rFonts w:ascii="Arial" w:hAnsi="Arial"/>
                <w:b/>
                <w:color w:val="FF0000"/>
                <w:sz w:val="22"/>
              </w:rPr>
              <w:delText>xx</w:delText>
            </w:r>
          </w:del>
          <w:r w:rsidR="007C1AA2">
            <w:rPr>
              <w:rFonts w:ascii="Arial" w:hAnsi="Arial"/>
              <w:b/>
              <w:color w:val="FF0000"/>
              <w:sz w:val="22"/>
            </w:rPr>
            <w:t xml:space="preserve"> </w:t>
          </w:r>
          <w:del w:id="70" w:author="DOUEK Raphaël" w:date="2024-09-30T15:54:00Z" w16du:dateUtc="2024-09-30T13:54:00Z">
            <w:r w:rsidR="007C1AA2" w:rsidRPr="007C1AA2" w:rsidDel="00DA07C1">
              <w:rPr>
                <w:rFonts w:ascii="Arial" w:hAnsi="Arial"/>
                <w:b/>
                <w:sz w:val="22"/>
              </w:rPr>
              <w:delText>0</w:delText>
            </w:r>
          </w:del>
          <w:ins w:id="71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09</w:t>
            </w:r>
          </w:ins>
          <w:del w:id="72" w:author="DOUEK Raphaël" w:date="2024-09-30T15:54:00Z" w16du:dateUtc="2024-09-30T13:54:00Z">
            <w:r w:rsidR="007C1AA2" w:rsidRPr="007C1AA2" w:rsidDel="00DA07C1">
              <w:rPr>
                <w:rFonts w:ascii="Arial" w:hAnsi="Arial"/>
                <w:b/>
                <w:sz w:val="22"/>
              </w:rPr>
              <w:delText>9</w:delText>
            </w:r>
          </w:del>
          <w:r w:rsidR="007C1AA2" w:rsidRPr="007C1AA2">
            <w:rPr>
              <w:rFonts w:ascii="Arial" w:hAnsi="Arial"/>
              <w:b/>
              <w:sz w:val="22"/>
            </w:rPr>
            <w:t xml:space="preserve"> </w:t>
          </w:r>
          <w:ins w:id="73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2</w:t>
            </w:r>
          </w:ins>
          <w:del w:id="74" w:author="DOUEK Raphaël" w:date="2024-09-30T15:54:00Z" w16du:dateUtc="2024-09-30T13:54:00Z">
            <w:r w:rsidR="007C1AA2" w:rsidRPr="007C1AA2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75" w:author="DOUEK Raphaël" w:date="2024-09-30T15:54:00Z" w16du:dateUtc="2024-09-30T13:54:00Z">
            <w:r>
              <w:rPr>
                <w:rFonts w:ascii="Arial" w:hAnsi="Arial"/>
                <w:b/>
                <w:sz w:val="22"/>
              </w:rPr>
              <w:t>0</w:t>
            </w:r>
          </w:ins>
          <w:del w:id="76" w:author="DOUEK Raphaël" w:date="2024-09-30T15:54:00Z" w16du:dateUtc="2024-09-30T13:54:00Z">
            <w:r w:rsidR="007C1AA2" w:rsidRPr="007C1AA2" w:rsidDel="00DA07C1">
              <w:rPr>
                <w:rFonts w:ascii="Arial" w:hAnsi="Arial"/>
                <w:b/>
                <w:sz w:val="22"/>
              </w:rPr>
              <w:delText>0</w:delText>
            </w:r>
          </w:del>
          <w:ins w:id="77" w:author="DOUEK Raphaël" w:date="2024-09-30T15:55:00Z" w16du:dateUtc="2024-09-30T13:55:00Z">
            <w:r>
              <w:rPr>
                <w:rFonts w:ascii="Arial" w:hAnsi="Arial"/>
                <w:b/>
                <w:sz w:val="22"/>
              </w:rPr>
              <w:t>2</w:t>
            </w:r>
          </w:ins>
          <w:del w:id="78" w:author="DOUEK Raphaël" w:date="2024-09-30T15:54:00Z" w16du:dateUtc="2024-09-30T13:54:00Z">
            <w:r w:rsidR="007C1AA2" w:rsidRPr="007C1AA2" w:rsidDel="00DA07C1">
              <w:rPr>
                <w:rFonts w:ascii="Arial" w:hAnsi="Arial"/>
                <w:b/>
                <w:sz w:val="22"/>
              </w:rPr>
              <w:delText>2</w:delText>
            </w:r>
          </w:del>
          <w:ins w:id="79" w:author="DOUEK Raphaël" w:date="2024-09-30T15:55:00Z" w16du:dateUtc="2024-09-30T13:55:00Z">
            <w:r>
              <w:rPr>
                <w:rFonts w:ascii="Arial" w:hAnsi="Arial"/>
                <w:b/>
                <w:sz w:val="22"/>
              </w:rPr>
              <w:t>4</w:t>
            </w:r>
          </w:ins>
          <w:del w:id="80" w:author="DOUEK Raphaël" w:date="2024-09-30T15:55:00Z" w16du:dateUtc="2024-09-30T13:55:00Z">
            <w:r w:rsidR="007C1AA2" w:rsidRPr="007C1AA2" w:rsidDel="00DA07C1">
              <w:rPr>
                <w:rFonts w:ascii="Arial" w:hAnsi="Arial"/>
                <w:b/>
                <w:sz w:val="22"/>
              </w:rPr>
              <w:delText>4</w:delText>
            </w:r>
          </w:del>
        </w:p>
      </w:tc>
      <w:tc>
        <w:tcPr>
          <w:tcW w:w="3085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6B4AA41B" w14:textId="77777777" w:rsidR="00F36DA4" w:rsidRPr="000F204D" w:rsidRDefault="00F36DA4" w:rsidP="0061109B">
          <w:pPr>
            <w:pStyle w:val="Pieddepage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Page</w:t>
          </w:r>
          <w:r w:rsidRPr="000F204D">
            <w:rPr>
              <w:rFonts w:ascii="Arial" w:hAnsi="Arial"/>
              <w:b/>
              <w:sz w:val="22"/>
            </w:rPr>
            <w:t xml:space="preserve"> </w:t>
          </w:r>
          <w:r w:rsidRPr="00B15623">
            <w:rPr>
              <w:rFonts w:ascii="Arial" w:hAnsi="Arial"/>
              <w:b/>
              <w:sz w:val="22"/>
            </w:rPr>
            <w:fldChar w:fldCharType="begin"/>
          </w:r>
          <w:r w:rsidRPr="00B15623">
            <w:rPr>
              <w:rFonts w:ascii="Arial" w:hAnsi="Arial"/>
              <w:b/>
              <w:sz w:val="22"/>
            </w:rPr>
            <w:instrText>PAGE   \* MERGEFORMAT</w:instrText>
          </w:r>
          <w:r w:rsidRPr="00B15623"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16</w:t>
          </w:r>
          <w:r w:rsidRPr="00B15623">
            <w:rPr>
              <w:rFonts w:ascii="Arial" w:hAnsi="Arial"/>
              <w:b/>
              <w:sz w:val="22"/>
            </w:rPr>
            <w:fldChar w:fldCharType="end"/>
          </w:r>
          <w:r w:rsidRPr="000F204D">
            <w:rPr>
              <w:rFonts w:ascii="Arial" w:hAnsi="Arial"/>
              <w:b/>
              <w:sz w:val="22"/>
            </w:rPr>
            <w:t xml:space="preserve"> sur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 w:rsidR="00A30B11">
            <w:rPr>
              <w:rFonts w:ascii="Arial" w:hAnsi="Arial"/>
              <w:b/>
              <w:noProof/>
              <w:sz w:val="22"/>
            </w:rPr>
            <w:t>18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2B201726" w14:textId="77777777" w:rsidR="00F36DA4" w:rsidRPr="00207FE6" w:rsidRDefault="00F36DA4" w:rsidP="00207F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9F53E" w14:textId="77777777" w:rsidR="00ED5BA4" w:rsidRDefault="00ED5BA4" w:rsidP="000F204D">
      <w:r>
        <w:separator/>
      </w:r>
    </w:p>
  </w:footnote>
  <w:footnote w:type="continuationSeparator" w:id="0">
    <w:p w14:paraId="75E64310" w14:textId="77777777" w:rsidR="00ED5BA4" w:rsidRDefault="00ED5BA4" w:rsidP="000F2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7ECB8" w14:textId="77777777" w:rsidR="00F36DA4" w:rsidRPr="00961649" w:rsidRDefault="00F36DA4" w:rsidP="009616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FC2"/>
    <w:multiLevelType w:val="hybridMultilevel"/>
    <w:tmpl w:val="3B14CA40"/>
    <w:lvl w:ilvl="0" w:tplc="B80AF00A">
      <w:start w:val="1"/>
      <w:numFmt w:val="lowerLetter"/>
      <w:lvlText w:val="%1)"/>
      <w:lvlJc w:val="left"/>
      <w:pPr>
        <w:ind w:left="510" w:hanging="360"/>
      </w:pPr>
      <w:rPr>
        <w:rFonts w:hint="default"/>
        <w:i w:val="0"/>
        <w:sz w:val="20"/>
      </w:rPr>
    </w:lvl>
    <w:lvl w:ilvl="1" w:tplc="040C0019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32B446D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1255"/>
    <w:multiLevelType w:val="hybridMultilevel"/>
    <w:tmpl w:val="2F9E0896"/>
    <w:lvl w:ilvl="0" w:tplc="5BBC9D3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D7962"/>
    <w:multiLevelType w:val="hybridMultilevel"/>
    <w:tmpl w:val="1226C156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C273F"/>
    <w:multiLevelType w:val="hybridMultilevel"/>
    <w:tmpl w:val="D61222E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i w:val="0"/>
        <w:sz w:val="20"/>
      </w:rPr>
    </w:lvl>
    <w:lvl w:ilvl="1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9E58EF"/>
    <w:multiLevelType w:val="hybridMultilevel"/>
    <w:tmpl w:val="47888CC0"/>
    <w:lvl w:ilvl="0" w:tplc="B80AF00A">
      <w:start w:val="1"/>
      <w:numFmt w:val="lowerLetter"/>
      <w:lvlText w:val="%1)"/>
      <w:lvlJc w:val="left"/>
      <w:pPr>
        <w:ind w:left="510" w:hanging="360"/>
      </w:pPr>
      <w:rPr>
        <w:rFonts w:hint="default"/>
        <w:i w:val="0"/>
        <w:sz w:val="20"/>
      </w:rPr>
    </w:lvl>
    <w:lvl w:ilvl="1" w:tplc="040C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23BA472D"/>
    <w:multiLevelType w:val="hybridMultilevel"/>
    <w:tmpl w:val="73EEE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4ABE"/>
    <w:multiLevelType w:val="hybridMultilevel"/>
    <w:tmpl w:val="4BFC5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07B24"/>
    <w:multiLevelType w:val="hybridMultilevel"/>
    <w:tmpl w:val="C93E0B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A15E3E"/>
    <w:multiLevelType w:val="hybridMultilevel"/>
    <w:tmpl w:val="8F565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F016D"/>
    <w:multiLevelType w:val="hybridMultilevel"/>
    <w:tmpl w:val="C34831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964157"/>
    <w:multiLevelType w:val="hybridMultilevel"/>
    <w:tmpl w:val="303A79EC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E1D77"/>
    <w:multiLevelType w:val="hybridMultilevel"/>
    <w:tmpl w:val="3B14CA40"/>
    <w:lvl w:ilvl="0" w:tplc="B80AF00A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040C0019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 w15:restartNumberingAfterBreak="0">
    <w:nsid w:val="4B0A7351"/>
    <w:multiLevelType w:val="hybridMultilevel"/>
    <w:tmpl w:val="8D2E89A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D0D217C"/>
    <w:multiLevelType w:val="hybridMultilevel"/>
    <w:tmpl w:val="6B38C41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D66826"/>
    <w:multiLevelType w:val="hybridMultilevel"/>
    <w:tmpl w:val="D1CAD916"/>
    <w:lvl w:ilvl="0" w:tplc="92487452"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7F81B4E"/>
    <w:multiLevelType w:val="hybridMultilevel"/>
    <w:tmpl w:val="427C001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A615A2"/>
    <w:multiLevelType w:val="hybridMultilevel"/>
    <w:tmpl w:val="2A2A00FE"/>
    <w:lvl w:ilvl="0" w:tplc="92487452"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25B44"/>
    <w:multiLevelType w:val="hybridMultilevel"/>
    <w:tmpl w:val="1152B788"/>
    <w:lvl w:ilvl="0" w:tplc="92487452"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B32BE"/>
    <w:multiLevelType w:val="hybridMultilevel"/>
    <w:tmpl w:val="3B14CA40"/>
    <w:lvl w:ilvl="0" w:tplc="B80AF00A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040C0019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800920477">
    <w:abstractNumId w:val="6"/>
  </w:num>
  <w:num w:numId="2" w16cid:durableId="480275587">
    <w:abstractNumId w:val="13"/>
  </w:num>
  <w:num w:numId="3" w16cid:durableId="156195716">
    <w:abstractNumId w:val="8"/>
  </w:num>
  <w:num w:numId="4" w16cid:durableId="350375277">
    <w:abstractNumId w:val="10"/>
  </w:num>
  <w:num w:numId="5" w16cid:durableId="360016012">
    <w:abstractNumId w:val="15"/>
  </w:num>
  <w:num w:numId="6" w16cid:durableId="1497109020">
    <w:abstractNumId w:val="18"/>
  </w:num>
  <w:num w:numId="7" w16cid:durableId="1618412560">
    <w:abstractNumId w:val="17"/>
  </w:num>
  <w:num w:numId="8" w16cid:durableId="1697270076">
    <w:abstractNumId w:val="12"/>
  </w:num>
  <w:num w:numId="9" w16cid:durableId="304700302">
    <w:abstractNumId w:val="5"/>
  </w:num>
  <w:num w:numId="10" w16cid:durableId="918057097">
    <w:abstractNumId w:val="4"/>
  </w:num>
  <w:num w:numId="11" w16cid:durableId="1694650968">
    <w:abstractNumId w:val="11"/>
  </w:num>
  <w:num w:numId="12" w16cid:durableId="1384793613">
    <w:abstractNumId w:val="2"/>
  </w:num>
  <w:num w:numId="13" w16cid:durableId="2072649052">
    <w:abstractNumId w:val="0"/>
  </w:num>
  <w:num w:numId="14" w16cid:durableId="1759398913">
    <w:abstractNumId w:val="19"/>
  </w:num>
  <w:num w:numId="15" w16cid:durableId="2099935208">
    <w:abstractNumId w:val="9"/>
  </w:num>
  <w:num w:numId="16" w16cid:durableId="1953322383">
    <w:abstractNumId w:val="14"/>
  </w:num>
  <w:num w:numId="17" w16cid:durableId="132019286">
    <w:abstractNumId w:val="16"/>
  </w:num>
  <w:num w:numId="18" w16cid:durableId="857739611">
    <w:abstractNumId w:val="3"/>
  </w:num>
  <w:num w:numId="19" w16cid:durableId="996037945">
    <w:abstractNumId w:val="1"/>
  </w:num>
  <w:num w:numId="20" w16cid:durableId="146388344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UEK Raphaël">
    <w15:presenceInfo w15:providerId="AD" w15:userId="S::Raphael.DOUEK@osac.aero::702cf096-26b9-44d9-acdf-0f7fec570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fmodele" w:val="normal.dot"/>
  </w:docVars>
  <w:rsids>
    <w:rsidRoot w:val="00DE233D"/>
    <w:rsid w:val="00001751"/>
    <w:rsid w:val="0000219B"/>
    <w:rsid w:val="000100F9"/>
    <w:rsid w:val="00013D28"/>
    <w:rsid w:val="00020EE1"/>
    <w:rsid w:val="000225A3"/>
    <w:rsid w:val="00030FAA"/>
    <w:rsid w:val="000326C6"/>
    <w:rsid w:val="000341FC"/>
    <w:rsid w:val="00037E74"/>
    <w:rsid w:val="000458D5"/>
    <w:rsid w:val="00050942"/>
    <w:rsid w:val="0005421E"/>
    <w:rsid w:val="00054362"/>
    <w:rsid w:val="000615CF"/>
    <w:rsid w:val="00063324"/>
    <w:rsid w:val="0007022E"/>
    <w:rsid w:val="00071417"/>
    <w:rsid w:val="00077815"/>
    <w:rsid w:val="000802EC"/>
    <w:rsid w:val="00081698"/>
    <w:rsid w:val="00081A3D"/>
    <w:rsid w:val="00082E40"/>
    <w:rsid w:val="00092231"/>
    <w:rsid w:val="00092CB4"/>
    <w:rsid w:val="000A1DFF"/>
    <w:rsid w:val="000A4641"/>
    <w:rsid w:val="000B3341"/>
    <w:rsid w:val="000B3D43"/>
    <w:rsid w:val="000B41AF"/>
    <w:rsid w:val="000B48CE"/>
    <w:rsid w:val="000C0D3A"/>
    <w:rsid w:val="000C329E"/>
    <w:rsid w:val="000C4BA4"/>
    <w:rsid w:val="000D4BEC"/>
    <w:rsid w:val="000D6A38"/>
    <w:rsid w:val="000E003B"/>
    <w:rsid w:val="000E19B3"/>
    <w:rsid w:val="000E2A03"/>
    <w:rsid w:val="000E476C"/>
    <w:rsid w:val="000F0903"/>
    <w:rsid w:val="000F0E26"/>
    <w:rsid w:val="000F204D"/>
    <w:rsid w:val="000F504E"/>
    <w:rsid w:val="000F5829"/>
    <w:rsid w:val="0010598B"/>
    <w:rsid w:val="00106B30"/>
    <w:rsid w:val="00111511"/>
    <w:rsid w:val="00112B57"/>
    <w:rsid w:val="00114204"/>
    <w:rsid w:val="00120C19"/>
    <w:rsid w:val="00122FEC"/>
    <w:rsid w:val="00123149"/>
    <w:rsid w:val="00125FD8"/>
    <w:rsid w:val="00131161"/>
    <w:rsid w:val="00134AA7"/>
    <w:rsid w:val="001355AB"/>
    <w:rsid w:val="00141EC6"/>
    <w:rsid w:val="001530DD"/>
    <w:rsid w:val="00154151"/>
    <w:rsid w:val="001551C4"/>
    <w:rsid w:val="00156186"/>
    <w:rsid w:val="00163D7B"/>
    <w:rsid w:val="001647A9"/>
    <w:rsid w:val="00173EFE"/>
    <w:rsid w:val="00184A81"/>
    <w:rsid w:val="001A5CF6"/>
    <w:rsid w:val="001B082A"/>
    <w:rsid w:val="001B24B5"/>
    <w:rsid w:val="001B37B0"/>
    <w:rsid w:val="001B53A6"/>
    <w:rsid w:val="001C1F80"/>
    <w:rsid w:val="001C3911"/>
    <w:rsid w:val="001D2F8F"/>
    <w:rsid w:val="001D3629"/>
    <w:rsid w:val="001D5710"/>
    <w:rsid w:val="001E1FEE"/>
    <w:rsid w:val="001E3288"/>
    <w:rsid w:val="001E4929"/>
    <w:rsid w:val="001E7B83"/>
    <w:rsid w:val="001F013F"/>
    <w:rsid w:val="001F0191"/>
    <w:rsid w:val="001F0779"/>
    <w:rsid w:val="001F22CE"/>
    <w:rsid w:val="00200087"/>
    <w:rsid w:val="00205D45"/>
    <w:rsid w:val="0020608B"/>
    <w:rsid w:val="00206B3B"/>
    <w:rsid w:val="00207696"/>
    <w:rsid w:val="00207FE6"/>
    <w:rsid w:val="002115F4"/>
    <w:rsid w:val="0021485A"/>
    <w:rsid w:val="00214B7B"/>
    <w:rsid w:val="00223E2A"/>
    <w:rsid w:val="002240EC"/>
    <w:rsid w:val="00224111"/>
    <w:rsid w:val="0023220C"/>
    <w:rsid w:val="00233A1C"/>
    <w:rsid w:val="002348AB"/>
    <w:rsid w:val="00235439"/>
    <w:rsid w:val="00241532"/>
    <w:rsid w:val="002430A7"/>
    <w:rsid w:val="00244B09"/>
    <w:rsid w:val="00252BBF"/>
    <w:rsid w:val="002545D1"/>
    <w:rsid w:val="00255203"/>
    <w:rsid w:val="002564F7"/>
    <w:rsid w:val="00263036"/>
    <w:rsid w:val="002633C8"/>
    <w:rsid w:val="0026364B"/>
    <w:rsid w:val="00263F60"/>
    <w:rsid w:val="00272718"/>
    <w:rsid w:val="00273C27"/>
    <w:rsid w:val="002745D9"/>
    <w:rsid w:val="002756E9"/>
    <w:rsid w:val="00282D04"/>
    <w:rsid w:val="002848B4"/>
    <w:rsid w:val="00285E84"/>
    <w:rsid w:val="00291FC1"/>
    <w:rsid w:val="0029223B"/>
    <w:rsid w:val="0029607F"/>
    <w:rsid w:val="002B1442"/>
    <w:rsid w:val="002B25B6"/>
    <w:rsid w:val="002B7775"/>
    <w:rsid w:val="002C2CC9"/>
    <w:rsid w:val="002C6ACC"/>
    <w:rsid w:val="002D559E"/>
    <w:rsid w:val="002E1F26"/>
    <w:rsid w:val="003009E9"/>
    <w:rsid w:val="00304B97"/>
    <w:rsid w:val="00305B32"/>
    <w:rsid w:val="00307FFD"/>
    <w:rsid w:val="00310457"/>
    <w:rsid w:val="00310806"/>
    <w:rsid w:val="00310EF3"/>
    <w:rsid w:val="0031232C"/>
    <w:rsid w:val="00313AEE"/>
    <w:rsid w:val="00314124"/>
    <w:rsid w:val="00314EAD"/>
    <w:rsid w:val="003174AB"/>
    <w:rsid w:val="00325791"/>
    <w:rsid w:val="00335F4D"/>
    <w:rsid w:val="00336336"/>
    <w:rsid w:val="003378C7"/>
    <w:rsid w:val="003430DD"/>
    <w:rsid w:val="00345801"/>
    <w:rsid w:val="003473B9"/>
    <w:rsid w:val="00347AE7"/>
    <w:rsid w:val="00347FC2"/>
    <w:rsid w:val="003525E0"/>
    <w:rsid w:val="003543AA"/>
    <w:rsid w:val="00356C44"/>
    <w:rsid w:val="00357631"/>
    <w:rsid w:val="0036192A"/>
    <w:rsid w:val="00361981"/>
    <w:rsid w:val="00364C90"/>
    <w:rsid w:val="00364E5D"/>
    <w:rsid w:val="00365B0B"/>
    <w:rsid w:val="00372EDB"/>
    <w:rsid w:val="00373B38"/>
    <w:rsid w:val="003757EF"/>
    <w:rsid w:val="00393396"/>
    <w:rsid w:val="00393813"/>
    <w:rsid w:val="0039727C"/>
    <w:rsid w:val="003A3125"/>
    <w:rsid w:val="003A71C9"/>
    <w:rsid w:val="003B7603"/>
    <w:rsid w:val="003C3E6B"/>
    <w:rsid w:val="003C4601"/>
    <w:rsid w:val="003C59BD"/>
    <w:rsid w:val="003D0D48"/>
    <w:rsid w:val="003D5A61"/>
    <w:rsid w:val="003D5ABF"/>
    <w:rsid w:val="003D67AF"/>
    <w:rsid w:val="003E2646"/>
    <w:rsid w:val="003E3001"/>
    <w:rsid w:val="003F03B0"/>
    <w:rsid w:val="003F111B"/>
    <w:rsid w:val="003F5A2E"/>
    <w:rsid w:val="004043F8"/>
    <w:rsid w:val="004054D2"/>
    <w:rsid w:val="00405564"/>
    <w:rsid w:val="00410678"/>
    <w:rsid w:val="00411F8E"/>
    <w:rsid w:val="004128AF"/>
    <w:rsid w:val="004139F4"/>
    <w:rsid w:val="00413BB3"/>
    <w:rsid w:val="00416DA5"/>
    <w:rsid w:val="00420645"/>
    <w:rsid w:val="00420E11"/>
    <w:rsid w:val="004276E7"/>
    <w:rsid w:val="00430736"/>
    <w:rsid w:val="004329BF"/>
    <w:rsid w:val="00433DBE"/>
    <w:rsid w:val="0044343F"/>
    <w:rsid w:val="0044420B"/>
    <w:rsid w:val="00447A02"/>
    <w:rsid w:val="00450887"/>
    <w:rsid w:val="0045468A"/>
    <w:rsid w:val="00454E03"/>
    <w:rsid w:val="00457D0A"/>
    <w:rsid w:val="00457E90"/>
    <w:rsid w:val="00463C91"/>
    <w:rsid w:val="00464D0C"/>
    <w:rsid w:val="00466853"/>
    <w:rsid w:val="00467506"/>
    <w:rsid w:val="00472FFC"/>
    <w:rsid w:val="00477006"/>
    <w:rsid w:val="00484927"/>
    <w:rsid w:val="00484989"/>
    <w:rsid w:val="0049080E"/>
    <w:rsid w:val="00490C96"/>
    <w:rsid w:val="0049108E"/>
    <w:rsid w:val="00491189"/>
    <w:rsid w:val="0049121C"/>
    <w:rsid w:val="00493B18"/>
    <w:rsid w:val="004947BF"/>
    <w:rsid w:val="004A0D9F"/>
    <w:rsid w:val="004A2441"/>
    <w:rsid w:val="004A7D91"/>
    <w:rsid w:val="004B1003"/>
    <w:rsid w:val="004B2BE6"/>
    <w:rsid w:val="004B37FB"/>
    <w:rsid w:val="004B59B8"/>
    <w:rsid w:val="004C2994"/>
    <w:rsid w:val="004C62D0"/>
    <w:rsid w:val="004C6A4A"/>
    <w:rsid w:val="004C6D2C"/>
    <w:rsid w:val="004D54A9"/>
    <w:rsid w:val="004E51C3"/>
    <w:rsid w:val="004F41BF"/>
    <w:rsid w:val="005019B6"/>
    <w:rsid w:val="00501D11"/>
    <w:rsid w:val="005028E1"/>
    <w:rsid w:val="00507C0C"/>
    <w:rsid w:val="00510568"/>
    <w:rsid w:val="00511578"/>
    <w:rsid w:val="00512D63"/>
    <w:rsid w:val="005164CC"/>
    <w:rsid w:val="0051734E"/>
    <w:rsid w:val="00520C4C"/>
    <w:rsid w:val="0052159B"/>
    <w:rsid w:val="005334EF"/>
    <w:rsid w:val="0053629A"/>
    <w:rsid w:val="00537DB3"/>
    <w:rsid w:val="00540D57"/>
    <w:rsid w:val="00540E14"/>
    <w:rsid w:val="005515E3"/>
    <w:rsid w:val="005527D1"/>
    <w:rsid w:val="0055795B"/>
    <w:rsid w:val="0057037D"/>
    <w:rsid w:val="00577111"/>
    <w:rsid w:val="00591D47"/>
    <w:rsid w:val="0059235A"/>
    <w:rsid w:val="00592B40"/>
    <w:rsid w:val="005970FB"/>
    <w:rsid w:val="005A2CBA"/>
    <w:rsid w:val="005A5C45"/>
    <w:rsid w:val="005B3095"/>
    <w:rsid w:val="005B30EF"/>
    <w:rsid w:val="005B5953"/>
    <w:rsid w:val="005B6366"/>
    <w:rsid w:val="005B6559"/>
    <w:rsid w:val="005C167C"/>
    <w:rsid w:val="005C32F3"/>
    <w:rsid w:val="005C4EF1"/>
    <w:rsid w:val="005C54EA"/>
    <w:rsid w:val="005C78B7"/>
    <w:rsid w:val="005D7552"/>
    <w:rsid w:val="005E3BC8"/>
    <w:rsid w:val="005E54DB"/>
    <w:rsid w:val="005F0D1C"/>
    <w:rsid w:val="005F2554"/>
    <w:rsid w:val="005F5F1D"/>
    <w:rsid w:val="005F7673"/>
    <w:rsid w:val="0060682C"/>
    <w:rsid w:val="0061109B"/>
    <w:rsid w:val="0061280F"/>
    <w:rsid w:val="00616C23"/>
    <w:rsid w:val="00617045"/>
    <w:rsid w:val="00632949"/>
    <w:rsid w:val="006360CA"/>
    <w:rsid w:val="00636693"/>
    <w:rsid w:val="00641532"/>
    <w:rsid w:val="00642D21"/>
    <w:rsid w:val="00643672"/>
    <w:rsid w:val="00646005"/>
    <w:rsid w:val="0064623D"/>
    <w:rsid w:val="00651315"/>
    <w:rsid w:val="006557B3"/>
    <w:rsid w:val="00660812"/>
    <w:rsid w:val="00661D3F"/>
    <w:rsid w:val="0066304A"/>
    <w:rsid w:val="006643C5"/>
    <w:rsid w:val="0066691F"/>
    <w:rsid w:val="00670305"/>
    <w:rsid w:val="00682871"/>
    <w:rsid w:val="006837BE"/>
    <w:rsid w:val="00684C40"/>
    <w:rsid w:val="0068501C"/>
    <w:rsid w:val="00690519"/>
    <w:rsid w:val="00692994"/>
    <w:rsid w:val="00694B1A"/>
    <w:rsid w:val="0069593E"/>
    <w:rsid w:val="006A1AED"/>
    <w:rsid w:val="006A429B"/>
    <w:rsid w:val="006B1496"/>
    <w:rsid w:val="006B15C9"/>
    <w:rsid w:val="006B65D8"/>
    <w:rsid w:val="006B783C"/>
    <w:rsid w:val="006C0785"/>
    <w:rsid w:val="006C0935"/>
    <w:rsid w:val="006C48F9"/>
    <w:rsid w:val="006C5477"/>
    <w:rsid w:val="006C6567"/>
    <w:rsid w:val="006C6B87"/>
    <w:rsid w:val="006D4985"/>
    <w:rsid w:val="006D52DA"/>
    <w:rsid w:val="006E1ABC"/>
    <w:rsid w:val="006E3F12"/>
    <w:rsid w:val="006F1BA8"/>
    <w:rsid w:val="006F54DD"/>
    <w:rsid w:val="006F59FB"/>
    <w:rsid w:val="00700F6B"/>
    <w:rsid w:val="00705AFB"/>
    <w:rsid w:val="007119B3"/>
    <w:rsid w:val="00712F71"/>
    <w:rsid w:val="00714431"/>
    <w:rsid w:val="00716D2C"/>
    <w:rsid w:val="00717AF3"/>
    <w:rsid w:val="00722A43"/>
    <w:rsid w:val="00724633"/>
    <w:rsid w:val="00730D66"/>
    <w:rsid w:val="00733B98"/>
    <w:rsid w:val="007353BC"/>
    <w:rsid w:val="00737F87"/>
    <w:rsid w:val="00740C29"/>
    <w:rsid w:val="007441EF"/>
    <w:rsid w:val="00744AD9"/>
    <w:rsid w:val="00746E05"/>
    <w:rsid w:val="007474F9"/>
    <w:rsid w:val="00756FA2"/>
    <w:rsid w:val="007600B4"/>
    <w:rsid w:val="00762C62"/>
    <w:rsid w:val="00765FF8"/>
    <w:rsid w:val="007660E8"/>
    <w:rsid w:val="00766EA7"/>
    <w:rsid w:val="0076703C"/>
    <w:rsid w:val="007672FD"/>
    <w:rsid w:val="007713E7"/>
    <w:rsid w:val="00771E8A"/>
    <w:rsid w:val="00773490"/>
    <w:rsid w:val="0077789C"/>
    <w:rsid w:val="00780884"/>
    <w:rsid w:val="007820B2"/>
    <w:rsid w:val="007919C7"/>
    <w:rsid w:val="00794733"/>
    <w:rsid w:val="00797173"/>
    <w:rsid w:val="007974A8"/>
    <w:rsid w:val="00797D7B"/>
    <w:rsid w:val="007A030B"/>
    <w:rsid w:val="007A3F4E"/>
    <w:rsid w:val="007A5393"/>
    <w:rsid w:val="007A6FE0"/>
    <w:rsid w:val="007B36A0"/>
    <w:rsid w:val="007B3C5C"/>
    <w:rsid w:val="007C0660"/>
    <w:rsid w:val="007C0991"/>
    <w:rsid w:val="007C1AA2"/>
    <w:rsid w:val="007C3C7C"/>
    <w:rsid w:val="007C464F"/>
    <w:rsid w:val="007C77D9"/>
    <w:rsid w:val="007D3E84"/>
    <w:rsid w:val="007D5A04"/>
    <w:rsid w:val="007E1A74"/>
    <w:rsid w:val="007E2405"/>
    <w:rsid w:val="007F65DB"/>
    <w:rsid w:val="00805629"/>
    <w:rsid w:val="00807BEE"/>
    <w:rsid w:val="00807D60"/>
    <w:rsid w:val="00815D78"/>
    <w:rsid w:val="00827CD9"/>
    <w:rsid w:val="00831426"/>
    <w:rsid w:val="00832239"/>
    <w:rsid w:val="00833212"/>
    <w:rsid w:val="0083367E"/>
    <w:rsid w:val="0084089F"/>
    <w:rsid w:val="008424EE"/>
    <w:rsid w:val="00843274"/>
    <w:rsid w:val="008479E6"/>
    <w:rsid w:val="00854C98"/>
    <w:rsid w:val="00855CC4"/>
    <w:rsid w:val="00860B98"/>
    <w:rsid w:val="0086596D"/>
    <w:rsid w:val="008667BF"/>
    <w:rsid w:val="00874AE9"/>
    <w:rsid w:val="008761AA"/>
    <w:rsid w:val="0088757B"/>
    <w:rsid w:val="00894FBB"/>
    <w:rsid w:val="008A1DC6"/>
    <w:rsid w:val="008A1E6B"/>
    <w:rsid w:val="008A28BB"/>
    <w:rsid w:val="008A4EF5"/>
    <w:rsid w:val="008A5562"/>
    <w:rsid w:val="008A6876"/>
    <w:rsid w:val="008B275E"/>
    <w:rsid w:val="008C5B1B"/>
    <w:rsid w:val="008C5E10"/>
    <w:rsid w:val="008D45DE"/>
    <w:rsid w:val="008D4880"/>
    <w:rsid w:val="008D55FB"/>
    <w:rsid w:val="008D5623"/>
    <w:rsid w:val="008E33CC"/>
    <w:rsid w:val="008E4D3E"/>
    <w:rsid w:val="008E51A9"/>
    <w:rsid w:val="008E6178"/>
    <w:rsid w:val="008E6A48"/>
    <w:rsid w:val="008F191B"/>
    <w:rsid w:val="009062BF"/>
    <w:rsid w:val="00910CA6"/>
    <w:rsid w:val="0091655C"/>
    <w:rsid w:val="009234AF"/>
    <w:rsid w:val="0093189B"/>
    <w:rsid w:val="009369A2"/>
    <w:rsid w:val="00937337"/>
    <w:rsid w:val="00937BA9"/>
    <w:rsid w:val="0094068B"/>
    <w:rsid w:val="00946587"/>
    <w:rsid w:val="00952A97"/>
    <w:rsid w:val="00961649"/>
    <w:rsid w:val="009620E0"/>
    <w:rsid w:val="00963160"/>
    <w:rsid w:val="00963449"/>
    <w:rsid w:val="00965BDF"/>
    <w:rsid w:val="00967267"/>
    <w:rsid w:val="00971CE2"/>
    <w:rsid w:val="00977921"/>
    <w:rsid w:val="00981F0E"/>
    <w:rsid w:val="009867EF"/>
    <w:rsid w:val="0099049F"/>
    <w:rsid w:val="00991497"/>
    <w:rsid w:val="0099174D"/>
    <w:rsid w:val="009925CB"/>
    <w:rsid w:val="00992703"/>
    <w:rsid w:val="009A1446"/>
    <w:rsid w:val="009A1627"/>
    <w:rsid w:val="009A4E3D"/>
    <w:rsid w:val="009A56D8"/>
    <w:rsid w:val="009B13A6"/>
    <w:rsid w:val="009B7B07"/>
    <w:rsid w:val="009C155F"/>
    <w:rsid w:val="009C1FBA"/>
    <w:rsid w:val="009C390F"/>
    <w:rsid w:val="009D3931"/>
    <w:rsid w:val="009D43F1"/>
    <w:rsid w:val="009D5D71"/>
    <w:rsid w:val="009D6511"/>
    <w:rsid w:val="009E00D5"/>
    <w:rsid w:val="009E2E7C"/>
    <w:rsid w:val="009F26DA"/>
    <w:rsid w:val="009F3E0D"/>
    <w:rsid w:val="009F6398"/>
    <w:rsid w:val="009F6E01"/>
    <w:rsid w:val="009F7EDD"/>
    <w:rsid w:val="00A01A10"/>
    <w:rsid w:val="00A05579"/>
    <w:rsid w:val="00A07697"/>
    <w:rsid w:val="00A10373"/>
    <w:rsid w:val="00A1232C"/>
    <w:rsid w:val="00A13BFE"/>
    <w:rsid w:val="00A14CFF"/>
    <w:rsid w:val="00A15C4C"/>
    <w:rsid w:val="00A1629C"/>
    <w:rsid w:val="00A17DE7"/>
    <w:rsid w:val="00A23CB4"/>
    <w:rsid w:val="00A2459A"/>
    <w:rsid w:val="00A24A12"/>
    <w:rsid w:val="00A27E6A"/>
    <w:rsid w:val="00A30B11"/>
    <w:rsid w:val="00A32587"/>
    <w:rsid w:val="00A3350F"/>
    <w:rsid w:val="00A4036D"/>
    <w:rsid w:val="00A4553A"/>
    <w:rsid w:val="00A53A4B"/>
    <w:rsid w:val="00A56972"/>
    <w:rsid w:val="00A56C52"/>
    <w:rsid w:val="00A57DAF"/>
    <w:rsid w:val="00A71500"/>
    <w:rsid w:val="00A7296D"/>
    <w:rsid w:val="00A73922"/>
    <w:rsid w:val="00A84E07"/>
    <w:rsid w:val="00A84E7C"/>
    <w:rsid w:val="00A94C53"/>
    <w:rsid w:val="00A960CC"/>
    <w:rsid w:val="00AA0A46"/>
    <w:rsid w:val="00AA353E"/>
    <w:rsid w:val="00AA5F22"/>
    <w:rsid w:val="00AB69C1"/>
    <w:rsid w:val="00AC0F66"/>
    <w:rsid w:val="00AC64DC"/>
    <w:rsid w:val="00AC778E"/>
    <w:rsid w:val="00AD285F"/>
    <w:rsid w:val="00AD56D8"/>
    <w:rsid w:val="00AE01ED"/>
    <w:rsid w:val="00AF074D"/>
    <w:rsid w:val="00AF1872"/>
    <w:rsid w:val="00AF31C8"/>
    <w:rsid w:val="00AF5D78"/>
    <w:rsid w:val="00B02621"/>
    <w:rsid w:val="00B04BDE"/>
    <w:rsid w:val="00B07C1C"/>
    <w:rsid w:val="00B103AC"/>
    <w:rsid w:val="00B13D2C"/>
    <w:rsid w:val="00B15623"/>
    <w:rsid w:val="00B17A79"/>
    <w:rsid w:val="00B21104"/>
    <w:rsid w:val="00B234E1"/>
    <w:rsid w:val="00B23CB5"/>
    <w:rsid w:val="00B25CE5"/>
    <w:rsid w:val="00B42868"/>
    <w:rsid w:val="00B47220"/>
    <w:rsid w:val="00B53BC9"/>
    <w:rsid w:val="00B55B52"/>
    <w:rsid w:val="00B57426"/>
    <w:rsid w:val="00B74CE6"/>
    <w:rsid w:val="00B75F54"/>
    <w:rsid w:val="00B772E7"/>
    <w:rsid w:val="00B77439"/>
    <w:rsid w:val="00B858C8"/>
    <w:rsid w:val="00B87474"/>
    <w:rsid w:val="00B934F5"/>
    <w:rsid w:val="00B9527A"/>
    <w:rsid w:val="00BB37DA"/>
    <w:rsid w:val="00BB4674"/>
    <w:rsid w:val="00BC4CB8"/>
    <w:rsid w:val="00BD1697"/>
    <w:rsid w:val="00BE15EF"/>
    <w:rsid w:val="00BE1BA2"/>
    <w:rsid w:val="00BE7A9F"/>
    <w:rsid w:val="00BF08A7"/>
    <w:rsid w:val="00BF1D93"/>
    <w:rsid w:val="00BF3A13"/>
    <w:rsid w:val="00C03E00"/>
    <w:rsid w:val="00C11B8A"/>
    <w:rsid w:val="00C1320B"/>
    <w:rsid w:val="00C171E4"/>
    <w:rsid w:val="00C23EC2"/>
    <w:rsid w:val="00C26AC8"/>
    <w:rsid w:val="00C508F0"/>
    <w:rsid w:val="00C53245"/>
    <w:rsid w:val="00C60202"/>
    <w:rsid w:val="00C60895"/>
    <w:rsid w:val="00C640B9"/>
    <w:rsid w:val="00C65BF0"/>
    <w:rsid w:val="00C66604"/>
    <w:rsid w:val="00C707F1"/>
    <w:rsid w:val="00C713ED"/>
    <w:rsid w:val="00C714FC"/>
    <w:rsid w:val="00C76C12"/>
    <w:rsid w:val="00C8325A"/>
    <w:rsid w:val="00C91FDE"/>
    <w:rsid w:val="00C92467"/>
    <w:rsid w:val="00C927F8"/>
    <w:rsid w:val="00C9435A"/>
    <w:rsid w:val="00C943A8"/>
    <w:rsid w:val="00CA26D3"/>
    <w:rsid w:val="00CA35BB"/>
    <w:rsid w:val="00CB046F"/>
    <w:rsid w:val="00CB04F0"/>
    <w:rsid w:val="00CB4F60"/>
    <w:rsid w:val="00CB7728"/>
    <w:rsid w:val="00CC0339"/>
    <w:rsid w:val="00CC290F"/>
    <w:rsid w:val="00CC2FF5"/>
    <w:rsid w:val="00CC539E"/>
    <w:rsid w:val="00CD7756"/>
    <w:rsid w:val="00CE4951"/>
    <w:rsid w:val="00CF49B5"/>
    <w:rsid w:val="00D0411F"/>
    <w:rsid w:val="00D05DDA"/>
    <w:rsid w:val="00D11207"/>
    <w:rsid w:val="00D13EC0"/>
    <w:rsid w:val="00D2322C"/>
    <w:rsid w:val="00D3135E"/>
    <w:rsid w:val="00D319B3"/>
    <w:rsid w:val="00D41739"/>
    <w:rsid w:val="00D4786D"/>
    <w:rsid w:val="00D47C3E"/>
    <w:rsid w:val="00D54CBC"/>
    <w:rsid w:val="00D55E16"/>
    <w:rsid w:val="00D56B29"/>
    <w:rsid w:val="00D56E77"/>
    <w:rsid w:val="00D61F0B"/>
    <w:rsid w:val="00D73C37"/>
    <w:rsid w:val="00D748A9"/>
    <w:rsid w:val="00D74E2A"/>
    <w:rsid w:val="00D87BCB"/>
    <w:rsid w:val="00D91B1E"/>
    <w:rsid w:val="00D96A78"/>
    <w:rsid w:val="00DA07C1"/>
    <w:rsid w:val="00DB5C4F"/>
    <w:rsid w:val="00DB5F67"/>
    <w:rsid w:val="00DB6ECA"/>
    <w:rsid w:val="00DC1ED3"/>
    <w:rsid w:val="00DC2CF9"/>
    <w:rsid w:val="00DC3612"/>
    <w:rsid w:val="00DC744E"/>
    <w:rsid w:val="00DC7B47"/>
    <w:rsid w:val="00DD2885"/>
    <w:rsid w:val="00DD3A52"/>
    <w:rsid w:val="00DE233D"/>
    <w:rsid w:val="00DE3DB6"/>
    <w:rsid w:val="00DE49F2"/>
    <w:rsid w:val="00E01192"/>
    <w:rsid w:val="00E01DF2"/>
    <w:rsid w:val="00E06DEA"/>
    <w:rsid w:val="00E07C95"/>
    <w:rsid w:val="00E11950"/>
    <w:rsid w:val="00E11B7C"/>
    <w:rsid w:val="00E20C71"/>
    <w:rsid w:val="00E210F1"/>
    <w:rsid w:val="00E22B02"/>
    <w:rsid w:val="00E238A5"/>
    <w:rsid w:val="00E307D3"/>
    <w:rsid w:val="00E32A66"/>
    <w:rsid w:val="00E341E5"/>
    <w:rsid w:val="00E369EC"/>
    <w:rsid w:val="00E47B16"/>
    <w:rsid w:val="00E47ECB"/>
    <w:rsid w:val="00E5214B"/>
    <w:rsid w:val="00E6057B"/>
    <w:rsid w:val="00E6175E"/>
    <w:rsid w:val="00E61952"/>
    <w:rsid w:val="00E63549"/>
    <w:rsid w:val="00E64F74"/>
    <w:rsid w:val="00E65595"/>
    <w:rsid w:val="00E65E9D"/>
    <w:rsid w:val="00E6695F"/>
    <w:rsid w:val="00E7053E"/>
    <w:rsid w:val="00E76941"/>
    <w:rsid w:val="00E80487"/>
    <w:rsid w:val="00E80FC7"/>
    <w:rsid w:val="00E85D7B"/>
    <w:rsid w:val="00E873CB"/>
    <w:rsid w:val="00E87ADE"/>
    <w:rsid w:val="00E939C4"/>
    <w:rsid w:val="00E941AC"/>
    <w:rsid w:val="00E97066"/>
    <w:rsid w:val="00EB4E8D"/>
    <w:rsid w:val="00EC5FBD"/>
    <w:rsid w:val="00EC7D64"/>
    <w:rsid w:val="00ED0117"/>
    <w:rsid w:val="00ED3A97"/>
    <w:rsid w:val="00ED42B3"/>
    <w:rsid w:val="00ED47E6"/>
    <w:rsid w:val="00ED5151"/>
    <w:rsid w:val="00ED5BA4"/>
    <w:rsid w:val="00EE10AA"/>
    <w:rsid w:val="00EE2B4A"/>
    <w:rsid w:val="00F1059A"/>
    <w:rsid w:val="00F12C74"/>
    <w:rsid w:val="00F1603A"/>
    <w:rsid w:val="00F172DB"/>
    <w:rsid w:val="00F224F4"/>
    <w:rsid w:val="00F22DF7"/>
    <w:rsid w:val="00F304EF"/>
    <w:rsid w:val="00F31703"/>
    <w:rsid w:val="00F32927"/>
    <w:rsid w:val="00F36B00"/>
    <w:rsid w:val="00F36DA4"/>
    <w:rsid w:val="00F37B2F"/>
    <w:rsid w:val="00F43B16"/>
    <w:rsid w:val="00F44A7F"/>
    <w:rsid w:val="00F514FB"/>
    <w:rsid w:val="00F5177A"/>
    <w:rsid w:val="00F51DEC"/>
    <w:rsid w:val="00F62BE0"/>
    <w:rsid w:val="00F66729"/>
    <w:rsid w:val="00F70D40"/>
    <w:rsid w:val="00F72589"/>
    <w:rsid w:val="00F75A79"/>
    <w:rsid w:val="00F76474"/>
    <w:rsid w:val="00F76BE8"/>
    <w:rsid w:val="00F776F4"/>
    <w:rsid w:val="00F81529"/>
    <w:rsid w:val="00F83A3F"/>
    <w:rsid w:val="00F851C1"/>
    <w:rsid w:val="00F903C1"/>
    <w:rsid w:val="00FA189E"/>
    <w:rsid w:val="00FA26F2"/>
    <w:rsid w:val="00FA5CC5"/>
    <w:rsid w:val="00FB0238"/>
    <w:rsid w:val="00FB4699"/>
    <w:rsid w:val="00FB4FA1"/>
    <w:rsid w:val="00FC17E9"/>
    <w:rsid w:val="00FC3829"/>
    <w:rsid w:val="00FC6253"/>
    <w:rsid w:val="00FC6C6A"/>
    <w:rsid w:val="00FC6FA3"/>
    <w:rsid w:val="00FD40B5"/>
    <w:rsid w:val="00FE3152"/>
    <w:rsid w:val="00FE49BC"/>
    <w:rsid w:val="00FE4CF7"/>
    <w:rsid w:val="00FF31F1"/>
    <w:rsid w:val="00FF508B"/>
    <w:rsid w:val="00FF51D9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43A510"/>
  <w15:docId w15:val="{0C7E522F-B88F-4E37-B56B-AD584388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F204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F204D"/>
    <w:rPr>
      <w:sz w:val="24"/>
      <w:szCs w:val="24"/>
    </w:rPr>
  </w:style>
  <w:style w:type="paragraph" w:styleId="Pieddepage">
    <w:name w:val="footer"/>
    <w:basedOn w:val="Normal"/>
    <w:link w:val="PieddepageCar"/>
    <w:rsid w:val="000F20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0F204D"/>
    <w:rPr>
      <w:sz w:val="24"/>
      <w:szCs w:val="24"/>
    </w:rPr>
  </w:style>
  <w:style w:type="paragraph" w:styleId="Textedebulles">
    <w:name w:val="Balloon Text"/>
    <w:basedOn w:val="Normal"/>
    <w:link w:val="TextedebullesCar"/>
    <w:rsid w:val="000F20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F204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07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uiPriority w:val="1"/>
    <w:qFormat/>
    <w:rsid w:val="00716D2C"/>
    <w:rPr>
      <w:rFonts w:ascii="Calibri" w:hAnsi="Calibri"/>
      <w:sz w:val="22"/>
      <w:szCs w:val="22"/>
      <w:lang w:eastAsia="en-US"/>
    </w:rPr>
  </w:style>
  <w:style w:type="paragraph" w:customStyle="1" w:styleId="CM41">
    <w:name w:val="CM4+1"/>
    <w:basedOn w:val="Normal"/>
    <w:next w:val="Normal"/>
    <w:rsid w:val="00716D2C"/>
    <w:pPr>
      <w:autoSpaceDE w:val="0"/>
      <w:autoSpaceDN w:val="0"/>
      <w:adjustRightInd w:val="0"/>
    </w:pPr>
  </w:style>
  <w:style w:type="paragraph" w:styleId="Rvision">
    <w:name w:val="Revision"/>
    <w:hidden/>
    <w:uiPriority w:val="99"/>
    <w:semiHidden/>
    <w:rsid w:val="008E51A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54E03"/>
    <w:pPr>
      <w:widowControl w:val="0"/>
      <w:spacing w:before="60" w:after="60"/>
      <w:ind w:left="624"/>
      <w:contextualSpacing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Marquedecommentaire">
    <w:name w:val="annotation reference"/>
    <w:rsid w:val="00B74CE6"/>
    <w:rPr>
      <w:sz w:val="16"/>
      <w:szCs w:val="16"/>
    </w:rPr>
  </w:style>
  <w:style w:type="paragraph" w:styleId="Commentaire">
    <w:name w:val="annotation text"/>
    <w:basedOn w:val="Normal"/>
    <w:link w:val="CommentaireCar"/>
    <w:rsid w:val="00B74CE6"/>
    <w:rPr>
      <w:sz w:val="20"/>
      <w:szCs w:val="20"/>
    </w:rPr>
  </w:style>
  <w:style w:type="character" w:customStyle="1" w:styleId="CommentaireCar">
    <w:name w:val="Commentaire Car"/>
    <w:link w:val="Commentaire"/>
    <w:rsid w:val="00B74CE6"/>
    <w:rPr>
      <w:lang w:val="fr-FR" w:eastAsia="fr-FR"/>
    </w:rPr>
  </w:style>
  <w:style w:type="character" w:styleId="Lienhypertexte">
    <w:name w:val="Hyperlink"/>
    <w:rsid w:val="006D4985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B57426"/>
    <w:rPr>
      <w:b/>
      <w:bCs/>
    </w:rPr>
  </w:style>
  <w:style w:type="character" w:customStyle="1" w:styleId="ObjetducommentaireCar">
    <w:name w:val="Objet du commentaire Car"/>
    <w:link w:val="Objetducommentaire"/>
    <w:rsid w:val="00B57426"/>
    <w:rPr>
      <w:b/>
      <w:bCs/>
      <w:lang w:val="fr-FR" w:eastAsia="fr-FR"/>
    </w:rPr>
  </w:style>
  <w:style w:type="character" w:customStyle="1" w:styleId="fontstyle01">
    <w:name w:val="fontstyle01"/>
    <w:rsid w:val="00FE4CF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3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ac.aero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66BE-85E2-4577-A68C-A823F3FB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16</Pages>
  <Words>3243</Words>
  <Characters>18143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GENERALE DE L'AVIATION CIVILE    -    France</vt:lpstr>
    </vt:vector>
  </TitlesOfParts>
  <Company>NEOCLES</Company>
  <LinksUpToDate>false</LinksUpToDate>
  <CharactersWithSpaces>21344</CharactersWithSpaces>
  <SharedDoc>false</SharedDoc>
  <HLinks>
    <vt:vector size="6" baseType="variant">
      <vt:variant>
        <vt:i4>65619</vt:i4>
      </vt:variant>
      <vt:variant>
        <vt:i4>179</vt:i4>
      </vt:variant>
      <vt:variant>
        <vt:i4>0</vt:i4>
      </vt:variant>
      <vt:variant>
        <vt:i4>5</vt:i4>
      </vt:variant>
      <vt:variant>
        <vt:lpwstr>http://www.osac.aero/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GENERALE DE L'AVIATION CIVILE    -    France</dc:title>
  <dc:creator>Gallezot</dc:creator>
  <cp:lastModifiedBy>DOUEK Raphaël</cp:lastModifiedBy>
  <cp:revision>6</cp:revision>
  <cp:lastPrinted>2021-04-19T13:14:00Z</cp:lastPrinted>
  <dcterms:created xsi:type="dcterms:W3CDTF">2024-09-30T09:04:00Z</dcterms:created>
  <dcterms:modified xsi:type="dcterms:W3CDTF">2024-09-30T13:55:00Z</dcterms:modified>
</cp:coreProperties>
</file>