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774" w:type="dxa"/>
        <w:jc w:val="center"/>
        <w:tblCellMar>
          <w:left w:w="70" w:type="dxa"/>
          <w:right w:w="70" w:type="dxa"/>
        </w:tblCellMar>
        <w:tblLook w:val="0000" w:firstRow="0" w:lastRow="0" w:firstColumn="0" w:lastColumn="0" w:noHBand="0" w:noVBand="0"/>
      </w:tblPr>
      <w:tblGrid>
        <w:gridCol w:w="1864"/>
        <w:gridCol w:w="1720"/>
        <w:gridCol w:w="2060"/>
        <w:gridCol w:w="663"/>
        <w:gridCol w:w="448"/>
        <w:gridCol w:w="3420"/>
        <w:gridCol w:w="599"/>
      </w:tblGrid>
      <w:tr w:rsidR="00976999" w:rsidRPr="00976999" w14:paraId="23EB5CCB" w14:textId="77777777" w:rsidTr="00B82134">
        <w:trPr>
          <w:trHeight w:val="1402"/>
          <w:tblHeader/>
          <w:jc w:val="center"/>
        </w:trPr>
        <w:tc>
          <w:tcPr>
            <w:tcW w:w="10774" w:type="dxa"/>
            <w:gridSpan w:val="7"/>
            <w:tcBorders>
              <w:top w:val="single" w:sz="8" w:space="0" w:color="auto"/>
              <w:left w:val="single" w:sz="8" w:space="0" w:color="auto"/>
              <w:bottom w:val="nil"/>
              <w:right w:val="single" w:sz="8" w:space="0" w:color="000000"/>
            </w:tcBorders>
            <w:shd w:val="clear" w:color="auto" w:fill="auto"/>
            <w:vAlign w:val="bottom"/>
          </w:tcPr>
          <w:p w14:paraId="395BDDAC" w14:textId="710B73C1" w:rsidR="00B82134" w:rsidRPr="00976999" w:rsidRDefault="00B82134" w:rsidP="00B82134">
            <w:pPr>
              <w:spacing w:before="60"/>
              <w:jc w:val="center"/>
              <w:rPr>
                <w:rFonts w:ascii="Arial" w:hAnsi="Arial" w:cs="Arial"/>
                <w:b/>
                <w:bCs/>
                <w:sz w:val="20"/>
                <w:szCs w:val="20"/>
              </w:rPr>
            </w:pPr>
            <w:r>
              <w:rPr>
                <w:rFonts w:ascii="Arial" w:hAnsi="Arial" w:cs="Arial"/>
                <w:b/>
                <w:bCs/>
                <w:sz w:val="20"/>
                <w:szCs w:val="20"/>
              </w:rPr>
              <w:t>D</w:t>
            </w:r>
            <w:r w:rsidRPr="00976999">
              <w:rPr>
                <w:rFonts w:ascii="Arial" w:hAnsi="Arial" w:cs="Arial"/>
                <w:b/>
                <w:bCs/>
                <w:sz w:val="20"/>
                <w:szCs w:val="20"/>
              </w:rPr>
              <w:t>IRECTION DE LA SÉCURITÉ DE L'AVIATION CIVILE    -    France</w:t>
            </w:r>
          </w:p>
          <w:p w14:paraId="66B6331A" w14:textId="1453E1D5" w:rsidR="00B82134" w:rsidRPr="00976999" w:rsidRDefault="00B82134" w:rsidP="00B82134">
            <w:pPr>
              <w:spacing w:before="60"/>
              <w:jc w:val="center"/>
              <w:rPr>
                <w:b/>
                <w:bCs/>
                <w:sz w:val="20"/>
                <w:szCs w:val="20"/>
              </w:rPr>
            </w:pPr>
            <w:r w:rsidRPr="00976999">
              <w:rPr>
                <w:rFonts w:ascii="Arial" w:hAnsi="Arial" w:cs="Arial"/>
                <w:b/>
                <w:bCs/>
                <w:sz w:val="20"/>
                <w:szCs w:val="20"/>
              </w:rPr>
              <w:t xml:space="preserve">Membre de l'Union Européenne </w:t>
            </w:r>
            <w:r w:rsidRPr="00976999">
              <w:rPr>
                <w:rFonts w:ascii="Arial" w:hAnsi="Arial" w:cs="Arial"/>
                <w:i/>
                <w:iCs/>
                <w:sz w:val="16"/>
                <w:szCs w:val="16"/>
              </w:rPr>
              <w:t xml:space="preserve">(A </w:t>
            </w:r>
            <w:proofErr w:type="spellStart"/>
            <w:r w:rsidRPr="00976999">
              <w:rPr>
                <w:rFonts w:ascii="Arial" w:hAnsi="Arial" w:cs="Arial"/>
                <w:i/>
                <w:iCs/>
                <w:sz w:val="16"/>
                <w:szCs w:val="16"/>
              </w:rPr>
              <w:t>Member</w:t>
            </w:r>
            <w:proofErr w:type="spellEnd"/>
            <w:r w:rsidRPr="00976999">
              <w:rPr>
                <w:rFonts w:ascii="Arial" w:hAnsi="Arial" w:cs="Arial"/>
                <w:i/>
                <w:iCs/>
                <w:sz w:val="16"/>
                <w:szCs w:val="16"/>
              </w:rPr>
              <w:t xml:space="preserve"> State of the </w:t>
            </w:r>
            <w:proofErr w:type="spellStart"/>
            <w:r w:rsidRPr="00976999">
              <w:rPr>
                <w:rFonts w:ascii="Arial" w:hAnsi="Arial" w:cs="Arial"/>
                <w:i/>
                <w:iCs/>
                <w:sz w:val="16"/>
                <w:szCs w:val="16"/>
              </w:rPr>
              <w:t>European</w:t>
            </w:r>
            <w:proofErr w:type="spellEnd"/>
            <w:r w:rsidRPr="00976999">
              <w:rPr>
                <w:rFonts w:ascii="Arial" w:hAnsi="Arial" w:cs="Arial"/>
                <w:i/>
                <w:iCs/>
                <w:sz w:val="16"/>
                <w:szCs w:val="16"/>
              </w:rPr>
              <w:t xml:space="preserve"> Union</w:t>
            </w:r>
            <w:r w:rsidRPr="00976999">
              <w:rPr>
                <w:i/>
                <w:iCs/>
                <w:sz w:val="20"/>
                <w:szCs w:val="20"/>
              </w:rPr>
              <w:t>)</w:t>
            </w:r>
            <w:r>
              <w:rPr>
                <w:noProof/>
              </w:rPr>
              <w:drawing>
                <wp:anchor distT="0" distB="0" distL="114300" distR="114300" simplePos="0" relativeHeight="251712512" behindDoc="0" locked="0" layoutInCell="1" allowOverlap="1" wp14:anchorId="346E9D19" wp14:editId="2C5D0E9C">
                  <wp:simplePos x="0" y="0"/>
                  <wp:positionH relativeFrom="column">
                    <wp:posOffset>6094095</wp:posOffset>
                  </wp:positionH>
                  <wp:positionV relativeFrom="paragraph">
                    <wp:posOffset>-481965</wp:posOffset>
                  </wp:positionV>
                  <wp:extent cx="682625" cy="474980"/>
                  <wp:effectExtent l="0" t="0" r="3175" b="1270"/>
                  <wp:wrapNone/>
                  <wp:docPr id="64" name="Imag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Image 45"/>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682625" cy="474980"/>
                          </a:xfrm>
                          <a:prstGeom prst="rect">
                            <a:avLst/>
                          </a:prstGeom>
                        </pic:spPr>
                      </pic:pic>
                    </a:graphicData>
                  </a:graphic>
                  <wp14:sizeRelH relativeFrom="margin">
                    <wp14:pctWidth>0</wp14:pctWidth>
                  </wp14:sizeRelH>
                  <wp14:sizeRelV relativeFrom="margin">
                    <wp14:pctHeight>0</wp14:pctHeight>
                  </wp14:sizeRelV>
                </wp:anchor>
              </w:drawing>
            </w:r>
            <w:r w:rsidR="00BA0E32">
              <w:rPr>
                <w:noProof/>
              </w:rPr>
              <w:drawing>
                <wp:anchor distT="0" distB="0" distL="114300" distR="114300" simplePos="0" relativeHeight="251713536" behindDoc="0" locked="0" layoutInCell="1" allowOverlap="1" wp14:anchorId="05436440" wp14:editId="7BE76C8E">
                  <wp:simplePos x="0" y="0"/>
                  <wp:positionH relativeFrom="column">
                    <wp:posOffset>4445</wp:posOffset>
                  </wp:positionH>
                  <wp:positionV relativeFrom="paragraph">
                    <wp:posOffset>-481965</wp:posOffset>
                  </wp:positionV>
                  <wp:extent cx="1235710" cy="637540"/>
                  <wp:effectExtent l="0" t="0" r="0" b="0"/>
                  <wp:wrapNone/>
                  <wp:docPr id="63" name="Imag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 18"/>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235710" cy="637540"/>
                          </a:xfrm>
                          <a:prstGeom prst="rect">
                            <a:avLst/>
                          </a:prstGeom>
                        </pic:spPr>
                      </pic:pic>
                    </a:graphicData>
                  </a:graphic>
                  <wp14:sizeRelH relativeFrom="margin">
                    <wp14:pctWidth>0</wp14:pctWidth>
                  </wp14:sizeRelH>
                  <wp14:sizeRelV relativeFrom="margin">
                    <wp14:pctHeight>0</wp14:pctHeight>
                  </wp14:sizeRelV>
                </wp:anchor>
              </w:drawing>
            </w:r>
          </w:p>
          <w:p w14:paraId="76D35185" w14:textId="5B4533A3" w:rsidR="00314EAD" w:rsidRPr="00976999" w:rsidRDefault="00314EAD" w:rsidP="00B42868">
            <w:pPr>
              <w:jc w:val="center"/>
              <w:rPr>
                <w:b/>
                <w:bCs/>
                <w:sz w:val="20"/>
                <w:szCs w:val="20"/>
              </w:rPr>
            </w:pPr>
          </w:p>
        </w:tc>
      </w:tr>
      <w:tr w:rsidR="00976999" w:rsidRPr="00976999" w14:paraId="0018A172" w14:textId="77777777" w:rsidTr="00B82134">
        <w:trPr>
          <w:trHeight w:val="248"/>
          <w:tblHeader/>
          <w:jc w:val="center"/>
        </w:trPr>
        <w:tc>
          <w:tcPr>
            <w:tcW w:w="10774" w:type="dxa"/>
            <w:gridSpan w:val="7"/>
            <w:tcBorders>
              <w:top w:val="single" w:sz="8" w:space="0" w:color="auto"/>
              <w:left w:val="single" w:sz="8" w:space="0" w:color="auto"/>
              <w:bottom w:val="nil"/>
              <w:right w:val="single" w:sz="8" w:space="0" w:color="000000"/>
            </w:tcBorders>
            <w:shd w:val="clear" w:color="auto" w:fill="auto"/>
            <w:vAlign w:val="center"/>
          </w:tcPr>
          <w:p w14:paraId="1753ACCB" w14:textId="77777777" w:rsidR="00314EAD" w:rsidRPr="00976999" w:rsidRDefault="00314EAD" w:rsidP="000615CF">
            <w:pPr>
              <w:jc w:val="center"/>
              <w:rPr>
                <w:rFonts w:ascii="Arial" w:hAnsi="Arial" w:cs="Arial"/>
                <w:b/>
                <w:bCs/>
                <w:sz w:val="18"/>
                <w:szCs w:val="18"/>
              </w:rPr>
            </w:pPr>
            <w:r w:rsidRPr="00976999">
              <w:rPr>
                <w:rFonts w:ascii="Arial" w:hAnsi="Arial" w:cs="Arial"/>
                <w:b/>
                <w:bCs/>
                <w:sz w:val="18"/>
                <w:szCs w:val="18"/>
              </w:rPr>
              <w:t>FORMULAIRE DE DEMANDE OU DE MODIFICATION D'</w:t>
            </w:r>
            <w:r w:rsidR="003F03B0" w:rsidRPr="00976999">
              <w:rPr>
                <w:rFonts w:ascii="Arial" w:hAnsi="Arial" w:cs="Arial"/>
                <w:b/>
                <w:bCs/>
                <w:sz w:val="18"/>
                <w:szCs w:val="18"/>
              </w:rPr>
              <w:t>AGRÉMENT</w:t>
            </w:r>
          </w:p>
        </w:tc>
      </w:tr>
      <w:tr w:rsidR="00976999" w:rsidRPr="00526165" w14:paraId="411AD68E" w14:textId="77777777" w:rsidTr="00B82134">
        <w:trPr>
          <w:trHeight w:val="240"/>
          <w:tblHeader/>
          <w:jc w:val="center"/>
        </w:trPr>
        <w:tc>
          <w:tcPr>
            <w:tcW w:w="10774" w:type="dxa"/>
            <w:gridSpan w:val="7"/>
            <w:tcBorders>
              <w:top w:val="nil"/>
              <w:left w:val="single" w:sz="8" w:space="0" w:color="auto"/>
              <w:bottom w:val="single" w:sz="4" w:space="0" w:color="auto"/>
              <w:right w:val="single" w:sz="8" w:space="0" w:color="000000"/>
            </w:tcBorders>
            <w:shd w:val="clear" w:color="auto" w:fill="auto"/>
            <w:vAlign w:val="center"/>
          </w:tcPr>
          <w:p w14:paraId="4BF640A5" w14:textId="77777777" w:rsidR="00314EAD" w:rsidRPr="00976999" w:rsidRDefault="00314EAD" w:rsidP="001C1F80">
            <w:pPr>
              <w:jc w:val="center"/>
              <w:rPr>
                <w:rFonts w:ascii="Arial" w:hAnsi="Arial" w:cs="Arial"/>
                <w:i/>
                <w:iCs/>
                <w:sz w:val="16"/>
                <w:szCs w:val="16"/>
                <w:lang w:val="en-GB"/>
              </w:rPr>
            </w:pPr>
            <w:r w:rsidRPr="00976999">
              <w:rPr>
                <w:rFonts w:ascii="Arial" w:hAnsi="Arial" w:cs="Arial"/>
                <w:i/>
                <w:iCs/>
                <w:sz w:val="16"/>
                <w:szCs w:val="16"/>
                <w:lang w:val="en-GB"/>
              </w:rPr>
              <w:t>(</w:t>
            </w:r>
            <w:r w:rsidR="00B42868" w:rsidRPr="00976999">
              <w:rPr>
                <w:rFonts w:ascii="Arial" w:hAnsi="Arial" w:cs="Arial"/>
                <w:i/>
                <w:iCs/>
                <w:sz w:val="16"/>
                <w:szCs w:val="16"/>
                <w:lang w:val="en-GB"/>
              </w:rPr>
              <w:t>A</w:t>
            </w:r>
            <w:r w:rsidRPr="00976999">
              <w:rPr>
                <w:rFonts w:ascii="Arial" w:hAnsi="Arial" w:cs="Arial"/>
                <w:i/>
                <w:iCs/>
                <w:sz w:val="16"/>
                <w:szCs w:val="16"/>
                <w:lang w:val="en-GB"/>
              </w:rPr>
              <w:t>pplication form for initial approval or change)</w:t>
            </w:r>
          </w:p>
        </w:tc>
      </w:tr>
      <w:tr w:rsidR="00976999" w:rsidRPr="00976999" w14:paraId="5F167E1C" w14:textId="77777777" w:rsidTr="00B82134">
        <w:trPr>
          <w:trHeight w:val="240"/>
          <w:jc w:val="center"/>
        </w:trPr>
        <w:tc>
          <w:tcPr>
            <w:tcW w:w="5644" w:type="dxa"/>
            <w:gridSpan w:val="3"/>
            <w:tcBorders>
              <w:top w:val="single" w:sz="4" w:space="0" w:color="auto"/>
              <w:left w:val="single" w:sz="8" w:space="0" w:color="auto"/>
              <w:right w:val="nil"/>
            </w:tcBorders>
            <w:shd w:val="clear" w:color="auto" w:fill="auto"/>
            <w:noWrap/>
            <w:vAlign w:val="center"/>
          </w:tcPr>
          <w:p w14:paraId="3DA5DA2E" w14:textId="77777777" w:rsidR="00314EAD" w:rsidRPr="00976999" w:rsidRDefault="003F03B0">
            <w:pPr>
              <w:rPr>
                <w:rFonts w:ascii="Arial" w:hAnsi="Arial" w:cs="Arial"/>
                <w:b/>
                <w:bCs/>
                <w:sz w:val="18"/>
                <w:szCs w:val="18"/>
              </w:rPr>
            </w:pPr>
            <w:r w:rsidRPr="00976999">
              <w:rPr>
                <w:rFonts w:ascii="Arial" w:hAnsi="Arial" w:cs="Arial"/>
                <w:b/>
                <w:bCs/>
                <w:sz w:val="18"/>
                <w:szCs w:val="18"/>
              </w:rPr>
              <w:t>AGRÉMENT</w:t>
            </w:r>
            <w:r w:rsidR="00314EAD" w:rsidRPr="00976999">
              <w:rPr>
                <w:rFonts w:ascii="Arial" w:hAnsi="Arial" w:cs="Arial"/>
                <w:b/>
                <w:bCs/>
                <w:sz w:val="18"/>
                <w:szCs w:val="18"/>
              </w:rPr>
              <w:t xml:space="preserve"> SELON LE </w:t>
            </w:r>
            <w:r w:rsidRPr="00976999">
              <w:rPr>
                <w:rFonts w:ascii="Arial" w:hAnsi="Arial" w:cs="Arial"/>
                <w:b/>
                <w:bCs/>
                <w:sz w:val="18"/>
                <w:szCs w:val="18"/>
              </w:rPr>
              <w:t>RÈGLEMENT</w:t>
            </w:r>
            <w:r w:rsidR="00314EAD" w:rsidRPr="00976999">
              <w:rPr>
                <w:rFonts w:ascii="Arial" w:hAnsi="Arial" w:cs="Arial"/>
                <w:b/>
                <w:bCs/>
                <w:sz w:val="18"/>
                <w:szCs w:val="18"/>
              </w:rPr>
              <w:t xml:space="preserve"> EASA PARTIE :</w:t>
            </w:r>
          </w:p>
        </w:tc>
        <w:tc>
          <w:tcPr>
            <w:tcW w:w="5130" w:type="dxa"/>
            <w:gridSpan w:val="4"/>
            <w:tcBorders>
              <w:top w:val="single" w:sz="4" w:space="0" w:color="auto"/>
              <w:left w:val="nil"/>
              <w:right w:val="single" w:sz="4" w:space="0" w:color="auto"/>
            </w:tcBorders>
            <w:shd w:val="clear" w:color="auto" w:fill="auto"/>
            <w:noWrap/>
            <w:vAlign w:val="center"/>
          </w:tcPr>
          <w:p w14:paraId="1EAFF353" w14:textId="77777777" w:rsidR="00314EAD" w:rsidRPr="00976999" w:rsidRDefault="00314EAD">
            <w:pPr>
              <w:rPr>
                <w:rFonts w:ascii="Arial" w:hAnsi="Arial" w:cs="Arial"/>
                <w:b/>
                <w:bCs/>
                <w:sz w:val="18"/>
                <w:szCs w:val="18"/>
              </w:rPr>
            </w:pPr>
            <w:r w:rsidRPr="00976999">
              <w:rPr>
                <w:rFonts w:ascii="Arial" w:hAnsi="Arial" w:cs="Arial"/>
                <w:b/>
                <w:bCs/>
                <w:sz w:val="18"/>
                <w:szCs w:val="18"/>
              </w:rPr>
              <w:t>SOUS PARTIE :</w:t>
            </w:r>
          </w:p>
        </w:tc>
      </w:tr>
      <w:tr w:rsidR="00976999" w:rsidRPr="00976999" w14:paraId="3E85BEF3" w14:textId="77777777" w:rsidTr="00B82134">
        <w:trPr>
          <w:trHeight w:val="210"/>
          <w:jc w:val="center"/>
        </w:trPr>
        <w:tc>
          <w:tcPr>
            <w:tcW w:w="5644" w:type="dxa"/>
            <w:gridSpan w:val="3"/>
            <w:vMerge w:val="restart"/>
            <w:tcBorders>
              <w:left w:val="single" w:sz="4" w:space="0" w:color="auto"/>
            </w:tcBorders>
            <w:shd w:val="clear" w:color="auto" w:fill="auto"/>
            <w:noWrap/>
            <w:vAlign w:val="center"/>
          </w:tcPr>
          <w:p w14:paraId="7CF0D288" w14:textId="026650D4" w:rsidR="00314EAD" w:rsidRPr="00976999" w:rsidRDefault="00FD30C6" w:rsidP="00B42868">
            <w:pPr>
              <w:rPr>
                <w:rFonts w:ascii="Arial" w:hAnsi="Arial" w:cs="Arial"/>
                <w:i/>
                <w:iCs/>
                <w:sz w:val="16"/>
                <w:szCs w:val="16"/>
                <w:lang w:val="en-US"/>
              </w:rPr>
            </w:pPr>
            <w:r>
              <w:rPr>
                <w:rFonts w:ascii="Arial" w:hAnsi="Arial" w:cs="Arial"/>
                <w:i/>
                <w:iCs/>
                <w:noProof/>
                <w:sz w:val="16"/>
                <w:szCs w:val="16"/>
                <w:lang w:val="en-US"/>
              </w:rPr>
              <mc:AlternateContent>
                <mc:Choice Requires="wps">
                  <w:drawing>
                    <wp:anchor distT="0" distB="0" distL="114300" distR="114300" simplePos="0" relativeHeight="251710464" behindDoc="0" locked="0" layoutInCell="1" allowOverlap="1" wp14:anchorId="2A3774B6" wp14:editId="49B5089A">
                      <wp:simplePos x="0" y="0"/>
                      <wp:positionH relativeFrom="column">
                        <wp:posOffset>-405841</wp:posOffset>
                      </wp:positionH>
                      <wp:positionV relativeFrom="paragraph">
                        <wp:posOffset>209398</wp:posOffset>
                      </wp:positionV>
                      <wp:extent cx="0" cy="841248"/>
                      <wp:effectExtent l="0" t="0" r="38100" b="35560"/>
                      <wp:wrapNone/>
                      <wp:docPr id="62" name="Connecteur droit 62"/>
                      <wp:cNvGraphicFramePr/>
                      <a:graphic xmlns:a="http://schemas.openxmlformats.org/drawingml/2006/main">
                        <a:graphicData uri="http://schemas.microsoft.com/office/word/2010/wordprocessingShape">
                          <wps:wsp>
                            <wps:cNvCnPr/>
                            <wps:spPr>
                              <a:xfrm>
                                <a:off x="0" y="0"/>
                                <a:ext cx="0" cy="84124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2F274C5" id="Connecteur droit 62" o:spid="_x0000_s1026" style="position:absolute;z-index:251710464;visibility:visible;mso-wrap-style:square;mso-wrap-distance-left:9pt;mso-wrap-distance-top:0;mso-wrap-distance-right:9pt;mso-wrap-distance-bottom:0;mso-position-horizontal:absolute;mso-position-horizontal-relative:text;mso-position-vertical:absolute;mso-position-vertical-relative:text" from="-31.95pt,16.5pt" to="-31.95pt,8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" strokecolor="black [3213]"/>
                  </w:pict>
                </mc:Fallback>
              </mc:AlternateContent>
            </w:r>
            <w:r w:rsidR="00314EAD" w:rsidRPr="00976999">
              <w:rPr>
                <w:rFonts w:ascii="Arial" w:hAnsi="Arial" w:cs="Arial"/>
                <w:i/>
                <w:iCs/>
                <w:sz w:val="16"/>
                <w:szCs w:val="16"/>
                <w:lang w:val="en-US"/>
              </w:rPr>
              <w:t>(</w:t>
            </w:r>
            <w:r w:rsidR="00B42868" w:rsidRPr="00976999">
              <w:rPr>
                <w:rFonts w:ascii="Arial" w:hAnsi="Arial" w:cs="Arial"/>
                <w:i/>
                <w:iCs/>
                <w:sz w:val="16"/>
                <w:szCs w:val="16"/>
                <w:lang w:val="en-US"/>
              </w:rPr>
              <w:t>A</w:t>
            </w:r>
            <w:r w:rsidR="00314EAD" w:rsidRPr="00976999">
              <w:rPr>
                <w:rFonts w:ascii="Arial" w:hAnsi="Arial" w:cs="Arial"/>
                <w:i/>
                <w:iCs/>
                <w:sz w:val="16"/>
                <w:szCs w:val="16"/>
                <w:lang w:val="en-US"/>
              </w:rPr>
              <w:t>s specified in EASA rules part)</w:t>
            </w:r>
          </w:p>
        </w:tc>
        <w:tc>
          <w:tcPr>
            <w:tcW w:w="5130" w:type="dxa"/>
            <w:gridSpan w:val="4"/>
            <w:vMerge w:val="restart"/>
            <w:tcBorders>
              <w:right w:val="single" w:sz="4" w:space="0" w:color="auto"/>
            </w:tcBorders>
            <w:shd w:val="clear" w:color="auto" w:fill="auto"/>
            <w:noWrap/>
            <w:vAlign w:val="center"/>
          </w:tcPr>
          <w:p w14:paraId="3DC9ADDB" w14:textId="77777777" w:rsidR="00314EAD" w:rsidRPr="00976999" w:rsidRDefault="00314EAD" w:rsidP="00B42868">
            <w:pPr>
              <w:rPr>
                <w:rFonts w:ascii="Arial" w:hAnsi="Arial" w:cs="Arial"/>
                <w:i/>
                <w:iCs/>
                <w:sz w:val="16"/>
                <w:szCs w:val="16"/>
              </w:rPr>
            </w:pPr>
            <w:r w:rsidRPr="00976999">
              <w:rPr>
                <w:rFonts w:ascii="Arial" w:hAnsi="Arial" w:cs="Arial"/>
                <w:i/>
                <w:iCs/>
                <w:sz w:val="16"/>
                <w:szCs w:val="16"/>
              </w:rPr>
              <w:t>(</w:t>
            </w:r>
            <w:proofErr w:type="spellStart"/>
            <w:r w:rsidR="00B42868" w:rsidRPr="00976999">
              <w:rPr>
                <w:rFonts w:ascii="Arial" w:hAnsi="Arial" w:cs="Arial"/>
                <w:i/>
                <w:iCs/>
                <w:sz w:val="16"/>
                <w:szCs w:val="16"/>
              </w:rPr>
              <w:t>S</w:t>
            </w:r>
            <w:r w:rsidRPr="00976999">
              <w:rPr>
                <w:rFonts w:ascii="Arial" w:hAnsi="Arial" w:cs="Arial"/>
                <w:i/>
                <w:iCs/>
                <w:sz w:val="16"/>
                <w:szCs w:val="16"/>
              </w:rPr>
              <w:t>ubpart</w:t>
            </w:r>
            <w:proofErr w:type="spellEnd"/>
            <w:r w:rsidRPr="00976999">
              <w:rPr>
                <w:rFonts w:ascii="Arial" w:hAnsi="Arial" w:cs="Arial"/>
                <w:i/>
                <w:iCs/>
                <w:sz w:val="16"/>
                <w:szCs w:val="16"/>
              </w:rPr>
              <w:t>)</w:t>
            </w:r>
          </w:p>
          <w:p w14:paraId="7D1F8D89" w14:textId="77777777" w:rsidR="0061280F" w:rsidRPr="00976999" w:rsidRDefault="0061280F" w:rsidP="00B42868">
            <w:pPr>
              <w:rPr>
                <w:rFonts w:ascii="Arial" w:hAnsi="Arial" w:cs="Arial"/>
                <w:i/>
                <w:iCs/>
                <w:sz w:val="16"/>
                <w:szCs w:val="16"/>
              </w:rPr>
            </w:pPr>
          </w:p>
        </w:tc>
      </w:tr>
      <w:tr w:rsidR="00976999" w:rsidRPr="00976999" w14:paraId="6DBB12FC" w14:textId="77777777" w:rsidTr="00B82134">
        <w:trPr>
          <w:trHeight w:val="210"/>
          <w:jc w:val="center"/>
        </w:trPr>
        <w:tc>
          <w:tcPr>
            <w:tcW w:w="5644" w:type="dxa"/>
            <w:gridSpan w:val="3"/>
            <w:vMerge/>
            <w:tcBorders>
              <w:left w:val="single" w:sz="4" w:space="0" w:color="auto"/>
            </w:tcBorders>
            <w:shd w:val="clear" w:color="auto" w:fill="auto"/>
            <w:vAlign w:val="center"/>
          </w:tcPr>
          <w:p w14:paraId="2BFB459F" w14:textId="77777777" w:rsidR="00314EAD" w:rsidRPr="00976999" w:rsidRDefault="00314EAD">
            <w:pPr>
              <w:rPr>
                <w:rFonts w:ascii="Arial" w:hAnsi="Arial" w:cs="Arial"/>
                <w:i/>
                <w:iCs/>
                <w:sz w:val="16"/>
                <w:szCs w:val="16"/>
              </w:rPr>
            </w:pPr>
          </w:p>
        </w:tc>
        <w:tc>
          <w:tcPr>
            <w:tcW w:w="5130" w:type="dxa"/>
            <w:gridSpan w:val="4"/>
            <w:vMerge/>
            <w:tcBorders>
              <w:right w:val="single" w:sz="4" w:space="0" w:color="auto"/>
            </w:tcBorders>
            <w:shd w:val="clear" w:color="auto" w:fill="auto"/>
            <w:vAlign w:val="center"/>
          </w:tcPr>
          <w:p w14:paraId="61AABA54" w14:textId="77777777" w:rsidR="00314EAD" w:rsidRPr="00976999" w:rsidRDefault="00314EAD">
            <w:pPr>
              <w:rPr>
                <w:rFonts w:ascii="Arial" w:hAnsi="Arial" w:cs="Arial"/>
                <w:i/>
                <w:iCs/>
                <w:sz w:val="16"/>
                <w:szCs w:val="16"/>
              </w:rPr>
            </w:pPr>
          </w:p>
        </w:tc>
      </w:tr>
      <w:tr w:rsidR="00976999" w:rsidRPr="00976999" w14:paraId="31D64EC6" w14:textId="77777777" w:rsidTr="00B82134">
        <w:trPr>
          <w:trHeight w:val="240"/>
          <w:jc w:val="center"/>
        </w:trPr>
        <w:tc>
          <w:tcPr>
            <w:tcW w:w="1864" w:type="dxa"/>
            <w:tcBorders>
              <w:left w:val="single" w:sz="4" w:space="0" w:color="auto"/>
            </w:tcBorders>
            <w:shd w:val="clear" w:color="auto" w:fill="auto"/>
            <w:noWrap/>
            <w:vAlign w:val="center"/>
          </w:tcPr>
          <w:p w14:paraId="3CD45205" w14:textId="47D821F1" w:rsidR="00FC3829" w:rsidRPr="00976999" w:rsidRDefault="00FC3829" w:rsidP="003D0D48">
            <w:pPr>
              <w:jc w:val="right"/>
              <w:rPr>
                <w:rFonts w:ascii="Arial" w:hAnsi="Arial" w:cs="Arial"/>
                <w:b/>
                <w:bCs/>
                <w:sz w:val="18"/>
                <w:szCs w:val="18"/>
              </w:rPr>
            </w:pPr>
          </w:p>
          <w:p w14:paraId="385B690D" w14:textId="2FDC0C7F" w:rsidR="00FC3829" w:rsidRPr="00976999" w:rsidRDefault="0018226B" w:rsidP="003D0D48">
            <w:pPr>
              <w:jc w:val="right"/>
              <w:rPr>
                <w:rFonts w:ascii="Arial" w:hAnsi="Arial" w:cs="Arial"/>
                <w:b/>
                <w:bCs/>
                <w:sz w:val="18"/>
                <w:szCs w:val="18"/>
              </w:rPr>
            </w:pPr>
            <w:del w:id="0" w:author="LEFRANC Vincent" w:date="2024-08-09T15:12:00Z" w16du:dateUtc="2024-08-09T13:12:00Z">
              <w:r w:rsidDel="00F401FB">
                <w:rPr>
                  <w:rFonts w:ascii="Arial" w:hAnsi="Arial" w:cs="Arial"/>
                  <w:b/>
                  <w:bCs/>
                  <w:noProof/>
                  <w:sz w:val="18"/>
                  <w:szCs w:val="18"/>
                </w:rPr>
                <mc:AlternateContent>
                  <mc:Choice Requires="wps">
                    <w:drawing>
                      <wp:anchor distT="0" distB="0" distL="114300" distR="114300" simplePos="0" relativeHeight="251794432" behindDoc="0" locked="0" layoutInCell="1" allowOverlap="1" wp14:anchorId="74CCEB33" wp14:editId="46CD254F">
                        <wp:simplePos x="0" y="0"/>
                        <wp:positionH relativeFrom="column">
                          <wp:posOffset>-175895</wp:posOffset>
                        </wp:positionH>
                        <wp:positionV relativeFrom="paragraph">
                          <wp:posOffset>631190</wp:posOffset>
                        </wp:positionV>
                        <wp:extent cx="13970" cy="66675"/>
                        <wp:effectExtent l="0" t="0" r="24130" b="28575"/>
                        <wp:wrapNone/>
                        <wp:docPr id="20" name="Connecteur droit 20"/>
                        <wp:cNvGraphicFramePr/>
                        <a:graphic xmlns:a="http://schemas.openxmlformats.org/drawingml/2006/main">
                          <a:graphicData uri="http://schemas.microsoft.com/office/word/2010/wordprocessingShape">
                            <wps:wsp>
                              <wps:cNvCnPr/>
                              <wps:spPr>
                                <a:xfrm flipH="1">
                                  <a:off x="0" y="0"/>
                                  <a:ext cx="13970" cy="66675"/>
                                </a:xfrm>
                                <a:prstGeom prst="line">
                                  <a:avLst/>
                                </a:prstGeom>
                                <a:ln>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54E6264" id="Connecteur droit 20" o:spid="_x0000_s1026" style="position:absolute;flip:x;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85pt,49.7pt" to="-12.75pt,5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" strokecolor="white [3212]"/>
                    </w:pict>
                  </mc:Fallback>
                </mc:AlternateContent>
              </w:r>
            </w:del>
            <w:r w:rsidR="00FC3829" w:rsidRPr="00976999">
              <w:rPr>
                <w:rFonts w:ascii="Arial" w:hAnsi="Arial" w:cs="Arial"/>
                <w:b/>
                <w:bCs/>
                <w:sz w:val="18"/>
                <w:szCs w:val="18"/>
              </w:rPr>
              <w:t>Demande initiale</w:t>
            </w:r>
          </w:p>
        </w:tc>
        <w:tc>
          <w:tcPr>
            <w:tcW w:w="1720" w:type="dxa"/>
            <w:shd w:val="clear" w:color="auto" w:fill="auto"/>
            <w:noWrap/>
            <w:vAlign w:val="center"/>
          </w:tcPr>
          <w:p w14:paraId="25D9EC65" w14:textId="77777777" w:rsidR="00FC3829" w:rsidRPr="00976999" w:rsidRDefault="00A57DAF">
            <w:pPr>
              <w:jc w:val="center"/>
              <w:rPr>
                <w:rFonts w:ascii="Arial" w:hAnsi="Arial" w:cs="Arial"/>
                <w:sz w:val="16"/>
                <w:szCs w:val="16"/>
              </w:rPr>
            </w:pPr>
            <w:r w:rsidRPr="00976999">
              <w:rPr>
                <w:rFonts w:ascii="Arial" w:hAnsi="Arial" w:cs="Arial"/>
                <w:sz w:val="18"/>
                <w:szCs w:val="18"/>
              </w:rPr>
              <w:fldChar w:fldCharType="begin">
                <w:ffData>
                  <w:name w:val=""/>
                  <w:enabled/>
                  <w:calcOnExit w:val="0"/>
                  <w:checkBox>
                    <w:size w:val="22"/>
                    <w:default w:val="0"/>
                  </w:checkBox>
                </w:ffData>
              </w:fldChar>
            </w:r>
            <w:r w:rsidRPr="00976999">
              <w:rPr>
                <w:rFonts w:ascii="Arial" w:hAnsi="Arial" w:cs="Arial"/>
                <w:sz w:val="18"/>
                <w:szCs w:val="18"/>
              </w:rPr>
              <w:instrText xml:space="preserve"> FORMCHECKBOX </w:instrText>
            </w:r>
            <w:r w:rsidR="0036090A">
              <w:rPr>
                <w:rFonts w:ascii="Arial" w:hAnsi="Arial" w:cs="Arial"/>
                <w:sz w:val="18"/>
                <w:szCs w:val="18"/>
              </w:rPr>
            </w:r>
            <w:r w:rsidR="0036090A">
              <w:rPr>
                <w:rFonts w:ascii="Arial" w:hAnsi="Arial" w:cs="Arial"/>
                <w:sz w:val="18"/>
                <w:szCs w:val="18"/>
              </w:rPr>
              <w:fldChar w:fldCharType="separate"/>
            </w:r>
            <w:r w:rsidRPr="00976999">
              <w:rPr>
                <w:rFonts w:ascii="Arial" w:hAnsi="Arial" w:cs="Arial"/>
                <w:sz w:val="18"/>
                <w:szCs w:val="18"/>
              </w:rPr>
              <w:fldChar w:fldCharType="end"/>
            </w:r>
          </w:p>
        </w:tc>
        <w:tc>
          <w:tcPr>
            <w:tcW w:w="2723" w:type="dxa"/>
            <w:gridSpan w:val="2"/>
            <w:shd w:val="clear" w:color="auto" w:fill="auto"/>
            <w:noWrap/>
            <w:vAlign w:val="center"/>
          </w:tcPr>
          <w:p w14:paraId="344E9BE9" w14:textId="69F50577" w:rsidR="00FC3829" w:rsidRPr="009A6B2B" w:rsidRDefault="00FC3829" w:rsidP="00F75A79">
            <w:pPr>
              <w:jc w:val="right"/>
              <w:rPr>
                <w:rFonts w:ascii="Arial" w:hAnsi="Arial" w:cs="Arial"/>
                <w:b/>
                <w:bCs/>
                <w:sz w:val="18"/>
                <w:szCs w:val="18"/>
              </w:rPr>
            </w:pPr>
            <w:r w:rsidRPr="009A6B2B">
              <w:rPr>
                <w:rFonts w:ascii="Arial" w:hAnsi="Arial" w:cs="Arial"/>
                <w:b/>
                <w:bCs/>
                <w:sz w:val="18"/>
                <w:szCs w:val="18"/>
              </w:rPr>
              <w:t>Modification Majeure / modification qui nécessite une approbation préalable</w:t>
            </w:r>
            <w:r w:rsidR="00517C88" w:rsidRPr="009A6B2B">
              <w:rPr>
                <w:rFonts w:ascii="Arial" w:hAnsi="Arial" w:cs="Arial"/>
                <w:b/>
                <w:bCs/>
                <w:sz w:val="18"/>
                <w:szCs w:val="18"/>
              </w:rPr>
              <w:t xml:space="preserve"> (CAMO,</w:t>
            </w:r>
            <w:r w:rsidR="00516498" w:rsidRPr="009A6B2B">
              <w:rPr>
                <w:rFonts w:ascii="Arial" w:hAnsi="Arial" w:cs="Arial"/>
                <w:b/>
                <w:bCs/>
                <w:sz w:val="18"/>
                <w:szCs w:val="18"/>
              </w:rPr>
              <w:t xml:space="preserve"> </w:t>
            </w:r>
            <w:r w:rsidR="00517C88" w:rsidRPr="009A6B2B">
              <w:rPr>
                <w:rFonts w:ascii="Arial" w:hAnsi="Arial" w:cs="Arial"/>
                <w:b/>
                <w:bCs/>
                <w:sz w:val="18"/>
                <w:szCs w:val="18"/>
              </w:rPr>
              <w:t>CAO</w:t>
            </w:r>
            <w:r w:rsidR="00C032A1" w:rsidRPr="009A6B2B">
              <w:rPr>
                <w:rFonts w:ascii="Arial" w:hAnsi="Arial" w:cs="Arial"/>
                <w:b/>
                <w:bCs/>
                <w:sz w:val="18"/>
                <w:szCs w:val="18"/>
              </w:rPr>
              <w:t>,</w:t>
            </w:r>
            <w:r w:rsidR="00517C88" w:rsidRPr="009A6B2B">
              <w:rPr>
                <w:rFonts w:ascii="Arial" w:hAnsi="Arial" w:cs="Arial"/>
                <w:b/>
                <w:bCs/>
                <w:sz w:val="18"/>
                <w:szCs w:val="18"/>
              </w:rPr>
              <w:t xml:space="preserve"> 145</w:t>
            </w:r>
            <w:r w:rsidR="00C032A1" w:rsidRPr="009A6B2B">
              <w:rPr>
                <w:rFonts w:ascii="Arial" w:hAnsi="Arial" w:cs="Arial"/>
                <w:b/>
                <w:bCs/>
                <w:sz w:val="18"/>
                <w:szCs w:val="18"/>
              </w:rPr>
              <w:t xml:space="preserve"> et 21G</w:t>
            </w:r>
            <w:r w:rsidR="00517C88" w:rsidRPr="009A6B2B">
              <w:rPr>
                <w:rFonts w:ascii="Arial" w:hAnsi="Arial" w:cs="Arial"/>
                <w:b/>
                <w:bCs/>
                <w:sz w:val="18"/>
                <w:szCs w:val="18"/>
              </w:rPr>
              <w:t xml:space="preserve"> ayant achevé </w:t>
            </w:r>
            <w:r w:rsidR="00A67B53" w:rsidRPr="009A6B2B">
              <w:rPr>
                <w:rFonts w:ascii="Arial" w:hAnsi="Arial" w:cs="Arial"/>
                <w:b/>
                <w:bCs/>
                <w:sz w:val="18"/>
                <w:szCs w:val="18"/>
              </w:rPr>
              <w:t>leur</w:t>
            </w:r>
            <w:r w:rsidR="00517C88" w:rsidRPr="009A6B2B">
              <w:rPr>
                <w:rFonts w:ascii="Arial" w:hAnsi="Arial" w:cs="Arial"/>
                <w:b/>
                <w:bCs/>
                <w:sz w:val="18"/>
                <w:szCs w:val="18"/>
              </w:rPr>
              <w:t xml:space="preserve"> transition</w:t>
            </w:r>
            <w:r w:rsidR="00E47A44" w:rsidRPr="009A6B2B">
              <w:rPr>
                <w:rFonts w:ascii="Arial" w:hAnsi="Arial" w:cs="Arial"/>
                <w:b/>
                <w:bCs/>
                <w:sz w:val="18"/>
                <w:szCs w:val="18"/>
              </w:rPr>
              <w:t>*</w:t>
            </w:r>
            <w:r w:rsidR="00864307" w:rsidRPr="009A6B2B">
              <w:rPr>
                <w:rFonts w:ascii="Arial" w:hAnsi="Arial" w:cs="Arial"/>
                <w:b/>
                <w:bCs/>
                <w:sz w:val="18"/>
                <w:szCs w:val="18"/>
              </w:rPr>
              <w:t>)</w:t>
            </w:r>
            <w:r w:rsidRPr="009A6B2B">
              <w:rPr>
                <w:rFonts w:ascii="Arial" w:hAnsi="Arial" w:cs="Arial"/>
                <w:b/>
                <w:bCs/>
                <w:sz w:val="18"/>
                <w:szCs w:val="18"/>
              </w:rPr>
              <w:t xml:space="preserve"> </w:t>
            </w:r>
          </w:p>
        </w:tc>
        <w:tc>
          <w:tcPr>
            <w:tcW w:w="448" w:type="dxa"/>
            <w:shd w:val="clear" w:color="auto" w:fill="auto"/>
            <w:noWrap/>
            <w:vAlign w:val="center"/>
          </w:tcPr>
          <w:p w14:paraId="46BFFC7B" w14:textId="77777777" w:rsidR="00FC3829" w:rsidRPr="00976999" w:rsidRDefault="00A57DAF">
            <w:pPr>
              <w:rPr>
                <w:rFonts w:ascii="Arial" w:hAnsi="Arial" w:cs="Arial"/>
                <w:b/>
                <w:bCs/>
                <w:sz w:val="18"/>
                <w:szCs w:val="18"/>
              </w:rPr>
            </w:pPr>
            <w:r w:rsidRPr="00976999">
              <w:rPr>
                <w:rFonts w:ascii="Arial" w:hAnsi="Arial" w:cs="Arial"/>
                <w:sz w:val="18"/>
                <w:szCs w:val="18"/>
              </w:rPr>
              <w:fldChar w:fldCharType="begin">
                <w:ffData>
                  <w:name w:val=""/>
                  <w:enabled/>
                  <w:calcOnExit w:val="0"/>
                  <w:checkBox>
                    <w:size w:val="22"/>
                    <w:default w:val="0"/>
                  </w:checkBox>
                </w:ffData>
              </w:fldChar>
            </w:r>
            <w:r w:rsidRPr="00976999">
              <w:rPr>
                <w:rFonts w:ascii="Arial" w:hAnsi="Arial" w:cs="Arial"/>
                <w:sz w:val="18"/>
                <w:szCs w:val="18"/>
              </w:rPr>
              <w:instrText xml:space="preserve"> FORMCHECKBOX </w:instrText>
            </w:r>
            <w:r w:rsidR="0036090A">
              <w:rPr>
                <w:rFonts w:ascii="Arial" w:hAnsi="Arial" w:cs="Arial"/>
                <w:sz w:val="18"/>
                <w:szCs w:val="18"/>
              </w:rPr>
            </w:r>
            <w:r w:rsidR="0036090A">
              <w:rPr>
                <w:rFonts w:ascii="Arial" w:hAnsi="Arial" w:cs="Arial"/>
                <w:sz w:val="18"/>
                <w:szCs w:val="18"/>
              </w:rPr>
              <w:fldChar w:fldCharType="separate"/>
            </w:r>
            <w:r w:rsidRPr="00976999">
              <w:rPr>
                <w:rFonts w:ascii="Arial" w:hAnsi="Arial" w:cs="Arial"/>
                <w:sz w:val="18"/>
                <w:szCs w:val="18"/>
              </w:rPr>
              <w:fldChar w:fldCharType="end"/>
            </w:r>
          </w:p>
        </w:tc>
        <w:tc>
          <w:tcPr>
            <w:tcW w:w="3420" w:type="dxa"/>
            <w:shd w:val="clear" w:color="auto" w:fill="auto"/>
            <w:noWrap/>
            <w:vAlign w:val="center"/>
          </w:tcPr>
          <w:p w14:paraId="4E45D56C" w14:textId="2ECF7DB7" w:rsidR="00FC3829" w:rsidRPr="009A6B2B" w:rsidRDefault="00FC3829" w:rsidP="001E3288">
            <w:pPr>
              <w:tabs>
                <w:tab w:val="left" w:pos="638"/>
              </w:tabs>
              <w:jc w:val="right"/>
              <w:rPr>
                <w:rFonts w:ascii="Arial" w:hAnsi="Arial" w:cs="Arial"/>
                <w:sz w:val="16"/>
                <w:szCs w:val="16"/>
              </w:rPr>
            </w:pPr>
            <w:r w:rsidRPr="009A6B2B">
              <w:rPr>
                <w:rFonts w:ascii="Arial" w:hAnsi="Arial" w:cs="Arial"/>
                <w:b/>
                <w:bCs/>
                <w:sz w:val="18"/>
                <w:szCs w:val="18"/>
              </w:rPr>
              <w:t xml:space="preserve">Autre (modification mineure hors approbation indirecte pour les organismes autres que </w:t>
            </w:r>
            <w:r w:rsidR="004323DC" w:rsidRPr="009A6B2B">
              <w:rPr>
                <w:rFonts w:ascii="Arial" w:hAnsi="Arial" w:cs="Arial"/>
                <w:b/>
                <w:bCs/>
                <w:sz w:val="18"/>
                <w:szCs w:val="18"/>
              </w:rPr>
              <w:t>CAMO,</w:t>
            </w:r>
            <w:r w:rsidR="00516498" w:rsidRPr="009A6B2B">
              <w:rPr>
                <w:rFonts w:ascii="Arial" w:hAnsi="Arial" w:cs="Arial"/>
                <w:b/>
                <w:bCs/>
                <w:sz w:val="18"/>
                <w:szCs w:val="18"/>
              </w:rPr>
              <w:t xml:space="preserve"> </w:t>
            </w:r>
            <w:r w:rsidR="004323DC" w:rsidRPr="009A6B2B">
              <w:rPr>
                <w:rFonts w:ascii="Arial" w:hAnsi="Arial" w:cs="Arial"/>
                <w:b/>
                <w:bCs/>
                <w:sz w:val="18"/>
                <w:szCs w:val="18"/>
              </w:rPr>
              <w:t>CAO</w:t>
            </w:r>
            <w:r w:rsidR="00C032A1" w:rsidRPr="009A6B2B">
              <w:rPr>
                <w:rFonts w:ascii="Arial" w:hAnsi="Arial" w:cs="Arial"/>
                <w:b/>
                <w:bCs/>
                <w:sz w:val="18"/>
                <w:szCs w:val="18"/>
              </w:rPr>
              <w:t>,</w:t>
            </w:r>
            <w:r w:rsidR="004323DC" w:rsidRPr="009A6B2B">
              <w:rPr>
                <w:rFonts w:ascii="Arial" w:hAnsi="Arial" w:cs="Arial"/>
                <w:b/>
                <w:bCs/>
                <w:sz w:val="18"/>
                <w:szCs w:val="18"/>
              </w:rPr>
              <w:t xml:space="preserve"> 145</w:t>
            </w:r>
            <w:r w:rsidR="00C032A1" w:rsidRPr="009A6B2B">
              <w:rPr>
                <w:rFonts w:ascii="Arial" w:hAnsi="Arial" w:cs="Arial"/>
                <w:b/>
                <w:bCs/>
                <w:sz w:val="18"/>
                <w:szCs w:val="18"/>
              </w:rPr>
              <w:t xml:space="preserve"> et 21G</w:t>
            </w:r>
            <w:r w:rsidR="004323DC" w:rsidRPr="009A6B2B">
              <w:rPr>
                <w:rFonts w:ascii="Arial" w:hAnsi="Arial" w:cs="Arial"/>
                <w:b/>
                <w:bCs/>
                <w:sz w:val="18"/>
                <w:szCs w:val="18"/>
              </w:rPr>
              <w:t xml:space="preserve"> ayant achevé </w:t>
            </w:r>
            <w:r w:rsidR="00A67B53" w:rsidRPr="009A6B2B">
              <w:rPr>
                <w:rFonts w:ascii="Arial" w:hAnsi="Arial" w:cs="Arial"/>
                <w:b/>
                <w:bCs/>
                <w:sz w:val="18"/>
                <w:szCs w:val="18"/>
              </w:rPr>
              <w:t>leur</w:t>
            </w:r>
            <w:r w:rsidR="004323DC" w:rsidRPr="009A6B2B">
              <w:rPr>
                <w:rFonts w:ascii="Arial" w:hAnsi="Arial" w:cs="Arial"/>
                <w:b/>
                <w:bCs/>
                <w:sz w:val="18"/>
                <w:szCs w:val="18"/>
              </w:rPr>
              <w:t xml:space="preserve"> transition</w:t>
            </w:r>
            <w:r w:rsidR="003C3978" w:rsidRPr="009A6B2B">
              <w:rPr>
                <w:rFonts w:ascii="Arial" w:hAnsi="Arial" w:cs="Arial"/>
                <w:b/>
                <w:bCs/>
                <w:sz w:val="18"/>
                <w:szCs w:val="18"/>
              </w:rPr>
              <w:t>*</w:t>
            </w:r>
            <w:r w:rsidRPr="009A6B2B">
              <w:rPr>
                <w:rFonts w:ascii="Arial" w:hAnsi="Arial" w:cs="Arial"/>
                <w:b/>
                <w:bCs/>
                <w:sz w:val="18"/>
                <w:szCs w:val="18"/>
              </w:rPr>
              <w:t>)</w:t>
            </w:r>
          </w:p>
        </w:tc>
        <w:tc>
          <w:tcPr>
            <w:tcW w:w="599" w:type="dxa"/>
            <w:tcBorders>
              <w:right w:val="single" w:sz="4" w:space="0" w:color="auto"/>
            </w:tcBorders>
            <w:shd w:val="clear" w:color="auto" w:fill="auto"/>
            <w:vAlign w:val="center"/>
          </w:tcPr>
          <w:p w14:paraId="681968CC" w14:textId="77777777" w:rsidR="00FC3829" w:rsidRPr="00976999" w:rsidRDefault="00A57DAF">
            <w:pPr>
              <w:rPr>
                <w:rFonts w:ascii="Arial" w:hAnsi="Arial" w:cs="Arial"/>
                <w:sz w:val="16"/>
                <w:szCs w:val="16"/>
              </w:rPr>
            </w:pPr>
            <w:r w:rsidRPr="00976999">
              <w:rPr>
                <w:rFonts w:ascii="Arial" w:hAnsi="Arial" w:cs="Arial"/>
                <w:sz w:val="18"/>
                <w:szCs w:val="18"/>
              </w:rPr>
              <w:fldChar w:fldCharType="begin">
                <w:ffData>
                  <w:name w:val=""/>
                  <w:enabled/>
                  <w:calcOnExit w:val="0"/>
                  <w:checkBox>
                    <w:size w:val="22"/>
                    <w:default w:val="0"/>
                  </w:checkBox>
                </w:ffData>
              </w:fldChar>
            </w:r>
            <w:r w:rsidRPr="00976999">
              <w:rPr>
                <w:rFonts w:ascii="Arial" w:hAnsi="Arial" w:cs="Arial"/>
                <w:sz w:val="18"/>
                <w:szCs w:val="18"/>
              </w:rPr>
              <w:instrText xml:space="preserve"> FORMCHECKBOX </w:instrText>
            </w:r>
            <w:r w:rsidR="0036090A">
              <w:rPr>
                <w:rFonts w:ascii="Arial" w:hAnsi="Arial" w:cs="Arial"/>
                <w:sz w:val="18"/>
                <w:szCs w:val="18"/>
              </w:rPr>
            </w:r>
            <w:r w:rsidR="0036090A">
              <w:rPr>
                <w:rFonts w:ascii="Arial" w:hAnsi="Arial" w:cs="Arial"/>
                <w:sz w:val="18"/>
                <w:szCs w:val="18"/>
              </w:rPr>
              <w:fldChar w:fldCharType="separate"/>
            </w:r>
            <w:r w:rsidRPr="00976999">
              <w:rPr>
                <w:rFonts w:ascii="Arial" w:hAnsi="Arial" w:cs="Arial"/>
                <w:sz w:val="18"/>
                <w:szCs w:val="18"/>
              </w:rPr>
              <w:fldChar w:fldCharType="end"/>
            </w:r>
          </w:p>
        </w:tc>
      </w:tr>
      <w:tr w:rsidR="00976999" w:rsidRPr="00526165" w14:paraId="553CA9B3" w14:textId="77777777" w:rsidTr="00B82134">
        <w:trPr>
          <w:trHeight w:val="240"/>
          <w:jc w:val="center"/>
        </w:trPr>
        <w:tc>
          <w:tcPr>
            <w:tcW w:w="3584" w:type="dxa"/>
            <w:gridSpan w:val="2"/>
            <w:tcBorders>
              <w:left w:val="single" w:sz="4" w:space="0" w:color="auto"/>
            </w:tcBorders>
            <w:shd w:val="clear" w:color="auto" w:fill="auto"/>
            <w:noWrap/>
            <w:vAlign w:val="center"/>
          </w:tcPr>
          <w:p w14:paraId="0598D4A8" w14:textId="77777777" w:rsidR="00FC3829" w:rsidRPr="00976999" w:rsidRDefault="00FC3829" w:rsidP="00FC3829">
            <w:pPr>
              <w:tabs>
                <w:tab w:val="left" w:pos="355"/>
              </w:tabs>
              <w:rPr>
                <w:rFonts w:ascii="Arial" w:hAnsi="Arial" w:cs="Arial"/>
                <w:sz w:val="16"/>
                <w:szCs w:val="16"/>
              </w:rPr>
            </w:pPr>
            <w:r w:rsidRPr="00976999">
              <w:rPr>
                <w:rFonts w:ascii="Arial" w:hAnsi="Arial" w:cs="Arial"/>
                <w:i/>
                <w:iCs/>
                <w:sz w:val="16"/>
                <w:szCs w:val="16"/>
              </w:rPr>
              <w:tab/>
              <w:t xml:space="preserve">(Initial </w:t>
            </w:r>
            <w:proofErr w:type="spellStart"/>
            <w:r w:rsidRPr="00976999">
              <w:rPr>
                <w:rFonts w:ascii="Arial" w:hAnsi="Arial" w:cs="Arial"/>
                <w:i/>
                <w:iCs/>
                <w:sz w:val="16"/>
                <w:szCs w:val="16"/>
              </w:rPr>
              <w:t>approval</w:t>
            </w:r>
            <w:proofErr w:type="spellEnd"/>
            <w:r w:rsidRPr="00976999">
              <w:rPr>
                <w:rFonts w:ascii="Arial" w:hAnsi="Arial" w:cs="Arial"/>
                <w:i/>
                <w:iCs/>
                <w:sz w:val="16"/>
                <w:szCs w:val="16"/>
              </w:rPr>
              <w:t>)</w:t>
            </w:r>
          </w:p>
        </w:tc>
        <w:tc>
          <w:tcPr>
            <w:tcW w:w="2723" w:type="dxa"/>
            <w:gridSpan w:val="2"/>
            <w:shd w:val="clear" w:color="auto" w:fill="auto"/>
            <w:noWrap/>
            <w:vAlign w:val="center"/>
          </w:tcPr>
          <w:p w14:paraId="5322D286" w14:textId="54ECDDAE" w:rsidR="00FC3829" w:rsidRPr="009A6B2B" w:rsidRDefault="00FC3829" w:rsidP="00F75A79">
            <w:pPr>
              <w:jc w:val="right"/>
              <w:rPr>
                <w:rFonts w:ascii="Arial" w:hAnsi="Arial" w:cs="Arial"/>
                <w:b/>
                <w:bCs/>
                <w:sz w:val="18"/>
                <w:szCs w:val="18"/>
                <w:lang w:val="en-GB"/>
              </w:rPr>
            </w:pPr>
            <w:r w:rsidRPr="009A6B2B">
              <w:rPr>
                <w:rFonts w:ascii="Arial" w:hAnsi="Arial" w:cs="Arial"/>
                <w:i/>
                <w:iCs/>
                <w:sz w:val="16"/>
                <w:szCs w:val="16"/>
                <w:lang w:val="en-US"/>
              </w:rPr>
              <w:t>(Major change or change</w:t>
            </w:r>
            <w:r w:rsidRPr="009A6B2B" w:rsidDel="00643672">
              <w:rPr>
                <w:rFonts w:ascii="Arial" w:hAnsi="Arial" w:cs="Arial"/>
                <w:i/>
                <w:iCs/>
                <w:sz w:val="16"/>
                <w:szCs w:val="16"/>
                <w:lang w:val="en-US"/>
              </w:rPr>
              <w:t xml:space="preserve"> </w:t>
            </w:r>
            <w:r w:rsidRPr="009A6B2B">
              <w:rPr>
                <w:rFonts w:ascii="Arial" w:hAnsi="Arial" w:cs="Arial"/>
                <w:i/>
                <w:iCs/>
                <w:sz w:val="16"/>
                <w:szCs w:val="16"/>
                <w:lang w:val="en-US"/>
              </w:rPr>
              <w:t>requiring prior approval</w:t>
            </w:r>
            <w:r w:rsidR="00864307" w:rsidRPr="009A6B2B">
              <w:rPr>
                <w:rFonts w:ascii="Arial" w:hAnsi="Arial" w:cs="Arial"/>
                <w:i/>
                <w:iCs/>
                <w:sz w:val="16"/>
                <w:szCs w:val="16"/>
                <w:lang w:val="en-US"/>
              </w:rPr>
              <w:t xml:space="preserve"> for CAMO/CAO/145</w:t>
            </w:r>
            <w:r w:rsidR="00C032A1" w:rsidRPr="009A6B2B">
              <w:rPr>
                <w:rFonts w:ascii="Arial" w:hAnsi="Arial" w:cs="Arial"/>
                <w:i/>
                <w:iCs/>
                <w:sz w:val="16"/>
                <w:szCs w:val="16"/>
                <w:lang w:val="en-US"/>
              </w:rPr>
              <w:t>/21G</w:t>
            </w:r>
            <w:r w:rsidR="000E7465" w:rsidRPr="009A6B2B">
              <w:rPr>
                <w:rFonts w:ascii="Arial" w:hAnsi="Arial" w:cs="Arial"/>
                <w:i/>
                <w:iCs/>
                <w:sz w:val="16"/>
                <w:szCs w:val="16"/>
                <w:lang w:val="en-US"/>
              </w:rPr>
              <w:t xml:space="preserve"> with transition finished</w:t>
            </w:r>
            <w:r w:rsidRPr="009A6B2B">
              <w:rPr>
                <w:rFonts w:ascii="Arial" w:hAnsi="Arial" w:cs="Arial"/>
                <w:i/>
                <w:iCs/>
                <w:sz w:val="16"/>
                <w:szCs w:val="16"/>
                <w:lang w:val="en-US"/>
              </w:rPr>
              <w:t>)</w:t>
            </w:r>
          </w:p>
        </w:tc>
        <w:tc>
          <w:tcPr>
            <w:tcW w:w="448" w:type="dxa"/>
            <w:shd w:val="clear" w:color="auto" w:fill="auto"/>
            <w:noWrap/>
            <w:vAlign w:val="center"/>
          </w:tcPr>
          <w:p w14:paraId="79F33FEF" w14:textId="77777777" w:rsidR="00FC3829" w:rsidRPr="00312014" w:rsidRDefault="00FC3829">
            <w:pPr>
              <w:rPr>
                <w:rFonts w:ascii="Arial" w:hAnsi="Arial" w:cs="Arial"/>
                <w:b/>
                <w:bCs/>
                <w:sz w:val="18"/>
                <w:szCs w:val="18"/>
                <w:lang w:val="en-GB"/>
              </w:rPr>
            </w:pPr>
          </w:p>
        </w:tc>
        <w:tc>
          <w:tcPr>
            <w:tcW w:w="3420" w:type="dxa"/>
            <w:shd w:val="clear" w:color="auto" w:fill="auto"/>
            <w:noWrap/>
            <w:vAlign w:val="center"/>
          </w:tcPr>
          <w:p w14:paraId="03E8AB30" w14:textId="77777777" w:rsidR="00FC3829" w:rsidRPr="009A6B2B" w:rsidRDefault="00FC3829" w:rsidP="00FC3829">
            <w:pPr>
              <w:tabs>
                <w:tab w:val="left" w:pos="3110"/>
              </w:tabs>
              <w:jc w:val="right"/>
              <w:rPr>
                <w:rFonts w:ascii="Arial" w:hAnsi="Arial" w:cs="Arial"/>
                <w:i/>
                <w:iCs/>
                <w:sz w:val="16"/>
                <w:szCs w:val="16"/>
                <w:lang w:val="en-US"/>
              </w:rPr>
            </w:pPr>
            <w:r w:rsidRPr="009A6B2B">
              <w:rPr>
                <w:rFonts w:ascii="Arial" w:hAnsi="Arial" w:cs="Arial"/>
                <w:i/>
                <w:iCs/>
                <w:sz w:val="16"/>
                <w:szCs w:val="16"/>
                <w:lang w:val="en-US"/>
              </w:rPr>
              <w:t>Other (minor change without indirect approval</w:t>
            </w:r>
          </w:p>
          <w:p w14:paraId="0FFC118E" w14:textId="4652FB32" w:rsidR="00FC3829" w:rsidRPr="009A6B2B" w:rsidRDefault="00FC3829" w:rsidP="00FC3829">
            <w:pPr>
              <w:tabs>
                <w:tab w:val="left" w:pos="638"/>
              </w:tabs>
              <w:jc w:val="right"/>
              <w:rPr>
                <w:rFonts w:ascii="Arial" w:hAnsi="Arial" w:cs="Arial"/>
                <w:b/>
                <w:bCs/>
                <w:sz w:val="18"/>
                <w:szCs w:val="18"/>
                <w:lang w:val="en-GB"/>
              </w:rPr>
            </w:pPr>
            <w:r w:rsidRPr="009A6B2B">
              <w:rPr>
                <w:rFonts w:ascii="Arial" w:hAnsi="Arial" w:cs="Arial"/>
                <w:i/>
                <w:iCs/>
                <w:sz w:val="16"/>
                <w:szCs w:val="16"/>
                <w:lang w:val="en-US"/>
              </w:rPr>
              <w:t xml:space="preserve"> for other than </w:t>
            </w:r>
            <w:r w:rsidR="004323DC" w:rsidRPr="009A6B2B">
              <w:rPr>
                <w:rFonts w:ascii="Arial" w:hAnsi="Arial" w:cs="Arial"/>
                <w:i/>
                <w:iCs/>
                <w:sz w:val="16"/>
                <w:szCs w:val="16"/>
                <w:lang w:val="en-US"/>
              </w:rPr>
              <w:t>CAMO/CAO/145</w:t>
            </w:r>
            <w:r w:rsidR="00C032A1" w:rsidRPr="009A6B2B">
              <w:rPr>
                <w:rFonts w:ascii="Arial" w:hAnsi="Arial" w:cs="Arial"/>
                <w:i/>
                <w:iCs/>
                <w:sz w:val="16"/>
                <w:szCs w:val="16"/>
                <w:lang w:val="en-US"/>
              </w:rPr>
              <w:t>/21G</w:t>
            </w:r>
            <w:r w:rsidR="004323DC" w:rsidRPr="009A6B2B">
              <w:rPr>
                <w:rFonts w:ascii="Arial" w:hAnsi="Arial" w:cs="Arial"/>
                <w:i/>
                <w:iCs/>
                <w:sz w:val="16"/>
                <w:szCs w:val="16"/>
                <w:lang w:val="en-US"/>
              </w:rPr>
              <w:t xml:space="preserve"> with transition finished</w:t>
            </w:r>
            <w:r w:rsidRPr="009A6B2B">
              <w:rPr>
                <w:rFonts w:ascii="Arial" w:hAnsi="Arial" w:cs="Arial"/>
                <w:i/>
                <w:iCs/>
                <w:sz w:val="16"/>
                <w:szCs w:val="16"/>
                <w:lang w:val="en-US"/>
              </w:rPr>
              <w:t>)</w:t>
            </w:r>
          </w:p>
        </w:tc>
        <w:tc>
          <w:tcPr>
            <w:tcW w:w="599" w:type="dxa"/>
            <w:tcBorders>
              <w:right w:val="single" w:sz="4" w:space="0" w:color="auto"/>
            </w:tcBorders>
            <w:shd w:val="clear" w:color="auto" w:fill="auto"/>
            <w:vAlign w:val="center"/>
          </w:tcPr>
          <w:p w14:paraId="543A2224" w14:textId="77777777" w:rsidR="00FC3829" w:rsidRPr="00976999" w:rsidRDefault="00FC3829">
            <w:pPr>
              <w:rPr>
                <w:rFonts w:ascii="Arial" w:hAnsi="Arial" w:cs="Arial"/>
                <w:sz w:val="16"/>
                <w:szCs w:val="16"/>
                <w:lang w:val="en-GB"/>
              </w:rPr>
            </w:pPr>
          </w:p>
        </w:tc>
      </w:tr>
      <w:tr w:rsidR="00976999" w:rsidRPr="00526165" w14:paraId="7FF02634" w14:textId="77777777" w:rsidTr="00B82134">
        <w:trPr>
          <w:trHeight w:val="240"/>
          <w:jc w:val="center"/>
        </w:trPr>
        <w:tc>
          <w:tcPr>
            <w:tcW w:w="3584" w:type="dxa"/>
            <w:gridSpan w:val="2"/>
            <w:tcBorders>
              <w:left w:val="single" w:sz="4" w:space="0" w:color="auto"/>
            </w:tcBorders>
            <w:shd w:val="clear" w:color="auto" w:fill="auto"/>
            <w:noWrap/>
            <w:vAlign w:val="center"/>
          </w:tcPr>
          <w:p w14:paraId="4FC6C5BF" w14:textId="77777777" w:rsidR="00FC3829" w:rsidRDefault="00FC3829" w:rsidP="00FC3829">
            <w:pPr>
              <w:rPr>
                <w:rFonts w:ascii="Arial" w:hAnsi="Arial" w:cs="Arial"/>
                <w:sz w:val="16"/>
                <w:szCs w:val="16"/>
                <w:lang w:val="en-GB"/>
              </w:rPr>
            </w:pPr>
          </w:p>
          <w:p w14:paraId="13472414" w14:textId="23A682B1" w:rsidR="00E47A44" w:rsidRPr="00976999" w:rsidRDefault="0018226B" w:rsidP="00FC3829">
            <w:pPr>
              <w:rPr>
                <w:rFonts w:ascii="Arial" w:hAnsi="Arial" w:cs="Arial"/>
                <w:sz w:val="16"/>
                <w:szCs w:val="16"/>
                <w:lang w:val="en-GB"/>
              </w:rPr>
            </w:pPr>
            <w:del w:id="1" w:author="LEFRANC Vincent" w:date="2024-08-09T15:13:00Z" w16du:dateUtc="2024-08-09T13:13:00Z">
              <w:r w:rsidDel="00F401FB">
                <w:rPr>
                  <w:rFonts w:ascii="Arial" w:hAnsi="Arial" w:cs="Arial"/>
                  <w:noProof/>
                  <w:sz w:val="16"/>
                  <w:szCs w:val="16"/>
                  <w:lang w:val="en-GB"/>
                </w:rPr>
                <mc:AlternateContent>
                  <mc:Choice Requires="wps">
                    <w:drawing>
                      <wp:anchor distT="0" distB="0" distL="114300" distR="114300" simplePos="0" relativeHeight="251795456" behindDoc="0" locked="0" layoutInCell="1" allowOverlap="1" wp14:anchorId="1B87AFC6" wp14:editId="2213F582">
                        <wp:simplePos x="0" y="0"/>
                        <wp:positionH relativeFrom="column">
                          <wp:posOffset>-165735</wp:posOffset>
                        </wp:positionH>
                        <wp:positionV relativeFrom="paragraph">
                          <wp:posOffset>136525</wp:posOffset>
                        </wp:positionV>
                        <wp:extent cx="0" cy="95250"/>
                        <wp:effectExtent l="0" t="0" r="38100" b="19050"/>
                        <wp:wrapNone/>
                        <wp:docPr id="21" name="Connecteur droit 21"/>
                        <wp:cNvGraphicFramePr/>
                        <a:graphic xmlns:a="http://schemas.openxmlformats.org/drawingml/2006/main">
                          <a:graphicData uri="http://schemas.microsoft.com/office/word/2010/wordprocessingShape">
                            <wps:wsp>
                              <wps:cNvCnPr/>
                              <wps:spPr>
                                <a:xfrm>
                                  <a:off x="0" y="0"/>
                                  <a:ext cx="0" cy="95250"/>
                                </a:xfrm>
                                <a:prstGeom prst="line">
                                  <a:avLst/>
                                </a:prstGeom>
                                <a:ln>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1C76BED" id="Connecteur droit 21" o:spid="_x0000_s1026" style="position:absolute;z-index:251795456;visibility:visible;mso-wrap-style:square;mso-wrap-distance-left:9pt;mso-wrap-distance-top:0;mso-wrap-distance-right:9pt;mso-wrap-distance-bottom:0;mso-position-horizontal:absolute;mso-position-horizontal-relative:text;mso-position-vertical:absolute;mso-position-vertical-relative:text" from="-13.05pt,10.75pt" to="-13.05pt,1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" strokecolor="white [3212]"/>
                    </w:pict>
                  </mc:Fallback>
                </mc:AlternateContent>
              </w:r>
            </w:del>
          </w:p>
        </w:tc>
        <w:tc>
          <w:tcPr>
            <w:tcW w:w="6591" w:type="dxa"/>
            <w:gridSpan w:val="4"/>
            <w:shd w:val="clear" w:color="auto" w:fill="auto"/>
            <w:noWrap/>
            <w:vAlign w:val="center"/>
          </w:tcPr>
          <w:p w14:paraId="2B3FC3E5" w14:textId="77777777" w:rsidR="00FC3829" w:rsidRPr="00976999" w:rsidRDefault="00FC3829" w:rsidP="00FC3829">
            <w:pPr>
              <w:tabs>
                <w:tab w:val="left" w:pos="638"/>
              </w:tabs>
              <w:rPr>
                <w:rFonts w:ascii="Arial" w:hAnsi="Arial" w:cs="Arial"/>
                <w:bCs/>
                <w:sz w:val="16"/>
                <w:szCs w:val="16"/>
                <w:lang w:val="en-GB"/>
              </w:rPr>
            </w:pPr>
          </w:p>
        </w:tc>
        <w:tc>
          <w:tcPr>
            <w:tcW w:w="599" w:type="dxa"/>
            <w:tcBorders>
              <w:right w:val="single" w:sz="4" w:space="0" w:color="auto"/>
            </w:tcBorders>
            <w:shd w:val="clear" w:color="auto" w:fill="auto"/>
            <w:vAlign w:val="center"/>
          </w:tcPr>
          <w:p w14:paraId="484AFD9C" w14:textId="77777777" w:rsidR="00FC3829" w:rsidRPr="00976999" w:rsidRDefault="00FC3829">
            <w:pPr>
              <w:rPr>
                <w:rFonts w:ascii="Arial" w:hAnsi="Arial" w:cs="Arial"/>
                <w:sz w:val="16"/>
                <w:szCs w:val="16"/>
                <w:lang w:val="en-GB"/>
              </w:rPr>
            </w:pPr>
          </w:p>
        </w:tc>
      </w:tr>
      <w:tr w:rsidR="00976999" w:rsidRPr="00E47A44" w14:paraId="2964F767" w14:textId="77777777" w:rsidTr="00B82134">
        <w:trPr>
          <w:trHeight w:val="240"/>
          <w:jc w:val="center"/>
        </w:trPr>
        <w:tc>
          <w:tcPr>
            <w:tcW w:w="10774" w:type="dxa"/>
            <w:gridSpan w:val="7"/>
            <w:tcBorders>
              <w:left w:val="single" w:sz="4" w:space="0" w:color="auto"/>
              <w:bottom w:val="single" w:sz="4" w:space="0" w:color="auto"/>
              <w:right w:val="single" w:sz="4" w:space="0" w:color="auto"/>
            </w:tcBorders>
            <w:shd w:val="clear" w:color="auto" w:fill="auto"/>
            <w:noWrap/>
            <w:vAlign w:val="center"/>
          </w:tcPr>
          <w:p w14:paraId="749C408B" w14:textId="3A30A1C2" w:rsidR="00E47A44" w:rsidRPr="002B711D" w:rsidRDefault="00AE21CA" w:rsidP="00AE21CA">
            <w:pPr>
              <w:rPr>
                <w:rFonts w:ascii="Arial" w:hAnsi="Arial" w:cs="Arial"/>
                <w:i/>
                <w:color w:val="FF0000"/>
                <w:sz w:val="14"/>
                <w:szCs w:val="14"/>
              </w:rPr>
            </w:pPr>
            <w:r w:rsidRPr="009A6B2B">
              <w:rPr>
                <w:rFonts w:ascii="Arial" w:hAnsi="Arial" w:cs="Arial"/>
                <w:i/>
                <w:sz w:val="14"/>
                <w:szCs w:val="14"/>
                <w:lang w:val="en-GB"/>
              </w:rPr>
              <w:t xml:space="preserve">     </w:t>
            </w:r>
            <w:r w:rsidR="00E47A44" w:rsidRPr="009A6B2B">
              <w:rPr>
                <w:rFonts w:ascii="Arial" w:hAnsi="Arial" w:cs="Arial"/>
                <w:i/>
                <w:sz w:val="14"/>
                <w:szCs w:val="14"/>
              </w:rPr>
              <w:t>*: Suivant article 4</w:t>
            </w:r>
            <w:r w:rsidR="00F04D41" w:rsidRPr="009A6B2B">
              <w:rPr>
                <w:rFonts w:ascii="Arial" w:hAnsi="Arial" w:cs="Arial"/>
                <w:i/>
                <w:sz w:val="14"/>
                <w:szCs w:val="14"/>
              </w:rPr>
              <w:t xml:space="preserve">.7. </w:t>
            </w:r>
            <w:r w:rsidR="00E47A44" w:rsidRPr="009A6B2B">
              <w:rPr>
                <w:rFonts w:ascii="Arial" w:hAnsi="Arial" w:cs="Arial"/>
                <w:i/>
                <w:sz w:val="14"/>
                <w:szCs w:val="14"/>
              </w:rPr>
              <w:t xml:space="preserve"> du règlement (UE)</w:t>
            </w:r>
            <w:r w:rsidR="00F04D41" w:rsidRPr="009A6B2B">
              <w:rPr>
                <w:rFonts w:ascii="Arial" w:hAnsi="Arial" w:cs="Arial"/>
                <w:i/>
                <w:sz w:val="14"/>
                <w:szCs w:val="14"/>
              </w:rPr>
              <w:t xml:space="preserve"> No</w:t>
            </w:r>
            <w:r w:rsidR="00E47A44" w:rsidRPr="009A6B2B">
              <w:rPr>
                <w:rFonts w:ascii="Arial" w:hAnsi="Arial" w:cs="Arial"/>
                <w:i/>
                <w:sz w:val="14"/>
                <w:szCs w:val="14"/>
              </w:rPr>
              <w:t xml:space="preserve"> 1321/2014</w:t>
            </w:r>
            <w:r w:rsidR="00F04D41" w:rsidRPr="009A6B2B">
              <w:rPr>
                <w:rFonts w:ascii="Arial" w:hAnsi="Arial" w:cs="Arial"/>
                <w:i/>
                <w:sz w:val="14"/>
                <w:szCs w:val="14"/>
              </w:rPr>
              <w:t xml:space="preserve"> et l'article 9.5. du règlement (UE) No 748/2012</w:t>
            </w:r>
          </w:p>
        </w:tc>
      </w:tr>
      <w:tr w:rsidR="00976999" w:rsidRPr="00976999" w14:paraId="797B392A" w14:textId="77777777" w:rsidTr="00B82134">
        <w:trPr>
          <w:trHeight w:val="240"/>
          <w:jc w:val="center"/>
        </w:trPr>
        <w:tc>
          <w:tcPr>
            <w:tcW w:w="10774" w:type="dxa"/>
            <w:gridSpan w:val="7"/>
            <w:tcBorders>
              <w:top w:val="single" w:sz="4" w:space="0" w:color="auto"/>
              <w:left w:val="single" w:sz="8" w:space="0" w:color="auto"/>
              <w:bottom w:val="single" w:sz="8" w:space="0" w:color="auto"/>
              <w:right w:val="single" w:sz="8" w:space="0" w:color="000000"/>
            </w:tcBorders>
            <w:shd w:val="clear" w:color="auto" w:fill="auto"/>
            <w:noWrap/>
            <w:vAlign w:val="center"/>
          </w:tcPr>
          <w:p w14:paraId="2173FB45" w14:textId="77777777" w:rsidR="006E1ABC" w:rsidRPr="00976999" w:rsidRDefault="006E1ABC" w:rsidP="00E238A5">
            <w:pPr>
              <w:rPr>
                <w:rFonts w:ascii="Arial" w:hAnsi="Arial" w:cs="Arial"/>
                <w:sz w:val="20"/>
                <w:szCs w:val="20"/>
              </w:rPr>
            </w:pPr>
            <w:r w:rsidRPr="00976999">
              <w:rPr>
                <w:rFonts w:ascii="Arial" w:hAnsi="Arial" w:cs="Arial"/>
                <w:sz w:val="20"/>
                <w:szCs w:val="20"/>
              </w:rPr>
              <w:t>0. R</w:t>
            </w:r>
            <w:r w:rsidR="006C48F9" w:rsidRPr="00976999">
              <w:rPr>
                <w:rFonts w:ascii="Arial" w:hAnsi="Arial" w:cs="Arial"/>
                <w:sz w:val="20"/>
                <w:szCs w:val="20"/>
              </w:rPr>
              <w:t xml:space="preserve">éférence et indice de révision de la demande </w:t>
            </w:r>
            <w:r w:rsidR="006C48F9" w:rsidRPr="00976999">
              <w:rPr>
                <w:rFonts w:ascii="Arial" w:hAnsi="Arial" w:cs="Arial"/>
                <w:i/>
                <w:sz w:val="20"/>
                <w:szCs w:val="20"/>
              </w:rPr>
              <w:t>(</w:t>
            </w:r>
            <w:r w:rsidR="006C48F9" w:rsidRPr="00976999">
              <w:rPr>
                <w:rFonts w:ascii="Arial" w:hAnsi="Arial" w:cs="Arial"/>
                <w:i/>
                <w:sz w:val="16"/>
                <w:szCs w:val="16"/>
              </w:rPr>
              <w:t xml:space="preserve">Reference and </w:t>
            </w:r>
            <w:proofErr w:type="spellStart"/>
            <w:r w:rsidR="006C48F9" w:rsidRPr="00976999">
              <w:rPr>
                <w:rFonts w:ascii="Arial" w:hAnsi="Arial" w:cs="Arial"/>
                <w:i/>
                <w:sz w:val="16"/>
                <w:szCs w:val="16"/>
              </w:rPr>
              <w:t>revision</w:t>
            </w:r>
            <w:proofErr w:type="spellEnd"/>
            <w:r w:rsidR="006C48F9" w:rsidRPr="00976999">
              <w:rPr>
                <w:rFonts w:ascii="Arial" w:hAnsi="Arial" w:cs="Arial"/>
                <w:i/>
                <w:sz w:val="16"/>
                <w:szCs w:val="16"/>
              </w:rPr>
              <w:t xml:space="preserve">  </w:t>
            </w:r>
            <w:proofErr w:type="spellStart"/>
            <w:r w:rsidR="006C48F9" w:rsidRPr="00976999">
              <w:rPr>
                <w:rFonts w:ascii="Arial" w:hAnsi="Arial" w:cs="Arial"/>
                <w:i/>
                <w:sz w:val="16"/>
                <w:szCs w:val="16"/>
              </w:rPr>
              <w:t>level</w:t>
            </w:r>
            <w:proofErr w:type="spellEnd"/>
            <w:r w:rsidR="006C48F9" w:rsidRPr="00976999">
              <w:rPr>
                <w:rFonts w:ascii="Arial" w:hAnsi="Arial" w:cs="Arial"/>
                <w:i/>
                <w:sz w:val="16"/>
                <w:szCs w:val="16"/>
              </w:rPr>
              <w:t xml:space="preserve"> of the </w:t>
            </w:r>
            <w:proofErr w:type="spellStart"/>
            <w:r w:rsidR="006C48F9" w:rsidRPr="00976999">
              <w:rPr>
                <w:rFonts w:ascii="Arial" w:hAnsi="Arial" w:cs="Arial"/>
                <w:i/>
                <w:sz w:val="16"/>
                <w:szCs w:val="16"/>
              </w:rPr>
              <w:t>request</w:t>
            </w:r>
            <w:proofErr w:type="spellEnd"/>
            <w:r w:rsidR="006C48F9" w:rsidRPr="00976999">
              <w:rPr>
                <w:rFonts w:ascii="Arial" w:hAnsi="Arial" w:cs="Arial"/>
                <w:sz w:val="16"/>
                <w:szCs w:val="16"/>
              </w:rPr>
              <w:t>)</w:t>
            </w:r>
          </w:p>
        </w:tc>
      </w:tr>
      <w:tr w:rsidR="00976999" w:rsidRPr="00976999" w14:paraId="700CAD6A" w14:textId="77777777" w:rsidTr="00B82134">
        <w:trPr>
          <w:trHeight w:val="240"/>
          <w:jc w:val="center"/>
        </w:trPr>
        <w:tc>
          <w:tcPr>
            <w:tcW w:w="10774" w:type="dxa"/>
            <w:gridSpan w:val="7"/>
            <w:tcBorders>
              <w:top w:val="single" w:sz="8" w:space="0" w:color="auto"/>
              <w:left w:val="single" w:sz="8" w:space="0" w:color="auto"/>
              <w:bottom w:val="single" w:sz="4" w:space="0" w:color="auto"/>
              <w:right w:val="single" w:sz="8" w:space="0" w:color="000000"/>
            </w:tcBorders>
            <w:shd w:val="clear" w:color="auto" w:fill="auto"/>
            <w:noWrap/>
            <w:vAlign w:val="center"/>
          </w:tcPr>
          <w:p w14:paraId="074CFBD1" w14:textId="77777777" w:rsidR="006E1ABC" w:rsidRPr="00976999" w:rsidRDefault="006E1ABC">
            <w:pPr>
              <w:rPr>
                <w:rFonts w:ascii="Arial" w:hAnsi="Arial" w:cs="Arial"/>
                <w:sz w:val="20"/>
                <w:szCs w:val="20"/>
              </w:rPr>
            </w:pPr>
          </w:p>
          <w:p w14:paraId="2F6548A2" w14:textId="77777777" w:rsidR="00484989" w:rsidRPr="00976999" w:rsidRDefault="00484989">
            <w:pPr>
              <w:rPr>
                <w:rFonts w:ascii="Arial" w:hAnsi="Arial" w:cs="Arial"/>
                <w:sz w:val="20"/>
                <w:szCs w:val="20"/>
              </w:rPr>
            </w:pPr>
          </w:p>
          <w:p w14:paraId="5BA0422C" w14:textId="77777777" w:rsidR="00FC3829" w:rsidRPr="00976999" w:rsidRDefault="00FC3829">
            <w:pPr>
              <w:rPr>
                <w:rFonts w:ascii="Arial" w:hAnsi="Arial" w:cs="Arial"/>
                <w:sz w:val="20"/>
                <w:szCs w:val="20"/>
              </w:rPr>
            </w:pPr>
          </w:p>
          <w:p w14:paraId="2E176B3A" w14:textId="77777777" w:rsidR="005019B6" w:rsidRPr="00976999" w:rsidRDefault="005019B6">
            <w:pPr>
              <w:rPr>
                <w:rFonts w:ascii="Arial" w:hAnsi="Arial" w:cs="Arial"/>
                <w:sz w:val="20"/>
                <w:szCs w:val="20"/>
              </w:rPr>
            </w:pPr>
          </w:p>
          <w:p w14:paraId="5379505C" w14:textId="6AC2CE72" w:rsidR="007919C7" w:rsidRPr="00976999" w:rsidRDefault="007919C7">
            <w:pPr>
              <w:rPr>
                <w:rFonts w:ascii="Arial" w:hAnsi="Arial" w:cs="Arial"/>
                <w:sz w:val="20"/>
                <w:szCs w:val="20"/>
              </w:rPr>
            </w:pPr>
          </w:p>
        </w:tc>
      </w:tr>
      <w:tr w:rsidR="00976999" w:rsidRPr="00976999" w14:paraId="24AE8002" w14:textId="77777777" w:rsidTr="00B82134">
        <w:trPr>
          <w:trHeight w:val="240"/>
          <w:jc w:val="center"/>
        </w:trPr>
        <w:tc>
          <w:tcPr>
            <w:tcW w:w="10774" w:type="dxa"/>
            <w:gridSpan w:val="7"/>
            <w:tcBorders>
              <w:top w:val="single" w:sz="8" w:space="0" w:color="auto"/>
              <w:left w:val="single" w:sz="8" w:space="0" w:color="auto"/>
              <w:bottom w:val="single" w:sz="4" w:space="0" w:color="auto"/>
              <w:right w:val="single" w:sz="8" w:space="0" w:color="000000"/>
            </w:tcBorders>
            <w:shd w:val="clear" w:color="auto" w:fill="auto"/>
            <w:noWrap/>
            <w:vAlign w:val="center"/>
          </w:tcPr>
          <w:p w14:paraId="3165AD1A" w14:textId="34DE8E2A" w:rsidR="00833212" w:rsidRPr="00976999" w:rsidRDefault="00FF51D9" w:rsidP="001D3629">
            <w:pPr>
              <w:rPr>
                <w:rFonts w:ascii="Arial" w:hAnsi="Arial" w:cs="Arial"/>
                <w:sz w:val="20"/>
                <w:szCs w:val="20"/>
              </w:rPr>
            </w:pPr>
            <w:r w:rsidRPr="00976999">
              <w:rPr>
                <w:rFonts w:ascii="Arial" w:hAnsi="Arial" w:cs="Arial"/>
                <w:noProof/>
              </w:rPr>
              <mc:AlternateContent>
                <mc:Choice Requires="wpg">
                  <w:drawing>
                    <wp:anchor distT="4294967295" distB="4294967295" distL="114300" distR="114300" simplePos="0" relativeHeight="251612160" behindDoc="0" locked="0" layoutInCell="0" allowOverlap="1" wp14:anchorId="15AD5850" wp14:editId="21DB15CF">
                      <wp:simplePos x="0" y="0"/>
                      <wp:positionH relativeFrom="page">
                        <wp:posOffset>38100</wp:posOffset>
                      </wp:positionH>
                      <wp:positionV relativeFrom="page">
                        <wp:posOffset>-1</wp:posOffset>
                      </wp:positionV>
                      <wp:extent cx="342900" cy="0"/>
                      <wp:effectExtent l="0" t="0" r="0" b="0"/>
                      <wp:wrapNone/>
                      <wp:docPr id="17"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2900" cy="0"/>
                                <a:chOff x="0" y="0"/>
                                <a:chExt cx="20000" cy="20000"/>
                              </a:xfrm>
                            </wpg:grpSpPr>
                            <wps:wsp>
                              <wps:cNvPr id="18" name="Freeform 43"/>
                              <wps:cNvSpPr>
                                <a:spLocks/>
                              </wps:cNvSpPr>
                              <wps:spPr bwMode="auto">
                                <a:xfrm>
                                  <a:off x="0" y="0"/>
                                  <a:ext cx="20000" cy="20000"/>
                                </a:xfrm>
                                <a:custGeom>
                                  <a:avLst/>
                                  <a:gdLst>
                                    <a:gd name="T0" fmla="*/ 18643 w 20000"/>
                                    <a:gd name="T1" fmla="*/ 0 h 20000"/>
                                    <a:gd name="T2" fmla="*/ 16879 w 20000"/>
                                    <a:gd name="T3" fmla="*/ 1357 h 20000"/>
                                    <a:gd name="T4" fmla="*/ 15414 w 20000"/>
                                    <a:gd name="T5" fmla="*/ 2605 h 20000"/>
                                    <a:gd name="T6" fmla="*/ 14057 w 20000"/>
                                    <a:gd name="T7" fmla="*/ 3772 h 20000"/>
                                    <a:gd name="T8" fmla="*/ 12809 w 20000"/>
                                    <a:gd name="T9" fmla="*/ 4939 h 20000"/>
                                    <a:gd name="T10" fmla="*/ 11533 w 20000"/>
                                    <a:gd name="T11" fmla="*/ 6214 h 20000"/>
                                    <a:gd name="T12" fmla="*/ 10204 w 20000"/>
                                    <a:gd name="T13" fmla="*/ 7571 h 20000"/>
                                    <a:gd name="T14" fmla="*/ 10204 w 20000"/>
                                    <a:gd name="T15" fmla="*/ 8684 h 20000"/>
                                    <a:gd name="T16" fmla="*/ 11642 w 20000"/>
                                    <a:gd name="T17" fmla="*/ 9607 h 20000"/>
                                    <a:gd name="T18" fmla="*/ 13053 w 20000"/>
                                    <a:gd name="T19" fmla="*/ 10529 h 20000"/>
                                    <a:gd name="T20" fmla="*/ 14464 w 20000"/>
                                    <a:gd name="T21" fmla="*/ 11316 h 20000"/>
                                    <a:gd name="T22" fmla="*/ 15984 w 20000"/>
                                    <a:gd name="T23" fmla="*/ 12022 h 20000"/>
                                    <a:gd name="T24" fmla="*/ 17503 w 20000"/>
                                    <a:gd name="T25" fmla="*/ 12754 h 20000"/>
                                    <a:gd name="T26" fmla="*/ 19132 w 20000"/>
                                    <a:gd name="T27" fmla="*/ 13433 h 20000"/>
                                    <a:gd name="T28" fmla="*/ 19213 w 20000"/>
                                    <a:gd name="T29" fmla="*/ 13487 h 20000"/>
                                    <a:gd name="T30" fmla="*/ 18779 w 20000"/>
                                    <a:gd name="T31" fmla="*/ 13813 h 20000"/>
                                    <a:gd name="T32" fmla="*/ 17775 w 20000"/>
                                    <a:gd name="T33" fmla="*/ 14545 h 20000"/>
                                    <a:gd name="T34" fmla="*/ 16771 w 20000"/>
                                    <a:gd name="T35" fmla="*/ 15170 h 20000"/>
                                    <a:gd name="T36" fmla="*/ 15712 w 20000"/>
                                    <a:gd name="T37" fmla="*/ 15821 h 20000"/>
                                    <a:gd name="T38" fmla="*/ 14654 w 20000"/>
                                    <a:gd name="T39" fmla="*/ 16391 h 20000"/>
                                    <a:gd name="T40" fmla="*/ 13514 w 20000"/>
                                    <a:gd name="T41" fmla="*/ 16906 h 20000"/>
                                    <a:gd name="T42" fmla="*/ 12374 w 20000"/>
                                    <a:gd name="T43" fmla="*/ 17422 h 20000"/>
                                    <a:gd name="T44" fmla="*/ 10855 w 20000"/>
                                    <a:gd name="T45" fmla="*/ 17992 h 20000"/>
                                    <a:gd name="T46" fmla="*/ 9552 w 20000"/>
                                    <a:gd name="T47" fmla="*/ 18290 h 20000"/>
                                    <a:gd name="T48" fmla="*/ 8168 w 20000"/>
                                    <a:gd name="T49" fmla="*/ 18399 h 20000"/>
                                    <a:gd name="T50" fmla="*/ 7273 w 20000"/>
                                    <a:gd name="T51" fmla="*/ 18345 h 20000"/>
                                    <a:gd name="T52" fmla="*/ 6377 w 20000"/>
                                    <a:gd name="T53" fmla="*/ 18100 h 20000"/>
                                    <a:gd name="T54" fmla="*/ 4912 w 20000"/>
                                    <a:gd name="T55" fmla="*/ 17232 h 20000"/>
                                    <a:gd name="T56" fmla="*/ 4125 w 20000"/>
                                    <a:gd name="T57" fmla="*/ 15902 h 20000"/>
                                    <a:gd name="T58" fmla="*/ 3691 w 20000"/>
                                    <a:gd name="T59" fmla="*/ 14193 h 20000"/>
                                    <a:gd name="T60" fmla="*/ 3853 w 20000"/>
                                    <a:gd name="T61" fmla="*/ 11777 h 20000"/>
                                    <a:gd name="T62" fmla="*/ 4261 w 20000"/>
                                    <a:gd name="T63" fmla="*/ 10611 h 20000"/>
                                    <a:gd name="T64" fmla="*/ 4885 w 20000"/>
                                    <a:gd name="T65" fmla="*/ 9389 h 20000"/>
                                    <a:gd name="T66" fmla="*/ 4912 w 20000"/>
                                    <a:gd name="T67" fmla="*/ 8467 h 20000"/>
                                    <a:gd name="T68" fmla="*/ 3935 w 20000"/>
                                    <a:gd name="T69" fmla="*/ 7761 h 20000"/>
                                    <a:gd name="T70" fmla="*/ 2795 w 20000"/>
                                    <a:gd name="T71" fmla="*/ 7273 h 20000"/>
                                    <a:gd name="T72" fmla="*/ 1872 w 20000"/>
                                    <a:gd name="T73" fmla="*/ 6947 h 20000"/>
                                    <a:gd name="T74" fmla="*/ 1194 w 20000"/>
                                    <a:gd name="T75" fmla="*/ 7083 h 20000"/>
                                    <a:gd name="T76" fmla="*/ 923 w 20000"/>
                                    <a:gd name="T77" fmla="*/ 7246 h 20000"/>
                                    <a:gd name="T78" fmla="*/ 896 w 20000"/>
                                    <a:gd name="T79" fmla="*/ 6974 h 20000"/>
                                    <a:gd name="T80" fmla="*/ 1140 w 20000"/>
                                    <a:gd name="T81" fmla="*/ 6404 h 20000"/>
                                    <a:gd name="T82" fmla="*/ 1710 w 20000"/>
                                    <a:gd name="T83" fmla="*/ 5780 h 20000"/>
                                    <a:gd name="T84" fmla="*/ 2334 w 20000"/>
                                    <a:gd name="T85" fmla="*/ 5319 h 20000"/>
                                    <a:gd name="T86" fmla="*/ 2469 w 20000"/>
                                    <a:gd name="T87" fmla="*/ 5183 h 20000"/>
                                    <a:gd name="T88" fmla="*/ 3745 w 20000"/>
                                    <a:gd name="T89" fmla="*/ 4885 h 20000"/>
                                    <a:gd name="T90" fmla="*/ 5047 w 20000"/>
                                    <a:gd name="T91" fmla="*/ 4993 h 20000"/>
                                    <a:gd name="T92" fmla="*/ 6459 w 20000"/>
                                    <a:gd name="T93" fmla="*/ 5699 h 20000"/>
                                    <a:gd name="T94" fmla="*/ 6974 w 20000"/>
                                    <a:gd name="T95" fmla="*/ 6133 h 20000"/>
                                    <a:gd name="T96" fmla="*/ 7300 w 20000"/>
                                    <a:gd name="T97" fmla="*/ 6296 h 20000"/>
                                    <a:gd name="T98" fmla="*/ 8602 w 20000"/>
                                    <a:gd name="T99" fmla="*/ 4993 h 20000"/>
                                    <a:gd name="T100" fmla="*/ 10122 w 20000"/>
                                    <a:gd name="T101" fmla="*/ 3745 h 20000"/>
                                    <a:gd name="T102" fmla="*/ 11832 w 20000"/>
                                    <a:gd name="T103" fmla="*/ 2551 h 20000"/>
                                    <a:gd name="T104" fmla="*/ 13650 w 20000"/>
                                    <a:gd name="T105" fmla="*/ 1520 h 20000"/>
                                    <a:gd name="T106" fmla="*/ 15468 w 20000"/>
                                    <a:gd name="T107" fmla="*/ 733 h 20000"/>
                                    <a:gd name="T108" fmla="*/ 17178 w 20000"/>
                                    <a:gd name="T109" fmla="*/ 190 h 20000"/>
                                    <a:gd name="T110" fmla="*/ 17829 w 20000"/>
                                    <a:gd name="T111" fmla="*/ 54 h 20000"/>
                                    <a:gd name="T112" fmla="*/ 0 w 20000"/>
                                    <a:gd name="T113" fmla="*/ 19973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20000" h="20000">
                                      <a:moveTo>
                                        <a:pt x="27" y="19973"/>
                                      </a:moveTo>
                                      <a:lnTo>
                                        <a:pt x="19919" y="19973"/>
                                      </a:lnTo>
                                      <a:lnTo>
                                        <a:pt x="19973" y="7897"/>
                                      </a:lnTo>
                                      <a:lnTo>
                                        <a:pt x="19973" y="54"/>
                                      </a:lnTo>
                                      <a:lnTo>
                                        <a:pt x="18643" y="0"/>
                                      </a:lnTo>
                                      <a:lnTo>
                                        <a:pt x="18236" y="299"/>
                                      </a:lnTo>
                                      <a:lnTo>
                                        <a:pt x="17910" y="597"/>
                                      </a:lnTo>
                                      <a:lnTo>
                                        <a:pt x="17531" y="868"/>
                                      </a:lnTo>
                                      <a:lnTo>
                                        <a:pt x="17205" y="1113"/>
                                      </a:lnTo>
                                      <a:lnTo>
                                        <a:pt x="16879" y="1357"/>
                                      </a:lnTo>
                                      <a:lnTo>
                                        <a:pt x="16581" y="1628"/>
                                      </a:lnTo>
                                      <a:lnTo>
                                        <a:pt x="16255" y="1900"/>
                                      </a:lnTo>
                                      <a:lnTo>
                                        <a:pt x="15984" y="2171"/>
                                      </a:lnTo>
                                      <a:lnTo>
                                        <a:pt x="15685" y="2361"/>
                                      </a:lnTo>
                                      <a:lnTo>
                                        <a:pt x="15414" y="2605"/>
                                      </a:lnTo>
                                      <a:lnTo>
                                        <a:pt x="15142" y="2877"/>
                                      </a:lnTo>
                                      <a:lnTo>
                                        <a:pt x="14817" y="3094"/>
                                      </a:lnTo>
                                      <a:lnTo>
                                        <a:pt x="14600" y="3311"/>
                                      </a:lnTo>
                                      <a:lnTo>
                                        <a:pt x="14328" y="3555"/>
                                      </a:lnTo>
                                      <a:lnTo>
                                        <a:pt x="14057" y="3772"/>
                                      </a:lnTo>
                                      <a:lnTo>
                                        <a:pt x="13813" y="4016"/>
                                      </a:lnTo>
                                      <a:lnTo>
                                        <a:pt x="13541" y="4261"/>
                                      </a:lnTo>
                                      <a:lnTo>
                                        <a:pt x="13270" y="4478"/>
                                      </a:lnTo>
                                      <a:lnTo>
                                        <a:pt x="13080" y="4722"/>
                                      </a:lnTo>
                                      <a:lnTo>
                                        <a:pt x="12809" y="4939"/>
                                      </a:lnTo>
                                      <a:lnTo>
                                        <a:pt x="12537" y="5183"/>
                                      </a:lnTo>
                                      <a:lnTo>
                                        <a:pt x="12320" y="5400"/>
                                      </a:lnTo>
                                      <a:lnTo>
                                        <a:pt x="12022" y="5672"/>
                                      </a:lnTo>
                                      <a:lnTo>
                                        <a:pt x="11805" y="5889"/>
                                      </a:lnTo>
                                      <a:lnTo>
                                        <a:pt x="11533" y="6214"/>
                                      </a:lnTo>
                                      <a:lnTo>
                                        <a:pt x="11289" y="6459"/>
                                      </a:lnTo>
                                      <a:lnTo>
                                        <a:pt x="11045" y="6730"/>
                                      </a:lnTo>
                                      <a:lnTo>
                                        <a:pt x="10773" y="6974"/>
                                      </a:lnTo>
                                      <a:lnTo>
                                        <a:pt x="10475" y="7273"/>
                                      </a:lnTo>
                                      <a:lnTo>
                                        <a:pt x="10204" y="7571"/>
                                      </a:lnTo>
                                      <a:lnTo>
                                        <a:pt x="9905" y="7870"/>
                                      </a:lnTo>
                                      <a:lnTo>
                                        <a:pt x="9607" y="8168"/>
                                      </a:lnTo>
                                      <a:lnTo>
                                        <a:pt x="9607" y="8277"/>
                                      </a:lnTo>
                                      <a:lnTo>
                                        <a:pt x="9905" y="8494"/>
                                      </a:lnTo>
                                      <a:lnTo>
                                        <a:pt x="10204" y="8684"/>
                                      </a:lnTo>
                                      <a:lnTo>
                                        <a:pt x="10448" y="8874"/>
                                      </a:lnTo>
                                      <a:lnTo>
                                        <a:pt x="10773" y="9091"/>
                                      </a:lnTo>
                                      <a:lnTo>
                                        <a:pt x="11072" y="9254"/>
                                      </a:lnTo>
                                      <a:lnTo>
                                        <a:pt x="11316" y="9444"/>
                                      </a:lnTo>
                                      <a:lnTo>
                                        <a:pt x="11642" y="9607"/>
                                      </a:lnTo>
                                      <a:lnTo>
                                        <a:pt x="11859" y="9824"/>
                                      </a:lnTo>
                                      <a:lnTo>
                                        <a:pt x="12185" y="10014"/>
                                      </a:lnTo>
                                      <a:lnTo>
                                        <a:pt x="12483" y="10176"/>
                                      </a:lnTo>
                                      <a:lnTo>
                                        <a:pt x="12754" y="10366"/>
                                      </a:lnTo>
                                      <a:lnTo>
                                        <a:pt x="13053" y="10529"/>
                                      </a:lnTo>
                                      <a:lnTo>
                                        <a:pt x="13297" y="10638"/>
                                      </a:lnTo>
                                      <a:lnTo>
                                        <a:pt x="13623" y="10855"/>
                                      </a:lnTo>
                                      <a:lnTo>
                                        <a:pt x="13948" y="10991"/>
                                      </a:lnTo>
                                      <a:lnTo>
                                        <a:pt x="14193" y="11153"/>
                                      </a:lnTo>
                                      <a:lnTo>
                                        <a:pt x="14464" y="11316"/>
                                      </a:lnTo>
                                      <a:lnTo>
                                        <a:pt x="14763" y="11479"/>
                                      </a:lnTo>
                                      <a:lnTo>
                                        <a:pt x="15088" y="11615"/>
                                      </a:lnTo>
                                      <a:lnTo>
                                        <a:pt x="15360" y="11777"/>
                                      </a:lnTo>
                                      <a:lnTo>
                                        <a:pt x="15685" y="11913"/>
                                      </a:lnTo>
                                      <a:lnTo>
                                        <a:pt x="15984" y="12022"/>
                                      </a:lnTo>
                                      <a:lnTo>
                                        <a:pt x="16282" y="12212"/>
                                      </a:lnTo>
                                      <a:lnTo>
                                        <a:pt x="16581" y="12347"/>
                                      </a:lnTo>
                                      <a:lnTo>
                                        <a:pt x="16879" y="12483"/>
                                      </a:lnTo>
                                      <a:lnTo>
                                        <a:pt x="17205" y="12646"/>
                                      </a:lnTo>
                                      <a:lnTo>
                                        <a:pt x="17503" y="12754"/>
                                      </a:lnTo>
                                      <a:lnTo>
                                        <a:pt x="17829" y="12890"/>
                                      </a:lnTo>
                                      <a:lnTo>
                                        <a:pt x="18155" y="13053"/>
                                      </a:lnTo>
                                      <a:lnTo>
                                        <a:pt x="18507" y="13161"/>
                                      </a:lnTo>
                                      <a:lnTo>
                                        <a:pt x="18833" y="13297"/>
                                      </a:lnTo>
                                      <a:lnTo>
                                        <a:pt x="19132" y="13433"/>
                                      </a:lnTo>
                                      <a:lnTo>
                                        <a:pt x="19159" y="13433"/>
                                      </a:lnTo>
                                      <a:lnTo>
                                        <a:pt x="19186" y="13433"/>
                                      </a:lnTo>
                                      <a:lnTo>
                                        <a:pt x="19213" y="13433"/>
                                      </a:lnTo>
                                      <a:lnTo>
                                        <a:pt x="19213" y="13460"/>
                                      </a:lnTo>
                                      <a:lnTo>
                                        <a:pt x="19213" y="13487"/>
                                      </a:lnTo>
                                      <a:lnTo>
                                        <a:pt x="19213" y="13514"/>
                                      </a:lnTo>
                                      <a:lnTo>
                                        <a:pt x="19186" y="13514"/>
                                      </a:lnTo>
                                      <a:lnTo>
                                        <a:pt x="19186" y="13541"/>
                                      </a:lnTo>
                                      <a:lnTo>
                                        <a:pt x="18969" y="13704"/>
                                      </a:lnTo>
                                      <a:lnTo>
                                        <a:pt x="18779" y="13813"/>
                                      </a:lnTo>
                                      <a:lnTo>
                                        <a:pt x="18562" y="14003"/>
                                      </a:lnTo>
                                      <a:lnTo>
                                        <a:pt x="18372" y="14138"/>
                                      </a:lnTo>
                                      <a:lnTo>
                                        <a:pt x="18182" y="14301"/>
                                      </a:lnTo>
                                      <a:lnTo>
                                        <a:pt x="17992" y="14410"/>
                                      </a:lnTo>
                                      <a:lnTo>
                                        <a:pt x="17775" y="14545"/>
                                      </a:lnTo>
                                      <a:lnTo>
                                        <a:pt x="17558" y="14681"/>
                                      </a:lnTo>
                                      <a:lnTo>
                                        <a:pt x="17368" y="14817"/>
                                      </a:lnTo>
                                      <a:lnTo>
                                        <a:pt x="17151" y="14925"/>
                                      </a:lnTo>
                                      <a:lnTo>
                                        <a:pt x="16934" y="15088"/>
                                      </a:lnTo>
                                      <a:lnTo>
                                        <a:pt x="16771" y="15170"/>
                                      </a:lnTo>
                                      <a:lnTo>
                                        <a:pt x="16581" y="15332"/>
                                      </a:lnTo>
                                      <a:lnTo>
                                        <a:pt x="16336" y="15441"/>
                                      </a:lnTo>
                                      <a:lnTo>
                                        <a:pt x="16119" y="15577"/>
                                      </a:lnTo>
                                      <a:lnTo>
                                        <a:pt x="15929" y="15712"/>
                                      </a:lnTo>
                                      <a:lnTo>
                                        <a:pt x="15712" y="15821"/>
                                      </a:lnTo>
                                      <a:lnTo>
                                        <a:pt x="15522" y="15902"/>
                                      </a:lnTo>
                                      <a:lnTo>
                                        <a:pt x="15332" y="16065"/>
                                      </a:lnTo>
                                      <a:lnTo>
                                        <a:pt x="15115" y="16174"/>
                                      </a:lnTo>
                                      <a:lnTo>
                                        <a:pt x="14871" y="16255"/>
                                      </a:lnTo>
                                      <a:lnTo>
                                        <a:pt x="14654" y="16391"/>
                                      </a:lnTo>
                                      <a:lnTo>
                                        <a:pt x="14437" y="16526"/>
                                      </a:lnTo>
                                      <a:lnTo>
                                        <a:pt x="14220" y="16608"/>
                                      </a:lnTo>
                                      <a:lnTo>
                                        <a:pt x="14003" y="16716"/>
                                      </a:lnTo>
                                      <a:lnTo>
                                        <a:pt x="13786" y="16825"/>
                                      </a:lnTo>
                                      <a:lnTo>
                                        <a:pt x="13514" y="16906"/>
                                      </a:lnTo>
                                      <a:lnTo>
                                        <a:pt x="13297" y="17015"/>
                                      </a:lnTo>
                                      <a:lnTo>
                                        <a:pt x="13080" y="17096"/>
                                      </a:lnTo>
                                      <a:lnTo>
                                        <a:pt x="12863" y="17232"/>
                                      </a:lnTo>
                                      <a:lnTo>
                                        <a:pt x="12619" y="17313"/>
                                      </a:lnTo>
                                      <a:lnTo>
                                        <a:pt x="12374" y="17422"/>
                                      </a:lnTo>
                                      <a:lnTo>
                                        <a:pt x="12022" y="17558"/>
                                      </a:lnTo>
                                      <a:lnTo>
                                        <a:pt x="11723" y="17666"/>
                                      </a:lnTo>
                                      <a:lnTo>
                                        <a:pt x="11398" y="17802"/>
                                      </a:lnTo>
                                      <a:lnTo>
                                        <a:pt x="11126" y="17910"/>
                                      </a:lnTo>
                                      <a:lnTo>
                                        <a:pt x="10855" y="17992"/>
                                      </a:lnTo>
                                      <a:lnTo>
                                        <a:pt x="10583" y="18073"/>
                                      </a:lnTo>
                                      <a:lnTo>
                                        <a:pt x="10339" y="18128"/>
                                      </a:lnTo>
                                      <a:lnTo>
                                        <a:pt x="10095" y="18182"/>
                                      </a:lnTo>
                                      <a:lnTo>
                                        <a:pt x="9824" y="18236"/>
                                      </a:lnTo>
                                      <a:lnTo>
                                        <a:pt x="9552" y="18290"/>
                                      </a:lnTo>
                                      <a:lnTo>
                                        <a:pt x="9308" y="18345"/>
                                      </a:lnTo>
                                      <a:lnTo>
                                        <a:pt x="9009" y="18372"/>
                                      </a:lnTo>
                                      <a:lnTo>
                                        <a:pt x="8738" y="18399"/>
                                      </a:lnTo>
                                      <a:lnTo>
                                        <a:pt x="8467" y="18399"/>
                                      </a:lnTo>
                                      <a:lnTo>
                                        <a:pt x="8168" y="18399"/>
                                      </a:lnTo>
                                      <a:lnTo>
                                        <a:pt x="7815" y="18399"/>
                                      </a:lnTo>
                                      <a:lnTo>
                                        <a:pt x="7680" y="18399"/>
                                      </a:lnTo>
                                      <a:lnTo>
                                        <a:pt x="7544" y="18399"/>
                                      </a:lnTo>
                                      <a:lnTo>
                                        <a:pt x="7436" y="18372"/>
                                      </a:lnTo>
                                      <a:lnTo>
                                        <a:pt x="7273" y="18345"/>
                                      </a:lnTo>
                                      <a:lnTo>
                                        <a:pt x="7164" y="18318"/>
                                      </a:lnTo>
                                      <a:lnTo>
                                        <a:pt x="7028" y="18290"/>
                                      </a:lnTo>
                                      <a:lnTo>
                                        <a:pt x="6893" y="18236"/>
                                      </a:lnTo>
                                      <a:lnTo>
                                        <a:pt x="6784" y="18236"/>
                                      </a:lnTo>
                                      <a:lnTo>
                                        <a:pt x="6377" y="18100"/>
                                      </a:lnTo>
                                      <a:lnTo>
                                        <a:pt x="6052" y="17965"/>
                                      </a:lnTo>
                                      <a:lnTo>
                                        <a:pt x="5699" y="17802"/>
                                      </a:lnTo>
                                      <a:lnTo>
                                        <a:pt x="5400" y="17639"/>
                                      </a:lnTo>
                                      <a:lnTo>
                                        <a:pt x="5183" y="17449"/>
                                      </a:lnTo>
                                      <a:lnTo>
                                        <a:pt x="4912" y="17232"/>
                                      </a:lnTo>
                                      <a:lnTo>
                                        <a:pt x="4695" y="16988"/>
                                      </a:lnTo>
                                      <a:lnTo>
                                        <a:pt x="4532" y="16744"/>
                                      </a:lnTo>
                                      <a:lnTo>
                                        <a:pt x="4369" y="16554"/>
                                      </a:lnTo>
                                      <a:lnTo>
                                        <a:pt x="4233" y="16228"/>
                                      </a:lnTo>
                                      <a:lnTo>
                                        <a:pt x="4125" y="15902"/>
                                      </a:lnTo>
                                      <a:lnTo>
                                        <a:pt x="3962" y="15631"/>
                                      </a:lnTo>
                                      <a:lnTo>
                                        <a:pt x="3908" y="15278"/>
                                      </a:lnTo>
                                      <a:lnTo>
                                        <a:pt x="3826" y="14953"/>
                                      </a:lnTo>
                                      <a:lnTo>
                                        <a:pt x="3745" y="14600"/>
                                      </a:lnTo>
                                      <a:lnTo>
                                        <a:pt x="3691" y="14193"/>
                                      </a:lnTo>
                                      <a:lnTo>
                                        <a:pt x="3636" y="12700"/>
                                      </a:lnTo>
                                      <a:lnTo>
                                        <a:pt x="3691" y="12456"/>
                                      </a:lnTo>
                                      <a:lnTo>
                                        <a:pt x="3718" y="12212"/>
                                      </a:lnTo>
                                      <a:lnTo>
                                        <a:pt x="3772" y="11967"/>
                                      </a:lnTo>
                                      <a:lnTo>
                                        <a:pt x="3853" y="11777"/>
                                      </a:lnTo>
                                      <a:lnTo>
                                        <a:pt x="3935" y="11506"/>
                                      </a:lnTo>
                                      <a:lnTo>
                                        <a:pt x="3989" y="11316"/>
                                      </a:lnTo>
                                      <a:lnTo>
                                        <a:pt x="4098" y="11045"/>
                                      </a:lnTo>
                                      <a:lnTo>
                                        <a:pt x="4152" y="10828"/>
                                      </a:lnTo>
                                      <a:lnTo>
                                        <a:pt x="4261" y="10611"/>
                                      </a:lnTo>
                                      <a:lnTo>
                                        <a:pt x="4396" y="10366"/>
                                      </a:lnTo>
                                      <a:lnTo>
                                        <a:pt x="4505" y="10095"/>
                                      </a:lnTo>
                                      <a:lnTo>
                                        <a:pt x="4640" y="9851"/>
                                      </a:lnTo>
                                      <a:lnTo>
                                        <a:pt x="4749" y="9607"/>
                                      </a:lnTo>
                                      <a:lnTo>
                                        <a:pt x="4885" y="9389"/>
                                      </a:lnTo>
                                      <a:lnTo>
                                        <a:pt x="5047" y="9145"/>
                                      </a:lnTo>
                                      <a:lnTo>
                                        <a:pt x="5183" y="8928"/>
                                      </a:lnTo>
                                      <a:lnTo>
                                        <a:pt x="5183" y="8792"/>
                                      </a:lnTo>
                                      <a:lnTo>
                                        <a:pt x="5075" y="8657"/>
                                      </a:lnTo>
                                      <a:lnTo>
                                        <a:pt x="4912" y="8467"/>
                                      </a:lnTo>
                                      <a:lnTo>
                                        <a:pt x="4722" y="8304"/>
                                      </a:lnTo>
                                      <a:lnTo>
                                        <a:pt x="4559" y="8141"/>
                                      </a:lnTo>
                                      <a:lnTo>
                                        <a:pt x="4369" y="8033"/>
                                      </a:lnTo>
                                      <a:lnTo>
                                        <a:pt x="4152" y="7897"/>
                                      </a:lnTo>
                                      <a:lnTo>
                                        <a:pt x="3935" y="7761"/>
                                      </a:lnTo>
                                      <a:lnTo>
                                        <a:pt x="3718" y="7653"/>
                                      </a:lnTo>
                                      <a:lnTo>
                                        <a:pt x="3446" y="7544"/>
                                      </a:lnTo>
                                      <a:lnTo>
                                        <a:pt x="3256" y="7436"/>
                                      </a:lnTo>
                                      <a:lnTo>
                                        <a:pt x="3039" y="7327"/>
                                      </a:lnTo>
                                      <a:lnTo>
                                        <a:pt x="2795" y="7273"/>
                                      </a:lnTo>
                                      <a:lnTo>
                                        <a:pt x="2578" y="7164"/>
                                      </a:lnTo>
                                      <a:lnTo>
                                        <a:pt x="2388" y="7110"/>
                                      </a:lnTo>
                                      <a:lnTo>
                                        <a:pt x="2198" y="7001"/>
                                      </a:lnTo>
                                      <a:lnTo>
                                        <a:pt x="1981" y="6947"/>
                                      </a:lnTo>
                                      <a:lnTo>
                                        <a:pt x="1872" y="6947"/>
                                      </a:lnTo>
                                      <a:lnTo>
                                        <a:pt x="1764" y="6974"/>
                                      </a:lnTo>
                                      <a:lnTo>
                                        <a:pt x="1628" y="6974"/>
                                      </a:lnTo>
                                      <a:lnTo>
                                        <a:pt x="1493" y="7001"/>
                                      </a:lnTo>
                                      <a:lnTo>
                                        <a:pt x="1330" y="7056"/>
                                      </a:lnTo>
                                      <a:lnTo>
                                        <a:pt x="1194" y="7083"/>
                                      </a:lnTo>
                                      <a:lnTo>
                                        <a:pt x="1085" y="7110"/>
                                      </a:lnTo>
                                      <a:lnTo>
                                        <a:pt x="950" y="7110"/>
                                      </a:lnTo>
                                      <a:lnTo>
                                        <a:pt x="923" y="7164"/>
                                      </a:lnTo>
                                      <a:lnTo>
                                        <a:pt x="923" y="7191"/>
                                      </a:lnTo>
                                      <a:lnTo>
                                        <a:pt x="923" y="7246"/>
                                      </a:lnTo>
                                      <a:lnTo>
                                        <a:pt x="868" y="7246"/>
                                      </a:lnTo>
                                      <a:lnTo>
                                        <a:pt x="841" y="7110"/>
                                      </a:lnTo>
                                      <a:lnTo>
                                        <a:pt x="841" y="7028"/>
                                      </a:lnTo>
                                      <a:lnTo>
                                        <a:pt x="841" y="7001"/>
                                      </a:lnTo>
                                      <a:lnTo>
                                        <a:pt x="896" y="6974"/>
                                      </a:lnTo>
                                      <a:lnTo>
                                        <a:pt x="923" y="6866"/>
                                      </a:lnTo>
                                      <a:lnTo>
                                        <a:pt x="923" y="6757"/>
                                      </a:lnTo>
                                      <a:lnTo>
                                        <a:pt x="977" y="6649"/>
                                      </a:lnTo>
                                      <a:lnTo>
                                        <a:pt x="1058" y="6567"/>
                                      </a:lnTo>
                                      <a:lnTo>
                                        <a:pt x="1140" y="6404"/>
                                      </a:lnTo>
                                      <a:lnTo>
                                        <a:pt x="1221" y="6269"/>
                                      </a:lnTo>
                                      <a:lnTo>
                                        <a:pt x="1303" y="6160"/>
                                      </a:lnTo>
                                      <a:lnTo>
                                        <a:pt x="1465" y="6052"/>
                                      </a:lnTo>
                                      <a:lnTo>
                                        <a:pt x="1574" y="5889"/>
                                      </a:lnTo>
                                      <a:lnTo>
                                        <a:pt x="1710" y="5780"/>
                                      </a:lnTo>
                                      <a:lnTo>
                                        <a:pt x="1818" y="5699"/>
                                      </a:lnTo>
                                      <a:lnTo>
                                        <a:pt x="1927" y="5590"/>
                                      </a:lnTo>
                                      <a:lnTo>
                                        <a:pt x="2035" y="5536"/>
                                      </a:lnTo>
                                      <a:lnTo>
                                        <a:pt x="2198" y="5400"/>
                                      </a:lnTo>
                                      <a:lnTo>
                                        <a:pt x="2334" y="5319"/>
                                      </a:lnTo>
                                      <a:lnTo>
                                        <a:pt x="2442" y="5265"/>
                                      </a:lnTo>
                                      <a:lnTo>
                                        <a:pt x="2442" y="5237"/>
                                      </a:lnTo>
                                      <a:lnTo>
                                        <a:pt x="2442" y="5210"/>
                                      </a:lnTo>
                                      <a:lnTo>
                                        <a:pt x="2469" y="5183"/>
                                      </a:lnTo>
                                      <a:lnTo>
                                        <a:pt x="2714" y="5156"/>
                                      </a:lnTo>
                                      <a:lnTo>
                                        <a:pt x="2985" y="5075"/>
                                      </a:lnTo>
                                      <a:lnTo>
                                        <a:pt x="3229" y="4993"/>
                                      </a:lnTo>
                                      <a:lnTo>
                                        <a:pt x="3446" y="4939"/>
                                      </a:lnTo>
                                      <a:lnTo>
                                        <a:pt x="3745" y="4885"/>
                                      </a:lnTo>
                                      <a:lnTo>
                                        <a:pt x="3989" y="4858"/>
                                      </a:lnTo>
                                      <a:lnTo>
                                        <a:pt x="4261" y="4858"/>
                                      </a:lnTo>
                                      <a:lnTo>
                                        <a:pt x="4505" y="4885"/>
                                      </a:lnTo>
                                      <a:lnTo>
                                        <a:pt x="4749" y="4939"/>
                                      </a:lnTo>
                                      <a:lnTo>
                                        <a:pt x="5047" y="4993"/>
                                      </a:lnTo>
                                      <a:lnTo>
                                        <a:pt x="5346" y="5102"/>
                                      </a:lnTo>
                                      <a:lnTo>
                                        <a:pt x="5563" y="5183"/>
                                      </a:lnTo>
                                      <a:lnTo>
                                        <a:pt x="5862" y="5346"/>
                                      </a:lnTo>
                                      <a:lnTo>
                                        <a:pt x="6133" y="5536"/>
                                      </a:lnTo>
                                      <a:lnTo>
                                        <a:pt x="6459" y="5699"/>
                                      </a:lnTo>
                                      <a:lnTo>
                                        <a:pt x="6784" y="5970"/>
                                      </a:lnTo>
                                      <a:lnTo>
                                        <a:pt x="6811" y="5970"/>
                                      </a:lnTo>
                                      <a:lnTo>
                                        <a:pt x="6893" y="6052"/>
                                      </a:lnTo>
                                      <a:lnTo>
                                        <a:pt x="6920" y="6106"/>
                                      </a:lnTo>
                                      <a:lnTo>
                                        <a:pt x="6974" y="6133"/>
                                      </a:lnTo>
                                      <a:lnTo>
                                        <a:pt x="7056" y="6187"/>
                                      </a:lnTo>
                                      <a:lnTo>
                                        <a:pt x="7083" y="6242"/>
                                      </a:lnTo>
                                      <a:lnTo>
                                        <a:pt x="7110" y="6269"/>
                                      </a:lnTo>
                                      <a:lnTo>
                                        <a:pt x="7137" y="6269"/>
                                      </a:lnTo>
                                      <a:lnTo>
                                        <a:pt x="7300" y="6296"/>
                                      </a:lnTo>
                                      <a:lnTo>
                                        <a:pt x="7517" y="6052"/>
                                      </a:lnTo>
                                      <a:lnTo>
                                        <a:pt x="7761" y="5753"/>
                                      </a:lnTo>
                                      <a:lnTo>
                                        <a:pt x="8060" y="5536"/>
                                      </a:lnTo>
                                      <a:lnTo>
                                        <a:pt x="8304" y="5237"/>
                                      </a:lnTo>
                                      <a:lnTo>
                                        <a:pt x="8602" y="4993"/>
                                      </a:lnTo>
                                      <a:lnTo>
                                        <a:pt x="8874" y="4722"/>
                                      </a:lnTo>
                                      <a:lnTo>
                                        <a:pt x="9172" y="4450"/>
                                      </a:lnTo>
                                      <a:lnTo>
                                        <a:pt x="9498" y="4206"/>
                                      </a:lnTo>
                                      <a:lnTo>
                                        <a:pt x="9796" y="3962"/>
                                      </a:lnTo>
                                      <a:lnTo>
                                        <a:pt x="10122" y="3745"/>
                                      </a:lnTo>
                                      <a:lnTo>
                                        <a:pt x="10448" y="3419"/>
                                      </a:lnTo>
                                      <a:lnTo>
                                        <a:pt x="10801" y="3229"/>
                                      </a:lnTo>
                                      <a:lnTo>
                                        <a:pt x="11126" y="3012"/>
                                      </a:lnTo>
                                      <a:lnTo>
                                        <a:pt x="11479" y="2768"/>
                                      </a:lnTo>
                                      <a:lnTo>
                                        <a:pt x="11832" y="2551"/>
                                      </a:lnTo>
                                      <a:lnTo>
                                        <a:pt x="12212" y="2334"/>
                                      </a:lnTo>
                                      <a:lnTo>
                                        <a:pt x="12537" y="2117"/>
                                      </a:lnTo>
                                      <a:lnTo>
                                        <a:pt x="12944" y="1900"/>
                                      </a:lnTo>
                                      <a:lnTo>
                                        <a:pt x="13243" y="1710"/>
                                      </a:lnTo>
                                      <a:lnTo>
                                        <a:pt x="13650" y="1520"/>
                                      </a:lnTo>
                                      <a:lnTo>
                                        <a:pt x="14003" y="1330"/>
                                      </a:lnTo>
                                      <a:lnTo>
                                        <a:pt x="14383" y="1167"/>
                                      </a:lnTo>
                                      <a:lnTo>
                                        <a:pt x="14735" y="1004"/>
                                      </a:lnTo>
                                      <a:lnTo>
                                        <a:pt x="15115" y="868"/>
                                      </a:lnTo>
                                      <a:lnTo>
                                        <a:pt x="15468" y="733"/>
                                      </a:lnTo>
                                      <a:lnTo>
                                        <a:pt x="15821" y="597"/>
                                      </a:lnTo>
                                      <a:lnTo>
                                        <a:pt x="16147" y="488"/>
                                      </a:lnTo>
                                      <a:lnTo>
                                        <a:pt x="16526" y="380"/>
                                      </a:lnTo>
                                      <a:lnTo>
                                        <a:pt x="16852" y="271"/>
                                      </a:lnTo>
                                      <a:lnTo>
                                        <a:pt x="17178" y="190"/>
                                      </a:lnTo>
                                      <a:lnTo>
                                        <a:pt x="17503" y="109"/>
                                      </a:lnTo>
                                      <a:lnTo>
                                        <a:pt x="17802" y="81"/>
                                      </a:lnTo>
                                      <a:lnTo>
                                        <a:pt x="17829" y="81"/>
                                      </a:lnTo>
                                      <a:lnTo>
                                        <a:pt x="17829" y="54"/>
                                      </a:lnTo>
                                      <a:lnTo>
                                        <a:pt x="17829" y="27"/>
                                      </a:lnTo>
                                      <a:lnTo>
                                        <a:pt x="11615" y="0"/>
                                      </a:lnTo>
                                      <a:lnTo>
                                        <a:pt x="27" y="0"/>
                                      </a:lnTo>
                                      <a:lnTo>
                                        <a:pt x="0" y="19973"/>
                                      </a:lnTo>
                                      <a:lnTo>
                                        <a:pt x="27" y="19973"/>
                                      </a:lnTo>
                                      <a:close/>
                                    </a:path>
                                  </a:pathLst>
                                </a:custGeom>
                                <a:solidFill>
                                  <a:srgbClr val="0000FF"/>
                                </a:solidFill>
                                <a:ln>
                                  <a:noFill/>
                                </a:ln>
                                <a:extLst>
                                  <a:ext uri="{91240B29-F687-4F45-9708-019B960494DF}">
                                    <a14:hiddenLine xmlns:a14="http://schemas.microsoft.com/office/drawing/2010/main" w="0">
                                      <a:solidFill>
                                        <a:srgbClr val="FFFFFF"/>
                                      </a:solidFill>
                                      <a:round/>
                                      <a:headEnd/>
                                      <a:tailEnd/>
                                    </a14:hiddenLine>
                                  </a:ext>
                                </a:extLst>
                              </wps:spPr>
                              <wps:bodyPr rot="0" vert="horz" wrap="square" lIns="91440" tIns="45720" rIns="91440" bIns="45720" anchor="t" anchorCtr="0" upright="1">
                                <a:noAutofit/>
                              </wps:bodyPr>
                            </wps:wsp>
                            <wps:wsp>
                              <wps:cNvPr id="19" name="Freeform 44"/>
                              <wps:cNvSpPr>
                                <a:spLocks/>
                              </wps:cNvSpPr>
                              <wps:spPr bwMode="auto">
                                <a:xfrm>
                                  <a:off x="6242" y="11018"/>
                                  <a:ext cx="11668" cy="6295"/>
                                </a:xfrm>
                                <a:custGeom>
                                  <a:avLst/>
                                  <a:gdLst>
                                    <a:gd name="T0" fmla="*/ 6140 w 20000"/>
                                    <a:gd name="T1" fmla="*/ 19655 h 20000"/>
                                    <a:gd name="T2" fmla="*/ 7209 w 20000"/>
                                    <a:gd name="T3" fmla="*/ 19397 h 20000"/>
                                    <a:gd name="T4" fmla="*/ 8186 w 20000"/>
                                    <a:gd name="T5" fmla="*/ 18966 h 20000"/>
                                    <a:gd name="T6" fmla="*/ 9256 w 20000"/>
                                    <a:gd name="T7" fmla="*/ 18448 h 20000"/>
                                    <a:gd name="T8" fmla="*/ 10140 w 20000"/>
                                    <a:gd name="T9" fmla="*/ 18017 h 20000"/>
                                    <a:gd name="T10" fmla="*/ 11070 w 20000"/>
                                    <a:gd name="T11" fmla="*/ 17500 h 20000"/>
                                    <a:gd name="T12" fmla="*/ 12000 w 20000"/>
                                    <a:gd name="T13" fmla="*/ 16810 h 20000"/>
                                    <a:gd name="T14" fmla="*/ 12884 w 20000"/>
                                    <a:gd name="T15" fmla="*/ 16121 h 20000"/>
                                    <a:gd name="T16" fmla="*/ 13721 w 20000"/>
                                    <a:gd name="T17" fmla="*/ 15345 h 20000"/>
                                    <a:gd name="T18" fmla="*/ 14558 w 20000"/>
                                    <a:gd name="T19" fmla="*/ 14483 h 20000"/>
                                    <a:gd name="T20" fmla="*/ 15442 w 20000"/>
                                    <a:gd name="T21" fmla="*/ 13793 h 20000"/>
                                    <a:gd name="T22" fmla="*/ 16279 w 20000"/>
                                    <a:gd name="T23" fmla="*/ 13017 h 20000"/>
                                    <a:gd name="T24" fmla="*/ 17023 w 20000"/>
                                    <a:gd name="T25" fmla="*/ 12241 h 20000"/>
                                    <a:gd name="T26" fmla="*/ 17814 w 20000"/>
                                    <a:gd name="T27" fmla="*/ 11379 h 20000"/>
                                    <a:gd name="T28" fmla="*/ 18558 w 20000"/>
                                    <a:gd name="T29" fmla="*/ 10517 h 20000"/>
                                    <a:gd name="T30" fmla="*/ 19349 w 20000"/>
                                    <a:gd name="T31" fmla="*/ 9741 h 20000"/>
                                    <a:gd name="T32" fmla="*/ 19674 w 20000"/>
                                    <a:gd name="T33" fmla="*/ 9483 h 20000"/>
                                    <a:gd name="T34" fmla="*/ 19907 w 20000"/>
                                    <a:gd name="T35" fmla="*/ 9138 h 20000"/>
                                    <a:gd name="T36" fmla="*/ 19860 w 20000"/>
                                    <a:gd name="T37" fmla="*/ 9138 h 20000"/>
                                    <a:gd name="T38" fmla="*/ 19767 w 20000"/>
                                    <a:gd name="T39" fmla="*/ 9138 h 20000"/>
                                    <a:gd name="T40" fmla="*/ 19349 w 20000"/>
                                    <a:gd name="T41" fmla="*/ 9138 h 20000"/>
                                    <a:gd name="T42" fmla="*/ 18465 w 20000"/>
                                    <a:gd name="T43" fmla="*/ 9310 h 20000"/>
                                    <a:gd name="T44" fmla="*/ 16791 w 20000"/>
                                    <a:gd name="T45" fmla="*/ 9483 h 20000"/>
                                    <a:gd name="T46" fmla="*/ 15070 w 20000"/>
                                    <a:gd name="T47" fmla="*/ 9483 h 20000"/>
                                    <a:gd name="T48" fmla="*/ 13302 w 20000"/>
                                    <a:gd name="T49" fmla="*/ 9483 h 20000"/>
                                    <a:gd name="T50" fmla="*/ 11674 w 20000"/>
                                    <a:gd name="T51" fmla="*/ 9397 h 20000"/>
                                    <a:gd name="T52" fmla="*/ 9907 w 20000"/>
                                    <a:gd name="T53" fmla="*/ 8793 h 20000"/>
                                    <a:gd name="T54" fmla="*/ 8047 w 20000"/>
                                    <a:gd name="T55" fmla="*/ 7672 h 20000"/>
                                    <a:gd name="T56" fmla="*/ 6605 w 20000"/>
                                    <a:gd name="T57" fmla="*/ 6379 h 20000"/>
                                    <a:gd name="T58" fmla="*/ 5349 w 20000"/>
                                    <a:gd name="T59" fmla="*/ 5259 h 20000"/>
                                    <a:gd name="T60" fmla="*/ 4233 w 20000"/>
                                    <a:gd name="T61" fmla="*/ 3534 h 20000"/>
                                    <a:gd name="T62" fmla="*/ 2977 w 20000"/>
                                    <a:gd name="T63" fmla="*/ 1552 h 20000"/>
                                    <a:gd name="T64" fmla="*/ 2326 w 20000"/>
                                    <a:gd name="T65" fmla="*/ 345 h 20000"/>
                                    <a:gd name="T66" fmla="*/ 2233 w 20000"/>
                                    <a:gd name="T67" fmla="*/ 172 h 20000"/>
                                    <a:gd name="T68" fmla="*/ 1953 w 20000"/>
                                    <a:gd name="T69" fmla="*/ 0 h 20000"/>
                                    <a:gd name="T70" fmla="*/ 930 w 20000"/>
                                    <a:gd name="T71" fmla="*/ 2931 h 20000"/>
                                    <a:gd name="T72" fmla="*/ 465 w 20000"/>
                                    <a:gd name="T73" fmla="*/ 5259 h 20000"/>
                                    <a:gd name="T74" fmla="*/ 140 w 20000"/>
                                    <a:gd name="T75" fmla="*/ 8362 h 20000"/>
                                    <a:gd name="T76" fmla="*/ 0 w 20000"/>
                                    <a:gd name="T77" fmla="*/ 13362 h 20000"/>
                                    <a:gd name="T78" fmla="*/ 372 w 20000"/>
                                    <a:gd name="T79" fmla="*/ 15690 h 20000"/>
                                    <a:gd name="T80" fmla="*/ 884 w 20000"/>
                                    <a:gd name="T81" fmla="*/ 17069 h 20000"/>
                                    <a:gd name="T82" fmla="*/ 1814 w 20000"/>
                                    <a:gd name="T83" fmla="*/ 18621 h 20000"/>
                                    <a:gd name="T84" fmla="*/ 2326 w 20000"/>
                                    <a:gd name="T85" fmla="*/ 19397 h 20000"/>
                                    <a:gd name="T86" fmla="*/ 2930 w 20000"/>
                                    <a:gd name="T87" fmla="*/ 19741 h 20000"/>
                                    <a:gd name="T88" fmla="*/ 3442 w 20000"/>
                                    <a:gd name="T89" fmla="*/ 19828 h 20000"/>
                                    <a:gd name="T90" fmla="*/ 4326 w 20000"/>
                                    <a:gd name="T91" fmla="*/ 19828 h 20000"/>
                                    <a:gd name="T92" fmla="*/ 5442 w 20000"/>
                                    <a:gd name="T93" fmla="*/ 19741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20000" h="20000">
                                      <a:moveTo>
                                        <a:pt x="5442" y="19741"/>
                                      </a:moveTo>
                                      <a:lnTo>
                                        <a:pt x="5721" y="19741"/>
                                      </a:lnTo>
                                      <a:lnTo>
                                        <a:pt x="6140" y="19655"/>
                                      </a:lnTo>
                                      <a:lnTo>
                                        <a:pt x="6512" y="19569"/>
                                      </a:lnTo>
                                      <a:lnTo>
                                        <a:pt x="6884" y="19483"/>
                                      </a:lnTo>
                                      <a:lnTo>
                                        <a:pt x="7209" y="19397"/>
                                      </a:lnTo>
                                      <a:lnTo>
                                        <a:pt x="7581" y="19310"/>
                                      </a:lnTo>
                                      <a:lnTo>
                                        <a:pt x="7860" y="19138"/>
                                      </a:lnTo>
                                      <a:lnTo>
                                        <a:pt x="8186" y="18966"/>
                                      </a:lnTo>
                                      <a:lnTo>
                                        <a:pt x="8512" y="18793"/>
                                      </a:lnTo>
                                      <a:lnTo>
                                        <a:pt x="8884" y="18621"/>
                                      </a:lnTo>
                                      <a:lnTo>
                                        <a:pt x="9256" y="18448"/>
                                      </a:lnTo>
                                      <a:lnTo>
                                        <a:pt x="9488" y="18362"/>
                                      </a:lnTo>
                                      <a:lnTo>
                                        <a:pt x="9860" y="18190"/>
                                      </a:lnTo>
                                      <a:lnTo>
                                        <a:pt x="10140" y="18017"/>
                                      </a:lnTo>
                                      <a:lnTo>
                                        <a:pt x="10512" y="17931"/>
                                      </a:lnTo>
                                      <a:lnTo>
                                        <a:pt x="10744" y="17586"/>
                                      </a:lnTo>
                                      <a:lnTo>
                                        <a:pt x="11070" y="17500"/>
                                      </a:lnTo>
                                      <a:lnTo>
                                        <a:pt x="11442" y="17241"/>
                                      </a:lnTo>
                                      <a:lnTo>
                                        <a:pt x="11721" y="17069"/>
                                      </a:lnTo>
                                      <a:lnTo>
                                        <a:pt x="12000" y="16810"/>
                                      </a:lnTo>
                                      <a:lnTo>
                                        <a:pt x="12279" y="16638"/>
                                      </a:lnTo>
                                      <a:lnTo>
                                        <a:pt x="12605" y="16379"/>
                                      </a:lnTo>
                                      <a:lnTo>
                                        <a:pt x="12884" y="16121"/>
                                      </a:lnTo>
                                      <a:lnTo>
                                        <a:pt x="13116" y="15862"/>
                                      </a:lnTo>
                                      <a:lnTo>
                                        <a:pt x="13395" y="15603"/>
                                      </a:lnTo>
                                      <a:lnTo>
                                        <a:pt x="13721" y="15345"/>
                                      </a:lnTo>
                                      <a:lnTo>
                                        <a:pt x="14093" y="15086"/>
                                      </a:lnTo>
                                      <a:lnTo>
                                        <a:pt x="14372" y="14828"/>
                                      </a:lnTo>
                                      <a:lnTo>
                                        <a:pt x="14558" y="14483"/>
                                      </a:lnTo>
                                      <a:lnTo>
                                        <a:pt x="14837" y="14138"/>
                                      </a:lnTo>
                                      <a:lnTo>
                                        <a:pt x="15163" y="13966"/>
                                      </a:lnTo>
                                      <a:lnTo>
                                        <a:pt x="15442" y="13793"/>
                                      </a:lnTo>
                                      <a:lnTo>
                                        <a:pt x="15721" y="13621"/>
                                      </a:lnTo>
                                      <a:lnTo>
                                        <a:pt x="16000" y="13276"/>
                                      </a:lnTo>
                                      <a:lnTo>
                                        <a:pt x="16279" y="13017"/>
                                      </a:lnTo>
                                      <a:lnTo>
                                        <a:pt x="16558" y="12759"/>
                                      </a:lnTo>
                                      <a:lnTo>
                                        <a:pt x="16837" y="12500"/>
                                      </a:lnTo>
                                      <a:lnTo>
                                        <a:pt x="17023" y="12241"/>
                                      </a:lnTo>
                                      <a:lnTo>
                                        <a:pt x="17302" y="11983"/>
                                      </a:lnTo>
                                      <a:lnTo>
                                        <a:pt x="17535" y="11638"/>
                                      </a:lnTo>
                                      <a:lnTo>
                                        <a:pt x="17814" y="11379"/>
                                      </a:lnTo>
                                      <a:lnTo>
                                        <a:pt x="18047" y="11034"/>
                                      </a:lnTo>
                                      <a:lnTo>
                                        <a:pt x="18279" y="10862"/>
                                      </a:lnTo>
                                      <a:lnTo>
                                        <a:pt x="18558" y="10517"/>
                                      </a:lnTo>
                                      <a:lnTo>
                                        <a:pt x="18884" y="10259"/>
                                      </a:lnTo>
                                      <a:lnTo>
                                        <a:pt x="19116" y="10086"/>
                                      </a:lnTo>
                                      <a:lnTo>
                                        <a:pt x="19349" y="9741"/>
                                      </a:lnTo>
                                      <a:lnTo>
                                        <a:pt x="19628" y="9569"/>
                                      </a:lnTo>
                                      <a:lnTo>
                                        <a:pt x="19628" y="9483"/>
                                      </a:lnTo>
                                      <a:lnTo>
                                        <a:pt x="19674" y="9483"/>
                                      </a:lnTo>
                                      <a:lnTo>
                                        <a:pt x="19767" y="9483"/>
                                      </a:lnTo>
                                      <a:lnTo>
                                        <a:pt x="19860" y="9310"/>
                                      </a:lnTo>
                                      <a:lnTo>
                                        <a:pt x="19907" y="9138"/>
                                      </a:lnTo>
                                      <a:lnTo>
                                        <a:pt x="19953" y="9138"/>
                                      </a:lnTo>
                                      <a:lnTo>
                                        <a:pt x="19860" y="9138"/>
                                      </a:lnTo>
                                      <a:lnTo>
                                        <a:pt x="19767" y="9138"/>
                                      </a:lnTo>
                                      <a:lnTo>
                                        <a:pt x="19628" y="9138"/>
                                      </a:lnTo>
                                      <a:lnTo>
                                        <a:pt x="19488" y="9138"/>
                                      </a:lnTo>
                                      <a:lnTo>
                                        <a:pt x="19349" y="9138"/>
                                      </a:lnTo>
                                      <a:lnTo>
                                        <a:pt x="19256" y="9224"/>
                                      </a:lnTo>
                                      <a:lnTo>
                                        <a:pt x="19070" y="9310"/>
                                      </a:lnTo>
                                      <a:lnTo>
                                        <a:pt x="18465" y="9310"/>
                                      </a:lnTo>
                                      <a:lnTo>
                                        <a:pt x="17953" y="9397"/>
                                      </a:lnTo>
                                      <a:lnTo>
                                        <a:pt x="17349" y="9483"/>
                                      </a:lnTo>
                                      <a:lnTo>
                                        <a:pt x="16791" y="9483"/>
                                      </a:lnTo>
                                      <a:lnTo>
                                        <a:pt x="16186" y="9483"/>
                                      </a:lnTo>
                                      <a:lnTo>
                                        <a:pt x="15628" y="9483"/>
                                      </a:lnTo>
                                      <a:lnTo>
                                        <a:pt x="15070" y="9483"/>
                                      </a:lnTo>
                                      <a:lnTo>
                                        <a:pt x="14465" y="9569"/>
                                      </a:lnTo>
                                      <a:lnTo>
                                        <a:pt x="13907" y="9569"/>
                                      </a:lnTo>
                                      <a:lnTo>
                                        <a:pt x="13302" y="9483"/>
                                      </a:lnTo>
                                      <a:lnTo>
                                        <a:pt x="12744" y="9483"/>
                                      </a:lnTo>
                                      <a:lnTo>
                                        <a:pt x="12186" y="9483"/>
                                      </a:lnTo>
                                      <a:lnTo>
                                        <a:pt x="11674" y="9397"/>
                                      </a:lnTo>
                                      <a:lnTo>
                                        <a:pt x="11023" y="9138"/>
                                      </a:lnTo>
                                      <a:lnTo>
                                        <a:pt x="10465" y="9138"/>
                                      </a:lnTo>
                                      <a:lnTo>
                                        <a:pt x="9907" y="8793"/>
                                      </a:lnTo>
                                      <a:lnTo>
                                        <a:pt x="9302" y="8362"/>
                                      </a:lnTo>
                                      <a:lnTo>
                                        <a:pt x="8558" y="8017"/>
                                      </a:lnTo>
                                      <a:lnTo>
                                        <a:pt x="8047" y="7672"/>
                                      </a:lnTo>
                                      <a:lnTo>
                                        <a:pt x="7581" y="7241"/>
                                      </a:lnTo>
                                      <a:lnTo>
                                        <a:pt x="7023" y="6897"/>
                                      </a:lnTo>
                                      <a:lnTo>
                                        <a:pt x="6605" y="6379"/>
                                      </a:lnTo>
                                      <a:lnTo>
                                        <a:pt x="6140" y="6121"/>
                                      </a:lnTo>
                                      <a:lnTo>
                                        <a:pt x="5674" y="5776"/>
                                      </a:lnTo>
                                      <a:lnTo>
                                        <a:pt x="5349" y="5259"/>
                                      </a:lnTo>
                                      <a:lnTo>
                                        <a:pt x="4930" y="4741"/>
                                      </a:lnTo>
                                      <a:lnTo>
                                        <a:pt x="4605" y="4138"/>
                                      </a:lnTo>
                                      <a:lnTo>
                                        <a:pt x="4233" y="3534"/>
                                      </a:lnTo>
                                      <a:lnTo>
                                        <a:pt x="3767" y="2845"/>
                                      </a:lnTo>
                                      <a:lnTo>
                                        <a:pt x="3349" y="2155"/>
                                      </a:lnTo>
                                      <a:lnTo>
                                        <a:pt x="2977" y="1552"/>
                                      </a:lnTo>
                                      <a:lnTo>
                                        <a:pt x="2558" y="603"/>
                                      </a:lnTo>
                                      <a:lnTo>
                                        <a:pt x="2419" y="517"/>
                                      </a:lnTo>
                                      <a:lnTo>
                                        <a:pt x="2326" y="345"/>
                                      </a:lnTo>
                                      <a:lnTo>
                                        <a:pt x="2279" y="259"/>
                                      </a:lnTo>
                                      <a:lnTo>
                                        <a:pt x="2233" y="259"/>
                                      </a:lnTo>
                                      <a:lnTo>
                                        <a:pt x="2233" y="172"/>
                                      </a:lnTo>
                                      <a:lnTo>
                                        <a:pt x="2140" y="86"/>
                                      </a:lnTo>
                                      <a:lnTo>
                                        <a:pt x="2047" y="86"/>
                                      </a:lnTo>
                                      <a:lnTo>
                                        <a:pt x="1953" y="0"/>
                                      </a:lnTo>
                                      <a:lnTo>
                                        <a:pt x="1581" y="1207"/>
                                      </a:lnTo>
                                      <a:lnTo>
                                        <a:pt x="1209" y="1983"/>
                                      </a:lnTo>
                                      <a:lnTo>
                                        <a:pt x="930" y="2931"/>
                                      </a:lnTo>
                                      <a:lnTo>
                                        <a:pt x="744" y="3707"/>
                                      </a:lnTo>
                                      <a:lnTo>
                                        <a:pt x="605" y="4483"/>
                                      </a:lnTo>
                                      <a:lnTo>
                                        <a:pt x="465" y="5259"/>
                                      </a:lnTo>
                                      <a:lnTo>
                                        <a:pt x="326" y="6121"/>
                                      </a:lnTo>
                                      <a:lnTo>
                                        <a:pt x="140" y="7241"/>
                                      </a:lnTo>
                                      <a:lnTo>
                                        <a:pt x="140" y="8362"/>
                                      </a:lnTo>
                                      <a:lnTo>
                                        <a:pt x="47" y="9655"/>
                                      </a:lnTo>
                                      <a:lnTo>
                                        <a:pt x="0" y="11293"/>
                                      </a:lnTo>
                                      <a:lnTo>
                                        <a:pt x="0" y="13362"/>
                                      </a:lnTo>
                                      <a:lnTo>
                                        <a:pt x="140" y="14224"/>
                                      </a:lnTo>
                                      <a:lnTo>
                                        <a:pt x="233" y="15086"/>
                                      </a:lnTo>
                                      <a:lnTo>
                                        <a:pt x="372" y="15690"/>
                                      </a:lnTo>
                                      <a:lnTo>
                                        <a:pt x="558" y="16207"/>
                                      </a:lnTo>
                                      <a:lnTo>
                                        <a:pt x="651" y="16552"/>
                                      </a:lnTo>
                                      <a:lnTo>
                                        <a:pt x="884" y="17069"/>
                                      </a:lnTo>
                                      <a:lnTo>
                                        <a:pt x="1163" y="17500"/>
                                      </a:lnTo>
                                      <a:lnTo>
                                        <a:pt x="1581" y="18362"/>
                                      </a:lnTo>
                                      <a:lnTo>
                                        <a:pt x="1814" y="18621"/>
                                      </a:lnTo>
                                      <a:lnTo>
                                        <a:pt x="1953" y="18879"/>
                                      </a:lnTo>
                                      <a:lnTo>
                                        <a:pt x="2186" y="19138"/>
                                      </a:lnTo>
                                      <a:lnTo>
                                        <a:pt x="2326" y="19397"/>
                                      </a:lnTo>
                                      <a:lnTo>
                                        <a:pt x="2558" y="19483"/>
                                      </a:lnTo>
                                      <a:lnTo>
                                        <a:pt x="2744" y="19655"/>
                                      </a:lnTo>
                                      <a:lnTo>
                                        <a:pt x="2930" y="19741"/>
                                      </a:lnTo>
                                      <a:lnTo>
                                        <a:pt x="3116" y="19741"/>
                                      </a:lnTo>
                                      <a:lnTo>
                                        <a:pt x="3256" y="19828"/>
                                      </a:lnTo>
                                      <a:lnTo>
                                        <a:pt x="3442" y="19828"/>
                                      </a:lnTo>
                                      <a:lnTo>
                                        <a:pt x="3721" y="19828"/>
                                      </a:lnTo>
                                      <a:lnTo>
                                        <a:pt x="4047" y="19914"/>
                                      </a:lnTo>
                                      <a:lnTo>
                                        <a:pt x="4326" y="19828"/>
                                      </a:lnTo>
                                      <a:lnTo>
                                        <a:pt x="4605" y="19828"/>
                                      </a:lnTo>
                                      <a:lnTo>
                                        <a:pt x="4977" y="19828"/>
                                      </a:lnTo>
                                      <a:lnTo>
                                        <a:pt x="5442" y="19741"/>
                                      </a:lnTo>
                                      <a:close/>
                                    </a:path>
                                  </a:pathLst>
                                </a:custGeom>
                                <a:solidFill>
                                  <a:srgbClr val="0000FF"/>
                                </a:solidFill>
                                <a:ln>
                                  <a:noFill/>
                                </a:ln>
                                <a:extLst>
                                  <a:ext uri="{91240B29-F687-4F45-9708-019B960494DF}">
                                    <a14:hiddenLine xmlns:a14="http://schemas.microsoft.com/office/drawing/2010/main" w="0">
                                      <a:solidFill>
                                        <a:srgbClr val="FFFFFF"/>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802C42" id="Group 42" o:spid="_x0000_s1026" style="position:absolute;margin-left:3pt;margin-top:0;width:27pt;height:0;z-index:251612160;mso-wrap-distance-top:-3e-5mm;mso-wrap-distance-bottom:-3e-5mm;mso-position-horizontal-relative:page;mso-position-vertical-relative:page"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" o:allowincell="f">
                      <v:shape id="Freeform 43" o:spid="_x0000_s1027" style="position:absolute;width:20000;height:20000;visibility:visible;mso-wrap-style:square;v-text-anchor:top" coordsize="20000,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" path="m27,19973r19892,l19973,7897r,-7843l18643,r-407,299l17910,597r-379,271l17205,1113r-326,244l16581,1628r-326,272l15984,2171r-299,190l15414,2605r-272,272l14817,3094r-217,217l14328,3555r-271,217l13813,4016r-272,245l13270,4478r-190,244l12809,4939r-272,244l12320,5400r-298,272l11805,5889r-272,325l11289,6459r-244,271l10773,6974r-298,299l10204,7571r-299,299l9607,8168r,109l9905,8494r299,190l10448,8874r325,217l11072,9254r244,190l11642,9607r217,217l12185,10014r298,162l12754,10366r299,163l13297,10638r326,217l13948,10991r245,162l14464,11316r299,163l15088,11615r272,162l15685,11913r299,109l16282,12212r299,135l16879,12483r326,163l17503,12754r326,136l18155,13053r352,108l18833,13297r299,136l19159,13433r27,l19213,13433r,27l19213,13487r,27l19186,13514r,27l18969,13704r-190,109l18562,14003r-190,135l18182,14301r-190,109l17775,14545r-217,136l17368,14817r-217,108l16934,15088r-163,82l16581,15332r-245,109l16119,15577r-190,135l15712,15821r-190,81l15332,16065r-217,109l14871,16255r-217,136l14437,16526r-217,82l14003,16716r-217,109l13514,16906r-217,109l13080,17096r-217,136l12619,17313r-245,109l12022,17558r-299,108l11398,17802r-272,108l10855,17992r-272,81l10339,18128r-244,54l9824,18236r-272,54l9308,18345r-299,27l8738,18399r-271,l8168,18399r-353,l7680,18399r-136,l7436,18372r-163,-27l7164,18318r-136,-28l6893,18236r-109,l6377,18100r-325,-135l5699,17802r-299,-163l5183,17449r-271,-217l4695,16988r-163,-244l4369,16554r-136,-326l4125,15902r-163,-271l3908,15278r-82,-325l3745,14600r-54,-407l3636,12700r55,-244l3718,12212r54,-245l3853,11777r82,-271l3989,11316r109,-271l4152,10828r109,-217l4396,10366r109,-271l4640,9851r109,-244l4885,9389r162,-244l5183,8928r,-136l5075,8657,4912,8467,4722,8304,4559,8141,4369,8033,4152,7897,3935,7761,3718,7653,3446,7544,3256,7436,3039,7327r-244,-54l2578,7164r-190,-54l2198,7001r-217,-54l1872,6947r-108,27l1628,6974r-135,27l1330,7056r-136,27l1085,7110r-135,l923,7164r,27l923,7246r-55,l841,7110r,-82l841,7001r55,-27l923,6866r,-109l977,6649r81,-82l1140,6404r81,-135l1303,6160r162,-108l1574,5889r136,-109l1818,5699r109,-109l2035,5536r163,-136l2334,5319r108,-54l2442,5237r,-27l2469,5183r245,-27l2985,5075r244,-82l3446,4939r299,-54l3989,4858r272,l4505,4885r244,54l5047,4993r299,109l5563,5183r299,163l6133,5536r326,163l6784,5970r27,l6893,6052r27,54l6974,6133r82,54l7083,6242r27,27l7137,6269r163,27l7517,6052r244,-299l8060,5536r244,-299l8602,4993r272,-271l9172,4450r326,-244l9796,3962r326,-217l10448,3419r353,-190l11126,3012r353,-244l11832,2551r380,-217l12537,2117r407,-217l13243,1710r407,-190l14003,1330r380,-163l14735,1004r380,-136l15468,733r353,-136l16147,488r379,-108l16852,271r326,-81l17503,109r299,-28l17829,81r,-27l17829,27,11615,,27,,,19973r27,xe" fillcolor="blue" stroked="f" strokecolor="white" strokeweight="0">
                        <v:path arrowok="t" o:connecttype="custom" o:connectlocs="18643,0;16879,1357;15414,2605;14057,3772;12809,4939;11533,6214;10204,7571;10204,8684;11642,9607;13053,10529;14464,11316;15984,12022;17503,12754;19132,13433;19213,13487;18779,13813;17775,14545;16771,15170;15712,15821;14654,16391;13514,16906;12374,17422;10855,17992;9552,18290;8168,18399;7273,18345;6377,18100;4912,17232;4125,15902;3691,14193;3853,11777;4261,10611;4885,9389;4912,8467;3935,7761;2795,7273;1872,6947;1194,7083;923,7246;896,6974;1140,6404;1710,5780;2334,5319;2469,5183;3745,4885;5047,4993;6459,5699;6974,6133;7300,6296;8602,4993;10122,3745;11832,2551;13650,1520;15468,733;17178,190;17829,54;0,19973" o:connectangles="0,0,0,0,0,0,0,0,0,0,0,0,0,0,0,0,0,0,0,0,0,0,0,0,0,0,0,0,0,0,0,0,0,0,0,0,0,0,0,0,0,0,0,0,0,0,0,0,0,0,0,0,0,0,0,0,0"/>
                      </v:shape>
                      <v:shape id="Freeform 44" o:spid="_x0000_s1028" style="position:absolute;left:6242;top:11018;width:11668;height:6295;visibility:visible;mso-wrap-style:square;v-text-anchor:top" coordsize="20000,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" path="m5442,19741r279,l6140,19655r372,-86l6884,19483r325,-86l7581,19310r279,-172l8186,18966r326,-173l8884,18621r372,-173l9488,18362r372,-172l10140,18017r372,-86l10744,17586r326,-86l11442,17241r279,-172l12000,16810r279,-172l12605,16379r279,-258l13116,15862r279,-259l13721,15345r372,-259l14372,14828r186,-345l14837,14138r326,-172l15442,13793r279,-172l16000,13276r279,-259l16558,12759r279,-259l17023,12241r279,-258l17535,11638r279,-259l18047,11034r232,-172l18558,10517r326,-258l19116,10086r233,-345l19628,9569r,-86l19674,9483r93,l19860,9310r47,-172l19953,9138r-93,l19767,9138r-139,l19488,9138r-139,l19256,9224r-186,86l18465,9310r-512,87l17349,9483r-558,l16186,9483r-558,l15070,9483r-605,86l13907,9569r-605,-86l12744,9483r-558,l11674,9397r-651,-259l10465,9138,9907,8793,9302,8362,8558,8017,8047,7672,7581,7241,7023,6897,6605,6379,6140,6121,5674,5776,5349,5259,4930,4741,4605,4138,4233,3534,3767,2845,3349,2155,2977,1552,2558,603,2419,517,2326,345r-47,-86l2233,259r,-87l2140,86r-93,l1953,,1581,1207r-372,776l930,2931,744,3707,605,4483,465,5259,326,6121,140,7241r,1121l47,9655,,11293r,2069l140,14224r93,862l372,15690r186,517l651,16552r233,517l1163,17500r418,862l1814,18621r139,258l2186,19138r140,259l2558,19483r186,172l2930,19741r186,l3256,19828r186,l3721,19828r326,86l4326,19828r279,l4977,19828r465,-87xe" fillcolor="blue" stroked="f" strokecolor="white" strokeweight="0">
                        <v:path arrowok="t" o:connecttype="custom" o:connectlocs="3582,6186;4206,6105;4776,5970;5400,5807;5916,5671;6458,5508;7001,5291;7517,5074;8005,4830;8493,4559;9009,4341;9497,4097;9931,3853;10393,3582;10827,3310;11288,3066;11478,2985;11614,2876;11586,2876;11532,2876;11288,2876;10772,2930;9796,2985;8792,2985;7760,2985;6811,2958;5780,2768;4695,2415;3853,2008;3121,1655;2470,1112;1737,488;1357,109;1303,54;1139,0;543,923;271,1655;82,2632;0,4206;217,4938;516,5372;1058,5861;1357,6105;1709,6213;2008,6241;2524,6241;3175,6213" o:connectangles="0,0,0,0,0,0,0,0,0,0,0,0,0,0,0,0,0,0,0,0,0,0,0,0,0,0,0,0,0,0,0,0,0,0,0,0,0,0,0,0,0,0,0,0,0,0,0"/>
                      </v:shape>
                      <w10:wrap anchorx="page" anchory="page"/>
                    </v:group>
                  </w:pict>
                </mc:Fallback>
              </mc:AlternateContent>
            </w:r>
            <w:r w:rsidRPr="00976999">
              <w:rPr>
                <w:rFonts w:ascii="Arial" w:hAnsi="Arial" w:cs="Arial"/>
                <w:noProof/>
              </w:rPr>
              <mc:AlternateContent>
                <mc:Choice Requires="wpg">
                  <w:drawing>
                    <wp:anchor distT="4294967295" distB="4294967295" distL="114300" distR="114300" simplePos="0" relativeHeight="251613184" behindDoc="0" locked="0" layoutInCell="0" allowOverlap="1" wp14:anchorId="446566A4" wp14:editId="011F7C3F">
                      <wp:simplePos x="0" y="0"/>
                      <wp:positionH relativeFrom="page">
                        <wp:posOffset>123825</wp:posOffset>
                      </wp:positionH>
                      <wp:positionV relativeFrom="page">
                        <wp:posOffset>-1</wp:posOffset>
                      </wp:positionV>
                      <wp:extent cx="295275" cy="0"/>
                      <wp:effectExtent l="0" t="0" r="0" b="0"/>
                      <wp:wrapNone/>
                      <wp:docPr id="14"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275" cy="0"/>
                                <a:chOff x="0" y="0"/>
                                <a:chExt cx="20000" cy="20000"/>
                              </a:xfrm>
                            </wpg:grpSpPr>
                            <wps:wsp>
                              <wps:cNvPr id="15" name="Freeform 46"/>
                              <wps:cNvSpPr>
                                <a:spLocks/>
                              </wps:cNvSpPr>
                              <wps:spPr bwMode="auto">
                                <a:xfrm>
                                  <a:off x="0" y="0"/>
                                  <a:ext cx="20000" cy="20000"/>
                                </a:xfrm>
                                <a:custGeom>
                                  <a:avLst/>
                                  <a:gdLst>
                                    <a:gd name="T0" fmla="*/ 18643 w 20000"/>
                                    <a:gd name="T1" fmla="*/ 0 h 20000"/>
                                    <a:gd name="T2" fmla="*/ 16879 w 20000"/>
                                    <a:gd name="T3" fmla="*/ 1357 h 20000"/>
                                    <a:gd name="T4" fmla="*/ 15414 w 20000"/>
                                    <a:gd name="T5" fmla="*/ 2605 h 20000"/>
                                    <a:gd name="T6" fmla="*/ 14057 w 20000"/>
                                    <a:gd name="T7" fmla="*/ 3772 h 20000"/>
                                    <a:gd name="T8" fmla="*/ 12809 w 20000"/>
                                    <a:gd name="T9" fmla="*/ 4939 h 20000"/>
                                    <a:gd name="T10" fmla="*/ 11533 w 20000"/>
                                    <a:gd name="T11" fmla="*/ 6214 h 20000"/>
                                    <a:gd name="T12" fmla="*/ 10204 w 20000"/>
                                    <a:gd name="T13" fmla="*/ 7571 h 20000"/>
                                    <a:gd name="T14" fmla="*/ 10204 w 20000"/>
                                    <a:gd name="T15" fmla="*/ 8684 h 20000"/>
                                    <a:gd name="T16" fmla="*/ 11642 w 20000"/>
                                    <a:gd name="T17" fmla="*/ 9607 h 20000"/>
                                    <a:gd name="T18" fmla="*/ 13053 w 20000"/>
                                    <a:gd name="T19" fmla="*/ 10529 h 20000"/>
                                    <a:gd name="T20" fmla="*/ 14464 w 20000"/>
                                    <a:gd name="T21" fmla="*/ 11316 h 20000"/>
                                    <a:gd name="T22" fmla="*/ 15984 w 20000"/>
                                    <a:gd name="T23" fmla="*/ 12022 h 20000"/>
                                    <a:gd name="T24" fmla="*/ 17503 w 20000"/>
                                    <a:gd name="T25" fmla="*/ 12754 h 20000"/>
                                    <a:gd name="T26" fmla="*/ 19132 w 20000"/>
                                    <a:gd name="T27" fmla="*/ 13433 h 20000"/>
                                    <a:gd name="T28" fmla="*/ 19213 w 20000"/>
                                    <a:gd name="T29" fmla="*/ 13487 h 20000"/>
                                    <a:gd name="T30" fmla="*/ 18779 w 20000"/>
                                    <a:gd name="T31" fmla="*/ 13813 h 20000"/>
                                    <a:gd name="T32" fmla="*/ 17775 w 20000"/>
                                    <a:gd name="T33" fmla="*/ 14545 h 20000"/>
                                    <a:gd name="T34" fmla="*/ 16771 w 20000"/>
                                    <a:gd name="T35" fmla="*/ 15170 h 20000"/>
                                    <a:gd name="T36" fmla="*/ 15712 w 20000"/>
                                    <a:gd name="T37" fmla="*/ 15821 h 20000"/>
                                    <a:gd name="T38" fmla="*/ 14654 w 20000"/>
                                    <a:gd name="T39" fmla="*/ 16391 h 20000"/>
                                    <a:gd name="T40" fmla="*/ 13514 w 20000"/>
                                    <a:gd name="T41" fmla="*/ 16906 h 20000"/>
                                    <a:gd name="T42" fmla="*/ 12374 w 20000"/>
                                    <a:gd name="T43" fmla="*/ 17422 h 20000"/>
                                    <a:gd name="T44" fmla="*/ 10855 w 20000"/>
                                    <a:gd name="T45" fmla="*/ 17992 h 20000"/>
                                    <a:gd name="T46" fmla="*/ 9552 w 20000"/>
                                    <a:gd name="T47" fmla="*/ 18290 h 20000"/>
                                    <a:gd name="T48" fmla="*/ 8168 w 20000"/>
                                    <a:gd name="T49" fmla="*/ 18399 h 20000"/>
                                    <a:gd name="T50" fmla="*/ 7273 w 20000"/>
                                    <a:gd name="T51" fmla="*/ 18345 h 20000"/>
                                    <a:gd name="T52" fmla="*/ 6377 w 20000"/>
                                    <a:gd name="T53" fmla="*/ 18100 h 20000"/>
                                    <a:gd name="T54" fmla="*/ 4912 w 20000"/>
                                    <a:gd name="T55" fmla="*/ 17232 h 20000"/>
                                    <a:gd name="T56" fmla="*/ 4125 w 20000"/>
                                    <a:gd name="T57" fmla="*/ 15902 h 20000"/>
                                    <a:gd name="T58" fmla="*/ 3691 w 20000"/>
                                    <a:gd name="T59" fmla="*/ 14193 h 20000"/>
                                    <a:gd name="T60" fmla="*/ 3853 w 20000"/>
                                    <a:gd name="T61" fmla="*/ 11777 h 20000"/>
                                    <a:gd name="T62" fmla="*/ 4261 w 20000"/>
                                    <a:gd name="T63" fmla="*/ 10611 h 20000"/>
                                    <a:gd name="T64" fmla="*/ 4885 w 20000"/>
                                    <a:gd name="T65" fmla="*/ 9389 h 20000"/>
                                    <a:gd name="T66" fmla="*/ 4912 w 20000"/>
                                    <a:gd name="T67" fmla="*/ 8467 h 20000"/>
                                    <a:gd name="T68" fmla="*/ 3935 w 20000"/>
                                    <a:gd name="T69" fmla="*/ 7761 h 20000"/>
                                    <a:gd name="T70" fmla="*/ 2795 w 20000"/>
                                    <a:gd name="T71" fmla="*/ 7273 h 20000"/>
                                    <a:gd name="T72" fmla="*/ 1872 w 20000"/>
                                    <a:gd name="T73" fmla="*/ 6947 h 20000"/>
                                    <a:gd name="T74" fmla="*/ 1194 w 20000"/>
                                    <a:gd name="T75" fmla="*/ 7083 h 20000"/>
                                    <a:gd name="T76" fmla="*/ 923 w 20000"/>
                                    <a:gd name="T77" fmla="*/ 7246 h 20000"/>
                                    <a:gd name="T78" fmla="*/ 896 w 20000"/>
                                    <a:gd name="T79" fmla="*/ 6974 h 20000"/>
                                    <a:gd name="T80" fmla="*/ 1140 w 20000"/>
                                    <a:gd name="T81" fmla="*/ 6404 h 20000"/>
                                    <a:gd name="T82" fmla="*/ 1710 w 20000"/>
                                    <a:gd name="T83" fmla="*/ 5780 h 20000"/>
                                    <a:gd name="T84" fmla="*/ 2334 w 20000"/>
                                    <a:gd name="T85" fmla="*/ 5319 h 20000"/>
                                    <a:gd name="T86" fmla="*/ 2469 w 20000"/>
                                    <a:gd name="T87" fmla="*/ 5183 h 20000"/>
                                    <a:gd name="T88" fmla="*/ 3745 w 20000"/>
                                    <a:gd name="T89" fmla="*/ 4885 h 20000"/>
                                    <a:gd name="T90" fmla="*/ 5047 w 20000"/>
                                    <a:gd name="T91" fmla="*/ 4993 h 20000"/>
                                    <a:gd name="T92" fmla="*/ 6459 w 20000"/>
                                    <a:gd name="T93" fmla="*/ 5699 h 20000"/>
                                    <a:gd name="T94" fmla="*/ 6974 w 20000"/>
                                    <a:gd name="T95" fmla="*/ 6133 h 20000"/>
                                    <a:gd name="T96" fmla="*/ 7300 w 20000"/>
                                    <a:gd name="T97" fmla="*/ 6296 h 20000"/>
                                    <a:gd name="T98" fmla="*/ 8602 w 20000"/>
                                    <a:gd name="T99" fmla="*/ 4993 h 20000"/>
                                    <a:gd name="T100" fmla="*/ 10122 w 20000"/>
                                    <a:gd name="T101" fmla="*/ 3745 h 20000"/>
                                    <a:gd name="T102" fmla="*/ 11832 w 20000"/>
                                    <a:gd name="T103" fmla="*/ 2551 h 20000"/>
                                    <a:gd name="T104" fmla="*/ 13650 w 20000"/>
                                    <a:gd name="T105" fmla="*/ 1520 h 20000"/>
                                    <a:gd name="T106" fmla="*/ 15468 w 20000"/>
                                    <a:gd name="T107" fmla="*/ 733 h 20000"/>
                                    <a:gd name="T108" fmla="*/ 17178 w 20000"/>
                                    <a:gd name="T109" fmla="*/ 190 h 20000"/>
                                    <a:gd name="T110" fmla="*/ 17829 w 20000"/>
                                    <a:gd name="T111" fmla="*/ 54 h 20000"/>
                                    <a:gd name="T112" fmla="*/ 0 w 20000"/>
                                    <a:gd name="T113" fmla="*/ 19973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20000" h="20000">
                                      <a:moveTo>
                                        <a:pt x="27" y="19973"/>
                                      </a:moveTo>
                                      <a:lnTo>
                                        <a:pt x="19919" y="19973"/>
                                      </a:lnTo>
                                      <a:lnTo>
                                        <a:pt x="19973" y="7897"/>
                                      </a:lnTo>
                                      <a:lnTo>
                                        <a:pt x="19973" y="54"/>
                                      </a:lnTo>
                                      <a:lnTo>
                                        <a:pt x="18643" y="0"/>
                                      </a:lnTo>
                                      <a:lnTo>
                                        <a:pt x="18236" y="299"/>
                                      </a:lnTo>
                                      <a:lnTo>
                                        <a:pt x="17910" y="597"/>
                                      </a:lnTo>
                                      <a:lnTo>
                                        <a:pt x="17531" y="868"/>
                                      </a:lnTo>
                                      <a:lnTo>
                                        <a:pt x="17205" y="1113"/>
                                      </a:lnTo>
                                      <a:lnTo>
                                        <a:pt x="16879" y="1357"/>
                                      </a:lnTo>
                                      <a:lnTo>
                                        <a:pt x="16581" y="1628"/>
                                      </a:lnTo>
                                      <a:lnTo>
                                        <a:pt x="16255" y="1900"/>
                                      </a:lnTo>
                                      <a:lnTo>
                                        <a:pt x="15984" y="2171"/>
                                      </a:lnTo>
                                      <a:lnTo>
                                        <a:pt x="15685" y="2361"/>
                                      </a:lnTo>
                                      <a:lnTo>
                                        <a:pt x="15414" y="2605"/>
                                      </a:lnTo>
                                      <a:lnTo>
                                        <a:pt x="15142" y="2877"/>
                                      </a:lnTo>
                                      <a:lnTo>
                                        <a:pt x="14817" y="3094"/>
                                      </a:lnTo>
                                      <a:lnTo>
                                        <a:pt x="14600" y="3311"/>
                                      </a:lnTo>
                                      <a:lnTo>
                                        <a:pt x="14328" y="3555"/>
                                      </a:lnTo>
                                      <a:lnTo>
                                        <a:pt x="14057" y="3772"/>
                                      </a:lnTo>
                                      <a:lnTo>
                                        <a:pt x="13813" y="4016"/>
                                      </a:lnTo>
                                      <a:lnTo>
                                        <a:pt x="13541" y="4261"/>
                                      </a:lnTo>
                                      <a:lnTo>
                                        <a:pt x="13270" y="4478"/>
                                      </a:lnTo>
                                      <a:lnTo>
                                        <a:pt x="13080" y="4722"/>
                                      </a:lnTo>
                                      <a:lnTo>
                                        <a:pt x="12809" y="4939"/>
                                      </a:lnTo>
                                      <a:lnTo>
                                        <a:pt x="12537" y="5183"/>
                                      </a:lnTo>
                                      <a:lnTo>
                                        <a:pt x="12320" y="5400"/>
                                      </a:lnTo>
                                      <a:lnTo>
                                        <a:pt x="12022" y="5672"/>
                                      </a:lnTo>
                                      <a:lnTo>
                                        <a:pt x="11805" y="5889"/>
                                      </a:lnTo>
                                      <a:lnTo>
                                        <a:pt x="11533" y="6214"/>
                                      </a:lnTo>
                                      <a:lnTo>
                                        <a:pt x="11289" y="6459"/>
                                      </a:lnTo>
                                      <a:lnTo>
                                        <a:pt x="11045" y="6730"/>
                                      </a:lnTo>
                                      <a:lnTo>
                                        <a:pt x="10773" y="6974"/>
                                      </a:lnTo>
                                      <a:lnTo>
                                        <a:pt x="10475" y="7273"/>
                                      </a:lnTo>
                                      <a:lnTo>
                                        <a:pt x="10204" y="7571"/>
                                      </a:lnTo>
                                      <a:lnTo>
                                        <a:pt x="9905" y="7870"/>
                                      </a:lnTo>
                                      <a:lnTo>
                                        <a:pt x="9607" y="8168"/>
                                      </a:lnTo>
                                      <a:lnTo>
                                        <a:pt x="9607" y="8277"/>
                                      </a:lnTo>
                                      <a:lnTo>
                                        <a:pt x="9905" y="8494"/>
                                      </a:lnTo>
                                      <a:lnTo>
                                        <a:pt x="10204" y="8684"/>
                                      </a:lnTo>
                                      <a:lnTo>
                                        <a:pt x="10448" y="8874"/>
                                      </a:lnTo>
                                      <a:lnTo>
                                        <a:pt x="10773" y="9091"/>
                                      </a:lnTo>
                                      <a:lnTo>
                                        <a:pt x="11072" y="9254"/>
                                      </a:lnTo>
                                      <a:lnTo>
                                        <a:pt x="11316" y="9444"/>
                                      </a:lnTo>
                                      <a:lnTo>
                                        <a:pt x="11642" y="9607"/>
                                      </a:lnTo>
                                      <a:lnTo>
                                        <a:pt x="11859" y="9824"/>
                                      </a:lnTo>
                                      <a:lnTo>
                                        <a:pt x="12185" y="10014"/>
                                      </a:lnTo>
                                      <a:lnTo>
                                        <a:pt x="12483" y="10176"/>
                                      </a:lnTo>
                                      <a:lnTo>
                                        <a:pt x="12754" y="10366"/>
                                      </a:lnTo>
                                      <a:lnTo>
                                        <a:pt x="13053" y="10529"/>
                                      </a:lnTo>
                                      <a:lnTo>
                                        <a:pt x="13297" y="10638"/>
                                      </a:lnTo>
                                      <a:lnTo>
                                        <a:pt x="13623" y="10855"/>
                                      </a:lnTo>
                                      <a:lnTo>
                                        <a:pt x="13948" y="10991"/>
                                      </a:lnTo>
                                      <a:lnTo>
                                        <a:pt x="14193" y="11153"/>
                                      </a:lnTo>
                                      <a:lnTo>
                                        <a:pt x="14464" y="11316"/>
                                      </a:lnTo>
                                      <a:lnTo>
                                        <a:pt x="14763" y="11479"/>
                                      </a:lnTo>
                                      <a:lnTo>
                                        <a:pt x="15088" y="11615"/>
                                      </a:lnTo>
                                      <a:lnTo>
                                        <a:pt x="15360" y="11777"/>
                                      </a:lnTo>
                                      <a:lnTo>
                                        <a:pt x="15685" y="11913"/>
                                      </a:lnTo>
                                      <a:lnTo>
                                        <a:pt x="15984" y="12022"/>
                                      </a:lnTo>
                                      <a:lnTo>
                                        <a:pt x="16282" y="12212"/>
                                      </a:lnTo>
                                      <a:lnTo>
                                        <a:pt x="16581" y="12347"/>
                                      </a:lnTo>
                                      <a:lnTo>
                                        <a:pt x="16879" y="12483"/>
                                      </a:lnTo>
                                      <a:lnTo>
                                        <a:pt x="17205" y="12646"/>
                                      </a:lnTo>
                                      <a:lnTo>
                                        <a:pt x="17503" y="12754"/>
                                      </a:lnTo>
                                      <a:lnTo>
                                        <a:pt x="17829" y="12890"/>
                                      </a:lnTo>
                                      <a:lnTo>
                                        <a:pt x="18155" y="13053"/>
                                      </a:lnTo>
                                      <a:lnTo>
                                        <a:pt x="18507" y="13161"/>
                                      </a:lnTo>
                                      <a:lnTo>
                                        <a:pt x="18833" y="13297"/>
                                      </a:lnTo>
                                      <a:lnTo>
                                        <a:pt x="19132" y="13433"/>
                                      </a:lnTo>
                                      <a:lnTo>
                                        <a:pt x="19159" y="13433"/>
                                      </a:lnTo>
                                      <a:lnTo>
                                        <a:pt x="19186" y="13433"/>
                                      </a:lnTo>
                                      <a:lnTo>
                                        <a:pt x="19213" y="13433"/>
                                      </a:lnTo>
                                      <a:lnTo>
                                        <a:pt x="19213" y="13460"/>
                                      </a:lnTo>
                                      <a:lnTo>
                                        <a:pt x="19213" y="13487"/>
                                      </a:lnTo>
                                      <a:lnTo>
                                        <a:pt x="19213" y="13514"/>
                                      </a:lnTo>
                                      <a:lnTo>
                                        <a:pt x="19186" y="13514"/>
                                      </a:lnTo>
                                      <a:lnTo>
                                        <a:pt x="19186" y="13541"/>
                                      </a:lnTo>
                                      <a:lnTo>
                                        <a:pt x="18969" y="13704"/>
                                      </a:lnTo>
                                      <a:lnTo>
                                        <a:pt x="18779" y="13813"/>
                                      </a:lnTo>
                                      <a:lnTo>
                                        <a:pt x="18562" y="14003"/>
                                      </a:lnTo>
                                      <a:lnTo>
                                        <a:pt x="18372" y="14138"/>
                                      </a:lnTo>
                                      <a:lnTo>
                                        <a:pt x="18182" y="14301"/>
                                      </a:lnTo>
                                      <a:lnTo>
                                        <a:pt x="17992" y="14410"/>
                                      </a:lnTo>
                                      <a:lnTo>
                                        <a:pt x="17775" y="14545"/>
                                      </a:lnTo>
                                      <a:lnTo>
                                        <a:pt x="17558" y="14681"/>
                                      </a:lnTo>
                                      <a:lnTo>
                                        <a:pt x="17368" y="14817"/>
                                      </a:lnTo>
                                      <a:lnTo>
                                        <a:pt x="17151" y="14925"/>
                                      </a:lnTo>
                                      <a:lnTo>
                                        <a:pt x="16934" y="15088"/>
                                      </a:lnTo>
                                      <a:lnTo>
                                        <a:pt x="16771" y="15170"/>
                                      </a:lnTo>
                                      <a:lnTo>
                                        <a:pt x="16581" y="15332"/>
                                      </a:lnTo>
                                      <a:lnTo>
                                        <a:pt x="16336" y="15441"/>
                                      </a:lnTo>
                                      <a:lnTo>
                                        <a:pt x="16119" y="15577"/>
                                      </a:lnTo>
                                      <a:lnTo>
                                        <a:pt x="15929" y="15712"/>
                                      </a:lnTo>
                                      <a:lnTo>
                                        <a:pt x="15712" y="15821"/>
                                      </a:lnTo>
                                      <a:lnTo>
                                        <a:pt x="15522" y="15902"/>
                                      </a:lnTo>
                                      <a:lnTo>
                                        <a:pt x="15332" y="16065"/>
                                      </a:lnTo>
                                      <a:lnTo>
                                        <a:pt x="15115" y="16174"/>
                                      </a:lnTo>
                                      <a:lnTo>
                                        <a:pt x="14871" y="16255"/>
                                      </a:lnTo>
                                      <a:lnTo>
                                        <a:pt x="14654" y="16391"/>
                                      </a:lnTo>
                                      <a:lnTo>
                                        <a:pt x="14437" y="16526"/>
                                      </a:lnTo>
                                      <a:lnTo>
                                        <a:pt x="14220" y="16608"/>
                                      </a:lnTo>
                                      <a:lnTo>
                                        <a:pt x="14003" y="16716"/>
                                      </a:lnTo>
                                      <a:lnTo>
                                        <a:pt x="13786" y="16825"/>
                                      </a:lnTo>
                                      <a:lnTo>
                                        <a:pt x="13514" y="16906"/>
                                      </a:lnTo>
                                      <a:lnTo>
                                        <a:pt x="13297" y="17015"/>
                                      </a:lnTo>
                                      <a:lnTo>
                                        <a:pt x="13080" y="17096"/>
                                      </a:lnTo>
                                      <a:lnTo>
                                        <a:pt x="12863" y="17232"/>
                                      </a:lnTo>
                                      <a:lnTo>
                                        <a:pt x="12619" y="17313"/>
                                      </a:lnTo>
                                      <a:lnTo>
                                        <a:pt x="12374" y="17422"/>
                                      </a:lnTo>
                                      <a:lnTo>
                                        <a:pt x="12022" y="17558"/>
                                      </a:lnTo>
                                      <a:lnTo>
                                        <a:pt x="11723" y="17666"/>
                                      </a:lnTo>
                                      <a:lnTo>
                                        <a:pt x="11398" y="17802"/>
                                      </a:lnTo>
                                      <a:lnTo>
                                        <a:pt x="11126" y="17910"/>
                                      </a:lnTo>
                                      <a:lnTo>
                                        <a:pt x="10855" y="17992"/>
                                      </a:lnTo>
                                      <a:lnTo>
                                        <a:pt x="10583" y="18073"/>
                                      </a:lnTo>
                                      <a:lnTo>
                                        <a:pt x="10339" y="18128"/>
                                      </a:lnTo>
                                      <a:lnTo>
                                        <a:pt x="10095" y="18182"/>
                                      </a:lnTo>
                                      <a:lnTo>
                                        <a:pt x="9824" y="18236"/>
                                      </a:lnTo>
                                      <a:lnTo>
                                        <a:pt x="9552" y="18290"/>
                                      </a:lnTo>
                                      <a:lnTo>
                                        <a:pt x="9308" y="18345"/>
                                      </a:lnTo>
                                      <a:lnTo>
                                        <a:pt x="9009" y="18372"/>
                                      </a:lnTo>
                                      <a:lnTo>
                                        <a:pt x="8738" y="18399"/>
                                      </a:lnTo>
                                      <a:lnTo>
                                        <a:pt x="8467" y="18399"/>
                                      </a:lnTo>
                                      <a:lnTo>
                                        <a:pt x="8168" y="18399"/>
                                      </a:lnTo>
                                      <a:lnTo>
                                        <a:pt x="7815" y="18399"/>
                                      </a:lnTo>
                                      <a:lnTo>
                                        <a:pt x="7680" y="18399"/>
                                      </a:lnTo>
                                      <a:lnTo>
                                        <a:pt x="7544" y="18399"/>
                                      </a:lnTo>
                                      <a:lnTo>
                                        <a:pt x="7436" y="18372"/>
                                      </a:lnTo>
                                      <a:lnTo>
                                        <a:pt x="7273" y="18345"/>
                                      </a:lnTo>
                                      <a:lnTo>
                                        <a:pt x="7164" y="18318"/>
                                      </a:lnTo>
                                      <a:lnTo>
                                        <a:pt x="7028" y="18290"/>
                                      </a:lnTo>
                                      <a:lnTo>
                                        <a:pt x="6893" y="18236"/>
                                      </a:lnTo>
                                      <a:lnTo>
                                        <a:pt x="6784" y="18236"/>
                                      </a:lnTo>
                                      <a:lnTo>
                                        <a:pt x="6377" y="18100"/>
                                      </a:lnTo>
                                      <a:lnTo>
                                        <a:pt x="6052" y="17965"/>
                                      </a:lnTo>
                                      <a:lnTo>
                                        <a:pt x="5699" y="17802"/>
                                      </a:lnTo>
                                      <a:lnTo>
                                        <a:pt x="5400" y="17639"/>
                                      </a:lnTo>
                                      <a:lnTo>
                                        <a:pt x="5183" y="17449"/>
                                      </a:lnTo>
                                      <a:lnTo>
                                        <a:pt x="4912" y="17232"/>
                                      </a:lnTo>
                                      <a:lnTo>
                                        <a:pt x="4695" y="16988"/>
                                      </a:lnTo>
                                      <a:lnTo>
                                        <a:pt x="4532" y="16744"/>
                                      </a:lnTo>
                                      <a:lnTo>
                                        <a:pt x="4369" y="16554"/>
                                      </a:lnTo>
                                      <a:lnTo>
                                        <a:pt x="4233" y="16228"/>
                                      </a:lnTo>
                                      <a:lnTo>
                                        <a:pt x="4125" y="15902"/>
                                      </a:lnTo>
                                      <a:lnTo>
                                        <a:pt x="3962" y="15631"/>
                                      </a:lnTo>
                                      <a:lnTo>
                                        <a:pt x="3908" y="15278"/>
                                      </a:lnTo>
                                      <a:lnTo>
                                        <a:pt x="3826" y="14953"/>
                                      </a:lnTo>
                                      <a:lnTo>
                                        <a:pt x="3745" y="14600"/>
                                      </a:lnTo>
                                      <a:lnTo>
                                        <a:pt x="3691" y="14193"/>
                                      </a:lnTo>
                                      <a:lnTo>
                                        <a:pt x="3636" y="12700"/>
                                      </a:lnTo>
                                      <a:lnTo>
                                        <a:pt x="3691" y="12456"/>
                                      </a:lnTo>
                                      <a:lnTo>
                                        <a:pt x="3718" y="12212"/>
                                      </a:lnTo>
                                      <a:lnTo>
                                        <a:pt x="3772" y="11967"/>
                                      </a:lnTo>
                                      <a:lnTo>
                                        <a:pt x="3853" y="11777"/>
                                      </a:lnTo>
                                      <a:lnTo>
                                        <a:pt x="3935" y="11506"/>
                                      </a:lnTo>
                                      <a:lnTo>
                                        <a:pt x="3989" y="11316"/>
                                      </a:lnTo>
                                      <a:lnTo>
                                        <a:pt x="4098" y="11045"/>
                                      </a:lnTo>
                                      <a:lnTo>
                                        <a:pt x="4152" y="10828"/>
                                      </a:lnTo>
                                      <a:lnTo>
                                        <a:pt x="4261" y="10611"/>
                                      </a:lnTo>
                                      <a:lnTo>
                                        <a:pt x="4396" y="10366"/>
                                      </a:lnTo>
                                      <a:lnTo>
                                        <a:pt x="4505" y="10095"/>
                                      </a:lnTo>
                                      <a:lnTo>
                                        <a:pt x="4640" y="9851"/>
                                      </a:lnTo>
                                      <a:lnTo>
                                        <a:pt x="4749" y="9607"/>
                                      </a:lnTo>
                                      <a:lnTo>
                                        <a:pt x="4885" y="9389"/>
                                      </a:lnTo>
                                      <a:lnTo>
                                        <a:pt x="5047" y="9145"/>
                                      </a:lnTo>
                                      <a:lnTo>
                                        <a:pt x="5183" y="8928"/>
                                      </a:lnTo>
                                      <a:lnTo>
                                        <a:pt x="5183" y="8792"/>
                                      </a:lnTo>
                                      <a:lnTo>
                                        <a:pt x="5075" y="8657"/>
                                      </a:lnTo>
                                      <a:lnTo>
                                        <a:pt x="4912" y="8467"/>
                                      </a:lnTo>
                                      <a:lnTo>
                                        <a:pt x="4722" y="8304"/>
                                      </a:lnTo>
                                      <a:lnTo>
                                        <a:pt x="4559" y="8141"/>
                                      </a:lnTo>
                                      <a:lnTo>
                                        <a:pt x="4369" y="8033"/>
                                      </a:lnTo>
                                      <a:lnTo>
                                        <a:pt x="4152" y="7897"/>
                                      </a:lnTo>
                                      <a:lnTo>
                                        <a:pt x="3935" y="7761"/>
                                      </a:lnTo>
                                      <a:lnTo>
                                        <a:pt x="3718" y="7653"/>
                                      </a:lnTo>
                                      <a:lnTo>
                                        <a:pt x="3446" y="7544"/>
                                      </a:lnTo>
                                      <a:lnTo>
                                        <a:pt x="3256" y="7436"/>
                                      </a:lnTo>
                                      <a:lnTo>
                                        <a:pt x="3039" y="7327"/>
                                      </a:lnTo>
                                      <a:lnTo>
                                        <a:pt x="2795" y="7273"/>
                                      </a:lnTo>
                                      <a:lnTo>
                                        <a:pt x="2578" y="7164"/>
                                      </a:lnTo>
                                      <a:lnTo>
                                        <a:pt x="2388" y="7110"/>
                                      </a:lnTo>
                                      <a:lnTo>
                                        <a:pt x="2198" y="7001"/>
                                      </a:lnTo>
                                      <a:lnTo>
                                        <a:pt x="1981" y="6947"/>
                                      </a:lnTo>
                                      <a:lnTo>
                                        <a:pt x="1872" y="6947"/>
                                      </a:lnTo>
                                      <a:lnTo>
                                        <a:pt x="1764" y="6974"/>
                                      </a:lnTo>
                                      <a:lnTo>
                                        <a:pt x="1628" y="6974"/>
                                      </a:lnTo>
                                      <a:lnTo>
                                        <a:pt x="1493" y="7001"/>
                                      </a:lnTo>
                                      <a:lnTo>
                                        <a:pt x="1330" y="7056"/>
                                      </a:lnTo>
                                      <a:lnTo>
                                        <a:pt x="1194" y="7083"/>
                                      </a:lnTo>
                                      <a:lnTo>
                                        <a:pt x="1085" y="7110"/>
                                      </a:lnTo>
                                      <a:lnTo>
                                        <a:pt x="950" y="7110"/>
                                      </a:lnTo>
                                      <a:lnTo>
                                        <a:pt x="923" y="7164"/>
                                      </a:lnTo>
                                      <a:lnTo>
                                        <a:pt x="923" y="7191"/>
                                      </a:lnTo>
                                      <a:lnTo>
                                        <a:pt x="923" y="7246"/>
                                      </a:lnTo>
                                      <a:lnTo>
                                        <a:pt x="868" y="7246"/>
                                      </a:lnTo>
                                      <a:lnTo>
                                        <a:pt x="841" y="7110"/>
                                      </a:lnTo>
                                      <a:lnTo>
                                        <a:pt x="841" y="7028"/>
                                      </a:lnTo>
                                      <a:lnTo>
                                        <a:pt x="841" y="7001"/>
                                      </a:lnTo>
                                      <a:lnTo>
                                        <a:pt x="896" y="6974"/>
                                      </a:lnTo>
                                      <a:lnTo>
                                        <a:pt x="923" y="6866"/>
                                      </a:lnTo>
                                      <a:lnTo>
                                        <a:pt x="923" y="6757"/>
                                      </a:lnTo>
                                      <a:lnTo>
                                        <a:pt x="977" y="6649"/>
                                      </a:lnTo>
                                      <a:lnTo>
                                        <a:pt x="1058" y="6567"/>
                                      </a:lnTo>
                                      <a:lnTo>
                                        <a:pt x="1140" y="6404"/>
                                      </a:lnTo>
                                      <a:lnTo>
                                        <a:pt x="1221" y="6269"/>
                                      </a:lnTo>
                                      <a:lnTo>
                                        <a:pt x="1303" y="6160"/>
                                      </a:lnTo>
                                      <a:lnTo>
                                        <a:pt x="1465" y="6052"/>
                                      </a:lnTo>
                                      <a:lnTo>
                                        <a:pt x="1574" y="5889"/>
                                      </a:lnTo>
                                      <a:lnTo>
                                        <a:pt x="1710" y="5780"/>
                                      </a:lnTo>
                                      <a:lnTo>
                                        <a:pt x="1818" y="5699"/>
                                      </a:lnTo>
                                      <a:lnTo>
                                        <a:pt x="1927" y="5590"/>
                                      </a:lnTo>
                                      <a:lnTo>
                                        <a:pt x="2035" y="5536"/>
                                      </a:lnTo>
                                      <a:lnTo>
                                        <a:pt x="2198" y="5400"/>
                                      </a:lnTo>
                                      <a:lnTo>
                                        <a:pt x="2334" y="5319"/>
                                      </a:lnTo>
                                      <a:lnTo>
                                        <a:pt x="2442" y="5265"/>
                                      </a:lnTo>
                                      <a:lnTo>
                                        <a:pt x="2442" y="5237"/>
                                      </a:lnTo>
                                      <a:lnTo>
                                        <a:pt x="2442" y="5210"/>
                                      </a:lnTo>
                                      <a:lnTo>
                                        <a:pt x="2469" y="5183"/>
                                      </a:lnTo>
                                      <a:lnTo>
                                        <a:pt x="2714" y="5156"/>
                                      </a:lnTo>
                                      <a:lnTo>
                                        <a:pt x="2985" y="5075"/>
                                      </a:lnTo>
                                      <a:lnTo>
                                        <a:pt x="3229" y="4993"/>
                                      </a:lnTo>
                                      <a:lnTo>
                                        <a:pt x="3446" y="4939"/>
                                      </a:lnTo>
                                      <a:lnTo>
                                        <a:pt x="3745" y="4885"/>
                                      </a:lnTo>
                                      <a:lnTo>
                                        <a:pt x="3989" y="4858"/>
                                      </a:lnTo>
                                      <a:lnTo>
                                        <a:pt x="4261" y="4858"/>
                                      </a:lnTo>
                                      <a:lnTo>
                                        <a:pt x="4505" y="4885"/>
                                      </a:lnTo>
                                      <a:lnTo>
                                        <a:pt x="4749" y="4939"/>
                                      </a:lnTo>
                                      <a:lnTo>
                                        <a:pt x="5047" y="4993"/>
                                      </a:lnTo>
                                      <a:lnTo>
                                        <a:pt x="5346" y="5102"/>
                                      </a:lnTo>
                                      <a:lnTo>
                                        <a:pt x="5563" y="5183"/>
                                      </a:lnTo>
                                      <a:lnTo>
                                        <a:pt x="5862" y="5346"/>
                                      </a:lnTo>
                                      <a:lnTo>
                                        <a:pt x="6133" y="5536"/>
                                      </a:lnTo>
                                      <a:lnTo>
                                        <a:pt x="6459" y="5699"/>
                                      </a:lnTo>
                                      <a:lnTo>
                                        <a:pt x="6784" y="5970"/>
                                      </a:lnTo>
                                      <a:lnTo>
                                        <a:pt x="6811" y="5970"/>
                                      </a:lnTo>
                                      <a:lnTo>
                                        <a:pt x="6893" y="6052"/>
                                      </a:lnTo>
                                      <a:lnTo>
                                        <a:pt x="6920" y="6106"/>
                                      </a:lnTo>
                                      <a:lnTo>
                                        <a:pt x="6974" y="6133"/>
                                      </a:lnTo>
                                      <a:lnTo>
                                        <a:pt x="7056" y="6187"/>
                                      </a:lnTo>
                                      <a:lnTo>
                                        <a:pt x="7083" y="6242"/>
                                      </a:lnTo>
                                      <a:lnTo>
                                        <a:pt x="7110" y="6269"/>
                                      </a:lnTo>
                                      <a:lnTo>
                                        <a:pt x="7137" y="6269"/>
                                      </a:lnTo>
                                      <a:lnTo>
                                        <a:pt x="7300" y="6296"/>
                                      </a:lnTo>
                                      <a:lnTo>
                                        <a:pt x="7517" y="6052"/>
                                      </a:lnTo>
                                      <a:lnTo>
                                        <a:pt x="7761" y="5753"/>
                                      </a:lnTo>
                                      <a:lnTo>
                                        <a:pt x="8060" y="5536"/>
                                      </a:lnTo>
                                      <a:lnTo>
                                        <a:pt x="8304" y="5237"/>
                                      </a:lnTo>
                                      <a:lnTo>
                                        <a:pt x="8602" y="4993"/>
                                      </a:lnTo>
                                      <a:lnTo>
                                        <a:pt x="8874" y="4722"/>
                                      </a:lnTo>
                                      <a:lnTo>
                                        <a:pt x="9172" y="4450"/>
                                      </a:lnTo>
                                      <a:lnTo>
                                        <a:pt x="9498" y="4206"/>
                                      </a:lnTo>
                                      <a:lnTo>
                                        <a:pt x="9796" y="3962"/>
                                      </a:lnTo>
                                      <a:lnTo>
                                        <a:pt x="10122" y="3745"/>
                                      </a:lnTo>
                                      <a:lnTo>
                                        <a:pt x="10448" y="3419"/>
                                      </a:lnTo>
                                      <a:lnTo>
                                        <a:pt x="10801" y="3229"/>
                                      </a:lnTo>
                                      <a:lnTo>
                                        <a:pt x="11126" y="3012"/>
                                      </a:lnTo>
                                      <a:lnTo>
                                        <a:pt x="11479" y="2768"/>
                                      </a:lnTo>
                                      <a:lnTo>
                                        <a:pt x="11832" y="2551"/>
                                      </a:lnTo>
                                      <a:lnTo>
                                        <a:pt x="12212" y="2334"/>
                                      </a:lnTo>
                                      <a:lnTo>
                                        <a:pt x="12537" y="2117"/>
                                      </a:lnTo>
                                      <a:lnTo>
                                        <a:pt x="12944" y="1900"/>
                                      </a:lnTo>
                                      <a:lnTo>
                                        <a:pt x="13243" y="1710"/>
                                      </a:lnTo>
                                      <a:lnTo>
                                        <a:pt x="13650" y="1520"/>
                                      </a:lnTo>
                                      <a:lnTo>
                                        <a:pt x="14003" y="1330"/>
                                      </a:lnTo>
                                      <a:lnTo>
                                        <a:pt x="14383" y="1167"/>
                                      </a:lnTo>
                                      <a:lnTo>
                                        <a:pt x="14735" y="1004"/>
                                      </a:lnTo>
                                      <a:lnTo>
                                        <a:pt x="15115" y="868"/>
                                      </a:lnTo>
                                      <a:lnTo>
                                        <a:pt x="15468" y="733"/>
                                      </a:lnTo>
                                      <a:lnTo>
                                        <a:pt x="15821" y="597"/>
                                      </a:lnTo>
                                      <a:lnTo>
                                        <a:pt x="16147" y="488"/>
                                      </a:lnTo>
                                      <a:lnTo>
                                        <a:pt x="16526" y="380"/>
                                      </a:lnTo>
                                      <a:lnTo>
                                        <a:pt x="16852" y="271"/>
                                      </a:lnTo>
                                      <a:lnTo>
                                        <a:pt x="17178" y="190"/>
                                      </a:lnTo>
                                      <a:lnTo>
                                        <a:pt x="17503" y="109"/>
                                      </a:lnTo>
                                      <a:lnTo>
                                        <a:pt x="17802" y="81"/>
                                      </a:lnTo>
                                      <a:lnTo>
                                        <a:pt x="17829" y="81"/>
                                      </a:lnTo>
                                      <a:lnTo>
                                        <a:pt x="17829" y="54"/>
                                      </a:lnTo>
                                      <a:lnTo>
                                        <a:pt x="17829" y="27"/>
                                      </a:lnTo>
                                      <a:lnTo>
                                        <a:pt x="11615" y="0"/>
                                      </a:lnTo>
                                      <a:lnTo>
                                        <a:pt x="27" y="0"/>
                                      </a:lnTo>
                                      <a:lnTo>
                                        <a:pt x="0" y="19973"/>
                                      </a:lnTo>
                                      <a:lnTo>
                                        <a:pt x="27" y="19973"/>
                                      </a:lnTo>
                                      <a:close/>
                                    </a:path>
                                  </a:pathLst>
                                </a:custGeom>
                                <a:solidFill>
                                  <a:srgbClr val="0000FF"/>
                                </a:solidFill>
                                <a:ln>
                                  <a:noFill/>
                                </a:ln>
                                <a:extLst>
                                  <a:ext uri="{91240B29-F687-4F45-9708-019B960494DF}">
                                    <a14:hiddenLine xmlns:a14="http://schemas.microsoft.com/office/drawing/2010/main" w="0">
                                      <a:solidFill>
                                        <a:srgbClr val="FFFFFF"/>
                                      </a:solidFill>
                                      <a:round/>
                                      <a:headEnd/>
                                      <a:tailEnd/>
                                    </a14:hiddenLine>
                                  </a:ext>
                                </a:extLst>
                              </wps:spPr>
                              <wps:bodyPr rot="0" vert="horz" wrap="square" lIns="91440" tIns="45720" rIns="91440" bIns="45720" anchor="t" anchorCtr="0" upright="1">
                                <a:noAutofit/>
                              </wps:bodyPr>
                            </wps:wsp>
                            <wps:wsp>
                              <wps:cNvPr id="16" name="Freeform 47"/>
                              <wps:cNvSpPr>
                                <a:spLocks/>
                              </wps:cNvSpPr>
                              <wps:spPr bwMode="auto">
                                <a:xfrm>
                                  <a:off x="6242" y="11018"/>
                                  <a:ext cx="11668" cy="6295"/>
                                </a:xfrm>
                                <a:custGeom>
                                  <a:avLst/>
                                  <a:gdLst>
                                    <a:gd name="T0" fmla="*/ 6140 w 20000"/>
                                    <a:gd name="T1" fmla="*/ 19655 h 20000"/>
                                    <a:gd name="T2" fmla="*/ 7209 w 20000"/>
                                    <a:gd name="T3" fmla="*/ 19397 h 20000"/>
                                    <a:gd name="T4" fmla="*/ 8186 w 20000"/>
                                    <a:gd name="T5" fmla="*/ 18966 h 20000"/>
                                    <a:gd name="T6" fmla="*/ 9256 w 20000"/>
                                    <a:gd name="T7" fmla="*/ 18448 h 20000"/>
                                    <a:gd name="T8" fmla="*/ 10140 w 20000"/>
                                    <a:gd name="T9" fmla="*/ 18017 h 20000"/>
                                    <a:gd name="T10" fmla="*/ 11070 w 20000"/>
                                    <a:gd name="T11" fmla="*/ 17500 h 20000"/>
                                    <a:gd name="T12" fmla="*/ 12000 w 20000"/>
                                    <a:gd name="T13" fmla="*/ 16810 h 20000"/>
                                    <a:gd name="T14" fmla="*/ 12884 w 20000"/>
                                    <a:gd name="T15" fmla="*/ 16121 h 20000"/>
                                    <a:gd name="T16" fmla="*/ 13721 w 20000"/>
                                    <a:gd name="T17" fmla="*/ 15345 h 20000"/>
                                    <a:gd name="T18" fmla="*/ 14558 w 20000"/>
                                    <a:gd name="T19" fmla="*/ 14483 h 20000"/>
                                    <a:gd name="T20" fmla="*/ 15442 w 20000"/>
                                    <a:gd name="T21" fmla="*/ 13793 h 20000"/>
                                    <a:gd name="T22" fmla="*/ 16279 w 20000"/>
                                    <a:gd name="T23" fmla="*/ 13017 h 20000"/>
                                    <a:gd name="T24" fmla="*/ 17023 w 20000"/>
                                    <a:gd name="T25" fmla="*/ 12241 h 20000"/>
                                    <a:gd name="T26" fmla="*/ 17814 w 20000"/>
                                    <a:gd name="T27" fmla="*/ 11379 h 20000"/>
                                    <a:gd name="T28" fmla="*/ 18558 w 20000"/>
                                    <a:gd name="T29" fmla="*/ 10517 h 20000"/>
                                    <a:gd name="T30" fmla="*/ 19349 w 20000"/>
                                    <a:gd name="T31" fmla="*/ 9741 h 20000"/>
                                    <a:gd name="T32" fmla="*/ 19674 w 20000"/>
                                    <a:gd name="T33" fmla="*/ 9483 h 20000"/>
                                    <a:gd name="T34" fmla="*/ 19907 w 20000"/>
                                    <a:gd name="T35" fmla="*/ 9138 h 20000"/>
                                    <a:gd name="T36" fmla="*/ 19860 w 20000"/>
                                    <a:gd name="T37" fmla="*/ 9138 h 20000"/>
                                    <a:gd name="T38" fmla="*/ 19767 w 20000"/>
                                    <a:gd name="T39" fmla="*/ 9138 h 20000"/>
                                    <a:gd name="T40" fmla="*/ 19349 w 20000"/>
                                    <a:gd name="T41" fmla="*/ 9138 h 20000"/>
                                    <a:gd name="T42" fmla="*/ 18465 w 20000"/>
                                    <a:gd name="T43" fmla="*/ 9310 h 20000"/>
                                    <a:gd name="T44" fmla="*/ 16791 w 20000"/>
                                    <a:gd name="T45" fmla="*/ 9483 h 20000"/>
                                    <a:gd name="T46" fmla="*/ 15070 w 20000"/>
                                    <a:gd name="T47" fmla="*/ 9483 h 20000"/>
                                    <a:gd name="T48" fmla="*/ 13302 w 20000"/>
                                    <a:gd name="T49" fmla="*/ 9483 h 20000"/>
                                    <a:gd name="T50" fmla="*/ 11674 w 20000"/>
                                    <a:gd name="T51" fmla="*/ 9397 h 20000"/>
                                    <a:gd name="T52" fmla="*/ 9907 w 20000"/>
                                    <a:gd name="T53" fmla="*/ 8793 h 20000"/>
                                    <a:gd name="T54" fmla="*/ 8047 w 20000"/>
                                    <a:gd name="T55" fmla="*/ 7672 h 20000"/>
                                    <a:gd name="T56" fmla="*/ 6605 w 20000"/>
                                    <a:gd name="T57" fmla="*/ 6379 h 20000"/>
                                    <a:gd name="T58" fmla="*/ 5349 w 20000"/>
                                    <a:gd name="T59" fmla="*/ 5259 h 20000"/>
                                    <a:gd name="T60" fmla="*/ 4233 w 20000"/>
                                    <a:gd name="T61" fmla="*/ 3534 h 20000"/>
                                    <a:gd name="T62" fmla="*/ 2977 w 20000"/>
                                    <a:gd name="T63" fmla="*/ 1552 h 20000"/>
                                    <a:gd name="T64" fmla="*/ 2326 w 20000"/>
                                    <a:gd name="T65" fmla="*/ 345 h 20000"/>
                                    <a:gd name="T66" fmla="*/ 2233 w 20000"/>
                                    <a:gd name="T67" fmla="*/ 172 h 20000"/>
                                    <a:gd name="T68" fmla="*/ 1953 w 20000"/>
                                    <a:gd name="T69" fmla="*/ 0 h 20000"/>
                                    <a:gd name="T70" fmla="*/ 930 w 20000"/>
                                    <a:gd name="T71" fmla="*/ 2931 h 20000"/>
                                    <a:gd name="T72" fmla="*/ 465 w 20000"/>
                                    <a:gd name="T73" fmla="*/ 5259 h 20000"/>
                                    <a:gd name="T74" fmla="*/ 140 w 20000"/>
                                    <a:gd name="T75" fmla="*/ 8362 h 20000"/>
                                    <a:gd name="T76" fmla="*/ 0 w 20000"/>
                                    <a:gd name="T77" fmla="*/ 13362 h 20000"/>
                                    <a:gd name="T78" fmla="*/ 372 w 20000"/>
                                    <a:gd name="T79" fmla="*/ 15690 h 20000"/>
                                    <a:gd name="T80" fmla="*/ 884 w 20000"/>
                                    <a:gd name="T81" fmla="*/ 17069 h 20000"/>
                                    <a:gd name="T82" fmla="*/ 1814 w 20000"/>
                                    <a:gd name="T83" fmla="*/ 18621 h 20000"/>
                                    <a:gd name="T84" fmla="*/ 2326 w 20000"/>
                                    <a:gd name="T85" fmla="*/ 19397 h 20000"/>
                                    <a:gd name="T86" fmla="*/ 2930 w 20000"/>
                                    <a:gd name="T87" fmla="*/ 19741 h 20000"/>
                                    <a:gd name="T88" fmla="*/ 3442 w 20000"/>
                                    <a:gd name="T89" fmla="*/ 19828 h 20000"/>
                                    <a:gd name="T90" fmla="*/ 4326 w 20000"/>
                                    <a:gd name="T91" fmla="*/ 19828 h 20000"/>
                                    <a:gd name="T92" fmla="*/ 5442 w 20000"/>
                                    <a:gd name="T93" fmla="*/ 19741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20000" h="20000">
                                      <a:moveTo>
                                        <a:pt x="5442" y="19741"/>
                                      </a:moveTo>
                                      <a:lnTo>
                                        <a:pt x="5721" y="19741"/>
                                      </a:lnTo>
                                      <a:lnTo>
                                        <a:pt x="6140" y="19655"/>
                                      </a:lnTo>
                                      <a:lnTo>
                                        <a:pt x="6512" y="19569"/>
                                      </a:lnTo>
                                      <a:lnTo>
                                        <a:pt x="6884" y="19483"/>
                                      </a:lnTo>
                                      <a:lnTo>
                                        <a:pt x="7209" y="19397"/>
                                      </a:lnTo>
                                      <a:lnTo>
                                        <a:pt x="7581" y="19310"/>
                                      </a:lnTo>
                                      <a:lnTo>
                                        <a:pt x="7860" y="19138"/>
                                      </a:lnTo>
                                      <a:lnTo>
                                        <a:pt x="8186" y="18966"/>
                                      </a:lnTo>
                                      <a:lnTo>
                                        <a:pt x="8512" y="18793"/>
                                      </a:lnTo>
                                      <a:lnTo>
                                        <a:pt x="8884" y="18621"/>
                                      </a:lnTo>
                                      <a:lnTo>
                                        <a:pt x="9256" y="18448"/>
                                      </a:lnTo>
                                      <a:lnTo>
                                        <a:pt x="9488" y="18362"/>
                                      </a:lnTo>
                                      <a:lnTo>
                                        <a:pt x="9860" y="18190"/>
                                      </a:lnTo>
                                      <a:lnTo>
                                        <a:pt x="10140" y="18017"/>
                                      </a:lnTo>
                                      <a:lnTo>
                                        <a:pt x="10512" y="17931"/>
                                      </a:lnTo>
                                      <a:lnTo>
                                        <a:pt x="10744" y="17586"/>
                                      </a:lnTo>
                                      <a:lnTo>
                                        <a:pt x="11070" y="17500"/>
                                      </a:lnTo>
                                      <a:lnTo>
                                        <a:pt x="11442" y="17241"/>
                                      </a:lnTo>
                                      <a:lnTo>
                                        <a:pt x="11721" y="17069"/>
                                      </a:lnTo>
                                      <a:lnTo>
                                        <a:pt x="12000" y="16810"/>
                                      </a:lnTo>
                                      <a:lnTo>
                                        <a:pt x="12279" y="16638"/>
                                      </a:lnTo>
                                      <a:lnTo>
                                        <a:pt x="12605" y="16379"/>
                                      </a:lnTo>
                                      <a:lnTo>
                                        <a:pt x="12884" y="16121"/>
                                      </a:lnTo>
                                      <a:lnTo>
                                        <a:pt x="13116" y="15862"/>
                                      </a:lnTo>
                                      <a:lnTo>
                                        <a:pt x="13395" y="15603"/>
                                      </a:lnTo>
                                      <a:lnTo>
                                        <a:pt x="13721" y="15345"/>
                                      </a:lnTo>
                                      <a:lnTo>
                                        <a:pt x="14093" y="15086"/>
                                      </a:lnTo>
                                      <a:lnTo>
                                        <a:pt x="14372" y="14828"/>
                                      </a:lnTo>
                                      <a:lnTo>
                                        <a:pt x="14558" y="14483"/>
                                      </a:lnTo>
                                      <a:lnTo>
                                        <a:pt x="14837" y="14138"/>
                                      </a:lnTo>
                                      <a:lnTo>
                                        <a:pt x="15163" y="13966"/>
                                      </a:lnTo>
                                      <a:lnTo>
                                        <a:pt x="15442" y="13793"/>
                                      </a:lnTo>
                                      <a:lnTo>
                                        <a:pt x="15721" y="13621"/>
                                      </a:lnTo>
                                      <a:lnTo>
                                        <a:pt x="16000" y="13276"/>
                                      </a:lnTo>
                                      <a:lnTo>
                                        <a:pt x="16279" y="13017"/>
                                      </a:lnTo>
                                      <a:lnTo>
                                        <a:pt x="16558" y="12759"/>
                                      </a:lnTo>
                                      <a:lnTo>
                                        <a:pt x="16837" y="12500"/>
                                      </a:lnTo>
                                      <a:lnTo>
                                        <a:pt x="17023" y="12241"/>
                                      </a:lnTo>
                                      <a:lnTo>
                                        <a:pt x="17302" y="11983"/>
                                      </a:lnTo>
                                      <a:lnTo>
                                        <a:pt x="17535" y="11638"/>
                                      </a:lnTo>
                                      <a:lnTo>
                                        <a:pt x="17814" y="11379"/>
                                      </a:lnTo>
                                      <a:lnTo>
                                        <a:pt x="18047" y="11034"/>
                                      </a:lnTo>
                                      <a:lnTo>
                                        <a:pt x="18279" y="10862"/>
                                      </a:lnTo>
                                      <a:lnTo>
                                        <a:pt x="18558" y="10517"/>
                                      </a:lnTo>
                                      <a:lnTo>
                                        <a:pt x="18884" y="10259"/>
                                      </a:lnTo>
                                      <a:lnTo>
                                        <a:pt x="19116" y="10086"/>
                                      </a:lnTo>
                                      <a:lnTo>
                                        <a:pt x="19349" y="9741"/>
                                      </a:lnTo>
                                      <a:lnTo>
                                        <a:pt x="19628" y="9569"/>
                                      </a:lnTo>
                                      <a:lnTo>
                                        <a:pt x="19628" y="9483"/>
                                      </a:lnTo>
                                      <a:lnTo>
                                        <a:pt x="19674" y="9483"/>
                                      </a:lnTo>
                                      <a:lnTo>
                                        <a:pt x="19767" y="9483"/>
                                      </a:lnTo>
                                      <a:lnTo>
                                        <a:pt x="19860" y="9310"/>
                                      </a:lnTo>
                                      <a:lnTo>
                                        <a:pt x="19907" y="9138"/>
                                      </a:lnTo>
                                      <a:lnTo>
                                        <a:pt x="19953" y="9138"/>
                                      </a:lnTo>
                                      <a:lnTo>
                                        <a:pt x="19860" y="9138"/>
                                      </a:lnTo>
                                      <a:lnTo>
                                        <a:pt x="19767" y="9138"/>
                                      </a:lnTo>
                                      <a:lnTo>
                                        <a:pt x="19628" y="9138"/>
                                      </a:lnTo>
                                      <a:lnTo>
                                        <a:pt x="19488" y="9138"/>
                                      </a:lnTo>
                                      <a:lnTo>
                                        <a:pt x="19349" y="9138"/>
                                      </a:lnTo>
                                      <a:lnTo>
                                        <a:pt x="19256" y="9224"/>
                                      </a:lnTo>
                                      <a:lnTo>
                                        <a:pt x="19070" y="9310"/>
                                      </a:lnTo>
                                      <a:lnTo>
                                        <a:pt x="18465" y="9310"/>
                                      </a:lnTo>
                                      <a:lnTo>
                                        <a:pt x="17953" y="9397"/>
                                      </a:lnTo>
                                      <a:lnTo>
                                        <a:pt x="17349" y="9483"/>
                                      </a:lnTo>
                                      <a:lnTo>
                                        <a:pt x="16791" y="9483"/>
                                      </a:lnTo>
                                      <a:lnTo>
                                        <a:pt x="16186" y="9483"/>
                                      </a:lnTo>
                                      <a:lnTo>
                                        <a:pt x="15628" y="9483"/>
                                      </a:lnTo>
                                      <a:lnTo>
                                        <a:pt x="15070" y="9483"/>
                                      </a:lnTo>
                                      <a:lnTo>
                                        <a:pt x="14465" y="9569"/>
                                      </a:lnTo>
                                      <a:lnTo>
                                        <a:pt x="13907" y="9569"/>
                                      </a:lnTo>
                                      <a:lnTo>
                                        <a:pt x="13302" y="9483"/>
                                      </a:lnTo>
                                      <a:lnTo>
                                        <a:pt x="12744" y="9483"/>
                                      </a:lnTo>
                                      <a:lnTo>
                                        <a:pt x="12186" y="9483"/>
                                      </a:lnTo>
                                      <a:lnTo>
                                        <a:pt x="11674" y="9397"/>
                                      </a:lnTo>
                                      <a:lnTo>
                                        <a:pt x="11023" y="9138"/>
                                      </a:lnTo>
                                      <a:lnTo>
                                        <a:pt x="10465" y="9138"/>
                                      </a:lnTo>
                                      <a:lnTo>
                                        <a:pt x="9907" y="8793"/>
                                      </a:lnTo>
                                      <a:lnTo>
                                        <a:pt x="9302" y="8362"/>
                                      </a:lnTo>
                                      <a:lnTo>
                                        <a:pt x="8558" y="8017"/>
                                      </a:lnTo>
                                      <a:lnTo>
                                        <a:pt x="8047" y="7672"/>
                                      </a:lnTo>
                                      <a:lnTo>
                                        <a:pt x="7581" y="7241"/>
                                      </a:lnTo>
                                      <a:lnTo>
                                        <a:pt x="7023" y="6897"/>
                                      </a:lnTo>
                                      <a:lnTo>
                                        <a:pt x="6605" y="6379"/>
                                      </a:lnTo>
                                      <a:lnTo>
                                        <a:pt x="6140" y="6121"/>
                                      </a:lnTo>
                                      <a:lnTo>
                                        <a:pt x="5674" y="5776"/>
                                      </a:lnTo>
                                      <a:lnTo>
                                        <a:pt x="5349" y="5259"/>
                                      </a:lnTo>
                                      <a:lnTo>
                                        <a:pt x="4930" y="4741"/>
                                      </a:lnTo>
                                      <a:lnTo>
                                        <a:pt x="4605" y="4138"/>
                                      </a:lnTo>
                                      <a:lnTo>
                                        <a:pt x="4233" y="3534"/>
                                      </a:lnTo>
                                      <a:lnTo>
                                        <a:pt x="3767" y="2845"/>
                                      </a:lnTo>
                                      <a:lnTo>
                                        <a:pt x="3349" y="2155"/>
                                      </a:lnTo>
                                      <a:lnTo>
                                        <a:pt x="2977" y="1552"/>
                                      </a:lnTo>
                                      <a:lnTo>
                                        <a:pt x="2558" y="603"/>
                                      </a:lnTo>
                                      <a:lnTo>
                                        <a:pt x="2419" y="517"/>
                                      </a:lnTo>
                                      <a:lnTo>
                                        <a:pt x="2326" y="345"/>
                                      </a:lnTo>
                                      <a:lnTo>
                                        <a:pt x="2279" y="259"/>
                                      </a:lnTo>
                                      <a:lnTo>
                                        <a:pt x="2233" y="259"/>
                                      </a:lnTo>
                                      <a:lnTo>
                                        <a:pt x="2233" y="172"/>
                                      </a:lnTo>
                                      <a:lnTo>
                                        <a:pt x="2140" y="86"/>
                                      </a:lnTo>
                                      <a:lnTo>
                                        <a:pt x="2047" y="86"/>
                                      </a:lnTo>
                                      <a:lnTo>
                                        <a:pt x="1953" y="0"/>
                                      </a:lnTo>
                                      <a:lnTo>
                                        <a:pt x="1581" y="1207"/>
                                      </a:lnTo>
                                      <a:lnTo>
                                        <a:pt x="1209" y="1983"/>
                                      </a:lnTo>
                                      <a:lnTo>
                                        <a:pt x="930" y="2931"/>
                                      </a:lnTo>
                                      <a:lnTo>
                                        <a:pt x="744" y="3707"/>
                                      </a:lnTo>
                                      <a:lnTo>
                                        <a:pt x="605" y="4483"/>
                                      </a:lnTo>
                                      <a:lnTo>
                                        <a:pt x="465" y="5259"/>
                                      </a:lnTo>
                                      <a:lnTo>
                                        <a:pt x="326" y="6121"/>
                                      </a:lnTo>
                                      <a:lnTo>
                                        <a:pt x="140" y="7241"/>
                                      </a:lnTo>
                                      <a:lnTo>
                                        <a:pt x="140" y="8362"/>
                                      </a:lnTo>
                                      <a:lnTo>
                                        <a:pt x="47" y="9655"/>
                                      </a:lnTo>
                                      <a:lnTo>
                                        <a:pt x="0" y="11293"/>
                                      </a:lnTo>
                                      <a:lnTo>
                                        <a:pt x="0" y="13362"/>
                                      </a:lnTo>
                                      <a:lnTo>
                                        <a:pt x="140" y="14224"/>
                                      </a:lnTo>
                                      <a:lnTo>
                                        <a:pt x="233" y="15086"/>
                                      </a:lnTo>
                                      <a:lnTo>
                                        <a:pt x="372" y="15690"/>
                                      </a:lnTo>
                                      <a:lnTo>
                                        <a:pt x="558" y="16207"/>
                                      </a:lnTo>
                                      <a:lnTo>
                                        <a:pt x="651" y="16552"/>
                                      </a:lnTo>
                                      <a:lnTo>
                                        <a:pt x="884" y="17069"/>
                                      </a:lnTo>
                                      <a:lnTo>
                                        <a:pt x="1163" y="17500"/>
                                      </a:lnTo>
                                      <a:lnTo>
                                        <a:pt x="1581" y="18362"/>
                                      </a:lnTo>
                                      <a:lnTo>
                                        <a:pt x="1814" y="18621"/>
                                      </a:lnTo>
                                      <a:lnTo>
                                        <a:pt x="1953" y="18879"/>
                                      </a:lnTo>
                                      <a:lnTo>
                                        <a:pt x="2186" y="19138"/>
                                      </a:lnTo>
                                      <a:lnTo>
                                        <a:pt x="2326" y="19397"/>
                                      </a:lnTo>
                                      <a:lnTo>
                                        <a:pt x="2558" y="19483"/>
                                      </a:lnTo>
                                      <a:lnTo>
                                        <a:pt x="2744" y="19655"/>
                                      </a:lnTo>
                                      <a:lnTo>
                                        <a:pt x="2930" y="19741"/>
                                      </a:lnTo>
                                      <a:lnTo>
                                        <a:pt x="3116" y="19741"/>
                                      </a:lnTo>
                                      <a:lnTo>
                                        <a:pt x="3256" y="19828"/>
                                      </a:lnTo>
                                      <a:lnTo>
                                        <a:pt x="3442" y="19828"/>
                                      </a:lnTo>
                                      <a:lnTo>
                                        <a:pt x="3721" y="19828"/>
                                      </a:lnTo>
                                      <a:lnTo>
                                        <a:pt x="4047" y="19914"/>
                                      </a:lnTo>
                                      <a:lnTo>
                                        <a:pt x="4326" y="19828"/>
                                      </a:lnTo>
                                      <a:lnTo>
                                        <a:pt x="4605" y="19828"/>
                                      </a:lnTo>
                                      <a:lnTo>
                                        <a:pt x="4977" y="19828"/>
                                      </a:lnTo>
                                      <a:lnTo>
                                        <a:pt x="5442" y="19741"/>
                                      </a:lnTo>
                                      <a:close/>
                                    </a:path>
                                  </a:pathLst>
                                </a:custGeom>
                                <a:solidFill>
                                  <a:srgbClr val="0000FF"/>
                                </a:solidFill>
                                <a:ln>
                                  <a:noFill/>
                                </a:ln>
                                <a:extLst>
                                  <a:ext uri="{91240B29-F687-4F45-9708-019B960494DF}">
                                    <a14:hiddenLine xmlns:a14="http://schemas.microsoft.com/office/drawing/2010/main" w="0">
                                      <a:solidFill>
                                        <a:srgbClr val="FFFFFF"/>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EF48EEB" id="Group 45" o:spid="_x0000_s1026" style="position:absolute;margin-left:9.75pt;margin-top:0;width:23.25pt;height:0;z-index:251613184;mso-wrap-distance-top:-3e-5mm;mso-wrap-distance-bottom:-3e-5mm;mso-position-horizontal-relative:page;mso-position-vertical-relative:page"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" o:allowincell="f">
                      <v:shape id="Freeform 46" o:spid="_x0000_s1027" style="position:absolute;width:20000;height:20000;visibility:visible;mso-wrap-style:square;v-text-anchor:top" coordsize="20000,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" path="m27,19973r19892,l19973,7897r,-7843l18643,r-407,299l17910,597r-379,271l17205,1113r-326,244l16581,1628r-326,272l15984,2171r-299,190l15414,2605r-272,272l14817,3094r-217,217l14328,3555r-271,217l13813,4016r-272,245l13270,4478r-190,244l12809,4939r-272,244l12320,5400r-298,272l11805,5889r-272,325l11289,6459r-244,271l10773,6974r-298,299l10204,7571r-299,299l9607,8168r,109l9905,8494r299,190l10448,8874r325,217l11072,9254r244,190l11642,9607r217,217l12185,10014r298,162l12754,10366r299,163l13297,10638r326,217l13948,10991r245,162l14464,11316r299,163l15088,11615r272,162l15685,11913r299,109l16282,12212r299,135l16879,12483r326,163l17503,12754r326,136l18155,13053r352,108l18833,13297r299,136l19159,13433r27,l19213,13433r,27l19213,13487r,27l19186,13514r,27l18969,13704r-190,109l18562,14003r-190,135l18182,14301r-190,109l17775,14545r-217,136l17368,14817r-217,108l16934,15088r-163,82l16581,15332r-245,109l16119,15577r-190,135l15712,15821r-190,81l15332,16065r-217,109l14871,16255r-217,136l14437,16526r-217,82l14003,16716r-217,109l13514,16906r-217,109l13080,17096r-217,136l12619,17313r-245,109l12022,17558r-299,108l11398,17802r-272,108l10855,17992r-272,81l10339,18128r-244,54l9824,18236r-272,54l9308,18345r-299,27l8738,18399r-271,l8168,18399r-353,l7680,18399r-136,l7436,18372r-163,-27l7164,18318r-136,-28l6893,18236r-109,l6377,18100r-325,-135l5699,17802r-299,-163l5183,17449r-271,-217l4695,16988r-163,-244l4369,16554r-136,-326l4125,15902r-163,-271l3908,15278r-82,-325l3745,14600r-54,-407l3636,12700r55,-244l3718,12212r54,-245l3853,11777r82,-271l3989,11316r109,-271l4152,10828r109,-217l4396,10366r109,-271l4640,9851r109,-244l4885,9389r162,-244l5183,8928r,-136l5075,8657,4912,8467,4722,8304,4559,8141,4369,8033,4152,7897,3935,7761,3718,7653,3446,7544,3256,7436,3039,7327r-244,-54l2578,7164r-190,-54l2198,7001r-217,-54l1872,6947r-108,27l1628,6974r-135,27l1330,7056r-136,27l1085,7110r-135,l923,7164r,27l923,7246r-55,l841,7110r,-82l841,7001r55,-27l923,6866r,-109l977,6649r81,-82l1140,6404r81,-135l1303,6160r162,-108l1574,5889r136,-109l1818,5699r109,-109l2035,5536r163,-136l2334,5319r108,-54l2442,5237r,-27l2469,5183r245,-27l2985,5075r244,-82l3446,4939r299,-54l3989,4858r272,l4505,4885r244,54l5047,4993r299,109l5563,5183r299,163l6133,5536r326,163l6784,5970r27,l6893,6052r27,54l6974,6133r82,54l7083,6242r27,27l7137,6269r163,27l7517,6052r244,-299l8060,5536r244,-299l8602,4993r272,-271l9172,4450r326,-244l9796,3962r326,-217l10448,3419r353,-190l11126,3012r353,-244l11832,2551r380,-217l12537,2117r407,-217l13243,1710r407,-190l14003,1330r380,-163l14735,1004r380,-136l15468,733r353,-136l16147,488r379,-108l16852,271r326,-81l17503,109r299,-28l17829,81r,-27l17829,27,11615,,27,,,19973r27,xe" fillcolor="blue" stroked="f" strokecolor="white" strokeweight="0">
                        <v:path arrowok="t" o:connecttype="custom" o:connectlocs="18643,0;16879,1357;15414,2605;14057,3772;12809,4939;11533,6214;10204,7571;10204,8684;11642,9607;13053,10529;14464,11316;15984,12022;17503,12754;19132,13433;19213,13487;18779,13813;17775,14545;16771,15170;15712,15821;14654,16391;13514,16906;12374,17422;10855,17992;9552,18290;8168,18399;7273,18345;6377,18100;4912,17232;4125,15902;3691,14193;3853,11777;4261,10611;4885,9389;4912,8467;3935,7761;2795,7273;1872,6947;1194,7083;923,7246;896,6974;1140,6404;1710,5780;2334,5319;2469,5183;3745,4885;5047,4993;6459,5699;6974,6133;7300,6296;8602,4993;10122,3745;11832,2551;13650,1520;15468,733;17178,190;17829,54;0,19973" o:connectangles="0,0,0,0,0,0,0,0,0,0,0,0,0,0,0,0,0,0,0,0,0,0,0,0,0,0,0,0,0,0,0,0,0,0,0,0,0,0,0,0,0,0,0,0,0,0,0,0,0,0,0,0,0,0,0,0,0"/>
                      </v:shape>
                      <v:shape id="Freeform 47" o:spid="_x0000_s1028" style="position:absolute;left:6242;top:11018;width:11668;height:6295;visibility:visible;mso-wrap-style:square;v-text-anchor:top" coordsize="20000,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" path="m5442,19741r279,l6140,19655r372,-86l6884,19483r325,-86l7581,19310r279,-172l8186,18966r326,-173l8884,18621r372,-173l9488,18362r372,-172l10140,18017r372,-86l10744,17586r326,-86l11442,17241r279,-172l12000,16810r279,-172l12605,16379r279,-258l13116,15862r279,-259l13721,15345r372,-259l14372,14828r186,-345l14837,14138r326,-172l15442,13793r279,-172l16000,13276r279,-259l16558,12759r279,-259l17023,12241r279,-258l17535,11638r279,-259l18047,11034r232,-172l18558,10517r326,-258l19116,10086r233,-345l19628,9569r,-86l19674,9483r93,l19860,9310r47,-172l19953,9138r-93,l19767,9138r-139,l19488,9138r-139,l19256,9224r-186,86l18465,9310r-512,87l17349,9483r-558,l16186,9483r-558,l15070,9483r-605,86l13907,9569r-605,-86l12744,9483r-558,l11674,9397r-651,-259l10465,9138,9907,8793,9302,8362,8558,8017,8047,7672,7581,7241,7023,6897,6605,6379,6140,6121,5674,5776,5349,5259,4930,4741,4605,4138,4233,3534,3767,2845,3349,2155,2977,1552,2558,603,2419,517,2326,345r-47,-86l2233,259r,-87l2140,86r-93,l1953,,1581,1207r-372,776l930,2931,744,3707,605,4483,465,5259,326,6121,140,7241r,1121l47,9655,,11293r,2069l140,14224r93,862l372,15690r186,517l651,16552r233,517l1163,17500r418,862l1814,18621r139,258l2186,19138r140,259l2558,19483r186,172l2930,19741r186,l3256,19828r186,l3721,19828r326,86l4326,19828r279,l4977,19828r465,-87xe" fillcolor="blue" stroked="f" strokecolor="white" strokeweight="0">
                        <v:path arrowok="t" o:connecttype="custom" o:connectlocs="3582,6186;4206,6105;4776,5970;5400,5807;5916,5671;6458,5508;7001,5291;7517,5074;8005,4830;8493,4559;9009,4341;9497,4097;9931,3853;10393,3582;10827,3310;11288,3066;11478,2985;11614,2876;11586,2876;11532,2876;11288,2876;10772,2930;9796,2985;8792,2985;7760,2985;6811,2958;5780,2768;4695,2415;3853,2008;3121,1655;2470,1112;1737,488;1357,109;1303,54;1139,0;543,923;271,1655;82,2632;0,4206;217,4938;516,5372;1058,5861;1357,6105;1709,6213;2008,6241;2524,6241;3175,6213" o:connectangles="0,0,0,0,0,0,0,0,0,0,0,0,0,0,0,0,0,0,0,0,0,0,0,0,0,0,0,0,0,0,0,0,0,0,0,0,0,0,0,0,0,0,0,0,0,0,0"/>
                      </v:shape>
                      <w10:wrap anchorx="page" anchory="page"/>
                    </v:group>
                  </w:pict>
                </mc:Fallback>
              </mc:AlternateContent>
            </w:r>
            <w:r w:rsidR="00833212" w:rsidRPr="00976999">
              <w:rPr>
                <w:rFonts w:ascii="Arial" w:hAnsi="Arial" w:cs="Arial"/>
                <w:sz w:val="20"/>
                <w:szCs w:val="20"/>
              </w:rPr>
              <w:t>1A. Raison sociale</w:t>
            </w:r>
            <w:r w:rsidR="002B1442" w:rsidRPr="00976999">
              <w:rPr>
                <w:rFonts w:ascii="Arial" w:hAnsi="Arial" w:cs="Arial"/>
                <w:sz w:val="20"/>
                <w:szCs w:val="20"/>
              </w:rPr>
              <w:t xml:space="preserve">, </w:t>
            </w:r>
            <w:r w:rsidR="00833212" w:rsidRPr="00976999">
              <w:rPr>
                <w:rFonts w:ascii="Arial" w:hAnsi="Arial" w:cs="Arial"/>
                <w:sz w:val="20"/>
                <w:szCs w:val="20"/>
              </w:rPr>
              <w:t xml:space="preserve">adresse de la </w:t>
            </w:r>
            <w:r w:rsidR="00833212" w:rsidRPr="00312014">
              <w:rPr>
                <w:rFonts w:ascii="Arial" w:hAnsi="Arial" w:cs="Arial"/>
                <w:sz w:val="20"/>
                <w:szCs w:val="20"/>
              </w:rPr>
              <w:t>société</w:t>
            </w:r>
            <w:r w:rsidR="002B1442" w:rsidRPr="00312014">
              <w:rPr>
                <w:rFonts w:ascii="Arial" w:hAnsi="Arial" w:cs="Arial"/>
                <w:sz w:val="20"/>
                <w:szCs w:val="20"/>
              </w:rPr>
              <w:t xml:space="preserve"> </w:t>
            </w:r>
            <w:r w:rsidR="00F0241B" w:rsidRPr="00312014">
              <w:rPr>
                <w:rFonts w:ascii="Arial" w:hAnsi="Arial" w:cs="Arial"/>
                <w:sz w:val="20"/>
                <w:szCs w:val="20"/>
              </w:rPr>
              <w:t xml:space="preserve">et </w:t>
            </w:r>
            <w:r w:rsidR="002B1442" w:rsidRPr="00976999">
              <w:rPr>
                <w:rFonts w:ascii="Arial" w:hAnsi="Arial" w:cs="Arial"/>
                <w:sz w:val="20"/>
                <w:szCs w:val="20"/>
              </w:rPr>
              <w:t>contacts</w:t>
            </w:r>
            <w:r w:rsidR="00833212" w:rsidRPr="00976999">
              <w:rPr>
                <w:rFonts w:ascii="Arial" w:hAnsi="Arial" w:cs="Arial"/>
                <w:sz w:val="20"/>
                <w:szCs w:val="20"/>
              </w:rPr>
              <w:t xml:space="preserve"> </w:t>
            </w:r>
            <w:r w:rsidR="00B42868" w:rsidRPr="00976999">
              <w:rPr>
                <w:rFonts w:ascii="Arial" w:hAnsi="Arial" w:cs="Arial"/>
                <w:i/>
                <w:iCs/>
                <w:sz w:val="16"/>
                <w:szCs w:val="16"/>
              </w:rPr>
              <w:t>(</w:t>
            </w:r>
            <w:r w:rsidR="009F26DA" w:rsidRPr="00976999">
              <w:rPr>
                <w:rFonts w:ascii="Arial" w:hAnsi="Arial" w:cs="Arial"/>
                <w:i/>
                <w:iCs/>
                <w:sz w:val="16"/>
                <w:szCs w:val="16"/>
              </w:rPr>
              <w:t>Name,</w:t>
            </w:r>
            <w:r w:rsidR="002B1442" w:rsidRPr="00976999">
              <w:rPr>
                <w:rFonts w:ascii="Arial" w:hAnsi="Arial" w:cs="Arial"/>
                <w:i/>
                <w:iCs/>
                <w:sz w:val="16"/>
                <w:szCs w:val="16"/>
              </w:rPr>
              <w:t xml:space="preserve"> </w:t>
            </w:r>
            <w:proofErr w:type="spellStart"/>
            <w:r w:rsidR="00833212" w:rsidRPr="00976999">
              <w:rPr>
                <w:rFonts w:ascii="Arial" w:hAnsi="Arial" w:cs="Arial"/>
                <w:i/>
                <w:iCs/>
                <w:sz w:val="16"/>
                <w:szCs w:val="16"/>
              </w:rPr>
              <w:t>address</w:t>
            </w:r>
            <w:proofErr w:type="spellEnd"/>
            <w:r w:rsidR="00833212" w:rsidRPr="00976999">
              <w:rPr>
                <w:rFonts w:ascii="Arial" w:hAnsi="Arial" w:cs="Arial"/>
                <w:i/>
                <w:iCs/>
                <w:sz w:val="16"/>
                <w:szCs w:val="16"/>
              </w:rPr>
              <w:t xml:space="preserve"> of organisation</w:t>
            </w:r>
            <w:r w:rsidR="002B1442" w:rsidRPr="00976999">
              <w:rPr>
                <w:rFonts w:ascii="Arial" w:hAnsi="Arial" w:cs="Arial"/>
                <w:i/>
                <w:iCs/>
                <w:sz w:val="16"/>
                <w:szCs w:val="16"/>
              </w:rPr>
              <w:t xml:space="preserve"> and contacts</w:t>
            </w:r>
            <w:r w:rsidR="00833212" w:rsidRPr="00976999">
              <w:rPr>
                <w:rFonts w:ascii="Arial" w:hAnsi="Arial" w:cs="Arial"/>
                <w:i/>
                <w:iCs/>
                <w:sz w:val="16"/>
                <w:szCs w:val="16"/>
              </w:rPr>
              <w:t>)</w:t>
            </w:r>
            <w:r w:rsidR="00243FA9" w:rsidRPr="00976999">
              <w:rPr>
                <w:rFonts w:ascii="Arial" w:hAnsi="Arial" w:cs="Arial"/>
                <w:i/>
                <w:iCs/>
                <w:sz w:val="16"/>
                <w:szCs w:val="16"/>
              </w:rPr>
              <w:t>:</w:t>
            </w:r>
          </w:p>
        </w:tc>
      </w:tr>
      <w:tr w:rsidR="00976999" w:rsidRPr="00976999" w14:paraId="63D82184" w14:textId="77777777" w:rsidTr="00B82134">
        <w:trPr>
          <w:trHeight w:val="473"/>
          <w:jc w:val="center"/>
        </w:trPr>
        <w:tc>
          <w:tcPr>
            <w:tcW w:w="10774" w:type="dxa"/>
            <w:gridSpan w:val="7"/>
            <w:tcBorders>
              <w:top w:val="single" w:sz="4" w:space="0" w:color="auto"/>
              <w:left w:val="single" w:sz="8" w:space="0" w:color="auto"/>
              <w:bottom w:val="single" w:sz="8" w:space="0" w:color="000000"/>
              <w:right w:val="single" w:sz="8" w:space="0" w:color="000000"/>
            </w:tcBorders>
            <w:shd w:val="clear" w:color="auto" w:fill="auto"/>
            <w:noWrap/>
          </w:tcPr>
          <w:p w14:paraId="5571A418" w14:textId="77777777" w:rsidR="00484927" w:rsidRPr="00976999" w:rsidRDefault="00484927" w:rsidP="00780884">
            <w:pPr>
              <w:spacing w:beforeLines="60" w:before="144"/>
              <w:rPr>
                <w:rFonts w:ascii="Arial" w:hAnsi="Arial" w:cs="Arial"/>
                <w:sz w:val="20"/>
                <w:szCs w:val="20"/>
                <w:lang w:val="en-US"/>
              </w:rPr>
            </w:pPr>
            <w:proofErr w:type="spellStart"/>
            <w:r w:rsidRPr="00976999">
              <w:rPr>
                <w:rFonts w:ascii="Arial" w:hAnsi="Arial" w:cs="Arial"/>
                <w:sz w:val="20"/>
                <w:szCs w:val="20"/>
                <w:lang w:val="en-US"/>
              </w:rPr>
              <w:t>Organisme</w:t>
            </w:r>
            <w:proofErr w:type="spellEnd"/>
            <w:r w:rsidR="0045468A" w:rsidRPr="00976999">
              <w:rPr>
                <w:rFonts w:ascii="Arial" w:hAnsi="Arial" w:cs="Arial"/>
                <w:sz w:val="20"/>
                <w:szCs w:val="20"/>
                <w:lang w:val="en-US"/>
              </w:rPr>
              <w:t xml:space="preserve"> </w:t>
            </w:r>
            <w:r w:rsidR="0045468A" w:rsidRPr="00976999">
              <w:rPr>
                <w:rFonts w:ascii="Arial" w:hAnsi="Arial" w:cs="Arial"/>
                <w:i/>
                <w:sz w:val="16"/>
                <w:szCs w:val="16"/>
                <w:lang w:val="en-GB"/>
              </w:rPr>
              <w:t>(Organis</w:t>
            </w:r>
            <w:r w:rsidR="0044420B" w:rsidRPr="00976999">
              <w:rPr>
                <w:rFonts w:ascii="Arial" w:hAnsi="Arial" w:cs="Arial"/>
                <w:i/>
                <w:sz w:val="16"/>
                <w:szCs w:val="16"/>
                <w:lang w:val="en-GB"/>
              </w:rPr>
              <w:t>ation</w:t>
            </w:r>
            <w:r w:rsidR="0045468A" w:rsidRPr="00976999">
              <w:rPr>
                <w:rFonts w:ascii="Arial" w:hAnsi="Arial" w:cs="Arial"/>
                <w:i/>
                <w:sz w:val="16"/>
                <w:szCs w:val="16"/>
                <w:lang w:val="en-GB"/>
              </w:rPr>
              <w:t>)</w:t>
            </w:r>
            <w:r w:rsidRPr="00976999">
              <w:rPr>
                <w:rFonts w:ascii="Arial" w:hAnsi="Arial" w:cs="Arial"/>
                <w:sz w:val="20"/>
                <w:szCs w:val="20"/>
                <w:lang w:val="en-US"/>
              </w:rPr>
              <w:t> :</w:t>
            </w:r>
          </w:p>
          <w:p w14:paraId="03B0FE9F" w14:textId="77777777" w:rsidR="00B234E1" w:rsidRPr="00976999" w:rsidRDefault="00484927" w:rsidP="00780884">
            <w:pPr>
              <w:spacing w:beforeLines="60" w:before="144"/>
              <w:rPr>
                <w:rFonts w:ascii="Arial" w:hAnsi="Arial" w:cs="Arial"/>
                <w:sz w:val="20"/>
                <w:szCs w:val="20"/>
                <w:lang w:val="en-US"/>
              </w:rPr>
            </w:pPr>
            <w:r w:rsidRPr="00976999">
              <w:rPr>
                <w:rFonts w:ascii="Arial" w:hAnsi="Arial" w:cs="Arial"/>
                <w:sz w:val="20"/>
                <w:szCs w:val="20"/>
                <w:lang w:val="en-US"/>
              </w:rPr>
              <w:t xml:space="preserve">   </w:t>
            </w:r>
            <w:r w:rsidR="00981F0E" w:rsidRPr="00976999">
              <w:rPr>
                <w:rFonts w:ascii="Arial" w:hAnsi="Arial" w:cs="Arial"/>
                <w:sz w:val="20"/>
                <w:szCs w:val="20"/>
                <w:lang w:val="en-US"/>
              </w:rPr>
              <w:t xml:space="preserve">Nom </w:t>
            </w:r>
            <w:proofErr w:type="spellStart"/>
            <w:r w:rsidRPr="00976999">
              <w:rPr>
                <w:rFonts w:ascii="Arial" w:hAnsi="Arial" w:cs="Arial"/>
                <w:sz w:val="20"/>
                <w:szCs w:val="20"/>
                <w:lang w:val="en-US"/>
              </w:rPr>
              <w:t>officiel</w:t>
            </w:r>
            <w:proofErr w:type="spellEnd"/>
            <w:r w:rsidRPr="00976999">
              <w:rPr>
                <w:rFonts w:ascii="Arial" w:hAnsi="Arial" w:cs="Arial"/>
                <w:sz w:val="20"/>
                <w:szCs w:val="20"/>
                <w:lang w:val="en-US"/>
              </w:rPr>
              <w:t xml:space="preserve"> (</w:t>
            </w:r>
            <w:proofErr w:type="spellStart"/>
            <w:r w:rsidRPr="00976999">
              <w:rPr>
                <w:rFonts w:ascii="Arial" w:hAnsi="Arial" w:cs="Arial"/>
                <w:sz w:val="20"/>
                <w:szCs w:val="20"/>
                <w:lang w:val="en-US"/>
              </w:rPr>
              <w:t>K</w:t>
            </w:r>
            <w:r w:rsidR="00670305" w:rsidRPr="00976999">
              <w:rPr>
                <w:rFonts w:ascii="Arial" w:hAnsi="Arial" w:cs="Arial"/>
                <w:sz w:val="20"/>
                <w:szCs w:val="20"/>
                <w:lang w:val="en-US"/>
              </w:rPr>
              <w:t>b</w:t>
            </w:r>
            <w:r w:rsidRPr="00976999">
              <w:rPr>
                <w:rFonts w:ascii="Arial" w:hAnsi="Arial" w:cs="Arial"/>
                <w:sz w:val="20"/>
                <w:szCs w:val="20"/>
                <w:lang w:val="en-US"/>
              </w:rPr>
              <w:t>is</w:t>
            </w:r>
            <w:proofErr w:type="spellEnd"/>
            <w:r w:rsidRPr="00976999">
              <w:rPr>
                <w:rFonts w:ascii="Arial" w:hAnsi="Arial" w:cs="Arial"/>
                <w:sz w:val="20"/>
                <w:szCs w:val="20"/>
                <w:lang w:val="en-US"/>
              </w:rPr>
              <w:t>)</w:t>
            </w:r>
            <w:r w:rsidR="0045468A" w:rsidRPr="00976999">
              <w:rPr>
                <w:rFonts w:ascii="Arial" w:hAnsi="Arial" w:cs="Arial"/>
                <w:sz w:val="20"/>
                <w:szCs w:val="20"/>
                <w:lang w:val="en-US"/>
              </w:rPr>
              <w:t xml:space="preserve"> </w:t>
            </w:r>
            <w:r w:rsidR="0045468A" w:rsidRPr="00976999">
              <w:rPr>
                <w:rFonts w:ascii="Arial" w:hAnsi="Arial" w:cs="Arial"/>
                <w:i/>
                <w:sz w:val="16"/>
                <w:szCs w:val="16"/>
                <w:lang w:val="en-GB"/>
              </w:rPr>
              <w:t>(</w:t>
            </w:r>
            <w:r w:rsidR="006E3F12" w:rsidRPr="00976999">
              <w:rPr>
                <w:rFonts w:ascii="Arial" w:hAnsi="Arial" w:cs="Arial"/>
                <w:i/>
                <w:sz w:val="16"/>
                <w:szCs w:val="16"/>
                <w:lang w:val="en-GB"/>
              </w:rPr>
              <w:t>Registered name as stated in the register</w:t>
            </w:r>
            <w:r w:rsidR="007C464F" w:rsidRPr="00976999">
              <w:rPr>
                <w:rFonts w:ascii="Arial" w:hAnsi="Arial" w:cs="Arial"/>
                <w:i/>
                <w:sz w:val="16"/>
                <w:szCs w:val="16"/>
                <w:lang w:val="en-GB"/>
              </w:rPr>
              <w:t xml:space="preserve"> of commerce)</w:t>
            </w:r>
            <w:r w:rsidR="00981F0E" w:rsidRPr="00976999">
              <w:rPr>
                <w:rFonts w:ascii="Arial" w:hAnsi="Arial" w:cs="Arial"/>
                <w:sz w:val="20"/>
                <w:szCs w:val="20"/>
                <w:lang w:val="en-US"/>
              </w:rPr>
              <w:t> :</w:t>
            </w:r>
          </w:p>
          <w:p w14:paraId="3824BB55" w14:textId="77777777" w:rsidR="00981F0E" w:rsidRPr="00976999" w:rsidRDefault="00484927" w:rsidP="00780884">
            <w:pPr>
              <w:spacing w:beforeLines="60" w:before="144"/>
              <w:rPr>
                <w:rFonts w:ascii="Arial" w:hAnsi="Arial" w:cs="Arial"/>
                <w:sz w:val="20"/>
                <w:szCs w:val="20"/>
                <w:lang w:val="en-US"/>
              </w:rPr>
            </w:pPr>
            <w:r w:rsidRPr="00976999">
              <w:rPr>
                <w:rFonts w:ascii="Arial" w:hAnsi="Arial" w:cs="Arial"/>
                <w:sz w:val="20"/>
                <w:szCs w:val="20"/>
                <w:lang w:val="en-US"/>
              </w:rPr>
              <w:t xml:space="preserve">   </w:t>
            </w:r>
            <w:r w:rsidR="00981F0E" w:rsidRPr="00976999">
              <w:rPr>
                <w:rFonts w:ascii="Arial" w:hAnsi="Arial" w:cs="Arial"/>
                <w:sz w:val="20"/>
                <w:szCs w:val="20"/>
                <w:lang w:val="en-US"/>
              </w:rPr>
              <w:t>Nom commercial (</w:t>
            </w:r>
            <w:proofErr w:type="spellStart"/>
            <w:r w:rsidR="00981F0E" w:rsidRPr="00976999">
              <w:rPr>
                <w:rFonts w:ascii="Arial" w:hAnsi="Arial" w:cs="Arial"/>
                <w:sz w:val="20"/>
                <w:szCs w:val="20"/>
                <w:lang w:val="en-US"/>
              </w:rPr>
              <w:t>si</w:t>
            </w:r>
            <w:proofErr w:type="spellEnd"/>
            <w:r w:rsidR="00981F0E" w:rsidRPr="00976999">
              <w:rPr>
                <w:rFonts w:ascii="Arial" w:hAnsi="Arial" w:cs="Arial"/>
                <w:sz w:val="20"/>
                <w:szCs w:val="20"/>
                <w:lang w:val="en-US"/>
              </w:rPr>
              <w:t xml:space="preserve"> </w:t>
            </w:r>
            <w:proofErr w:type="spellStart"/>
            <w:r w:rsidR="00981F0E" w:rsidRPr="00976999">
              <w:rPr>
                <w:rFonts w:ascii="Arial" w:hAnsi="Arial" w:cs="Arial"/>
                <w:sz w:val="20"/>
                <w:szCs w:val="20"/>
                <w:lang w:val="en-US"/>
              </w:rPr>
              <w:t>différent</w:t>
            </w:r>
            <w:proofErr w:type="spellEnd"/>
            <w:r w:rsidR="00981F0E" w:rsidRPr="00976999">
              <w:rPr>
                <w:rFonts w:ascii="Arial" w:hAnsi="Arial" w:cs="Arial"/>
                <w:sz w:val="20"/>
                <w:szCs w:val="20"/>
                <w:lang w:val="en-US"/>
              </w:rPr>
              <w:t>)</w:t>
            </w:r>
            <w:r w:rsidR="007C464F" w:rsidRPr="00976999">
              <w:rPr>
                <w:rFonts w:ascii="Arial" w:hAnsi="Arial" w:cs="Arial"/>
                <w:sz w:val="20"/>
                <w:szCs w:val="20"/>
                <w:lang w:val="en-US"/>
              </w:rPr>
              <w:t xml:space="preserve"> </w:t>
            </w:r>
            <w:r w:rsidR="007C464F" w:rsidRPr="00976999">
              <w:rPr>
                <w:rFonts w:ascii="Arial" w:hAnsi="Arial" w:cs="Arial"/>
                <w:i/>
                <w:sz w:val="16"/>
                <w:szCs w:val="16"/>
                <w:lang w:val="en-GB"/>
              </w:rPr>
              <w:t>(Trade name, if different)</w:t>
            </w:r>
            <w:r w:rsidR="00981F0E" w:rsidRPr="00976999">
              <w:rPr>
                <w:rFonts w:ascii="Arial" w:hAnsi="Arial" w:cs="Arial"/>
                <w:sz w:val="20"/>
                <w:szCs w:val="20"/>
                <w:lang w:val="en-US"/>
              </w:rPr>
              <w:t> :</w:t>
            </w:r>
          </w:p>
          <w:p w14:paraId="74336DBD" w14:textId="77777777" w:rsidR="00A17DE7" w:rsidRPr="00976999" w:rsidRDefault="00A17DE7" w:rsidP="00780884">
            <w:pPr>
              <w:spacing w:beforeLines="60" w:before="144"/>
              <w:rPr>
                <w:rFonts w:ascii="Arial" w:hAnsi="Arial" w:cs="Arial"/>
                <w:sz w:val="20"/>
                <w:szCs w:val="20"/>
                <w:lang w:val="en-US"/>
              </w:rPr>
            </w:pPr>
            <w:r w:rsidRPr="00976999">
              <w:rPr>
                <w:rFonts w:ascii="Arial" w:hAnsi="Arial" w:cs="Arial"/>
                <w:sz w:val="20"/>
                <w:szCs w:val="20"/>
                <w:lang w:val="en-US"/>
              </w:rPr>
              <w:t xml:space="preserve">   </w:t>
            </w:r>
            <w:proofErr w:type="spellStart"/>
            <w:r w:rsidRPr="00976999">
              <w:rPr>
                <w:rFonts w:ascii="Arial" w:hAnsi="Arial" w:cs="Arial"/>
                <w:sz w:val="20"/>
                <w:szCs w:val="20"/>
                <w:lang w:val="en-US"/>
              </w:rPr>
              <w:t>Numéro</w:t>
            </w:r>
            <w:proofErr w:type="spellEnd"/>
            <w:r w:rsidRPr="00976999">
              <w:rPr>
                <w:rFonts w:ascii="Arial" w:hAnsi="Arial" w:cs="Arial"/>
                <w:sz w:val="20"/>
                <w:szCs w:val="20"/>
                <w:lang w:val="en-US"/>
              </w:rPr>
              <w:t xml:space="preserve"> </w:t>
            </w:r>
            <w:proofErr w:type="spellStart"/>
            <w:r w:rsidRPr="00976999">
              <w:rPr>
                <w:rFonts w:ascii="Arial" w:hAnsi="Arial" w:cs="Arial"/>
                <w:sz w:val="20"/>
                <w:szCs w:val="20"/>
                <w:lang w:val="en-US"/>
              </w:rPr>
              <w:t>d’agrément</w:t>
            </w:r>
            <w:proofErr w:type="spellEnd"/>
            <w:r w:rsidRPr="00976999">
              <w:rPr>
                <w:rFonts w:ascii="Arial" w:hAnsi="Arial" w:cs="Arial"/>
                <w:sz w:val="20"/>
                <w:szCs w:val="20"/>
                <w:lang w:val="en-US"/>
              </w:rPr>
              <w:t xml:space="preserve"> </w:t>
            </w:r>
            <w:r w:rsidRPr="00976999">
              <w:rPr>
                <w:rFonts w:ascii="Arial" w:hAnsi="Arial" w:cs="Arial"/>
                <w:i/>
                <w:sz w:val="16"/>
                <w:szCs w:val="16"/>
                <w:lang w:val="en-GB"/>
              </w:rPr>
              <w:t>(Approval number) </w:t>
            </w:r>
            <w:r w:rsidRPr="00976999">
              <w:rPr>
                <w:rFonts w:ascii="Arial" w:hAnsi="Arial" w:cs="Arial"/>
                <w:sz w:val="20"/>
                <w:szCs w:val="20"/>
                <w:lang w:val="en-US"/>
              </w:rPr>
              <w:t>:</w:t>
            </w:r>
          </w:p>
          <w:p w14:paraId="7405DEE6" w14:textId="77777777" w:rsidR="00981F0E" w:rsidRPr="00976999" w:rsidRDefault="00484927" w:rsidP="00780884">
            <w:pPr>
              <w:spacing w:beforeLines="60" w:before="144"/>
              <w:rPr>
                <w:rFonts w:ascii="Arial" w:hAnsi="Arial" w:cs="Arial"/>
                <w:sz w:val="20"/>
                <w:szCs w:val="20"/>
                <w:lang w:val="en-US"/>
              </w:rPr>
            </w:pPr>
            <w:r w:rsidRPr="00976999">
              <w:rPr>
                <w:rFonts w:ascii="Arial" w:hAnsi="Arial" w:cs="Arial"/>
                <w:sz w:val="20"/>
                <w:szCs w:val="20"/>
                <w:lang w:val="en-US"/>
              </w:rPr>
              <w:t xml:space="preserve">   </w:t>
            </w:r>
            <w:proofErr w:type="spellStart"/>
            <w:r w:rsidR="00092231" w:rsidRPr="00976999">
              <w:rPr>
                <w:rFonts w:ascii="Arial" w:hAnsi="Arial" w:cs="Arial"/>
                <w:sz w:val="20"/>
                <w:szCs w:val="20"/>
                <w:lang w:val="en-US"/>
              </w:rPr>
              <w:t>Adresse</w:t>
            </w:r>
            <w:proofErr w:type="spellEnd"/>
            <w:r w:rsidR="008479E6" w:rsidRPr="00976999">
              <w:rPr>
                <w:rFonts w:ascii="Arial" w:hAnsi="Arial" w:cs="Arial"/>
                <w:sz w:val="20"/>
                <w:szCs w:val="20"/>
                <w:lang w:val="en-US"/>
              </w:rPr>
              <w:t xml:space="preserve"> </w:t>
            </w:r>
            <w:r w:rsidR="008479E6" w:rsidRPr="00976999">
              <w:rPr>
                <w:rFonts w:ascii="Arial" w:hAnsi="Arial" w:cs="Arial"/>
                <w:i/>
                <w:sz w:val="16"/>
                <w:szCs w:val="16"/>
                <w:lang w:val="en-GB"/>
              </w:rPr>
              <w:t>(Address)</w:t>
            </w:r>
            <w:r w:rsidR="00092231" w:rsidRPr="00976999">
              <w:rPr>
                <w:rFonts w:ascii="Arial" w:hAnsi="Arial" w:cs="Arial"/>
                <w:i/>
                <w:sz w:val="16"/>
                <w:szCs w:val="16"/>
                <w:lang w:val="en-GB"/>
              </w:rPr>
              <w:t> </w:t>
            </w:r>
            <w:r w:rsidR="00092231" w:rsidRPr="00976999">
              <w:rPr>
                <w:rFonts w:ascii="Arial" w:hAnsi="Arial" w:cs="Arial"/>
                <w:sz w:val="20"/>
                <w:szCs w:val="20"/>
                <w:lang w:val="en-US"/>
              </w:rPr>
              <w:t>:</w:t>
            </w:r>
          </w:p>
          <w:p w14:paraId="2045057C" w14:textId="77777777" w:rsidR="00092231" w:rsidRPr="00976999" w:rsidRDefault="00484927" w:rsidP="00780884">
            <w:pPr>
              <w:spacing w:beforeLines="60" w:before="144"/>
              <w:rPr>
                <w:rFonts w:ascii="Arial" w:hAnsi="Arial" w:cs="Arial"/>
                <w:sz w:val="20"/>
                <w:szCs w:val="20"/>
                <w:lang w:val="en-US"/>
              </w:rPr>
            </w:pPr>
            <w:r w:rsidRPr="00976999">
              <w:rPr>
                <w:rFonts w:ascii="Arial" w:hAnsi="Arial" w:cs="Arial"/>
                <w:sz w:val="20"/>
                <w:szCs w:val="20"/>
                <w:lang w:val="en-US"/>
              </w:rPr>
              <w:t xml:space="preserve">   </w:t>
            </w:r>
            <w:proofErr w:type="spellStart"/>
            <w:r w:rsidR="00092231" w:rsidRPr="00976999">
              <w:rPr>
                <w:rFonts w:ascii="Arial" w:hAnsi="Arial" w:cs="Arial"/>
                <w:sz w:val="20"/>
                <w:szCs w:val="20"/>
                <w:lang w:val="en-US"/>
              </w:rPr>
              <w:t>Téléphone</w:t>
            </w:r>
            <w:proofErr w:type="spellEnd"/>
            <w:r w:rsidR="00092231" w:rsidRPr="00976999">
              <w:rPr>
                <w:rFonts w:ascii="Arial" w:hAnsi="Arial" w:cs="Arial"/>
                <w:sz w:val="20"/>
                <w:szCs w:val="20"/>
                <w:lang w:val="en-US"/>
              </w:rPr>
              <w:t xml:space="preserve"> / </w:t>
            </w:r>
            <w:proofErr w:type="spellStart"/>
            <w:r w:rsidR="00B57426" w:rsidRPr="00976999">
              <w:rPr>
                <w:rFonts w:ascii="Arial" w:hAnsi="Arial" w:cs="Arial"/>
                <w:sz w:val="20"/>
                <w:szCs w:val="20"/>
                <w:lang w:val="en-US"/>
              </w:rPr>
              <w:t>Courriel</w:t>
            </w:r>
            <w:proofErr w:type="spellEnd"/>
            <w:r w:rsidR="00CB4F60" w:rsidRPr="00976999">
              <w:rPr>
                <w:rFonts w:ascii="Arial" w:hAnsi="Arial" w:cs="Arial"/>
                <w:sz w:val="20"/>
                <w:szCs w:val="20"/>
                <w:lang w:val="en-US"/>
              </w:rPr>
              <w:t xml:space="preserve"> </w:t>
            </w:r>
            <w:r w:rsidR="00AE01ED" w:rsidRPr="00976999">
              <w:rPr>
                <w:rFonts w:ascii="Arial" w:hAnsi="Arial" w:cs="Arial"/>
                <w:i/>
                <w:sz w:val="16"/>
                <w:szCs w:val="16"/>
                <w:lang w:val="en-GB"/>
              </w:rPr>
              <w:t xml:space="preserve">(Phone </w:t>
            </w:r>
            <w:r w:rsidR="001D3629" w:rsidRPr="00976999">
              <w:rPr>
                <w:rFonts w:ascii="Arial" w:hAnsi="Arial" w:cs="Arial"/>
                <w:i/>
                <w:sz w:val="16"/>
                <w:szCs w:val="16"/>
                <w:lang w:val="en-GB"/>
              </w:rPr>
              <w:t>number</w:t>
            </w:r>
            <w:r w:rsidR="00AE01ED" w:rsidRPr="00976999">
              <w:rPr>
                <w:rFonts w:ascii="Arial" w:hAnsi="Arial" w:cs="Arial"/>
                <w:i/>
                <w:sz w:val="16"/>
                <w:szCs w:val="16"/>
                <w:lang w:val="en-GB"/>
              </w:rPr>
              <w:t>/ email)</w:t>
            </w:r>
            <w:r w:rsidR="00B57426" w:rsidRPr="00976999">
              <w:rPr>
                <w:rFonts w:ascii="Arial" w:hAnsi="Arial" w:cs="Arial"/>
                <w:sz w:val="20"/>
                <w:szCs w:val="20"/>
                <w:lang w:val="en-US"/>
              </w:rPr>
              <w:t>:</w:t>
            </w:r>
          </w:p>
          <w:p w14:paraId="12F01721" w14:textId="77777777" w:rsidR="00092231" w:rsidRPr="00976999" w:rsidRDefault="00092231" w:rsidP="00780884">
            <w:pPr>
              <w:spacing w:beforeLines="60" w:before="144"/>
              <w:rPr>
                <w:rFonts w:ascii="Arial" w:hAnsi="Arial" w:cs="Arial"/>
                <w:sz w:val="20"/>
                <w:szCs w:val="20"/>
                <w:lang w:val="en-US"/>
              </w:rPr>
            </w:pPr>
          </w:p>
          <w:p w14:paraId="1FB3FF7E" w14:textId="6CE072D9" w:rsidR="00FC3829" w:rsidRPr="00976999" w:rsidRDefault="00FC3829" w:rsidP="00780884">
            <w:pPr>
              <w:spacing w:beforeLines="60" w:before="144"/>
              <w:rPr>
                <w:rFonts w:ascii="Arial" w:hAnsi="Arial" w:cs="Arial"/>
                <w:sz w:val="20"/>
                <w:szCs w:val="20"/>
                <w:lang w:val="en-US"/>
              </w:rPr>
            </w:pPr>
          </w:p>
          <w:p w14:paraId="575D4895" w14:textId="77777777" w:rsidR="00780884" w:rsidRPr="00976999" w:rsidRDefault="00780884" w:rsidP="00780884">
            <w:pPr>
              <w:spacing w:beforeLines="60" w:before="144"/>
              <w:rPr>
                <w:rFonts w:ascii="Arial" w:hAnsi="Arial" w:cs="Arial"/>
                <w:sz w:val="20"/>
                <w:szCs w:val="20"/>
                <w:lang w:val="en-US"/>
              </w:rPr>
            </w:pPr>
          </w:p>
          <w:p w14:paraId="30B664BB" w14:textId="79ADAA1E" w:rsidR="00092231" w:rsidRPr="00976999" w:rsidRDefault="00092231" w:rsidP="00780884">
            <w:pPr>
              <w:spacing w:beforeLines="60" w:before="144"/>
              <w:rPr>
                <w:rFonts w:ascii="Arial" w:hAnsi="Arial" w:cs="Arial"/>
                <w:sz w:val="20"/>
                <w:szCs w:val="20"/>
                <w:lang w:val="en-US"/>
              </w:rPr>
            </w:pPr>
            <w:proofErr w:type="spellStart"/>
            <w:r w:rsidRPr="00976999">
              <w:rPr>
                <w:rFonts w:ascii="Arial" w:hAnsi="Arial" w:cs="Arial"/>
                <w:sz w:val="20"/>
                <w:szCs w:val="20"/>
                <w:lang w:val="en-US"/>
              </w:rPr>
              <w:t>Dirigeant</w:t>
            </w:r>
            <w:proofErr w:type="spellEnd"/>
            <w:r w:rsidRPr="00976999">
              <w:rPr>
                <w:rFonts w:ascii="Arial" w:hAnsi="Arial" w:cs="Arial"/>
                <w:sz w:val="20"/>
                <w:szCs w:val="20"/>
                <w:lang w:val="en-US"/>
              </w:rPr>
              <w:t xml:space="preserve"> </w:t>
            </w:r>
            <w:proofErr w:type="spellStart"/>
            <w:r w:rsidRPr="00976999">
              <w:rPr>
                <w:rFonts w:ascii="Arial" w:hAnsi="Arial" w:cs="Arial"/>
                <w:sz w:val="20"/>
                <w:szCs w:val="20"/>
                <w:lang w:val="en-US"/>
              </w:rPr>
              <w:t>Responsable</w:t>
            </w:r>
            <w:proofErr w:type="spellEnd"/>
            <w:r w:rsidRPr="00976999">
              <w:rPr>
                <w:rFonts w:ascii="Arial" w:hAnsi="Arial" w:cs="Arial"/>
                <w:sz w:val="20"/>
                <w:szCs w:val="20"/>
                <w:lang w:val="en-US"/>
              </w:rPr>
              <w:t> </w:t>
            </w:r>
            <w:r w:rsidR="00AE01ED" w:rsidRPr="00976999">
              <w:rPr>
                <w:rFonts w:ascii="Arial" w:hAnsi="Arial" w:cs="Arial"/>
                <w:i/>
                <w:sz w:val="16"/>
                <w:szCs w:val="16"/>
                <w:lang w:val="en-GB"/>
              </w:rPr>
              <w:t>(Accountable Manager )</w:t>
            </w:r>
            <w:r w:rsidRPr="00976999">
              <w:rPr>
                <w:rFonts w:ascii="Arial" w:hAnsi="Arial" w:cs="Arial"/>
                <w:sz w:val="20"/>
                <w:szCs w:val="20"/>
                <w:lang w:val="en-US"/>
              </w:rPr>
              <w:t>:</w:t>
            </w:r>
          </w:p>
          <w:p w14:paraId="60432349" w14:textId="77777777" w:rsidR="00092231" w:rsidRPr="00976999" w:rsidRDefault="00484927" w:rsidP="00780884">
            <w:pPr>
              <w:spacing w:beforeLines="60" w:before="144"/>
              <w:rPr>
                <w:rFonts w:ascii="Arial" w:hAnsi="Arial" w:cs="Arial"/>
                <w:sz w:val="20"/>
                <w:szCs w:val="20"/>
                <w:lang w:val="en-US"/>
              </w:rPr>
            </w:pPr>
            <w:r w:rsidRPr="00976999">
              <w:rPr>
                <w:rFonts w:ascii="Arial" w:hAnsi="Arial" w:cs="Arial"/>
                <w:sz w:val="20"/>
                <w:szCs w:val="20"/>
                <w:lang w:val="en-US"/>
              </w:rPr>
              <w:t xml:space="preserve">   </w:t>
            </w:r>
            <w:r w:rsidR="00092231" w:rsidRPr="00976999">
              <w:rPr>
                <w:rFonts w:ascii="Arial" w:hAnsi="Arial" w:cs="Arial"/>
                <w:sz w:val="20"/>
                <w:szCs w:val="20"/>
                <w:lang w:val="en-US"/>
              </w:rPr>
              <w:t xml:space="preserve">Nom </w:t>
            </w:r>
            <w:proofErr w:type="spellStart"/>
            <w:r w:rsidR="00092231" w:rsidRPr="00976999">
              <w:rPr>
                <w:rFonts w:ascii="Arial" w:hAnsi="Arial" w:cs="Arial"/>
                <w:sz w:val="20"/>
                <w:szCs w:val="20"/>
                <w:lang w:val="en-US"/>
              </w:rPr>
              <w:t>Prénom</w:t>
            </w:r>
            <w:proofErr w:type="spellEnd"/>
            <w:r w:rsidR="00206B3B" w:rsidRPr="00976999">
              <w:rPr>
                <w:rFonts w:ascii="Arial" w:hAnsi="Arial" w:cs="Arial"/>
                <w:sz w:val="20"/>
                <w:szCs w:val="20"/>
                <w:lang w:val="en-US"/>
              </w:rPr>
              <w:t xml:space="preserve"> </w:t>
            </w:r>
            <w:r w:rsidR="00206B3B" w:rsidRPr="00976999">
              <w:rPr>
                <w:rFonts w:ascii="Arial" w:hAnsi="Arial" w:cs="Arial"/>
                <w:i/>
                <w:sz w:val="16"/>
                <w:szCs w:val="16"/>
                <w:lang w:val="en-GB"/>
              </w:rPr>
              <w:t>(Last name First name)</w:t>
            </w:r>
            <w:r w:rsidR="00092231" w:rsidRPr="00976999">
              <w:rPr>
                <w:rFonts w:ascii="Arial" w:hAnsi="Arial" w:cs="Arial"/>
                <w:sz w:val="20"/>
                <w:szCs w:val="20"/>
                <w:lang w:val="en-US"/>
              </w:rPr>
              <w:t> :</w:t>
            </w:r>
          </w:p>
          <w:p w14:paraId="0AADA10F" w14:textId="77777777" w:rsidR="00092231" w:rsidRPr="004C008E" w:rsidRDefault="00484927" w:rsidP="00780884">
            <w:pPr>
              <w:spacing w:beforeLines="60" w:before="144"/>
              <w:rPr>
                <w:rFonts w:ascii="Arial" w:hAnsi="Arial" w:cs="Arial"/>
                <w:sz w:val="20"/>
                <w:szCs w:val="20"/>
              </w:rPr>
            </w:pPr>
            <w:r w:rsidRPr="00976999">
              <w:rPr>
                <w:rFonts w:ascii="Arial" w:hAnsi="Arial" w:cs="Arial"/>
                <w:sz w:val="20"/>
                <w:szCs w:val="20"/>
                <w:lang w:val="en-US"/>
              </w:rPr>
              <w:t xml:space="preserve">   </w:t>
            </w:r>
            <w:r w:rsidR="00092231" w:rsidRPr="004C008E">
              <w:rPr>
                <w:rFonts w:ascii="Arial" w:hAnsi="Arial" w:cs="Arial"/>
                <w:sz w:val="20"/>
                <w:szCs w:val="20"/>
              </w:rPr>
              <w:t xml:space="preserve">Téléphone / </w:t>
            </w:r>
            <w:r w:rsidR="00B57426" w:rsidRPr="004C008E">
              <w:rPr>
                <w:rFonts w:ascii="Arial" w:hAnsi="Arial" w:cs="Arial"/>
                <w:sz w:val="20"/>
                <w:szCs w:val="20"/>
              </w:rPr>
              <w:t>Courriel</w:t>
            </w:r>
            <w:r w:rsidR="0044420B" w:rsidRPr="004C008E">
              <w:rPr>
                <w:rFonts w:ascii="Arial" w:hAnsi="Arial" w:cs="Arial"/>
                <w:sz w:val="20"/>
                <w:szCs w:val="20"/>
              </w:rPr>
              <w:t xml:space="preserve"> </w:t>
            </w:r>
            <w:r w:rsidR="0044420B" w:rsidRPr="004C008E">
              <w:rPr>
                <w:rFonts w:ascii="Arial" w:hAnsi="Arial" w:cs="Arial"/>
                <w:i/>
                <w:sz w:val="16"/>
                <w:szCs w:val="16"/>
              </w:rPr>
              <w:t xml:space="preserve">(Phone </w:t>
            </w:r>
            <w:proofErr w:type="spellStart"/>
            <w:r w:rsidR="001D3629" w:rsidRPr="004C008E">
              <w:rPr>
                <w:rFonts w:ascii="Arial" w:hAnsi="Arial" w:cs="Arial"/>
                <w:i/>
                <w:sz w:val="16"/>
                <w:szCs w:val="16"/>
              </w:rPr>
              <w:t>number</w:t>
            </w:r>
            <w:proofErr w:type="spellEnd"/>
            <w:r w:rsidR="001D3629" w:rsidRPr="004C008E">
              <w:rPr>
                <w:rFonts w:ascii="Arial" w:hAnsi="Arial" w:cs="Arial"/>
                <w:i/>
                <w:sz w:val="16"/>
                <w:szCs w:val="16"/>
              </w:rPr>
              <w:t xml:space="preserve"> </w:t>
            </w:r>
            <w:r w:rsidR="0044420B" w:rsidRPr="004C008E">
              <w:rPr>
                <w:rFonts w:ascii="Arial" w:hAnsi="Arial" w:cs="Arial"/>
                <w:i/>
                <w:sz w:val="16"/>
                <w:szCs w:val="16"/>
              </w:rPr>
              <w:t>/ email)</w:t>
            </w:r>
            <w:r w:rsidR="00092231" w:rsidRPr="004C008E">
              <w:rPr>
                <w:rFonts w:ascii="Arial" w:hAnsi="Arial" w:cs="Arial"/>
                <w:sz w:val="20"/>
                <w:szCs w:val="20"/>
              </w:rPr>
              <w:t> :</w:t>
            </w:r>
          </w:p>
          <w:p w14:paraId="42086164" w14:textId="77777777" w:rsidR="00092231" w:rsidRPr="004C008E" w:rsidRDefault="00092231" w:rsidP="00780884">
            <w:pPr>
              <w:spacing w:beforeLines="60" w:before="144"/>
              <w:rPr>
                <w:rFonts w:ascii="Arial" w:hAnsi="Arial" w:cs="Arial"/>
                <w:sz w:val="20"/>
                <w:szCs w:val="20"/>
              </w:rPr>
            </w:pPr>
          </w:p>
          <w:p w14:paraId="568D01DC" w14:textId="77777777" w:rsidR="00092231" w:rsidRPr="004C008E" w:rsidRDefault="00484927" w:rsidP="00780884">
            <w:pPr>
              <w:spacing w:beforeLines="60" w:before="144"/>
              <w:rPr>
                <w:rFonts w:ascii="Arial" w:hAnsi="Arial" w:cs="Arial"/>
                <w:sz w:val="20"/>
                <w:szCs w:val="20"/>
              </w:rPr>
            </w:pPr>
            <w:r w:rsidRPr="004C008E">
              <w:rPr>
                <w:rFonts w:ascii="Arial" w:hAnsi="Arial" w:cs="Arial"/>
                <w:sz w:val="20"/>
                <w:szCs w:val="20"/>
              </w:rPr>
              <w:t>Point de contact privilégié entre l’organisme et OSAC</w:t>
            </w:r>
            <w:r w:rsidR="0044420B" w:rsidRPr="004C008E">
              <w:rPr>
                <w:rFonts w:ascii="Arial" w:hAnsi="Arial" w:cs="Arial"/>
                <w:sz w:val="20"/>
                <w:szCs w:val="20"/>
              </w:rPr>
              <w:t xml:space="preserve"> </w:t>
            </w:r>
            <w:r w:rsidR="0044420B" w:rsidRPr="004C008E">
              <w:rPr>
                <w:rFonts w:ascii="Arial" w:hAnsi="Arial" w:cs="Arial"/>
                <w:i/>
                <w:sz w:val="16"/>
                <w:szCs w:val="16"/>
              </w:rPr>
              <w:t>(</w:t>
            </w:r>
            <w:proofErr w:type="spellStart"/>
            <w:r w:rsidR="0044420B" w:rsidRPr="004C008E">
              <w:rPr>
                <w:rFonts w:ascii="Arial" w:hAnsi="Arial" w:cs="Arial"/>
                <w:i/>
                <w:sz w:val="16"/>
                <w:szCs w:val="16"/>
              </w:rPr>
              <w:t>Preferred</w:t>
            </w:r>
            <w:proofErr w:type="spellEnd"/>
            <w:r w:rsidR="0044420B" w:rsidRPr="004C008E">
              <w:rPr>
                <w:rFonts w:ascii="Arial" w:hAnsi="Arial" w:cs="Arial"/>
                <w:i/>
                <w:sz w:val="16"/>
                <w:szCs w:val="16"/>
              </w:rPr>
              <w:t xml:space="preserve"> POC </w:t>
            </w:r>
            <w:proofErr w:type="spellStart"/>
            <w:r w:rsidR="0044420B" w:rsidRPr="004C008E">
              <w:rPr>
                <w:rFonts w:ascii="Arial" w:hAnsi="Arial" w:cs="Arial"/>
                <w:i/>
                <w:sz w:val="16"/>
                <w:szCs w:val="16"/>
              </w:rPr>
              <w:t>between</w:t>
            </w:r>
            <w:proofErr w:type="spellEnd"/>
            <w:r w:rsidR="0044420B" w:rsidRPr="004C008E">
              <w:rPr>
                <w:rFonts w:ascii="Arial" w:hAnsi="Arial" w:cs="Arial"/>
                <w:i/>
                <w:sz w:val="16"/>
                <w:szCs w:val="16"/>
              </w:rPr>
              <w:t xml:space="preserve"> organisation and OSAC)</w:t>
            </w:r>
            <w:r w:rsidRPr="004C008E">
              <w:rPr>
                <w:rFonts w:ascii="Arial" w:hAnsi="Arial" w:cs="Arial"/>
                <w:sz w:val="20"/>
                <w:szCs w:val="20"/>
              </w:rPr>
              <w:t> :</w:t>
            </w:r>
          </w:p>
          <w:p w14:paraId="7A8D282A" w14:textId="77777777" w:rsidR="00B234E1" w:rsidRPr="00976999" w:rsidRDefault="00484927" w:rsidP="00780884">
            <w:pPr>
              <w:spacing w:beforeLines="60" w:before="144"/>
              <w:rPr>
                <w:rFonts w:ascii="Arial" w:hAnsi="Arial" w:cs="Arial"/>
                <w:sz w:val="20"/>
                <w:szCs w:val="20"/>
                <w:lang w:val="en-US"/>
              </w:rPr>
            </w:pPr>
            <w:r w:rsidRPr="004C008E">
              <w:rPr>
                <w:rFonts w:ascii="Arial" w:hAnsi="Arial" w:cs="Arial"/>
                <w:sz w:val="20"/>
                <w:szCs w:val="20"/>
              </w:rPr>
              <w:t xml:space="preserve">   </w:t>
            </w:r>
            <w:r w:rsidRPr="00976999">
              <w:rPr>
                <w:rFonts w:ascii="Arial" w:hAnsi="Arial" w:cs="Arial"/>
                <w:sz w:val="20"/>
                <w:szCs w:val="20"/>
                <w:lang w:val="en-US"/>
              </w:rPr>
              <w:t xml:space="preserve">Nom </w:t>
            </w:r>
            <w:proofErr w:type="spellStart"/>
            <w:r w:rsidRPr="00976999">
              <w:rPr>
                <w:rFonts w:ascii="Arial" w:hAnsi="Arial" w:cs="Arial"/>
                <w:sz w:val="20"/>
                <w:szCs w:val="20"/>
                <w:lang w:val="en-US"/>
              </w:rPr>
              <w:t>Prénom</w:t>
            </w:r>
            <w:proofErr w:type="spellEnd"/>
            <w:r w:rsidR="0044420B" w:rsidRPr="00976999">
              <w:rPr>
                <w:rFonts w:ascii="Arial" w:hAnsi="Arial" w:cs="Arial"/>
                <w:sz w:val="20"/>
                <w:szCs w:val="20"/>
                <w:lang w:val="en-US"/>
              </w:rPr>
              <w:t xml:space="preserve"> </w:t>
            </w:r>
            <w:r w:rsidR="0044420B" w:rsidRPr="00976999">
              <w:rPr>
                <w:rFonts w:ascii="Arial" w:hAnsi="Arial" w:cs="Arial"/>
                <w:i/>
                <w:sz w:val="16"/>
                <w:szCs w:val="16"/>
                <w:lang w:val="en-GB"/>
              </w:rPr>
              <w:t>(Last name First name)</w:t>
            </w:r>
            <w:r w:rsidRPr="00976999">
              <w:rPr>
                <w:rFonts w:ascii="Arial" w:hAnsi="Arial" w:cs="Arial"/>
                <w:sz w:val="20"/>
                <w:szCs w:val="20"/>
                <w:lang w:val="en-US"/>
              </w:rPr>
              <w:t> :</w:t>
            </w:r>
          </w:p>
          <w:p w14:paraId="144ACBE5" w14:textId="77777777" w:rsidR="00484927" w:rsidRPr="00976999" w:rsidRDefault="00484927" w:rsidP="00780884">
            <w:pPr>
              <w:spacing w:beforeLines="60" w:before="144"/>
              <w:rPr>
                <w:rFonts w:ascii="Arial" w:hAnsi="Arial" w:cs="Arial"/>
                <w:sz w:val="20"/>
                <w:szCs w:val="20"/>
              </w:rPr>
            </w:pPr>
            <w:r w:rsidRPr="00976999">
              <w:rPr>
                <w:rFonts w:ascii="Arial" w:hAnsi="Arial" w:cs="Arial"/>
                <w:sz w:val="20"/>
                <w:szCs w:val="20"/>
                <w:lang w:val="en-US"/>
              </w:rPr>
              <w:t xml:space="preserve">   </w:t>
            </w:r>
            <w:r w:rsidRPr="00976999">
              <w:rPr>
                <w:rFonts w:ascii="Arial" w:hAnsi="Arial" w:cs="Arial"/>
                <w:sz w:val="20"/>
                <w:szCs w:val="20"/>
              </w:rPr>
              <w:t>Position / Fonction</w:t>
            </w:r>
            <w:r w:rsidR="0044420B" w:rsidRPr="00976999">
              <w:rPr>
                <w:rFonts w:ascii="Arial" w:hAnsi="Arial" w:cs="Arial"/>
                <w:sz w:val="20"/>
                <w:szCs w:val="20"/>
              </w:rPr>
              <w:t xml:space="preserve"> </w:t>
            </w:r>
            <w:r w:rsidR="0044420B" w:rsidRPr="00976999">
              <w:rPr>
                <w:rFonts w:ascii="Arial" w:hAnsi="Arial" w:cs="Arial"/>
                <w:i/>
                <w:sz w:val="16"/>
                <w:szCs w:val="16"/>
              </w:rPr>
              <w:t>(Position/</w:t>
            </w:r>
            <w:proofErr w:type="spellStart"/>
            <w:r w:rsidR="0044420B" w:rsidRPr="00976999">
              <w:rPr>
                <w:rFonts w:ascii="Arial" w:hAnsi="Arial" w:cs="Arial"/>
                <w:i/>
                <w:sz w:val="16"/>
                <w:szCs w:val="16"/>
              </w:rPr>
              <w:t>Function</w:t>
            </w:r>
            <w:proofErr w:type="spellEnd"/>
            <w:r w:rsidR="0044420B" w:rsidRPr="00976999">
              <w:rPr>
                <w:rFonts w:ascii="Arial" w:hAnsi="Arial" w:cs="Arial"/>
                <w:i/>
                <w:sz w:val="16"/>
                <w:szCs w:val="16"/>
              </w:rPr>
              <w:t>)</w:t>
            </w:r>
            <w:r w:rsidRPr="00976999">
              <w:rPr>
                <w:rFonts w:ascii="Arial" w:hAnsi="Arial" w:cs="Arial"/>
                <w:sz w:val="20"/>
                <w:szCs w:val="20"/>
              </w:rPr>
              <w:t> :</w:t>
            </w:r>
          </w:p>
          <w:p w14:paraId="147CD4C1" w14:textId="77777777" w:rsidR="00484927" w:rsidRPr="00976999" w:rsidRDefault="005019B6" w:rsidP="00780884">
            <w:pPr>
              <w:spacing w:beforeLines="60" w:before="144"/>
              <w:rPr>
                <w:rFonts w:ascii="Arial" w:hAnsi="Arial" w:cs="Arial"/>
                <w:sz w:val="20"/>
                <w:szCs w:val="20"/>
              </w:rPr>
            </w:pPr>
            <w:r w:rsidRPr="00976999">
              <w:rPr>
                <w:rFonts w:ascii="Arial" w:hAnsi="Arial" w:cs="Arial"/>
                <w:sz w:val="20"/>
                <w:szCs w:val="20"/>
              </w:rPr>
              <w:t xml:space="preserve">   Téléphone / </w:t>
            </w:r>
            <w:r w:rsidR="00B57426" w:rsidRPr="00976999">
              <w:rPr>
                <w:rFonts w:ascii="Arial" w:hAnsi="Arial" w:cs="Arial"/>
                <w:sz w:val="20"/>
                <w:szCs w:val="20"/>
              </w:rPr>
              <w:t>Courriel</w:t>
            </w:r>
            <w:r w:rsidR="0044420B" w:rsidRPr="00976999">
              <w:rPr>
                <w:rFonts w:ascii="Arial" w:hAnsi="Arial" w:cs="Arial"/>
                <w:sz w:val="20"/>
                <w:szCs w:val="20"/>
              </w:rPr>
              <w:t xml:space="preserve"> </w:t>
            </w:r>
            <w:r w:rsidR="0044420B" w:rsidRPr="00976999">
              <w:rPr>
                <w:rFonts w:ascii="Arial" w:hAnsi="Arial" w:cs="Arial"/>
                <w:i/>
                <w:sz w:val="16"/>
                <w:szCs w:val="16"/>
              </w:rPr>
              <w:t xml:space="preserve">(Phone </w:t>
            </w:r>
            <w:proofErr w:type="spellStart"/>
            <w:r w:rsidR="001D3629" w:rsidRPr="00976999">
              <w:rPr>
                <w:rFonts w:ascii="Arial" w:hAnsi="Arial" w:cs="Arial"/>
                <w:i/>
                <w:sz w:val="16"/>
                <w:szCs w:val="16"/>
              </w:rPr>
              <w:t>number</w:t>
            </w:r>
            <w:proofErr w:type="spellEnd"/>
            <w:r w:rsidR="001D3629" w:rsidRPr="00976999">
              <w:rPr>
                <w:rFonts w:ascii="Arial" w:hAnsi="Arial" w:cs="Arial"/>
                <w:i/>
                <w:sz w:val="16"/>
                <w:szCs w:val="16"/>
              </w:rPr>
              <w:t xml:space="preserve"> </w:t>
            </w:r>
            <w:r w:rsidR="0044420B" w:rsidRPr="00976999">
              <w:rPr>
                <w:rFonts w:ascii="Arial" w:hAnsi="Arial" w:cs="Arial"/>
                <w:i/>
                <w:sz w:val="16"/>
                <w:szCs w:val="16"/>
              </w:rPr>
              <w:t>/ email)</w:t>
            </w:r>
            <w:r w:rsidRPr="00976999">
              <w:rPr>
                <w:rFonts w:ascii="Arial" w:hAnsi="Arial" w:cs="Arial"/>
                <w:sz w:val="20"/>
                <w:szCs w:val="20"/>
              </w:rPr>
              <w:t> :</w:t>
            </w:r>
          </w:p>
          <w:p w14:paraId="13FAAB4F" w14:textId="77777777" w:rsidR="005019B6" w:rsidRPr="00976999" w:rsidRDefault="005019B6" w:rsidP="00780884">
            <w:pPr>
              <w:spacing w:beforeLines="60" w:before="144"/>
              <w:rPr>
                <w:rFonts w:ascii="Arial" w:hAnsi="Arial" w:cs="Arial"/>
                <w:sz w:val="20"/>
                <w:szCs w:val="20"/>
              </w:rPr>
            </w:pPr>
          </w:p>
          <w:p w14:paraId="128ABC36" w14:textId="77777777" w:rsidR="0099049F" w:rsidRPr="00976999" w:rsidRDefault="0099049F" w:rsidP="00780884">
            <w:pPr>
              <w:spacing w:beforeLines="60" w:before="144"/>
              <w:rPr>
                <w:rFonts w:ascii="Arial" w:hAnsi="Arial" w:cs="Arial"/>
                <w:sz w:val="20"/>
                <w:szCs w:val="20"/>
              </w:rPr>
            </w:pPr>
            <w:r w:rsidRPr="00976999">
              <w:rPr>
                <w:rFonts w:ascii="Arial" w:hAnsi="Arial" w:cs="Arial"/>
                <w:sz w:val="20"/>
                <w:szCs w:val="20"/>
              </w:rPr>
              <w:t>Responsable Qualité / Surveillance de la Conformité (si différent du point de contact privilégié)</w:t>
            </w:r>
            <w:r w:rsidR="00C91FDE" w:rsidRPr="00976999">
              <w:rPr>
                <w:rFonts w:ascii="Arial" w:hAnsi="Arial" w:cs="Arial"/>
                <w:sz w:val="20"/>
                <w:szCs w:val="20"/>
              </w:rPr>
              <w:t xml:space="preserve"> (</w:t>
            </w:r>
            <w:proofErr w:type="spellStart"/>
            <w:r w:rsidR="00C91FDE" w:rsidRPr="00976999">
              <w:rPr>
                <w:rFonts w:ascii="Arial" w:hAnsi="Arial" w:cs="Arial"/>
                <w:i/>
                <w:sz w:val="16"/>
                <w:szCs w:val="16"/>
              </w:rPr>
              <w:t>Quality</w:t>
            </w:r>
            <w:proofErr w:type="spellEnd"/>
            <w:r w:rsidR="00C91FDE" w:rsidRPr="00976999">
              <w:rPr>
                <w:rFonts w:ascii="Arial" w:hAnsi="Arial" w:cs="Arial"/>
                <w:i/>
                <w:sz w:val="16"/>
                <w:szCs w:val="16"/>
              </w:rPr>
              <w:t xml:space="preserve">/Compliance monitoring Manager if </w:t>
            </w:r>
            <w:proofErr w:type="spellStart"/>
            <w:r w:rsidR="00C91FDE" w:rsidRPr="00976999">
              <w:rPr>
                <w:rFonts w:ascii="Arial" w:hAnsi="Arial" w:cs="Arial"/>
                <w:i/>
                <w:sz w:val="16"/>
                <w:szCs w:val="16"/>
              </w:rPr>
              <w:t>different</w:t>
            </w:r>
            <w:proofErr w:type="spellEnd"/>
            <w:r w:rsidR="00C91FDE" w:rsidRPr="00976999">
              <w:rPr>
                <w:rFonts w:ascii="Arial" w:hAnsi="Arial" w:cs="Arial"/>
                <w:i/>
                <w:sz w:val="16"/>
                <w:szCs w:val="16"/>
              </w:rPr>
              <w:t xml:space="preserve"> of POC)</w:t>
            </w:r>
            <w:r w:rsidRPr="00976999">
              <w:rPr>
                <w:rFonts w:ascii="Arial" w:hAnsi="Arial" w:cs="Arial"/>
                <w:sz w:val="20"/>
                <w:szCs w:val="20"/>
              </w:rPr>
              <w:t> :</w:t>
            </w:r>
          </w:p>
          <w:p w14:paraId="6F63142B" w14:textId="77777777" w:rsidR="0099049F" w:rsidRPr="00976999" w:rsidRDefault="0099049F" w:rsidP="00780884">
            <w:pPr>
              <w:spacing w:beforeLines="60" w:before="144"/>
              <w:rPr>
                <w:rFonts w:ascii="Arial" w:hAnsi="Arial" w:cs="Arial"/>
                <w:sz w:val="20"/>
                <w:szCs w:val="20"/>
                <w:lang w:val="en-US"/>
              </w:rPr>
            </w:pPr>
            <w:r w:rsidRPr="00976999">
              <w:rPr>
                <w:rFonts w:ascii="Arial" w:hAnsi="Arial" w:cs="Arial"/>
                <w:sz w:val="20"/>
                <w:szCs w:val="20"/>
              </w:rPr>
              <w:t xml:space="preserve">   </w:t>
            </w:r>
            <w:r w:rsidRPr="00976999">
              <w:rPr>
                <w:rFonts w:ascii="Arial" w:hAnsi="Arial" w:cs="Arial"/>
                <w:sz w:val="20"/>
                <w:szCs w:val="20"/>
                <w:lang w:val="en-US"/>
              </w:rPr>
              <w:t xml:space="preserve">Nom </w:t>
            </w:r>
            <w:proofErr w:type="spellStart"/>
            <w:r w:rsidRPr="00976999">
              <w:rPr>
                <w:rFonts w:ascii="Arial" w:hAnsi="Arial" w:cs="Arial"/>
                <w:sz w:val="20"/>
                <w:szCs w:val="20"/>
                <w:lang w:val="en-US"/>
              </w:rPr>
              <w:t>Prénom</w:t>
            </w:r>
            <w:proofErr w:type="spellEnd"/>
            <w:r w:rsidR="00C91FDE" w:rsidRPr="00976999">
              <w:rPr>
                <w:rFonts w:ascii="Arial" w:hAnsi="Arial" w:cs="Arial"/>
                <w:sz w:val="20"/>
                <w:szCs w:val="20"/>
                <w:lang w:val="en-US"/>
              </w:rPr>
              <w:t xml:space="preserve"> </w:t>
            </w:r>
            <w:r w:rsidR="00C91FDE" w:rsidRPr="00976999">
              <w:rPr>
                <w:rFonts w:ascii="Arial" w:hAnsi="Arial" w:cs="Arial"/>
                <w:i/>
                <w:sz w:val="16"/>
                <w:szCs w:val="16"/>
                <w:lang w:val="en-GB"/>
              </w:rPr>
              <w:t>(Last name First name)</w:t>
            </w:r>
            <w:r w:rsidRPr="00976999">
              <w:rPr>
                <w:rFonts w:ascii="Arial" w:hAnsi="Arial" w:cs="Arial"/>
                <w:sz w:val="20"/>
                <w:szCs w:val="20"/>
                <w:lang w:val="en-US"/>
              </w:rPr>
              <w:t> :</w:t>
            </w:r>
          </w:p>
          <w:p w14:paraId="4709AA6F" w14:textId="77777777" w:rsidR="0099049F" w:rsidRPr="00976999" w:rsidRDefault="0099049F" w:rsidP="00780884">
            <w:pPr>
              <w:spacing w:beforeLines="60" w:before="144"/>
              <w:rPr>
                <w:rFonts w:ascii="Arial" w:hAnsi="Arial" w:cs="Arial"/>
                <w:sz w:val="20"/>
                <w:szCs w:val="20"/>
              </w:rPr>
            </w:pPr>
            <w:r w:rsidRPr="00976999">
              <w:rPr>
                <w:rFonts w:ascii="Arial" w:hAnsi="Arial" w:cs="Arial"/>
                <w:sz w:val="20"/>
                <w:szCs w:val="20"/>
                <w:lang w:val="en-US"/>
              </w:rPr>
              <w:t xml:space="preserve">   </w:t>
            </w:r>
            <w:r w:rsidRPr="00976999">
              <w:rPr>
                <w:rFonts w:ascii="Arial" w:hAnsi="Arial" w:cs="Arial"/>
                <w:sz w:val="20"/>
                <w:szCs w:val="20"/>
              </w:rPr>
              <w:t>Position / Fonction</w:t>
            </w:r>
            <w:r w:rsidR="00C91FDE" w:rsidRPr="00976999">
              <w:rPr>
                <w:rFonts w:ascii="Arial" w:hAnsi="Arial" w:cs="Arial"/>
                <w:sz w:val="20"/>
                <w:szCs w:val="20"/>
              </w:rPr>
              <w:t xml:space="preserve"> </w:t>
            </w:r>
            <w:r w:rsidR="00C91FDE" w:rsidRPr="00976999">
              <w:rPr>
                <w:rFonts w:ascii="Arial" w:hAnsi="Arial" w:cs="Arial"/>
                <w:i/>
                <w:sz w:val="16"/>
                <w:szCs w:val="16"/>
              </w:rPr>
              <w:t>(Position/</w:t>
            </w:r>
            <w:proofErr w:type="spellStart"/>
            <w:r w:rsidR="00C91FDE" w:rsidRPr="00976999">
              <w:rPr>
                <w:rFonts w:ascii="Arial" w:hAnsi="Arial" w:cs="Arial"/>
                <w:i/>
                <w:sz w:val="16"/>
                <w:szCs w:val="16"/>
              </w:rPr>
              <w:t>Function</w:t>
            </w:r>
            <w:proofErr w:type="spellEnd"/>
            <w:r w:rsidR="00C91FDE" w:rsidRPr="00976999">
              <w:rPr>
                <w:rFonts w:ascii="Arial" w:hAnsi="Arial" w:cs="Arial"/>
                <w:i/>
                <w:sz w:val="16"/>
                <w:szCs w:val="16"/>
              </w:rPr>
              <w:t>)</w:t>
            </w:r>
            <w:r w:rsidRPr="00976999">
              <w:rPr>
                <w:rFonts w:ascii="Arial" w:hAnsi="Arial" w:cs="Arial"/>
                <w:sz w:val="20"/>
                <w:szCs w:val="20"/>
              </w:rPr>
              <w:t> :</w:t>
            </w:r>
          </w:p>
          <w:p w14:paraId="58DC450E" w14:textId="19E5A172" w:rsidR="0099049F" w:rsidRDefault="0099049F" w:rsidP="00780884">
            <w:pPr>
              <w:spacing w:beforeLines="60" w:before="144"/>
              <w:rPr>
                <w:rFonts w:ascii="Arial" w:hAnsi="Arial" w:cs="Arial"/>
                <w:sz w:val="20"/>
                <w:szCs w:val="20"/>
              </w:rPr>
            </w:pPr>
            <w:r w:rsidRPr="00976999">
              <w:rPr>
                <w:rFonts w:ascii="Arial" w:hAnsi="Arial" w:cs="Arial"/>
                <w:sz w:val="20"/>
                <w:szCs w:val="20"/>
              </w:rPr>
              <w:t xml:space="preserve">   Téléphone / </w:t>
            </w:r>
            <w:r w:rsidR="00B57426" w:rsidRPr="00976999">
              <w:rPr>
                <w:rFonts w:ascii="Arial" w:hAnsi="Arial" w:cs="Arial"/>
                <w:sz w:val="20"/>
                <w:szCs w:val="20"/>
              </w:rPr>
              <w:t>Courriel</w:t>
            </w:r>
            <w:r w:rsidR="00C91FDE" w:rsidRPr="00976999">
              <w:rPr>
                <w:rFonts w:ascii="Arial" w:hAnsi="Arial" w:cs="Arial"/>
                <w:sz w:val="20"/>
                <w:szCs w:val="20"/>
              </w:rPr>
              <w:t xml:space="preserve"> </w:t>
            </w:r>
            <w:r w:rsidR="00C91FDE" w:rsidRPr="00976999">
              <w:rPr>
                <w:rFonts w:ascii="Arial" w:hAnsi="Arial" w:cs="Arial"/>
                <w:i/>
                <w:sz w:val="16"/>
                <w:szCs w:val="16"/>
              </w:rPr>
              <w:t xml:space="preserve">(Phone </w:t>
            </w:r>
            <w:proofErr w:type="spellStart"/>
            <w:r w:rsidR="001D3629" w:rsidRPr="00976999">
              <w:rPr>
                <w:rFonts w:ascii="Arial" w:hAnsi="Arial" w:cs="Arial"/>
                <w:i/>
                <w:sz w:val="16"/>
                <w:szCs w:val="16"/>
              </w:rPr>
              <w:t>number</w:t>
            </w:r>
            <w:proofErr w:type="spellEnd"/>
            <w:r w:rsidR="001D3629" w:rsidRPr="00976999">
              <w:rPr>
                <w:rFonts w:ascii="Arial" w:hAnsi="Arial" w:cs="Arial"/>
                <w:i/>
                <w:sz w:val="16"/>
                <w:szCs w:val="16"/>
              </w:rPr>
              <w:t xml:space="preserve"> </w:t>
            </w:r>
            <w:r w:rsidR="00C91FDE" w:rsidRPr="00976999">
              <w:rPr>
                <w:rFonts w:ascii="Arial" w:hAnsi="Arial" w:cs="Arial"/>
                <w:i/>
                <w:sz w:val="16"/>
                <w:szCs w:val="16"/>
              </w:rPr>
              <w:t>/ email)</w:t>
            </w:r>
            <w:r w:rsidRPr="00976999">
              <w:rPr>
                <w:rFonts w:ascii="Arial" w:hAnsi="Arial" w:cs="Arial"/>
                <w:sz w:val="20"/>
                <w:szCs w:val="20"/>
              </w:rPr>
              <w:t> :</w:t>
            </w:r>
          </w:p>
          <w:p w14:paraId="196F4E82" w14:textId="635A5D36" w:rsidR="00C02AD3" w:rsidRDefault="0018226B" w:rsidP="00780884">
            <w:pPr>
              <w:spacing w:beforeLines="60" w:before="144"/>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796480" behindDoc="0" locked="0" layoutInCell="1" allowOverlap="1" wp14:anchorId="1CB6BDAE" wp14:editId="34ABC816">
                      <wp:simplePos x="0" y="0"/>
                      <wp:positionH relativeFrom="column">
                        <wp:posOffset>-108585</wp:posOffset>
                      </wp:positionH>
                      <wp:positionV relativeFrom="paragraph">
                        <wp:posOffset>338455</wp:posOffset>
                      </wp:positionV>
                      <wp:extent cx="0" cy="161925"/>
                      <wp:effectExtent l="0" t="0" r="38100" b="28575"/>
                      <wp:wrapNone/>
                      <wp:docPr id="24" name="Connecteur droit 24"/>
                      <wp:cNvGraphicFramePr/>
                      <a:graphic xmlns:a="http://schemas.openxmlformats.org/drawingml/2006/main">
                        <a:graphicData uri="http://schemas.microsoft.com/office/word/2010/wordprocessingShape">
                          <wps:wsp>
                            <wps:cNvCnPr/>
                            <wps:spPr>
                              <a:xfrm>
                                <a:off x="0" y="0"/>
                                <a:ext cx="0" cy="1619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442E68C" id="Connecteur droit 24" o:spid="_x0000_s1026" style="position:absolute;z-index:251796480;visibility:visible;mso-wrap-style:square;mso-wrap-distance-left:9pt;mso-wrap-distance-top:0;mso-wrap-distance-right:9pt;mso-wrap-distance-bottom:0;mso-position-horizontal:absolute;mso-position-horizontal-relative:text;mso-position-vertical:absolute;mso-position-vertical-relative:text" from="-8.55pt,26.65pt" to="-8.55pt,3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" strokecolor="#4579b8 [3044]"/>
                  </w:pict>
                </mc:Fallback>
              </mc:AlternateContent>
            </w:r>
          </w:p>
          <w:p w14:paraId="1247960A" w14:textId="19FF3A96" w:rsidR="00B341FA" w:rsidRPr="00976999" w:rsidRDefault="00FD30C6" w:rsidP="00780884">
            <w:pPr>
              <w:spacing w:beforeLines="60" w:before="144"/>
              <w:rPr>
                <w:rFonts w:ascii="Arial" w:hAnsi="Arial" w:cs="Arial"/>
                <w:sz w:val="20"/>
                <w:szCs w:val="20"/>
              </w:rPr>
            </w:pPr>
            <w:r>
              <w:rPr>
                <w:rFonts w:ascii="Arial" w:hAnsi="Arial" w:cs="Arial"/>
                <w:noProof/>
                <w:sz w:val="20"/>
                <w:szCs w:val="20"/>
              </w:rPr>
              <w:lastRenderedPageBreak/>
              <mc:AlternateContent>
                <mc:Choice Requires="wps">
                  <w:drawing>
                    <wp:anchor distT="0" distB="0" distL="114300" distR="114300" simplePos="0" relativeHeight="251708416" behindDoc="0" locked="0" layoutInCell="1" allowOverlap="1" wp14:anchorId="3964C3E0" wp14:editId="6F775086">
                      <wp:simplePos x="0" y="0"/>
                      <wp:positionH relativeFrom="column">
                        <wp:posOffset>-405841</wp:posOffset>
                      </wp:positionH>
                      <wp:positionV relativeFrom="paragraph">
                        <wp:posOffset>638708</wp:posOffset>
                      </wp:positionV>
                      <wp:extent cx="0" cy="341630"/>
                      <wp:effectExtent l="0" t="0" r="38100" b="20320"/>
                      <wp:wrapNone/>
                      <wp:docPr id="60" name="Connecteur droit 60"/>
                      <wp:cNvGraphicFramePr/>
                      <a:graphic xmlns:a="http://schemas.openxmlformats.org/drawingml/2006/main">
                        <a:graphicData uri="http://schemas.microsoft.com/office/word/2010/wordprocessingShape">
                          <wps:wsp>
                            <wps:cNvCnPr/>
                            <wps:spPr>
                              <a:xfrm>
                                <a:off x="0" y="0"/>
                                <a:ext cx="0" cy="34163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09AFEEB" id="Connecteur droit 60" o:spid="_x0000_s1026" style="position:absolute;z-index:251708416;visibility:visible;mso-wrap-style:square;mso-wrap-distance-left:9pt;mso-wrap-distance-top:0;mso-wrap-distance-right:9pt;mso-wrap-distance-bottom:0;mso-position-horizontal:absolute;mso-position-horizontal-relative:text;mso-position-vertical:absolute;mso-position-vertical-relative:text" from="-31.95pt,50.3pt" to="-31.95pt,7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" strokecolor="black [3213]"/>
                  </w:pict>
                </mc:Fallback>
              </mc:AlternateContent>
            </w:r>
          </w:p>
          <w:p w14:paraId="15521709" w14:textId="26E4B237" w:rsidR="0099049F" w:rsidRPr="00312014" w:rsidRDefault="001D2ADA" w:rsidP="00780884">
            <w:pPr>
              <w:spacing w:beforeLines="60" w:before="144"/>
              <w:rPr>
                <w:rFonts w:ascii="Arial" w:hAnsi="Arial" w:cs="Arial"/>
                <w:i/>
                <w:sz w:val="16"/>
                <w:szCs w:val="16"/>
              </w:rPr>
            </w:pPr>
            <w:r w:rsidRPr="00312014">
              <w:rPr>
                <w:rFonts w:ascii="Arial" w:hAnsi="Arial" w:cs="Arial"/>
                <w:sz w:val="20"/>
                <w:szCs w:val="20"/>
              </w:rPr>
              <w:t>Responsable de la Gestion de la Sécurité</w:t>
            </w:r>
            <w:r w:rsidR="0085452C" w:rsidRPr="00312014">
              <w:rPr>
                <w:rFonts w:ascii="Arial" w:hAnsi="Arial" w:cs="Arial"/>
                <w:sz w:val="20"/>
                <w:szCs w:val="20"/>
              </w:rPr>
              <w:t>, le cas échéant</w:t>
            </w:r>
            <w:r w:rsidRPr="00312014">
              <w:rPr>
                <w:rFonts w:ascii="Arial" w:hAnsi="Arial" w:cs="Arial"/>
                <w:sz w:val="20"/>
                <w:szCs w:val="20"/>
              </w:rPr>
              <w:t xml:space="preserve"> </w:t>
            </w:r>
            <w:r w:rsidR="00F0241B" w:rsidRPr="00312014">
              <w:rPr>
                <w:rFonts w:ascii="Arial" w:hAnsi="Arial" w:cs="Arial"/>
                <w:sz w:val="20"/>
                <w:szCs w:val="20"/>
              </w:rPr>
              <w:t xml:space="preserve">(si différent du point de contact privilégié) </w:t>
            </w:r>
            <w:r w:rsidRPr="00312014">
              <w:rPr>
                <w:rFonts w:ascii="Arial" w:hAnsi="Arial" w:cs="Arial"/>
                <w:i/>
                <w:sz w:val="16"/>
                <w:szCs w:val="16"/>
              </w:rPr>
              <w:t>(</w:t>
            </w:r>
            <w:proofErr w:type="spellStart"/>
            <w:r w:rsidRPr="00312014">
              <w:rPr>
                <w:rFonts w:ascii="Arial" w:hAnsi="Arial" w:cs="Arial"/>
                <w:i/>
                <w:sz w:val="16"/>
                <w:szCs w:val="16"/>
              </w:rPr>
              <w:t>Safety</w:t>
            </w:r>
            <w:proofErr w:type="spellEnd"/>
            <w:r w:rsidRPr="00312014">
              <w:rPr>
                <w:rFonts w:ascii="Arial" w:hAnsi="Arial" w:cs="Arial"/>
                <w:i/>
                <w:sz w:val="16"/>
                <w:szCs w:val="16"/>
              </w:rPr>
              <w:t xml:space="preserve"> Manager</w:t>
            </w:r>
            <w:r w:rsidR="00F0241B" w:rsidRPr="00312014">
              <w:rPr>
                <w:rFonts w:ascii="Arial" w:hAnsi="Arial" w:cs="Arial"/>
                <w:i/>
                <w:sz w:val="16"/>
                <w:szCs w:val="16"/>
              </w:rPr>
              <w:t xml:space="preserve">, if </w:t>
            </w:r>
            <w:proofErr w:type="spellStart"/>
            <w:r w:rsidR="00F0241B" w:rsidRPr="00312014">
              <w:rPr>
                <w:rFonts w:ascii="Arial" w:hAnsi="Arial" w:cs="Arial"/>
                <w:i/>
                <w:sz w:val="16"/>
                <w:szCs w:val="16"/>
              </w:rPr>
              <w:t>diferent</w:t>
            </w:r>
            <w:proofErr w:type="spellEnd"/>
            <w:r w:rsidR="00F0241B" w:rsidRPr="00312014">
              <w:rPr>
                <w:rFonts w:ascii="Arial" w:hAnsi="Arial" w:cs="Arial"/>
                <w:i/>
                <w:sz w:val="16"/>
                <w:szCs w:val="16"/>
              </w:rPr>
              <w:t xml:space="preserve"> of POC</w:t>
            </w:r>
            <w:r w:rsidRPr="00312014">
              <w:rPr>
                <w:rFonts w:ascii="Arial" w:hAnsi="Arial" w:cs="Arial"/>
                <w:i/>
                <w:sz w:val="16"/>
                <w:szCs w:val="16"/>
              </w:rPr>
              <w:t>)</w:t>
            </w:r>
          </w:p>
          <w:p w14:paraId="6D673A2D" w14:textId="77777777" w:rsidR="001D2ADA" w:rsidRPr="00312014" w:rsidRDefault="001D2ADA" w:rsidP="001D2ADA">
            <w:pPr>
              <w:spacing w:beforeLines="60" w:before="144"/>
              <w:rPr>
                <w:rFonts w:ascii="Arial" w:hAnsi="Arial" w:cs="Arial"/>
                <w:sz w:val="20"/>
                <w:szCs w:val="20"/>
                <w:lang w:val="en-US"/>
              </w:rPr>
            </w:pPr>
            <w:r w:rsidRPr="00312014">
              <w:rPr>
                <w:rFonts w:ascii="Arial" w:hAnsi="Arial" w:cs="Arial"/>
                <w:sz w:val="20"/>
                <w:szCs w:val="20"/>
              </w:rPr>
              <w:t xml:space="preserve">   </w:t>
            </w:r>
            <w:r w:rsidRPr="00312014">
              <w:rPr>
                <w:rFonts w:ascii="Arial" w:hAnsi="Arial" w:cs="Arial"/>
                <w:sz w:val="20"/>
                <w:szCs w:val="20"/>
                <w:lang w:val="en-US"/>
              </w:rPr>
              <w:t xml:space="preserve">Nom </w:t>
            </w:r>
            <w:proofErr w:type="spellStart"/>
            <w:r w:rsidRPr="00312014">
              <w:rPr>
                <w:rFonts w:ascii="Arial" w:hAnsi="Arial" w:cs="Arial"/>
                <w:sz w:val="20"/>
                <w:szCs w:val="20"/>
                <w:lang w:val="en-US"/>
              </w:rPr>
              <w:t>Prénom</w:t>
            </w:r>
            <w:proofErr w:type="spellEnd"/>
            <w:r w:rsidRPr="00312014">
              <w:rPr>
                <w:rFonts w:ascii="Arial" w:hAnsi="Arial" w:cs="Arial"/>
                <w:sz w:val="20"/>
                <w:szCs w:val="20"/>
                <w:lang w:val="en-US"/>
              </w:rPr>
              <w:t xml:space="preserve"> </w:t>
            </w:r>
            <w:r w:rsidRPr="00312014">
              <w:rPr>
                <w:rFonts w:ascii="Arial" w:hAnsi="Arial" w:cs="Arial"/>
                <w:i/>
                <w:sz w:val="16"/>
                <w:szCs w:val="16"/>
                <w:lang w:val="en-GB"/>
              </w:rPr>
              <w:t>(Last name First name)</w:t>
            </w:r>
            <w:r w:rsidRPr="00312014">
              <w:rPr>
                <w:rFonts w:ascii="Arial" w:hAnsi="Arial" w:cs="Arial"/>
                <w:sz w:val="20"/>
                <w:szCs w:val="20"/>
                <w:lang w:val="en-US"/>
              </w:rPr>
              <w:t> :</w:t>
            </w:r>
          </w:p>
          <w:p w14:paraId="2C2FB68D" w14:textId="77777777" w:rsidR="001D2ADA" w:rsidRPr="00312014" w:rsidRDefault="001D2ADA" w:rsidP="001D2ADA">
            <w:pPr>
              <w:spacing w:beforeLines="60" w:before="144"/>
              <w:rPr>
                <w:rFonts w:ascii="Arial" w:hAnsi="Arial" w:cs="Arial"/>
                <w:sz w:val="20"/>
                <w:szCs w:val="20"/>
              </w:rPr>
            </w:pPr>
            <w:r w:rsidRPr="00312014">
              <w:rPr>
                <w:rFonts w:ascii="Arial" w:hAnsi="Arial" w:cs="Arial"/>
                <w:sz w:val="20"/>
                <w:szCs w:val="20"/>
                <w:lang w:val="en-US"/>
              </w:rPr>
              <w:t xml:space="preserve">   </w:t>
            </w:r>
            <w:r w:rsidRPr="00312014">
              <w:rPr>
                <w:rFonts w:ascii="Arial" w:hAnsi="Arial" w:cs="Arial"/>
                <w:sz w:val="20"/>
                <w:szCs w:val="20"/>
              </w:rPr>
              <w:t xml:space="preserve">Position / Fonction </w:t>
            </w:r>
            <w:r w:rsidRPr="00312014">
              <w:rPr>
                <w:rFonts w:ascii="Arial" w:hAnsi="Arial" w:cs="Arial"/>
                <w:i/>
                <w:sz w:val="16"/>
                <w:szCs w:val="16"/>
              </w:rPr>
              <w:t>(Position/</w:t>
            </w:r>
            <w:proofErr w:type="spellStart"/>
            <w:r w:rsidRPr="00312014">
              <w:rPr>
                <w:rFonts w:ascii="Arial" w:hAnsi="Arial" w:cs="Arial"/>
                <w:i/>
                <w:sz w:val="16"/>
                <w:szCs w:val="16"/>
              </w:rPr>
              <w:t>Function</w:t>
            </w:r>
            <w:proofErr w:type="spellEnd"/>
            <w:r w:rsidRPr="00312014">
              <w:rPr>
                <w:rFonts w:ascii="Arial" w:hAnsi="Arial" w:cs="Arial"/>
                <w:i/>
                <w:sz w:val="16"/>
                <w:szCs w:val="16"/>
              </w:rPr>
              <w:t>)</w:t>
            </w:r>
            <w:r w:rsidRPr="00312014">
              <w:rPr>
                <w:rFonts w:ascii="Arial" w:hAnsi="Arial" w:cs="Arial"/>
                <w:sz w:val="20"/>
                <w:szCs w:val="20"/>
              </w:rPr>
              <w:t> :</w:t>
            </w:r>
          </w:p>
          <w:p w14:paraId="3D7B0FC5" w14:textId="77777777" w:rsidR="001D2ADA" w:rsidRPr="00312014" w:rsidRDefault="001D2ADA" w:rsidP="001D2ADA">
            <w:pPr>
              <w:spacing w:beforeLines="60" w:before="144"/>
              <w:rPr>
                <w:rFonts w:ascii="Arial" w:hAnsi="Arial" w:cs="Arial"/>
                <w:sz w:val="20"/>
                <w:szCs w:val="20"/>
              </w:rPr>
            </w:pPr>
            <w:r w:rsidRPr="00312014">
              <w:rPr>
                <w:rFonts w:ascii="Arial" w:hAnsi="Arial" w:cs="Arial"/>
                <w:sz w:val="20"/>
                <w:szCs w:val="20"/>
              </w:rPr>
              <w:t xml:space="preserve">   Téléphone / Courriel </w:t>
            </w:r>
            <w:r w:rsidRPr="00312014">
              <w:rPr>
                <w:rFonts w:ascii="Arial" w:hAnsi="Arial" w:cs="Arial"/>
                <w:i/>
                <w:sz w:val="16"/>
                <w:szCs w:val="16"/>
              </w:rPr>
              <w:t xml:space="preserve">(Phone </w:t>
            </w:r>
            <w:proofErr w:type="spellStart"/>
            <w:r w:rsidRPr="00312014">
              <w:rPr>
                <w:rFonts w:ascii="Arial" w:hAnsi="Arial" w:cs="Arial"/>
                <w:i/>
                <w:sz w:val="16"/>
                <w:szCs w:val="16"/>
              </w:rPr>
              <w:t>number</w:t>
            </w:r>
            <w:proofErr w:type="spellEnd"/>
            <w:r w:rsidRPr="00312014">
              <w:rPr>
                <w:rFonts w:ascii="Arial" w:hAnsi="Arial" w:cs="Arial"/>
                <w:i/>
                <w:sz w:val="16"/>
                <w:szCs w:val="16"/>
              </w:rPr>
              <w:t xml:space="preserve"> / email)</w:t>
            </w:r>
            <w:r w:rsidRPr="00312014">
              <w:rPr>
                <w:rFonts w:ascii="Arial" w:hAnsi="Arial" w:cs="Arial"/>
                <w:sz w:val="20"/>
                <w:szCs w:val="20"/>
              </w:rPr>
              <w:t> :</w:t>
            </w:r>
          </w:p>
          <w:p w14:paraId="0A6F2A5D" w14:textId="77777777" w:rsidR="001D2ADA" w:rsidRPr="00312014" w:rsidRDefault="001D2ADA" w:rsidP="00780884">
            <w:pPr>
              <w:spacing w:beforeLines="60" w:before="144"/>
              <w:rPr>
                <w:rFonts w:ascii="Arial" w:hAnsi="Arial" w:cs="Arial"/>
                <w:sz w:val="20"/>
                <w:szCs w:val="20"/>
              </w:rPr>
            </w:pPr>
          </w:p>
          <w:p w14:paraId="094A6BCC" w14:textId="77777777" w:rsidR="005019B6" w:rsidRPr="00976999" w:rsidRDefault="005019B6" w:rsidP="00780884">
            <w:pPr>
              <w:spacing w:beforeLines="60" w:before="144"/>
              <w:rPr>
                <w:rFonts w:ascii="Arial" w:hAnsi="Arial" w:cs="Arial"/>
                <w:sz w:val="20"/>
                <w:szCs w:val="20"/>
                <w:lang w:val="en-US"/>
              </w:rPr>
            </w:pPr>
            <w:proofErr w:type="spellStart"/>
            <w:r w:rsidRPr="00976999">
              <w:rPr>
                <w:rFonts w:ascii="Arial" w:hAnsi="Arial" w:cs="Arial"/>
                <w:sz w:val="20"/>
                <w:szCs w:val="20"/>
                <w:lang w:val="en-US"/>
              </w:rPr>
              <w:t>Responsable</w:t>
            </w:r>
            <w:proofErr w:type="spellEnd"/>
            <w:r w:rsidRPr="00976999">
              <w:rPr>
                <w:rFonts w:ascii="Arial" w:hAnsi="Arial" w:cs="Arial"/>
                <w:sz w:val="20"/>
                <w:szCs w:val="20"/>
                <w:lang w:val="en-US"/>
              </w:rPr>
              <w:t xml:space="preserve"> </w:t>
            </w:r>
            <w:proofErr w:type="spellStart"/>
            <w:r w:rsidRPr="00976999">
              <w:rPr>
                <w:rFonts w:ascii="Arial" w:hAnsi="Arial" w:cs="Arial"/>
                <w:sz w:val="20"/>
                <w:szCs w:val="20"/>
                <w:lang w:val="en-US"/>
              </w:rPr>
              <w:t>Facturation</w:t>
            </w:r>
            <w:proofErr w:type="spellEnd"/>
            <w:r w:rsidR="00A1232C" w:rsidRPr="00976999">
              <w:rPr>
                <w:rFonts w:ascii="Arial" w:hAnsi="Arial" w:cs="Arial"/>
                <w:sz w:val="20"/>
                <w:szCs w:val="20"/>
                <w:lang w:val="en-US"/>
              </w:rPr>
              <w:t xml:space="preserve"> </w:t>
            </w:r>
            <w:r w:rsidR="00A1232C" w:rsidRPr="00976999">
              <w:rPr>
                <w:rFonts w:ascii="Arial" w:hAnsi="Arial" w:cs="Arial"/>
                <w:i/>
                <w:sz w:val="16"/>
                <w:szCs w:val="16"/>
                <w:lang w:val="en-GB"/>
              </w:rPr>
              <w:t>(Invoicing Manager)</w:t>
            </w:r>
            <w:r w:rsidRPr="00976999">
              <w:rPr>
                <w:rFonts w:ascii="Arial" w:hAnsi="Arial" w:cs="Arial"/>
                <w:sz w:val="20"/>
                <w:szCs w:val="20"/>
                <w:lang w:val="en-US"/>
              </w:rPr>
              <w:t xml:space="preserve"> : </w:t>
            </w:r>
          </w:p>
          <w:p w14:paraId="07161514" w14:textId="77777777" w:rsidR="005019B6" w:rsidRPr="00976999" w:rsidRDefault="005019B6" w:rsidP="00780884">
            <w:pPr>
              <w:spacing w:beforeLines="60" w:before="144"/>
              <w:rPr>
                <w:rFonts w:ascii="Arial" w:hAnsi="Arial" w:cs="Arial"/>
                <w:sz w:val="20"/>
                <w:szCs w:val="20"/>
                <w:lang w:val="en-US"/>
              </w:rPr>
            </w:pPr>
            <w:r w:rsidRPr="00976999">
              <w:rPr>
                <w:rFonts w:ascii="Arial" w:hAnsi="Arial" w:cs="Arial"/>
                <w:sz w:val="20"/>
                <w:szCs w:val="20"/>
                <w:lang w:val="en-US"/>
              </w:rPr>
              <w:t xml:space="preserve">   Nom </w:t>
            </w:r>
            <w:proofErr w:type="spellStart"/>
            <w:r w:rsidRPr="00976999">
              <w:rPr>
                <w:rFonts w:ascii="Arial" w:hAnsi="Arial" w:cs="Arial"/>
                <w:sz w:val="20"/>
                <w:szCs w:val="20"/>
                <w:lang w:val="en-US"/>
              </w:rPr>
              <w:t>Prénom</w:t>
            </w:r>
            <w:proofErr w:type="spellEnd"/>
            <w:r w:rsidR="00A1232C" w:rsidRPr="00976999">
              <w:rPr>
                <w:rFonts w:ascii="Arial" w:hAnsi="Arial" w:cs="Arial"/>
                <w:sz w:val="20"/>
                <w:szCs w:val="20"/>
                <w:lang w:val="en-US"/>
              </w:rPr>
              <w:t xml:space="preserve"> </w:t>
            </w:r>
            <w:r w:rsidR="00A1232C" w:rsidRPr="00976999">
              <w:rPr>
                <w:rFonts w:ascii="Arial" w:hAnsi="Arial" w:cs="Arial"/>
                <w:i/>
                <w:sz w:val="16"/>
                <w:szCs w:val="16"/>
                <w:lang w:val="en-GB"/>
              </w:rPr>
              <w:t>(Last name First name)</w:t>
            </w:r>
            <w:r w:rsidRPr="00976999">
              <w:rPr>
                <w:rFonts w:ascii="Arial" w:hAnsi="Arial" w:cs="Arial"/>
                <w:sz w:val="20"/>
                <w:szCs w:val="20"/>
                <w:lang w:val="en-US"/>
              </w:rPr>
              <w:t> :</w:t>
            </w:r>
          </w:p>
          <w:p w14:paraId="75335AEE" w14:textId="77777777" w:rsidR="005019B6" w:rsidRPr="00976999" w:rsidRDefault="005019B6" w:rsidP="00780884">
            <w:pPr>
              <w:spacing w:beforeLines="60" w:before="144"/>
              <w:rPr>
                <w:rFonts w:ascii="Arial" w:hAnsi="Arial" w:cs="Arial"/>
                <w:sz w:val="20"/>
                <w:szCs w:val="20"/>
              </w:rPr>
            </w:pPr>
            <w:r w:rsidRPr="00976999">
              <w:rPr>
                <w:rFonts w:ascii="Arial" w:hAnsi="Arial" w:cs="Arial"/>
                <w:sz w:val="20"/>
                <w:szCs w:val="20"/>
                <w:lang w:val="en-US"/>
              </w:rPr>
              <w:t xml:space="preserve">   </w:t>
            </w:r>
            <w:r w:rsidRPr="00976999">
              <w:rPr>
                <w:rFonts w:ascii="Arial" w:hAnsi="Arial" w:cs="Arial"/>
                <w:sz w:val="20"/>
                <w:szCs w:val="20"/>
              </w:rPr>
              <w:t>Position / Fonction</w:t>
            </w:r>
            <w:r w:rsidR="00A1232C" w:rsidRPr="00976999">
              <w:rPr>
                <w:rFonts w:ascii="Arial" w:hAnsi="Arial" w:cs="Arial"/>
                <w:sz w:val="20"/>
                <w:szCs w:val="20"/>
              </w:rPr>
              <w:t xml:space="preserve"> </w:t>
            </w:r>
            <w:r w:rsidR="00A1232C" w:rsidRPr="00976999">
              <w:rPr>
                <w:rFonts w:ascii="Arial" w:hAnsi="Arial" w:cs="Arial"/>
                <w:i/>
                <w:sz w:val="16"/>
                <w:szCs w:val="16"/>
              </w:rPr>
              <w:t>(Position/</w:t>
            </w:r>
            <w:proofErr w:type="spellStart"/>
            <w:r w:rsidR="00A1232C" w:rsidRPr="00976999">
              <w:rPr>
                <w:rFonts w:ascii="Arial" w:hAnsi="Arial" w:cs="Arial"/>
                <w:i/>
                <w:sz w:val="16"/>
                <w:szCs w:val="16"/>
              </w:rPr>
              <w:t>Function</w:t>
            </w:r>
            <w:proofErr w:type="spellEnd"/>
            <w:r w:rsidR="00A1232C" w:rsidRPr="00976999">
              <w:rPr>
                <w:rFonts w:ascii="Arial" w:hAnsi="Arial" w:cs="Arial"/>
                <w:i/>
                <w:sz w:val="16"/>
                <w:szCs w:val="16"/>
              </w:rPr>
              <w:t>)</w:t>
            </w:r>
            <w:r w:rsidRPr="00976999">
              <w:rPr>
                <w:rFonts w:ascii="Arial" w:hAnsi="Arial" w:cs="Arial"/>
                <w:sz w:val="20"/>
                <w:szCs w:val="20"/>
              </w:rPr>
              <w:t> :</w:t>
            </w:r>
          </w:p>
          <w:p w14:paraId="4E346548" w14:textId="77777777" w:rsidR="005019B6" w:rsidRPr="00976999" w:rsidRDefault="005019B6" w:rsidP="00780884">
            <w:pPr>
              <w:spacing w:beforeLines="60" w:before="144"/>
              <w:rPr>
                <w:rFonts w:ascii="Arial" w:hAnsi="Arial" w:cs="Arial"/>
                <w:sz w:val="20"/>
                <w:szCs w:val="20"/>
              </w:rPr>
            </w:pPr>
            <w:r w:rsidRPr="00976999">
              <w:rPr>
                <w:rFonts w:ascii="Arial" w:hAnsi="Arial" w:cs="Arial"/>
                <w:sz w:val="20"/>
                <w:szCs w:val="20"/>
              </w:rPr>
              <w:t xml:space="preserve">   Téléphone / </w:t>
            </w:r>
            <w:r w:rsidR="00B57426" w:rsidRPr="00976999">
              <w:rPr>
                <w:rFonts w:ascii="Arial" w:hAnsi="Arial" w:cs="Arial"/>
                <w:sz w:val="20"/>
                <w:szCs w:val="20"/>
              </w:rPr>
              <w:t>Courriel</w:t>
            </w:r>
            <w:r w:rsidR="00A1232C" w:rsidRPr="00976999">
              <w:rPr>
                <w:rFonts w:ascii="Arial" w:hAnsi="Arial" w:cs="Arial"/>
                <w:sz w:val="20"/>
                <w:szCs w:val="20"/>
              </w:rPr>
              <w:t xml:space="preserve"> </w:t>
            </w:r>
            <w:r w:rsidR="00A1232C" w:rsidRPr="00976999">
              <w:rPr>
                <w:rFonts w:ascii="Arial" w:hAnsi="Arial" w:cs="Arial"/>
                <w:i/>
                <w:sz w:val="16"/>
                <w:szCs w:val="16"/>
              </w:rPr>
              <w:t xml:space="preserve">(Phone </w:t>
            </w:r>
            <w:proofErr w:type="spellStart"/>
            <w:r w:rsidR="001D3629" w:rsidRPr="00976999">
              <w:rPr>
                <w:rFonts w:ascii="Arial" w:hAnsi="Arial" w:cs="Arial"/>
                <w:i/>
                <w:sz w:val="16"/>
                <w:szCs w:val="16"/>
              </w:rPr>
              <w:t>number</w:t>
            </w:r>
            <w:proofErr w:type="spellEnd"/>
            <w:r w:rsidR="001D3629" w:rsidRPr="00976999">
              <w:rPr>
                <w:rFonts w:ascii="Arial" w:hAnsi="Arial" w:cs="Arial"/>
                <w:i/>
                <w:sz w:val="16"/>
                <w:szCs w:val="16"/>
              </w:rPr>
              <w:t xml:space="preserve"> </w:t>
            </w:r>
            <w:r w:rsidR="00A1232C" w:rsidRPr="00976999">
              <w:rPr>
                <w:rFonts w:ascii="Arial" w:hAnsi="Arial" w:cs="Arial"/>
                <w:i/>
                <w:sz w:val="16"/>
                <w:szCs w:val="16"/>
              </w:rPr>
              <w:t>/ email)</w:t>
            </w:r>
            <w:r w:rsidRPr="00976999">
              <w:rPr>
                <w:rFonts w:ascii="Arial" w:hAnsi="Arial" w:cs="Arial"/>
                <w:sz w:val="20"/>
                <w:szCs w:val="20"/>
              </w:rPr>
              <w:t> :</w:t>
            </w:r>
          </w:p>
          <w:p w14:paraId="4B1E48B5" w14:textId="77777777" w:rsidR="00833212" w:rsidRPr="00976999" w:rsidRDefault="00833212" w:rsidP="00780884">
            <w:pPr>
              <w:spacing w:beforeLines="60" w:before="144"/>
              <w:rPr>
                <w:rFonts w:ascii="Arial" w:hAnsi="Arial" w:cs="Arial"/>
                <w:sz w:val="20"/>
                <w:szCs w:val="20"/>
              </w:rPr>
            </w:pPr>
          </w:p>
        </w:tc>
      </w:tr>
      <w:tr w:rsidR="00976999" w:rsidRPr="00976999" w14:paraId="6575BB53" w14:textId="77777777" w:rsidTr="00B82134">
        <w:trPr>
          <w:trHeight w:val="240"/>
          <w:jc w:val="center"/>
        </w:trPr>
        <w:tc>
          <w:tcPr>
            <w:tcW w:w="10774" w:type="dxa"/>
            <w:gridSpan w:val="7"/>
            <w:tcBorders>
              <w:top w:val="single" w:sz="8" w:space="0" w:color="000000"/>
              <w:left w:val="single" w:sz="8" w:space="0" w:color="auto"/>
              <w:bottom w:val="single" w:sz="4" w:space="0" w:color="auto"/>
              <w:right w:val="single" w:sz="8" w:space="0" w:color="000000"/>
            </w:tcBorders>
            <w:shd w:val="clear" w:color="auto" w:fill="auto"/>
            <w:noWrap/>
            <w:vAlign w:val="center"/>
          </w:tcPr>
          <w:p w14:paraId="758AB604" w14:textId="77777777" w:rsidR="006E1ABC" w:rsidRPr="00976999" w:rsidRDefault="00FF51D9" w:rsidP="00E307D3">
            <w:pPr>
              <w:rPr>
                <w:rFonts w:ascii="Arial" w:hAnsi="Arial" w:cs="Arial"/>
                <w:sz w:val="20"/>
                <w:szCs w:val="20"/>
              </w:rPr>
            </w:pPr>
            <w:r w:rsidRPr="00976999">
              <w:rPr>
                <w:rFonts w:ascii="Arial" w:hAnsi="Arial" w:cs="Arial"/>
                <w:noProof/>
              </w:rPr>
              <w:lastRenderedPageBreak/>
              <mc:AlternateContent>
                <mc:Choice Requires="wpg">
                  <w:drawing>
                    <wp:anchor distT="4294967295" distB="4294967295" distL="114300" distR="114300" simplePos="0" relativeHeight="251610112" behindDoc="0" locked="0" layoutInCell="0" allowOverlap="1" wp14:anchorId="4F7C9930" wp14:editId="7A0D9376">
                      <wp:simplePos x="0" y="0"/>
                      <wp:positionH relativeFrom="page">
                        <wp:posOffset>38100</wp:posOffset>
                      </wp:positionH>
                      <wp:positionV relativeFrom="page">
                        <wp:posOffset>-1</wp:posOffset>
                      </wp:positionV>
                      <wp:extent cx="342900" cy="0"/>
                      <wp:effectExtent l="0" t="0" r="0" b="0"/>
                      <wp:wrapNone/>
                      <wp:docPr id="11" name="Group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2900" cy="0"/>
                                <a:chOff x="0" y="0"/>
                                <a:chExt cx="20000" cy="20000"/>
                              </a:xfrm>
                            </wpg:grpSpPr>
                            <wps:wsp>
                              <wps:cNvPr id="12" name="Freeform 37"/>
                              <wps:cNvSpPr>
                                <a:spLocks/>
                              </wps:cNvSpPr>
                              <wps:spPr bwMode="auto">
                                <a:xfrm>
                                  <a:off x="0" y="0"/>
                                  <a:ext cx="20000" cy="20000"/>
                                </a:xfrm>
                                <a:custGeom>
                                  <a:avLst/>
                                  <a:gdLst>
                                    <a:gd name="T0" fmla="*/ 18643 w 20000"/>
                                    <a:gd name="T1" fmla="*/ 0 h 20000"/>
                                    <a:gd name="T2" fmla="*/ 16879 w 20000"/>
                                    <a:gd name="T3" fmla="*/ 1357 h 20000"/>
                                    <a:gd name="T4" fmla="*/ 15414 w 20000"/>
                                    <a:gd name="T5" fmla="*/ 2605 h 20000"/>
                                    <a:gd name="T6" fmla="*/ 14057 w 20000"/>
                                    <a:gd name="T7" fmla="*/ 3772 h 20000"/>
                                    <a:gd name="T8" fmla="*/ 12809 w 20000"/>
                                    <a:gd name="T9" fmla="*/ 4939 h 20000"/>
                                    <a:gd name="T10" fmla="*/ 11533 w 20000"/>
                                    <a:gd name="T11" fmla="*/ 6214 h 20000"/>
                                    <a:gd name="T12" fmla="*/ 10204 w 20000"/>
                                    <a:gd name="T13" fmla="*/ 7571 h 20000"/>
                                    <a:gd name="T14" fmla="*/ 10204 w 20000"/>
                                    <a:gd name="T15" fmla="*/ 8684 h 20000"/>
                                    <a:gd name="T16" fmla="*/ 11642 w 20000"/>
                                    <a:gd name="T17" fmla="*/ 9607 h 20000"/>
                                    <a:gd name="T18" fmla="*/ 13053 w 20000"/>
                                    <a:gd name="T19" fmla="*/ 10529 h 20000"/>
                                    <a:gd name="T20" fmla="*/ 14464 w 20000"/>
                                    <a:gd name="T21" fmla="*/ 11316 h 20000"/>
                                    <a:gd name="T22" fmla="*/ 15984 w 20000"/>
                                    <a:gd name="T23" fmla="*/ 12022 h 20000"/>
                                    <a:gd name="T24" fmla="*/ 17503 w 20000"/>
                                    <a:gd name="T25" fmla="*/ 12754 h 20000"/>
                                    <a:gd name="T26" fmla="*/ 19132 w 20000"/>
                                    <a:gd name="T27" fmla="*/ 13433 h 20000"/>
                                    <a:gd name="T28" fmla="*/ 19213 w 20000"/>
                                    <a:gd name="T29" fmla="*/ 13487 h 20000"/>
                                    <a:gd name="T30" fmla="*/ 18779 w 20000"/>
                                    <a:gd name="T31" fmla="*/ 13813 h 20000"/>
                                    <a:gd name="T32" fmla="*/ 17775 w 20000"/>
                                    <a:gd name="T33" fmla="*/ 14545 h 20000"/>
                                    <a:gd name="T34" fmla="*/ 16771 w 20000"/>
                                    <a:gd name="T35" fmla="*/ 15170 h 20000"/>
                                    <a:gd name="T36" fmla="*/ 15712 w 20000"/>
                                    <a:gd name="T37" fmla="*/ 15821 h 20000"/>
                                    <a:gd name="T38" fmla="*/ 14654 w 20000"/>
                                    <a:gd name="T39" fmla="*/ 16391 h 20000"/>
                                    <a:gd name="T40" fmla="*/ 13514 w 20000"/>
                                    <a:gd name="T41" fmla="*/ 16906 h 20000"/>
                                    <a:gd name="T42" fmla="*/ 12374 w 20000"/>
                                    <a:gd name="T43" fmla="*/ 17422 h 20000"/>
                                    <a:gd name="T44" fmla="*/ 10855 w 20000"/>
                                    <a:gd name="T45" fmla="*/ 17992 h 20000"/>
                                    <a:gd name="T46" fmla="*/ 9552 w 20000"/>
                                    <a:gd name="T47" fmla="*/ 18290 h 20000"/>
                                    <a:gd name="T48" fmla="*/ 8168 w 20000"/>
                                    <a:gd name="T49" fmla="*/ 18399 h 20000"/>
                                    <a:gd name="T50" fmla="*/ 7273 w 20000"/>
                                    <a:gd name="T51" fmla="*/ 18345 h 20000"/>
                                    <a:gd name="T52" fmla="*/ 6377 w 20000"/>
                                    <a:gd name="T53" fmla="*/ 18100 h 20000"/>
                                    <a:gd name="T54" fmla="*/ 4912 w 20000"/>
                                    <a:gd name="T55" fmla="*/ 17232 h 20000"/>
                                    <a:gd name="T56" fmla="*/ 4125 w 20000"/>
                                    <a:gd name="T57" fmla="*/ 15902 h 20000"/>
                                    <a:gd name="T58" fmla="*/ 3691 w 20000"/>
                                    <a:gd name="T59" fmla="*/ 14193 h 20000"/>
                                    <a:gd name="T60" fmla="*/ 3853 w 20000"/>
                                    <a:gd name="T61" fmla="*/ 11777 h 20000"/>
                                    <a:gd name="T62" fmla="*/ 4261 w 20000"/>
                                    <a:gd name="T63" fmla="*/ 10611 h 20000"/>
                                    <a:gd name="T64" fmla="*/ 4885 w 20000"/>
                                    <a:gd name="T65" fmla="*/ 9389 h 20000"/>
                                    <a:gd name="T66" fmla="*/ 4912 w 20000"/>
                                    <a:gd name="T67" fmla="*/ 8467 h 20000"/>
                                    <a:gd name="T68" fmla="*/ 3935 w 20000"/>
                                    <a:gd name="T69" fmla="*/ 7761 h 20000"/>
                                    <a:gd name="T70" fmla="*/ 2795 w 20000"/>
                                    <a:gd name="T71" fmla="*/ 7273 h 20000"/>
                                    <a:gd name="T72" fmla="*/ 1872 w 20000"/>
                                    <a:gd name="T73" fmla="*/ 6947 h 20000"/>
                                    <a:gd name="T74" fmla="*/ 1194 w 20000"/>
                                    <a:gd name="T75" fmla="*/ 7083 h 20000"/>
                                    <a:gd name="T76" fmla="*/ 923 w 20000"/>
                                    <a:gd name="T77" fmla="*/ 7246 h 20000"/>
                                    <a:gd name="T78" fmla="*/ 896 w 20000"/>
                                    <a:gd name="T79" fmla="*/ 6974 h 20000"/>
                                    <a:gd name="T80" fmla="*/ 1140 w 20000"/>
                                    <a:gd name="T81" fmla="*/ 6404 h 20000"/>
                                    <a:gd name="T82" fmla="*/ 1710 w 20000"/>
                                    <a:gd name="T83" fmla="*/ 5780 h 20000"/>
                                    <a:gd name="T84" fmla="*/ 2334 w 20000"/>
                                    <a:gd name="T85" fmla="*/ 5319 h 20000"/>
                                    <a:gd name="T86" fmla="*/ 2469 w 20000"/>
                                    <a:gd name="T87" fmla="*/ 5183 h 20000"/>
                                    <a:gd name="T88" fmla="*/ 3745 w 20000"/>
                                    <a:gd name="T89" fmla="*/ 4885 h 20000"/>
                                    <a:gd name="T90" fmla="*/ 5047 w 20000"/>
                                    <a:gd name="T91" fmla="*/ 4993 h 20000"/>
                                    <a:gd name="T92" fmla="*/ 6459 w 20000"/>
                                    <a:gd name="T93" fmla="*/ 5699 h 20000"/>
                                    <a:gd name="T94" fmla="*/ 6974 w 20000"/>
                                    <a:gd name="T95" fmla="*/ 6133 h 20000"/>
                                    <a:gd name="T96" fmla="*/ 7300 w 20000"/>
                                    <a:gd name="T97" fmla="*/ 6296 h 20000"/>
                                    <a:gd name="T98" fmla="*/ 8602 w 20000"/>
                                    <a:gd name="T99" fmla="*/ 4993 h 20000"/>
                                    <a:gd name="T100" fmla="*/ 10122 w 20000"/>
                                    <a:gd name="T101" fmla="*/ 3745 h 20000"/>
                                    <a:gd name="T102" fmla="*/ 11832 w 20000"/>
                                    <a:gd name="T103" fmla="*/ 2551 h 20000"/>
                                    <a:gd name="T104" fmla="*/ 13650 w 20000"/>
                                    <a:gd name="T105" fmla="*/ 1520 h 20000"/>
                                    <a:gd name="T106" fmla="*/ 15468 w 20000"/>
                                    <a:gd name="T107" fmla="*/ 733 h 20000"/>
                                    <a:gd name="T108" fmla="*/ 17178 w 20000"/>
                                    <a:gd name="T109" fmla="*/ 190 h 20000"/>
                                    <a:gd name="T110" fmla="*/ 17829 w 20000"/>
                                    <a:gd name="T111" fmla="*/ 54 h 20000"/>
                                    <a:gd name="T112" fmla="*/ 0 w 20000"/>
                                    <a:gd name="T113" fmla="*/ 19973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20000" h="20000">
                                      <a:moveTo>
                                        <a:pt x="27" y="19973"/>
                                      </a:moveTo>
                                      <a:lnTo>
                                        <a:pt x="19919" y="19973"/>
                                      </a:lnTo>
                                      <a:lnTo>
                                        <a:pt x="19973" y="7897"/>
                                      </a:lnTo>
                                      <a:lnTo>
                                        <a:pt x="19973" y="54"/>
                                      </a:lnTo>
                                      <a:lnTo>
                                        <a:pt x="18643" y="0"/>
                                      </a:lnTo>
                                      <a:lnTo>
                                        <a:pt x="18236" y="299"/>
                                      </a:lnTo>
                                      <a:lnTo>
                                        <a:pt x="17910" y="597"/>
                                      </a:lnTo>
                                      <a:lnTo>
                                        <a:pt x="17531" y="868"/>
                                      </a:lnTo>
                                      <a:lnTo>
                                        <a:pt x="17205" y="1113"/>
                                      </a:lnTo>
                                      <a:lnTo>
                                        <a:pt x="16879" y="1357"/>
                                      </a:lnTo>
                                      <a:lnTo>
                                        <a:pt x="16581" y="1628"/>
                                      </a:lnTo>
                                      <a:lnTo>
                                        <a:pt x="16255" y="1900"/>
                                      </a:lnTo>
                                      <a:lnTo>
                                        <a:pt x="15984" y="2171"/>
                                      </a:lnTo>
                                      <a:lnTo>
                                        <a:pt x="15685" y="2361"/>
                                      </a:lnTo>
                                      <a:lnTo>
                                        <a:pt x="15414" y="2605"/>
                                      </a:lnTo>
                                      <a:lnTo>
                                        <a:pt x="15142" y="2877"/>
                                      </a:lnTo>
                                      <a:lnTo>
                                        <a:pt x="14817" y="3094"/>
                                      </a:lnTo>
                                      <a:lnTo>
                                        <a:pt x="14600" y="3311"/>
                                      </a:lnTo>
                                      <a:lnTo>
                                        <a:pt x="14328" y="3555"/>
                                      </a:lnTo>
                                      <a:lnTo>
                                        <a:pt x="14057" y="3772"/>
                                      </a:lnTo>
                                      <a:lnTo>
                                        <a:pt x="13813" y="4016"/>
                                      </a:lnTo>
                                      <a:lnTo>
                                        <a:pt x="13541" y="4261"/>
                                      </a:lnTo>
                                      <a:lnTo>
                                        <a:pt x="13270" y="4478"/>
                                      </a:lnTo>
                                      <a:lnTo>
                                        <a:pt x="13080" y="4722"/>
                                      </a:lnTo>
                                      <a:lnTo>
                                        <a:pt x="12809" y="4939"/>
                                      </a:lnTo>
                                      <a:lnTo>
                                        <a:pt x="12537" y="5183"/>
                                      </a:lnTo>
                                      <a:lnTo>
                                        <a:pt x="12320" y="5400"/>
                                      </a:lnTo>
                                      <a:lnTo>
                                        <a:pt x="12022" y="5672"/>
                                      </a:lnTo>
                                      <a:lnTo>
                                        <a:pt x="11805" y="5889"/>
                                      </a:lnTo>
                                      <a:lnTo>
                                        <a:pt x="11533" y="6214"/>
                                      </a:lnTo>
                                      <a:lnTo>
                                        <a:pt x="11289" y="6459"/>
                                      </a:lnTo>
                                      <a:lnTo>
                                        <a:pt x="11045" y="6730"/>
                                      </a:lnTo>
                                      <a:lnTo>
                                        <a:pt x="10773" y="6974"/>
                                      </a:lnTo>
                                      <a:lnTo>
                                        <a:pt x="10475" y="7273"/>
                                      </a:lnTo>
                                      <a:lnTo>
                                        <a:pt x="10204" y="7571"/>
                                      </a:lnTo>
                                      <a:lnTo>
                                        <a:pt x="9905" y="7870"/>
                                      </a:lnTo>
                                      <a:lnTo>
                                        <a:pt x="9607" y="8168"/>
                                      </a:lnTo>
                                      <a:lnTo>
                                        <a:pt x="9607" y="8277"/>
                                      </a:lnTo>
                                      <a:lnTo>
                                        <a:pt x="9905" y="8494"/>
                                      </a:lnTo>
                                      <a:lnTo>
                                        <a:pt x="10204" y="8684"/>
                                      </a:lnTo>
                                      <a:lnTo>
                                        <a:pt x="10448" y="8874"/>
                                      </a:lnTo>
                                      <a:lnTo>
                                        <a:pt x="10773" y="9091"/>
                                      </a:lnTo>
                                      <a:lnTo>
                                        <a:pt x="11072" y="9254"/>
                                      </a:lnTo>
                                      <a:lnTo>
                                        <a:pt x="11316" y="9444"/>
                                      </a:lnTo>
                                      <a:lnTo>
                                        <a:pt x="11642" y="9607"/>
                                      </a:lnTo>
                                      <a:lnTo>
                                        <a:pt x="11859" y="9824"/>
                                      </a:lnTo>
                                      <a:lnTo>
                                        <a:pt x="12185" y="10014"/>
                                      </a:lnTo>
                                      <a:lnTo>
                                        <a:pt x="12483" y="10176"/>
                                      </a:lnTo>
                                      <a:lnTo>
                                        <a:pt x="12754" y="10366"/>
                                      </a:lnTo>
                                      <a:lnTo>
                                        <a:pt x="13053" y="10529"/>
                                      </a:lnTo>
                                      <a:lnTo>
                                        <a:pt x="13297" y="10638"/>
                                      </a:lnTo>
                                      <a:lnTo>
                                        <a:pt x="13623" y="10855"/>
                                      </a:lnTo>
                                      <a:lnTo>
                                        <a:pt x="13948" y="10991"/>
                                      </a:lnTo>
                                      <a:lnTo>
                                        <a:pt x="14193" y="11153"/>
                                      </a:lnTo>
                                      <a:lnTo>
                                        <a:pt x="14464" y="11316"/>
                                      </a:lnTo>
                                      <a:lnTo>
                                        <a:pt x="14763" y="11479"/>
                                      </a:lnTo>
                                      <a:lnTo>
                                        <a:pt x="15088" y="11615"/>
                                      </a:lnTo>
                                      <a:lnTo>
                                        <a:pt x="15360" y="11777"/>
                                      </a:lnTo>
                                      <a:lnTo>
                                        <a:pt x="15685" y="11913"/>
                                      </a:lnTo>
                                      <a:lnTo>
                                        <a:pt x="15984" y="12022"/>
                                      </a:lnTo>
                                      <a:lnTo>
                                        <a:pt x="16282" y="12212"/>
                                      </a:lnTo>
                                      <a:lnTo>
                                        <a:pt x="16581" y="12347"/>
                                      </a:lnTo>
                                      <a:lnTo>
                                        <a:pt x="16879" y="12483"/>
                                      </a:lnTo>
                                      <a:lnTo>
                                        <a:pt x="17205" y="12646"/>
                                      </a:lnTo>
                                      <a:lnTo>
                                        <a:pt x="17503" y="12754"/>
                                      </a:lnTo>
                                      <a:lnTo>
                                        <a:pt x="17829" y="12890"/>
                                      </a:lnTo>
                                      <a:lnTo>
                                        <a:pt x="18155" y="13053"/>
                                      </a:lnTo>
                                      <a:lnTo>
                                        <a:pt x="18507" y="13161"/>
                                      </a:lnTo>
                                      <a:lnTo>
                                        <a:pt x="18833" y="13297"/>
                                      </a:lnTo>
                                      <a:lnTo>
                                        <a:pt x="19132" y="13433"/>
                                      </a:lnTo>
                                      <a:lnTo>
                                        <a:pt x="19159" y="13433"/>
                                      </a:lnTo>
                                      <a:lnTo>
                                        <a:pt x="19186" y="13433"/>
                                      </a:lnTo>
                                      <a:lnTo>
                                        <a:pt x="19213" y="13433"/>
                                      </a:lnTo>
                                      <a:lnTo>
                                        <a:pt x="19213" y="13460"/>
                                      </a:lnTo>
                                      <a:lnTo>
                                        <a:pt x="19213" y="13487"/>
                                      </a:lnTo>
                                      <a:lnTo>
                                        <a:pt x="19213" y="13514"/>
                                      </a:lnTo>
                                      <a:lnTo>
                                        <a:pt x="19186" y="13514"/>
                                      </a:lnTo>
                                      <a:lnTo>
                                        <a:pt x="19186" y="13541"/>
                                      </a:lnTo>
                                      <a:lnTo>
                                        <a:pt x="18969" y="13704"/>
                                      </a:lnTo>
                                      <a:lnTo>
                                        <a:pt x="18779" y="13813"/>
                                      </a:lnTo>
                                      <a:lnTo>
                                        <a:pt x="18562" y="14003"/>
                                      </a:lnTo>
                                      <a:lnTo>
                                        <a:pt x="18372" y="14138"/>
                                      </a:lnTo>
                                      <a:lnTo>
                                        <a:pt x="18182" y="14301"/>
                                      </a:lnTo>
                                      <a:lnTo>
                                        <a:pt x="17992" y="14410"/>
                                      </a:lnTo>
                                      <a:lnTo>
                                        <a:pt x="17775" y="14545"/>
                                      </a:lnTo>
                                      <a:lnTo>
                                        <a:pt x="17558" y="14681"/>
                                      </a:lnTo>
                                      <a:lnTo>
                                        <a:pt x="17368" y="14817"/>
                                      </a:lnTo>
                                      <a:lnTo>
                                        <a:pt x="17151" y="14925"/>
                                      </a:lnTo>
                                      <a:lnTo>
                                        <a:pt x="16934" y="15088"/>
                                      </a:lnTo>
                                      <a:lnTo>
                                        <a:pt x="16771" y="15170"/>
                                      </a:lnTo>
                                      <a:lnTo>
                                        <a:pt x="16581" y="15332"/>
                                      </a:lnTo>
                                      <a:lnTo>
                                        <a:pt x="16336" y="15441"/>
                                      </a:lnTo>
                                      <a:lnTo>
                                        <a:pt x="16119" y="15577"/>
                                      </a:lnTo>
                                      <a:lnTo>
                                        <a:pt x="15929" y="15712"/>
                                      </a:lnTo>
                                      <a:lnTo>
                                        <a:pt x="15712" y="15821"/>
                                      </a:lnTo>
                                      <a:lnTo>
                                        <a:pt x="15522" y="15902"/>
                                      </a:lnTo>
                                      <a:lnTo>
                                        <a:pt x="15332" y="16065"/>
                                      </a:lnTo>
                                      <a:lnTo>
                                        <a:pt x="15115" y="16174"/>
                                      </a:lnTo>
                                      <a:lnTo>
                                        <a:pt x="14871" y="16255"/>
                                      </a:lnTo>
                                      <a:lnTo>
                                        <a:pt x="14654" y="16391"/>
                                      </a:lnTo>
                                      <a:lnTo>
                                        <a:pt x="14437" y="16526"/>
                                      </a:lnTo>
                                      <a:lnTo>
                                        <a:pt x="14220" y="16608"/>
                                      </a:lnTo>
                                      <a:lnTo>
                                        <a:pt x="14003" y="16716"/>
                                      </a:lnTo>
                                      <a:lnTo>
                                        <a:pt x="13786" y="16825"/>
                                      </a:lnTo>
                                      <a:lnTo>
                                        <a:pt x="13514" y="16906"/>
                                      </a:lnTo>
                                      <a:lnTo>
                                        <a:pt x="13297" y="17015"/>
                                      </a:lnTo>
                                      <a:lnTo>
                                        <a:pt x="13080" y="17096"/>
                                      </a:lnTo>
                                      <a:lnTo>
                                        <a:pt x="12863" y="17232"/>
                                      </a:lnTo>
                                      <a:lnTo>
                                        <a:pt x="12619" y="17313"/>
                                      </a:lnTo>
                                      <a:lnTo>
                                        <a:pt x="12374" y="17422"/>
                                      </a:lnTo>
                                      <a:lnTo>
                                        <a:pt x="12022" y="17558"/>
                                      </a:lnTo>
                                      <a:lnTo>
                                        <a:pt x="11723" y="17666"/>
                                      </a:lnTo>
                                      <a:lnTo>
                                        <a:pt x="11398" y="17802"/>
                                      </a:lnTo>
                                      <a:lnTo>
                                        <a:pt x="11126" y="17910"/>
                                      </a:lnTo>
                                      <a:lnTo>
                                        <a:pt x="10855" y="17992"/>
                                      </a:lnTo>
                                      <a:lnTo>
                                        <a:pt x="10583" y="18073"/>
                                      </a:lnTo>
                                      <a:lnTo>
                                        <a:pt x="10339" y="18128"/>
                                      </a:lnTo>
                                      <a:lnTo>
                                        <a:pt x="10095" y="18182"/>
                                      </a:lnTo>
                                      <a:lnTo>
                                        <a:pt x="9824" y="18236"/>
                                      </a:lnTo>
                                      <a:lnTo>
                                        <a:pt x="9552" y="18290"/>
                                      </a:lnTo>
                                      <a:lnTo>
                                        <a:pt x="9308" y="18345"/>
                                      </a:lnTo>
                                      <a:lnTo>
                                        <a:pt x="9009" y="18372"/>
                                      </a:lnTo>
                                      <a:lnTo>
                                        <a:pt x="8738" y="18399"/>
                                      </a:lnTo>
                                      <a:lnTo>
                                        <a:pt x="8467" y="18399"/>
                                      </a:lnTo>
                                      <a:lnTo>
                                        <a:pt x="8168" y="18399"/>
                                      </a:lnTo>
                                      <a:lnTo>
                                        <a:pt x="7815" y="18399"/>
                                      </a:lnTo>
                                      <a:lnTo>
                                        <a:pt x="7680" y="18399"/>
                                      </a:lnTo>
                                      <a:lnTo>
                                        <a:pt x="7544" y="18399"/>
                                      </a:lnTo>
                                      <a:lnTo>
                                        <a:pt x="7436" y="18372"/>
                                      </a:lnTo>
                                      <a:lnTo>
                                        <a:pt x="7273" y="18345"/>
                                      </a:lnTo>
                                      <a:lnTo>
                                        <a:pt x="7164" y="18318"/>
                                      </a:lnTo>
                                      <a:lnTo>
                                        <a:pt x="7028" y="18290"/>
                                      </a:lnTo>
                                      <a:lnTo>
                                        <a:pt x="6893" y="18236"/>
                                      </a:lnTo>
                                      <a:lnTo>
                                        <a:pt x="6784" y="18236"/>
                                      </a:lnTo>
                                      <a:lnTo>
                                        <a:pt x="6377" y="18100"/>
                                      </a:lnTo>
                                      <a:lnTo>
                                        <a:pt x="6052" y="17965"/>
                                      </a:lnTo>
                                      <a:lnTo>
                                        <a:pt x="5699" y="17802"/>
                                      </a:lnTo>
                                      <a:lnTo>
                                        <a:pt x="5400" y="17639"/>
                                      </a:lnTo>
                                      <a:lnTo>
                                        <a:pt x="5183" y="17449"/>
                                      </a:lnTo>
                                      <a:lnTo>
                                        <a:pt x="4912" y="17232"/>
                                      </a:lnTo>
                                      <a:lnTo>
                                        <a:pt x="4695" y="16988"/>
                                      </a:lnTo>
                                      <a:lnTo>
                                        <a:pt x="4532" y="16744"/>
                                      </a:lnTo>
                                      <a:lnTo>
                                        <a:pt x="4369" y="16554"/>
                                      </a:lnTo>
                                      <a:lnTo>
                                        <a:pt x="4233" y="16228"/>
                                      </a:lnTo>
                                      <a:lnTo>
                                        <a:pt x="4125" y="15902"/>
                                      </a:lnTo>
                                      <a:lnTo>
                                        <a:pt x="3962" y="15631"/>
                                      </a:lnTo>
                                      <a:lnTo>
                                        <a:pt x="3908" y="15278"/>
                                      </a:lnTo>
                                      <a:lnTo>
                                        <a:pt x="3826" y="14953"/>
                                      </a:lnTo>
                                      <a:lnTo>
                                        <a:pt x="3745" y="14600"/>
                                      </a:lnTo>
                                      <a:lnTo>
                                        <a:pt x="3691" y="14193"/>
                                      </a:lnTo>
                                      <a:lnTo>
                                        <a:pt x="3636" y="12700"/>
                                      </a:lnTo>
                                      <a:lnTo>
                                        <a:pt x="3691" y="12456"/>
                                      </a:lnTo>
                                      <a:lnTo>
                                        <a:pt x="3718" y="12212"/>
                                      </a:lnTo>
                                      <a:lnTo>
                                        <a:pt x="3772" y="11967"/>
                                      </a:lnTo>
                                      <a:lnTo>
                                        <a:pt x="3853" y="11777"/>
                                      </a:lnTo>
                                      <a:lnTo>
                                        <a:pt x="3935" y="11506"/>
                                      </a:lnTo>
                                      <a:lnTo>
                                        <a:pt x="3989" y="11316"/>
                                      </a:lnTo>
                                      <a:lnTo>
                                        <a:pt x="4098" y="11045"/>
                                      </a:lnTo>
                                      <a:lnTo>
                                        <a:pt x="4152" y="10828"/>
                                      </a:lnTo>
                                      <a:lnTo>
                                        <a:pt x="4261" y="10611"/>
                                      </a:lnTo>
                                      <a:lnTo>
                                        <a:pt x="4396" y="10366"/>
                                      </a:lnTo>
                                      <a:lnTo>
                                        <a:pt x="4505" y="10095"/>
                                      </a:lnTo>
                                      <a:lnTo>
                                        <a:pt x="4640" y="9851"/>
                                      </a:lnTo>
                                      <a:lnTo>
                                        <a:pt x="4749" y="9607"/>
                                      </a:lnTo>
                                      <a:lnTo>
                                        <a:pt x="4885" y="9389"/>
                                      </a:lnTo>
                                      <a:lnTo>
                                        <a:pt x="5047" y="9145"/>
                                      </a:lnTo>
                                      <a:lnTo>
                                        <a:pt x="5183" y="8928"/>
                                      </a:lnTo>
                                      <a:lnTo>
                                        <a:pt x="5183" y="8792"/>
                                      </a:lnTo>
                                      <a:lnTo>
                                        <a:pt x="5075" y="8657"/>
                                      </a:lnTo>
                                      <a:lnTo>
                                        <a:pt x="4912" y="8467"/>
                                      </a:lnTo>
                                      <a:lnTo>
                                        <a:pt x="4722" y="8304"/>
                                      </a:lnTo>
                                      <a:lnTo>
                                        <a:pt x="4559" y="8141"/>
                                      </a:lnTo>
                                      <a:lnTo>
                                        <a:pt x="4369" y="8033"/>
                                      </a:lnTo>
                                      <a:lnTo>
                                        <a:pt x="4152" y="7897"/>
                                      </a:lnTo>
                                      <a:lnTo>
                                        <a:pt x="3935" y="7761"/>
                                      </a:lnTo>
                                      <a:lnTo>
                                        <a:pt x="3718" y="7653"/>
                                      </a:lnTo>
                                      <a:lnTo>
                                        <a:pt x="3446" y="7544"/>
                                      </a:lnTo>
                                      <a:lnTo>
                                        <a:pt x="3256" y="7436"/>
                                      </a:lnTo>
                                      <a:lnTo>
                                        <a:pt x="3039" y="7327"/>
                                      </a:lnTo>
                                      <a:lnTo>
                                        <a:pt x="2795" y="7273"/>
                                      </a:lnTo>
                                      <a:lnTo>
                                        <a:pt x="2578" y="7164"/>
                                      </a:lnTo>
                                      <a:lnTo>
                                        <a:pt x="2388" y="7110"/>
                                      </a:lnTo>
                                      <a:lnTo>
                                        <a:pt x="2198" y="7001"/>
                                      </a:lnTo>
                                      <a:lnTo>
                                        <a:pt x="1981" y="6947"/>
                                      </a:lnTo>
                                      <a:lnTo>
                                        <a:pt x="1872" y="6947"/>
                                      </a:lnTo>
                                      <a:lnTo>
                                        <a:pt x="1764" y="6974"/>
                                      </a:lnTo>
                                      <a:lnTo>
                                        <a:pt x="1628" y="6974"/>
                                      </a:lnTo>
                                      <a:lnTo>
                                        <a:pt x="1493" y="7001"/>
                                      </a:lnTo>
                                      <a:lnTo>
                                        <a:pt x="1330" y="7056"/>
                                      </a:lnTo>
                                      <a:lnTo>
                                        <a:pt x="1194" y="7083"/>
                                      </a:lnTo>
                                      <a:lnTo>
                                        <a:pt x="1085" y="7110"/>
                                      </a:lnTo>
                                      <a:lnTo>
                                        <a:pt x="950" y="7110"/>
                                      </a:lnTo>
                                      <a:lnTo>
                                        <a:pt x="923" y="7164"/>
                                      </a:lnTo>
                                      <a:lnTo>
                                        <a:pt x="923" y="7191"/>
                                      </a:lnTo>
                                      <a:lnTo>
                                        <a:pt x="923" y="7246"/>
                                      </a:lnTo>
                                      <a:lnTo>
                                        <a:pt x="868" y="7246"/>
                                      </a:lnTo>
                                      <a:lnTo>
                                        <a:pt x="841" y="7110"/>
                                      </a:lnTo>
                                      <a:lnTo>
                                        <a:pt x="841" y="7028"/>
                                      </a:lnTo>
                                      <a:lnTo>
                                        <a:pt x="841" y="7001"/>
                                      </a:lnTo>
                                      <a:lnTo>
                                        <a:pt x="896" y="6974"/>
                                      </a:lnTo>
                                      <a:lnTo>
                                        <a:pt x="923" y="6866"/>
                                      </a:lnTo>
                                      <a:lnTo>
                                        <a:pt x="923" y="6757"/>
                                      </a:lnTo>
                                      <a:lnTo>
                                        <a:pt x="977" y="6649"/>
                                      </a:lnTo>
                                      <a:lnTo>
                                        <a:pt x="1058" y="6567"/>
                                      </a:lnTo>
                                      <a:lnTo>
                                        <a:pt x="1140" y="6404"/>
                                      </a:lnTo>
                                      <a:lnTo>
                                        <a:pt x="1221" y="6269"/>
                                      </a:lnTo>
                                      <a:lnTo>
                                        <a:pt x="1303" y="6160"/>
                                      </a:lnTo>
                                      <a:lnTo>
                                        <a:pt x="1465" y="6052"/>
                                      </a:lnTo>
                                      <a:lnTo>
                                        <a:pt x="1574" y="5889"/>
                                      </a:lnTo>
                                      <a:lnTo>
                                        <a:pt x="1710" y="5780"/>
                                      </a:lnTo>
                                      <a:lnTo>
                                        <a:pt x="1818" y="5699"/>
                                      </a:lnTo>
                                      <a:lnTo>
                                        <a:pt x="1927" y="5590"/>
                                      </a:lnTo>
                                      <a:lnTo>
                                        <a:pt x="2035" y="5536"/>
                                      </a:lnTo>
                                      <a:lnTo>
                                        <a:pt x="2198" y="5400"/>
                                      </a:lnTo>
                                      <a:lnTo>
                                        <a:pt x="2334" y="5319"/>
                                      </a:lnTo>
                                      <a:lnTo>
                                        <a:pt x="2442" y="5265"/>
                                      </a:lnTo>
                                      <a:lnTo>
                                        <a:pt x="2442" y="5237"/>
                                      </a:lnTo>
                                      <a:lnTo>
                                        <a:pt x="2442" y="5210"/>
                                      </a:lnTo>
                                      <a:lnTo>
                                        <a:pt x="2469" y="5183"/>
                                      </a:lnTo>
                                      <a:lnTo>
                                        <a:pt x="2714" y="5156"/>
                                      </a:lnTo>
                                      <a:lnTo>
                                        <a:pt x="2985" y="5075"/>
                                      </a:lnTo>
                                      <a:lnTo>
                                        <a:pt x="3229" y="4993"/>
                                      </a:lnTo>
                                      <a:lnTo>
                                        <a:pt x="3446" y="4939"/>
                                      </a:lnTo>
                                      <a:lnTo>
                                        <a:pt x="3745" y="4885"/>
                                      </a:lnTo>
                                      <a:lnTo>
                                        <a:pt x="3989" y="4858"/>
                                      </a:lnTo>
                                      <a:lnTo>
                                        <a:pt x="4261" y="4858"/>
                                      </a:lnTo>
                                      <a:lnTo>
                                        <a:pt x="4505" y="4885"/>
                                      </a:lnTo>
                                      <a:lnTo>
                                        <a:pt x="4749" y="4939"/>
                                      </a:lnTo>
                                      <a:lnTo>
                                        <a:pt x="5047" y="4993"/>
                                      </a:lnTo>
                                      <a:lnTo>
                                        <a:pt x="5346" y="5102"/>
                                      </a:lnTo>
                                      <a:lnTo>
                                        <a:pt x="5563" y="5183"/>
                                      </a:lnTo>
                                      <a:lnTo>
                                        <a:pt x="5862" y="5346"/>
                                      </a:lnTo>
                                      <a:lnTo>
                                        <a:pt x="6133" y="5536"/>
                                      </a:lnTo>
                                      <a:lnTo>
                                        <a:pt x="6459" y="5699"/>
                                      </a:lnTo>
                                      <a:lnTo>
                                        <a:pt x="6784" y="5970"/>
                                      </a:lnTo>
                                      <a:lnTo>
                                        <a:pt x="6811" y="5970"/>
                                      </a:lnTo>
                                      <a:lnTo>
                                        <a:pt x="6893" y="6052"/>
                                      </a:lnTo>
                                      <a:lnTo>
                                        <a:pt x="6920" y="6106"/>
                                      </a:lnTo>
                                      <a:lnTo>
                                        <a:pt x="6974" y="6133"/>
                                      </a:lnTo>
                                      <a:lnTo>
                                        <a:pt x="7056" y="6187"/>
                                      </a:lnTo>
                                      <a:lnTo>
                                        <a:pt x="7083" y="6242"/>
                                      </a:lnTo>
                                      <a:lnTo>
                                        <a:pt x="7110" y="6269"/>
                                      </a:lnTo>
                                      <a:lnTo>
                                        <a:pt x="7137" y="6269"/>
                                      </a:lnTo>
                                      <a:lnTo>
                                        <a:pt x="7300" y="6296"/>
                                      </a:lnTo>
                                      <a:lnTo>
                                        <a:pt x="7517" y="6052"/>
                                      </a:lnTo>
                                      <a:lnTo>
                                        <a:pt x="7761" y="5753"/>
                                      </a:lnTo>
                                      <a:lnTo>
                                        <a:pt x="8060" y="5536"/>
                                      </a:lnTo>
                                      <a:lnTo>
                                        <a:pt x="8304" y="5237"/>
                                      </a:lnTo>
                                      <a:lnTo>
                                        <a:pt x="8602" y="4993"/>
                                      </a:lnTo>
                                      <a:lnTo>
                                        <a:pt x="8874" y="4722"/>
                                      </a:lnTo>
                                      <a:lnTo>
                                        <a:pt x="9172" y="4450"/>
                                      </a:lnTo>
                                      <a:lnTo>
                                        <a:pt x="9498" y="4206"/>
                                      </a:lnTo>
                                      <a:lnTo>
                                        <a:pt x="9796" y="3962"/>
                                      </a:lnTo>
                                      <a:lnTo>
                                        <a:pt x="10122" y="3745"/>
                                      </a:lnTo>
                                      <a:lnTo>
                                        <a:pt x="10448" y="3419"/>
                                      </a:lnTo>
                                      <a:lnTo>
                                        <a:pt x="10801" y="3229"/>
                                      </a:lnTo>
                                      <a:lnTo>
                                        <a:pt x="11126" y="3012"/>
                                      </a:lnTo>
                                      <a:lnTo>
                                        <a:pt x="11479" y="2768"/>
                                      </a:lnTo>
                                      <a:lnTo>
                                        <a:pt x="11832" y="2551"/>
                                      </a:lnTo>
                                      <a:lnTo>
                                        <a:pt x="12212" y="2334"/>
                                      </a:lnTo>
                                      <a:lnTo>
                                        <a:pt x="12537" y="2117"/>
                                      </a:lnTo>
                                      <a:lnTo>
                                        <a:pt x="12944" y="1900"/>
                                      </a:lnTo>
                                      <a:lnTo>
                                        <a:pt x="13243" y="1710"/>
                                      </a:lnTo>
                                      <a:lnTo>
                                        <a:pt x="13650" y="1520"/>
                                      </a:lnTo>
                                      <a:lnTo>
                                        <a:pt x="14003" y="1330"/>
                                      </a:lnTo>
                                      <a:lnTo>
                                        <a:pt x="14383" y="1167"/>
                                      </a:lnTo>
                                      <a:lnTo>
                                        <a:pt x="14735" y="1004"/>
                                      </a:lnTo>
                                      <a:lnTo>
                                        <a:pt x="15115" y="868"/>
                                      </a:lnTo>
                                      <a:lnTo>
                                        <a:pt x="15468" y="733"/>
                                      </a:lnTo>
                                      <a:lnTo>
                                        <a:pt x="15821" y="597"/>
                                      </a:lnTo>
                                      <a:lnTo>
                                        <a:pt x="16147" y="488"/>
                                      </a:lnTo>
                                      <a:lnTo>
                                        <a:pt x="16526" y="380"/>
                                      </a:lnTo>
                                      <a:lnTo>
                                        <a:pt x="16852" y="271"/>
                                      </a:lnTo>
                                      <a:lnTo>
                                        <a:pt x="17178" y="190"/>
                                      </a:lnTo>
                                      <a:lnTo>
                                        <a:pt x="17503" y="109"/>
                                      </a:lnTo>
                                      <a:lnTo>
                                        <a:pt x="17802" y="81"/>
                                      </a:lnTo>
                                      <a:lnTo>
                                        <a:pt x="17829" y="81"/>
                                      </a:lnTo>
                                      <a:lnTo>
                                        <a:pt x="17829" y="54"/>
                                      </a:lnTo>
                                      <a:lnTo>
                                        <a:pt x="17829" y="27"/>
                                      </a:lnTo>
                                      <a:lnTo>
                                        <a:pt x="11615" y="0"/>
                                      </a:lnTo>
                                      <a:lnTo>
                                        <a:pt x="27" y="0"/>
                                      </a:lnTo>
                                      <a:lnTo>
                                        <a:pt x="0" y="19973"/>
                                      </a:lnTo>
                                      <a:lnTo>
                                        <a:pt x="27" y="19973"/>
                                      </a:lnTo>
                                      <a:close/>
                                    </a:path>
                                  </a:pathLst>
                                </a:custGeom>
                                <a:solidFill>
                                  <a:srgbClr val="0000FF"/>
                                </a:solidFill>
                                <a:ln>
                                  <a:noFill/>
                                </a:ln>
                                <a:extLst>
                                  <a:ext uri="{91240B29-F687-4F45-9708-019B960494DF}">
                                    <a14:hiddenLine xmlns:a14="http://schemas.microsoft.com/office/drawing/2010/main" w="0">
                                      <a:solidFill>
                                        <a:srgbClr val="FFFFFF"/>
                                      </a:solidFill>
                                      <a:round/>
                                      <a:headEnd/>
                                      <a:tailEnd/>
                                    </a14:hiddenLine>
                                  </a:ext>
                                </a:extLst>
                              </wps:spPr>
                              <wps:bodyPr rot="0" vert="horz" wrap="square" lIns="91440" tIns="45720" rIns="91440" bIns="45720" anchor="t" anchorCtr="0" upright="1">
                                <a:noAutofit/>
                              </wps:bodyPr>
                            </wps:wsp>
                            <wps:wsp>
                              <wps:cNvPr id="13" name="Freeform 38"/>
                              <wps:cNvSpPr>
                                <a:spLocks/>
                              </wps:cNvSpPr>
                              <wps:spPr bwMode="auto">
                                <a:xfrm>
                                  <a:off x="6242" y="11018"/>
                                  <a:ext cx="11668" cy="6295"/>
                                </a:xfrm>
                                <a:custGeom>
                                  <a:avLst/>
                                  <a:gdLst>
                                    <a:gd name="T0" fmla="*/ 6140 w 20000"/>
                                    <a:gd name="T1" fmla="*/ 19655 h 20000"/>
                                    <a:gd name="T2" fmla="*/ 7209 w 20000"/>
                                    <a:gd name="T3" fmla="*/ 19397 h 20000"/>
                                    <a:gd name="T4" fmla="*/ 8186 w 20000"/>
                                    <a:gd name="T5" fmla="*/ 18966 h 20000"/>
                                    <a:gd name="T6" fmla="*/ 9256 w 20000"/>
                                    <a:gd name="T7" fmla="*/ 18448 h 20000"/>
                                    <a:gd name="T8" fmla="*/ 10140 w 20000"/>
                                    <a:gd name="T9" fmla="*/ 18017 h 20000"/>
                                    <a:gd name="T10" fmla="*/ 11070 w 20000"/>
                                    <a:gd name="T11" fmla="*/ 17500 h 20000"/>
                                    <a:gd name="T12" fmla="*/ 12000 w 20000"/>
                                    <a:gd name="T13" fmla="*/ 16810 h 20000"/>
                                    <a:gd name="T14" fmla="*/ 12884 w 20000"/>
                                    <a:gd name="T15" fmla="*/ 16121 h 20000"/>
                                    <a:gd name="T16" fmla="*/ 13721 w 20000"/>
                                    <a:gd name="T17" fmla="*/ 15345 h 20000"/>
                                    <a:gd name="T18" fmla="*/ 14558 w 20000"/>
                                    <a:gd name="T19" fmla="*/ 14483 h 20000"/>
                                    <a:gd name="T20" fmla="*/ 15442 w 20000"/>
                                    <a:gd name="T21" fmla="*/ 13793 h 20000"/>
                                    <a:gd name="T22" fmla="*/ 16279 w 20000"/>
                                    <a:gd name="T23" fmla="*/ 13017 h 20000"/>
                                    <a:gd name="T24" fmla="*/ 17023 w 20000"/>
                                    <a:gd name="T25" fmla="*/ 12241 h 20000"/>
                                    <a:gd name="T26" fmla="*/ 17814 w 20000"/>
                                    <a:gd name="T27" fmla="*/ 11379 h 20000"/>
                                    <a:gd name="T28" fmla="*/ 18558 w 20000"/>
                                    <a:gd name="T29" fmla="*/ 10517 h 20000"/>
                                    <a:gd name="T30" fmla="*/ 19349 w 20000"/>
                                    <a:gd name="T31" fmla="*/ 9741 h 20000"/>
                                    <a:gd name="T32" fmla="*/ 19674 w 20000"/>
                                    <a:gd name="T33" fmla="*/ 9483 h 20000"/>
                                    <a:gd name="T34" fmla="*/ 19907 w 20000"/>
                                    <a:gd name="T35" fmla="*/ 9138 h 20000"/>
                                    <a:gd name="T36" fmla="*/ 19860 w 20000"/>
                                    <a:gd name="T37" fmla="*/ 9138 h 20000"/>
                                    <a:gd name="T38" fmla="*/ 19767 w 20000"/>
                                    <a:gd name="T39" fmla="*/ 9138 h 20000"/>
                                    <a:gd name="T40" fmla="*/ 19349 w 20000"/>
                                    <a:gd name="T41" fmla="*/ 9138 h 20000"/>
                                    <a:gd name="T42" fmla="*/ 18465 w 20000"/>
                                    <a:gd name="T43" fmla="*/ 9310 h 20000"/>
                                    <a:gd name="T44" fmla="*/ 16791 w 20000"/>
                                    <a:gd name="T45" fmla="*/ 9483 h 20000"/>
                                    <a:gd name="T46" fmla="*/ 15070 w 20000"/>
                                    <a:gd name="T47" fmla="*/ 9483 h 20000"/>
                                    <a:gd name="T48" fmla="*/ 13302 w 20000"/>
                                    <a:gd name="T49" fmla="*/ 9483 h 20000"/>
                                    <a:gd name="T50" fmla="*/ 11674 w 20000"/>
                                    <a:gd name="T51" fmla="*/ 9397 h 20000"/>
                                    <a:gd name="T52" fmla="*/ 9907 w 20000"/>
                                    <a:gd name="T53" fmla="*/ 8793 h 20000"/>
                                    <a:gd name="T54" fmla="*/ 8047 w 20000"/>
                                    <a:gd name="T55" fmla="*/ 7672 h 20000"/>
                                    <a:gd name="T56" fmla="*/ 6605 w 20000"/>
                                    <a:gd name="T57" fmla="*/ 6379 h 20000"/>
                                    <a:gd name="T58" fmla="*/ 5349 w 20000"/>
                                    <a:gd name="T59" fmla="*/ 5259 h 20000"/>
                                    <a:gd name="T60" fmla="*/ 4233 w 20000"/>
                                    <a:gd name="T61" fmla="*/ 3534 h 20000"/>
                                    <a:gd name="T62" fmla="*/ 2977 w 20000"/>
                                    <a:gd name="T63" fmla="*/ 1552 h 20000"/>
                                    <a:gd name="T64" fmla="*/ 2326 w 20000"/>
                                    <a:gd name="T65" fmla="*/ 345 h 20000"/>
                                    <a:gd name="T66" fmla="*/ 2233 w 20000"/>
                                    <a:gd name="T67" fmla="*/ 172 h 20000"/>
                                    <a:gd name="T68" fmla="*/ 1953 w 20000"/>
                                    <a:gd name="T69" fmla="*/ 0 h 20000"/>
                                    <a:gd name="T70" fmla="*/ 930 w 20000"/>
                                    <a:gd name="T71" fmla="*/ 2931 h 20000"/>
                                    <a:gd name="T72" fmla="*/ 465 w 20000"/>
                                    <a:gd name="T73" fmla="*/ 5259 h 20000"/>
                                    <a:gd name="T74" fmla="*/ 140 w 20000"/>
                                    <a:gd name="T75" fmla="*/ 8362 h 20000"/>
                                    <a:gd name="T76" fmla="*/ 0 w 20000"/>
                                    <a:gd name="T77" fmla="*/ 13362 h 20000"/>
                                    <a:gd name="T78" fmla="*/ 372 w 20000"/>
                                    <a:gd name="T79" fmla="*/ 15690 h 20000"/>
                                    <a:gd name="T80" fmla="*/ 884 w 20000"/>
                                    <a:gd name="T81" fmla="*/ 17069 h 20000"/>
                                    <a:gd name="T82" fmla="*/ 1814 w 20000"/>
                                    <a:gd name="T83" fmla="*/ 18621 h 20000"/>
                                    <a:gd name="T84" fmla="*/ 2326 w 20000"/>
                                    <a:gd name="T85" fmla="*/ 19397 h 20000"/>
                                    <a:gd name="T86" fmla="*/ 2930 w 20000"/>
                                    <a:gd name="T87" fmla="*/ 19741 h 20000"/>
                                    <a:gd name="T88" fmla="*/ 3442 w 20000"/>
                                    <a:gd name="T89" fmla="*/ 19828 h 20000"/>
                                    <a:gd name="T90" fmla="*/ 4326 w 20000"/>
                                    <a:gd name="T91" fmla="*/ 19828 h 20000"/>
                                    <a:gd name="T92" fmla="*/ 5442 w 20000"/>
                                    <a:gd name="T93" fmla="*/ 19741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20000" h="20000">
                                      <a:moveTo>
                                        <a:pt x="5442" y="19741"/>
                                      </a:moveTo>
                                      <a:lnTo>
                                        <a:pt x="5721" y="19741"/>
                                      </a:lnTo>
                                      <a:lnTo>
                                        <a:pt x="6140" y="19655"/>
                                      </a:lnTo>
                                      <a:lnTo>
                                        <a:pt x="6512" y="19569"/>
                                      </a:lnTo>
                                      <a:lnTo>
                                        <a:pt x="6884" y="19483"/>
                                      </a:lnTo>
                                      <a:lnTo>
                                        <a:pt x="7209" y="19397"/>
                                      </a:lnTo>
                                      <a:lnTo>
                                        <a:pt x="7581" y="19310"/>
                                      </a:lnTo>
                                      <a:lnTo>
                                        <a:pt x="7860" y="19138"/>
                                      </a:lnTo>
                                      <a:lnTo>
                                        <a:pt x="8186" y="18966"/>
                                      </a:lnTo>
                                      <a:lnTo>
                                        <a:pt x="8512" y="18793"/>
                                      </a:lnTo>
                                      <a:lnTo>
                                        <a:pt x="8884" y="18621"/>
                                      </a:lnTo>
                                      <a:lnTo>
                                        <a:pt x="9256" y="18448"/>
                                      </a:lnTo>
                                      <a:lnTo>
                                        <a:pt x="9488" y="18362"/>
                                      </a:lnTo>
                                      <a:lnTo>
                                        <a:pt x="9860" y="18190"/>
                                      </a:lnTo>
                                      <a:lnTo>
                                        <a:pt x="10140" y="18017"/>
                                      </a:lnTo>
                                      <a:lnTo>
                                        <a:pt x="10512" y="17931"/>
                                      </a:lnTo>
                                      <a:lnTo>
                                        <a:pt x="10744" y="17586"/>
                                      </a:lnTo>
                                      <a:lnTo>
                                        <a:pt x="11070" y="17500"/>
                                      </a:lnTo>
                                      <a:lnTo>
                                        <a:pt x="11442" y="17241"/>
                                      </a:lnTo>
                                      <a:lnTo>
                                        <a:pt x="11721" y="17069"/>
                                      </a:lnTo>
                                      <a:lnTo>
                                        <a:pt x="12000" y="16810"/>
                                      </a:lnTo>
                                      <a:lnTo>
                                        <a:pt x="12279" y="16638"/>
                                      </a:lnTo>
                                      <a:lnTo>
                                        <a:pt x="12605" y="16379"/>
                                      </a:lnTo>
                                      <a:lnTo>
                                        <a:pt x="12884" y="16121"/>
                                      </a:lnTo>
                                      <a:lnTo>
                                        <a:pt x="13116" y="15862"/>
                                      </a:lnTo>
                                      <a:lnTo>
                                        <a:pt x="13395" y="15603"/>
                                      </a:lnTo>
                                      <a:lnTo>
                                        <a:pt x="13721" y="15345"/>
                                      </a:lnTo>
                                      <a:lnTo>
                                        <a:pt x="14093" y="15086"/>
                                      </a:lnTo>
                                      <a:lnTo>
                                        <a:pt x="14372" y="14828"/>
                                      </a:lnTo>
                                      <a:lnTo>
                                        <a:pt x="14558" y="14483"/>
                                      </a:lnTo>
                                      <a:lnTo>
                                        <a:pt x="14837" y="14138"/>
                                      </a:lnTo>
                                      <a:lnTo>
                                        <a:pt x="15163" y="13966"/>
                                      </a:lnTo>
                                      <a:lnTo>
                                        <a:pt x="15442" y="13793"/>
                                      </a:lnTo>
                                      <a:lnTo>
                                        <a:pt x="15721" y="13621"/>
                                      </a:lnTo>
                                      <a:lnTo>
                                        <a:pt x="16000" y="13276"/>
                                      </a:lnTo>
                                      <a:lnTo>
                                        <a:pt x="16279" y="13017"/>
                                      </a:lnTo>
                                      <a:lnTo>
                                        <a:pt x="16558" y="12759"/>
                                      </a:lnTo>
                                      <a:lnTo>
                                        <a:pt x="16837" y="12500"/>
                                      </a:lnTo>
                                      <a:lnTo>
                                        <a:pt x="17023" y="12241"/>
                                      </a:lnTo>
                                      <a:lnTo>
                                        <a:pt x="17302" y="11983"/>
                                      </a:lnTo>
                                      <a:lnTo>
                                        <a:pt x="17535" y="11638"/>
                                      </a:lnTo>
                                      <a:lnTo>
                                        <a:pt x="17814" y="11379"/>
                                      </a:lnTo>
                                      <a:lnTo>
                                        <a:pt x="18047" y="11034"/>
                                      </a:lnTo>
                                      <a:lnTo>
                                        <a:pt x="18279" y="10862"/>
                                      </a:lnTo>
                                      <a:lnTo>
                                        <a:pt x="18558" y="10517"/>
                                      </a:lnTo>
                                      <a:lnTo>
                                        <a:pt x="18884" y="10259"/>
                                      </a:lnTo>
                                      <a:lnTo>
                                        <a:pt x="19116" y="10086"/>
                                      </a:lnTo>
                                      <a:lnTo>
                                        <a:pt x="19349" y="9741"/>
                                      </a:lnTo>
                                      <a:lnTo>
                                        <a:pt x="19628" y="9569"/>
                                      </a:lnTo>
                                      <a:lnTo>
                                        <a:pt x="19628" y="9483"/>
                                      </a:lnTo>
                                      <a:lnTo>
                                        <a:pt x="19674" y="9483"/>
                                      </a:lnTo>
                                      <a:lnTo>
                                        <a:pt x="19767" y="9483"/>
                                      </a:lnTo>
                                      <a:lnTo>
                                        <a:pt x="19860" y="9310"/>
                                      </a:lnTo>
                                      <a:lnTo>
                                        <a:pt x="19907" y="9138"/>
                                      </a:lnTo>
                                      <a:lnTo>
                                        <a:pt x="19953" y="9138"/>
                                      </a:lnTo>
                                      <a:lnTo>
                                        <a:pt x="19860" y="9138"/>
                                      </a:lnTo>
                                      <a:lnTo>
                                        <a:pt x="19767" y="9138"/>
                                      </a:lnTo>
                                      <a:lnTo>
                                        <a:pt x="19628" y="9138"/>
                                      </a:lnTo>
                                      <a:lnTo>
                                        <a:pt x="19488" y="9138"/>
                                      </a:lnTo>
                                      <a:lnTo>
                                        <a:pt x="19349" y="9138"/>
                                      </a:lnTo>
                                      <a:lnTo>
                                        <a:pt x="19256" y="9224"/>
                                      </a:lnTo>
                                      <a:lnTo>
                                        <a:pt x="19070" y="9310"/>
                                      </a:lnTo>
                                      <a:lnTo>
                                        <a:pt x="18465" y="9310"/>
                                      </a:lnTo>
                                      <a:lnTo>
                                        <a:pt x="17953" y="9397"/>
                                      </a:lnTo>
                                      <a:lnTo>
                                        <a:pt x="17349" y="9483"/>
                                      </a:lnTo>
                                      <a:lnTo>
                                        <a:pt x="16791" y="9483"/>
                                      </a:lnTo>
                                      <a:lnTo>
                                        <a:pt x="16186" y="9483"/>
                                      </a:lnTo>
                                      <a:lnTo>
                                        <a:pt x="15628" y="9483"/>
                                      </a:lnTo>
                                      <a:lnTo>
                                        <a:pt x="15070" y="9483"/>
                                      </a:lnTo>
                                      <a:lnTo>
                                        <a:pt x="14465" y="9569"/>
                                      </a:lnTo>
                                      <a:lnTo>
                                        <a:pt x="13907" y="9569"/>
                                      </a:lnTo>
                                      <a:lnTo>
                                        <a:pt x="13302" y="9483"/>
                                      </a:lnTo>
                                      <a:lnTo>
                                        <a:pt x="12744" y="9483"/>
                                      </a:lnTo>
                                      <a:lnTo>
                                        <a:pt x="12186" y="9483"/>
                                      </a:lnTo>
                                      <a:lnTo>
                                        <a:pt x="11674" y="9397"/>
                                      </a:lnTo>
                                      <a:lnTo>
                                        <a:pt x="11023" y="9138"/>
                                      </a:lnTo>
                                      <a:lnTo>
                                        <a:pt x="10465" y="9138"/>
                                      </a:lnTo>
                                      <a:lnTo>
                                        <a:pt x="9907" y="8793"/>
                                      </a:lnTo>
                                      <a:lnTo>
                                        <a:pt x="9302" y="8362"/>
                                      </a:lnTo>
                                      <a:lnTo>
                                        <a:pt x="8558" y="8017"/>
                                      </a:lnTo>
                                      <a:lnTo>
                                        <a:pt x="8047" y="7672"/>
                                      </a:lnTo>
                                      <a:lnTo>
                                        <a:pt x="7581" y="7241"/>
                                      </a:lnTo>
                                      <a:lnTo>
                                        <a:pt x="7023" y="6897"/>
                                      </a:lnTo>
                                      <a:lnTo>
                                        <a:pt x="6605" y="6379"/>
                                      </a:lnTo>
                                      <a:lnTo>
                                        <a:pt x="6140" y="6121"/>
                                      </a:lnTo>
                                      <a:lnTo>
                                        <a:pt x="5674" y="5776"/>
                                      </a:lnTo>
                                      <a:lnTo>
                                        <a:pt x="5349" y="5259"/>
                                      </a:lnTo>
                                      <a:lnTo>
                                        <a:pt x="4930" y="4741"/>
                                      </a:lnTo>
                                      <a:lnTo>
                                        <a:pt x="4605" y="4138"/>
                                      </a:lnTo>
                                      <a:lnTo>
                                        <a:pt x="4233" y="3534"/>
                                      </a:lnTo>
                                      <a:lnTo>
                                        <a:pt x="3767" y="2845"/>
                                      </a:lnTo>
                                      <a:lnTo>
                                        <a:pt x="3349" y="2155"/>
                                      </a:lnTo>
                                      <a:lnTo>
                                        <a:pt x="2977" y="1552"/>
                                      </a:lnTo>
                                      <a:lnTo>
                                        <a:pt x="2558" y="603"/>
                                      </a:lnTo>
                                      <a:lnTo>
                                        <a:pt x="2419" y="517"/>
                                      </a:lnTo>
                                      <a:lnTo>
                                        <a:pt x="2326" y="345"/>
                                      </a:lnTo>
                                      <a:lnTo>
                                        <a:pt x="2279" y="259"/>
                                      </a:lnTo>
                                      <a:lnTo>
                                        <a:pt x="2233" y="259"/>
                                      </a:lnTo>
                                      <a:lnTo>
                                        <a:pt x="2233" y="172"/>
                                      </a:lnTo>
                                      <a:lnTo>
                                        <a:pt x="2140" y="86"/>
                                      </a:lnTo>
                                      <a:lnTo>
                                        <a:pt x="2047" y="86"/>
                                      </a:lnTo>
                                      <a:lnTo>
                                        <a:pt x="1953" y="0"/>
                                      </a:lnTo>
                                      <a:lnTo>
                                        <a:pt x="1581" y="1207"/>
                                      </a:lnTo>
                                      <a:lnTo>
                                        <a:pt x="1209" y="1983"/>
                                      </a:lnTo>
                                      <a:lnTo>
                                        <a:pt x="930" y="2931"/>
                                      </a:lnTo>
                                      <a:lnTo>
                                        <a:pt x="744" y="3707"/>
                                      </a:lnTo>
                                      <a:lnTo>
                                        <a:pt x="605" y="4483"/>
                                      </a:lnTo>
                                      <a:lnTo>
                                        <a:pt x="465" y="5259"/>
                                      </a:lnTo>
                                      <a:lnTo>
                                        <a:pt x="326" y="6121"/>
                                      </a:lnTo>
                                      <a:lnTo>
                                        <a:pt x="140" y="7241"/>
                                      </a:lnTo>
                                      <a:lnTo>
                                        <a:pt x="140" y="8362"/>
                                      </a:lnTo>
                                      <a:lnTo>
                                        <a:pt x="47" y="9655"/>
                                      </a:lnTo>
                                      <a:lnTo>
                                        <a:pt x="0" y="11293"/>
                                      </a:lnTo>
                                      <a:lnTo>
                                        <a:pt x="0" y="13362"/>
                                      </a:lnTo>
                                      <a:lnTo>
                                        <a:pt x="140" y="14224"/>
                                      </a:lnTo>
                                      <a:lnTo>
                                        <a:pt x="233" y="15086"/>
                                      </a:lnTo>
                                      <a:lnTo>
                                        <a:pt x="372" y="15690"/>
                                      </a:lnTo>
                                      <a:lnTo>
                                        <a:pt x="558" y="16207"/>
                                      </a:lnTo>
                                      <a:lnTo>
                                        <a:pt x="651" y="16552"/>
                                      </a:lnTo>
                                      <a:lnTo>
                                        <a:pt x="884" y="17069"/>
                                      </a:lnTo>
                                      <a:lnTo>
                                        <a:pt x="1163" y="17500"/>
                                      </a:lnTo>
                                      <a:lnTo>
                                        <a:pt x="1581" y="18362"/>
                                      </a:lnTo>
                                      <a:lnTo>
                                        <a:pt x="1814" y="18621"/>
                                      </a:lnTo>
                                      <a:lnTo>
                                        <a:pt x="1953" y="18879"/>
                                      </a:lnTo>
                                      <a:lnTo>
                                        <a:pt x="2186" y="19138"/>
                                      </a:lnTo>
                                      <a:lnTo>
                                        <a:pt x="2326" y="19397"/>
                                      </a:lnTo>
                                      <a:lnTo>
                                        <a:pt x="2558" y="19483"/>
                                      </a:lnTo>
                                      <a:lnTo>
                                        <a:pt x="2744" y="19655"/>
                                      </a:lnTo>
                                      <a:lnTo>
                                        <a:pt x="2930" y="19741"/>
                                      </a:lnTo>
                                      <a:lnTo>
                                        <a:pt x="3116" y="19741"/>
                                      </a:lnTo>
                                      <a:lnTo>
                                        <a:pt x="3256" y="19828"/>
                                      </a:lnTo>
                                      <a:lnTo>
                                        <a:pt x="3442" y="19828"/>
                                      </a:lnTo>
                                      <a:lnTo>
                                        <a:pt x="3721" y="19828"/>
                                      </a:lnTo>
                                      <a:lnTo>
                                        <a:pt x="4047" y="19914"/>
                                      </a:lnTo>
                                      <a:lnTo>
                                        <a:pt x="4326" y="19828"/>
                                      </a:lnTo>
                                      <a:lnTo>
                                        <a:pt x="4605" y="19828"/>
                                      </a:lnTo>
                                      <a:lnTo>
                                        <a:pt x="4977" y="19828"/>
                                      </a:lnTo>
                                      <a:lnTo>
                                        <a:pt x="5442" y="19741"/>
                                      </a:lnTo>
                                      <a:close/>
                                    </a:path>
                                  </a:pathLst>
                                </a:custGeom>
                                <a:solidFill>
                                  <a:srgbClr val="0000FF"/>
                                </a:solidFill>
                                <a:ln>
                                  <a:noFill/>
                                </a:ln>
                                <a:extLst>
                                  <a:ext uri="{91240B29-F687-4F45-9708-019B960494DF}">
                                    <a14:hiddenLine xmlns:a14="http://schemas.microsoft.com/office/drawing/2010/main" w="0">
                                      <a:solidFill>
                                        <a:srgbClr val="FFFFFF"/>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F0182D2" id="Group 36" o:spid="_x0000_s1026" style="position:absolute;margin-left:3pt;margin-top:0;width:27pt;height:0;z-index:251610112;mso-wrap-distance-top:-3e-5mm;mso-wrap-distance-bottom:-3e-5mm;mso-position-horizontal-relative:page;mso-position-vertical-relative:page"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" o:allowincell="f">
                      <v:shape id="Freeform 37" o:spid="_x0000_s1027" style="position:absolute;width:20000;height:20000;visibility:visible;mso-wrap-style:square;v-text-anchor:top" coordsize="20000,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" path="m27,19973r19892,l19973,7897r,-7843l18643,r-407,299l17910,597r-379,271l17205,1113r-326,244l16581,1628r-326,272l15984,2171r-299,190l15414,2605r-272,272l14817,3094r-217,217l14328,3555r-271,217l13813,4016r-272,245l13270,4478r-190,244l12809,4939r-272,244l12320,5400r-298,272l11805,5889r-272,325l11289,6459r-244,271l10773,6974r-298,299l10204,7571r-299,299l9607,8168r,109l9905,8494r299,190l10448,8874r325,217l11072,9254r244,190l11642,9607r217,217l12185,10014r298,162l12754,10366r299,163l13297,10638r326,217l13948,10991r245,162l14464,11316r299,163l15088,11615r272,162l15685,11913r299,109l16282,12212r299,135l16879,12483r326,163l17503,12754r326,136l18155,13053r352,108l18833,13297r299,136l19159,13433r27,l19213,13433r,27l19213,13487r,27l19186,13514r,27l18969,13704r-190,109l18562,14003r-190,135l18182,14301r-190,109l17775,14545r-217,136l17368,14817r-217,108l16934,15088r-163,82l16581,15332r-245,109l16119,15577r-190,135l15712,15821r-190,81l15332,16065r-217,109l14871,16255r-217,136l14437,16526r-217,82l14003,16716r-217,109l13514,16906r-217,109l13080,17096r-217,136l12619,17313r-245,109l12022,17558r-299,108l11398,17802r-272,108l10855,17992r-272,81l10339,18128r-244,54l9824,18236r-272,54l9308,18345r-299,27l8738,18399r-271,l8168,18399r-353,l7680,18399r-136,l7436,18372r-163,-27l7164,18318r-136,-28l6893,18236r-109,l6377,18100r-325,-135l5699,17802r-299,-163l5183,17449r-271,-217l4695,16988r-163,-244l4369,16554r-136,-326l4125,15902r-163,-271l3908,15278r-82,-325l3745,14600r-54,-407l3636,12700r55,-244l3718,12212r54,-245l3853,11777r82,-271l3989,11316r109,-271l4152,10828r109,-217l4396,10366r109,-271l4640,9851r109,-244l4885,9389r162,-244l5183,8928r,-136l5075,8657,4912,8467,4722,8304,4559,8141,4369,8033,4152,7897,3935,7761,3718,7653,3446,7544,3256,7436,3039,7327r-244,-54l2578,7164r-190,-54l2198,7001r-217,-54l1872,6947r-108,27l1628,6974r-135,27l1330,7056r-136,27l1085,7110r-135,l923,7164r,27l923,7246r-55,l841,7110r,-82l841,7001r55,-27l923,6866r,-109l977,6649r81,-82l1140,6404r81,-135l1303,6160r162,-108l1574,5889r136,-109l1818,5699r109,-109l2035,5536r163,-136l2334,5319r108,-54l2442,5237r,-27l2469,5183r245,-27l2985,5075r244,-82l3446,4939r299,-54l3989,4858r272,l4505,4885r244,54l5047,4993r299,109l5563,5183r299,163l6133,5536r326,163l6784,5970r27,l6893,6052r27,54l6974,6133r82,54l7083,6242r27,27l7137,6269r163,27l7517,6052r244,-299l8060,5536r244,-299l8602,4993r272,-271l9172,4450r326,-244l9796,3962r326,-217l10448,3419r353,-190l11126,3012r353,-244l11832,2551r380,-217l12537,2117r407,-217l13243,1710r407,-190l14003,1330r380,-163l14735,1004r380,-136l15468,733r353,-136l16147,488r379,-108l16852,271r326,-81l17503,109r299,-28l17829,81r,-27l17829,27,11615,,27,,,19973r27,xe" fillcolor="blue" stroked="f" strokecolor="white" strokeweight="0">
                        <v:path arrowok="t" o:connecttype="custom" o:connectlocs="18643,0;16879,1357;15414,2605;14057,3772;12809,4939;11533,6214;10204,7571;10204,8684;11642,9607;13053,10529;14464,11316;15984,12022;17503,12754;19132,13433;19213,13487;18779,13813;17775,14545;16771,15170;15712,15821;14654,16391;13514,16906;12374,17422;10855,17992;9552,18290;8168,18399;7273,18345;6377,18100;4912,17232;4125,15902;3691,14193;3853,11777;4261,10611;4885,9389;4912,8467;3935,7761;2795,7273;1872,6947;1194,7083;923,7246;896,6974;1140,6404;1710,5780;2334,5319;2469,5183;3745,4885;5047,4993;6459,5699;6974,6133;7300,6296;8602,4993;10122,3745;11832,2551;13650,1520;15468,733;17178,190;17829,54;0,19973" o:connectangles="0,0,0,0,0,0,0,0,0,0,0,0,0,0,0,0,0,0,0,0,0,0,0,0,0,0,0,0,0,0,0,0,0,0,0,0,0,0,0,0,0,0,0,0,0,0,0,0,0,0,0,0,0,0,0,0,0"/>
                      </v:shape>
                      <v:shape id="Freeform 38" o:spid="_x0000_s1028" style="position:absolute;left:6242;top:11018;width:11668;height:6295;visibility:visible;mso-wrap-style:square;v-text-anchor:top" coordsize="20000,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" path="m5442,19741r279,l6140,19655r372,-86l6884,19483r325,-86l7581,19310r279,-172l8186,18966r326,-173l8884,18621r372,-173l9488,18362r372,-172l10140,18017r372,-86l10744,17586r326,-86l11442,17241r279,-172l12000,16810r279,-172l12605,16379r279,-258l13116,15862r279,-259l13721,15345r372,-259l14372,14828r186,-345l14837,14138r326,-172l15442,13793r279,-172l16000,13276r279,-259l16558,12759r279,-259l17023,12241r279,-258l17535,11638r279,-259l18047,11034r232,-172l18558,10517r326,-258l19116,10086r233,-345l19628,9569r,-86l19674,9483r93,l19860,9310r47,-172l19953,9138r-93,l19767,9138r-139,l19488,9138r-139,l19256,9224r-186,86l18465,9310r-512,87l17349,9483r-558,l16186,9483r-558,l15070,9483r-605,86l13907,9569r-605,-86l12744,9483r-558,l11674,9397r-651,-259l10465,9138,9907,8793,9302,8362,8558,8017,8047,7672,7581,7241,7023,6897,6605,6379,6140,6121,5674,5776,5349,5259,4930,4741,4605,4138,4233,3534,3767,2845,3349,2155,2977,1552,2558,603,2419,517,2326,345r-47,-86l2233,259r,-87l2140,86r-93,l1953,,1581,1207r-372,776l930,2931,744,3707,605,4483,465,5259,326,6121,140,7241r,1121l47,9655,,11293r,2069l140,14224r93,862l372,15690r186,517l651,16552r233,517l1163,17500r418,862l1814,18621r139,258l2186,19138r140,259l2558,19483r186,172l2930,19741r186,l3256,19828r186,l3721,19828r326,86l4326,19828r279,l4977,19828r465,-87xe" fillcolor="blue" stroked="f" strokecolor="white" strokeweight="0">
                        <v:path arrowok="t" o:connecttype="custom" o:connectlocs="3582,6186;4206,6105;4776,5970;5400,5807;5916,5671;6458,5508;7001,5291;7517,5074;8005,4830;8493,4559;9009,4341;9497,4097;9931,3853;10393,3582;10827,3310;11288,3066;11478,2985;11614,2876;11586,2876;11532,2876;11288,2876;10772,2930;9796,2985;8792,2985;7760,2985;6811,2958;5780,2768;4695,2415;3853,2008;3121,1655;2470,1112;1737,488;1357,109;1303,54;1139,0;543,923;271,1655;82,2632;0,4206;217,4938;516,5372;1058,5861;1357,6105;1709,6213;2008,6241;2524,6241;3175,6213" o:connectangles="0,0,0,0,0,0,0,0,0,0,0,0,0,0,0,0,0,0,0,0,0,0,0,0,0,0,0,0,0,0,0,0,0,0,0,0,0,0,0,0,0,0,0,0,0,0,0"/>
                      </v:shape>
                      <w10:wrap anchorx="page" anchory="page"/>
                    </v:group>
                  </w:pict>
                </mc:Fallback>
              </mc:AlternateContent>
            </w:r>
            <w:r w:rsidRPr="00976999">
              <w:rPr>
                <w:rFonts w:ascii="Arial" w:hAnsi="Arial" w:cs="Arial"/>
                <w:noProof/>
              </w:rPr>
              <mc:AlternateContent>
                <mc:Choice Requires="wpg">
                  <w:drawing>
                    <wp:anchor distT="4294967295" distB="4294967295" distL="114300" distR="114300" simplePos="0" relativeHeight="251611136" behindDoc="0" locked="0" layoutInCell="0" allowOverlap="1" wp14:anchorId="75DF0B94" wp14:editId="08CC1465">
                      <wp:simplePos x="0" y="0"/>
                      <wp:positionH relativeFrom="page">
                        <wp:posOffset>123825</wp:posOffset>
                      </wp:positionH>
                      <wp:positionV relativeFrom="page">
                        <wp:posOffset>-1</wp:posOffset>
                      </wp:positionV>
                      <wp:extent cx="295275" cy="0"/>
                      <wp:effectExtent l="0" t="0" r="0" b="0"/>
                      <wp:wrapNone/>
                      <wp:docPr id="8" name="Group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275" cy="0"/>
                                <a:chOff x="0" y="0"/>
                                <a:chExt cx="20000" cy="20000"/>
                              </a:xfrm>
                            </wpg:grpSpPr>
                            <wps:wsp>
                              <wps:cNvPr id="9" name="Freeform 40"/>
                              <wps:cNvSpPr>
                                <a:spLocks/>
                              </wps:cNvSpPr>
                              <wps:spPr bwMode="auto">
                                <a:xfrm>
                                  <a:off x="0" y="0"/>
                                  <a:ext cx="20000" cy="20000"/>
                                </a:xfrm>
                                <a:custGeom>
                                  <a:avLst/>
                                  <a:gdLst>
                                    <a:gd name="T0" fmla="*/ 18643 w 20000"/>
                                    <a:gd name="T1" fmla="*/ 0 h 20000"/>
                                    <a:gd name="T2" fmla="*/ 16879 w 20000"/>
                                    <a:gd name="T3" fmla="*/ 1357 h 20000"/>
                                    <a:gd name="T4" fmla="*/ 15414 w 20000"/>
                                    <a:gd name="T5" fmla="*/ 2605 h 20000"/>
                                    <a:gd name="T6" fmla="*/ 14057 w 20000"/>
                                    <a:gd name="T7" fmla="*/ 3772 h 20000"/>
                                    <a:gd name="T8" fmla="*/ 12809 w 20000"/>
                                    <a:gd name="T9" fmla="*/ 4939 h 20000"/>
                                    <a:gd name="T10" fmla="*/ 11533 w 20000"/>
                                    <a:gd name="T11" fmla="*/ 6214 h 20000"/>
                                    <a:gd name="T12" fmla="*/ 10204 w 20000"/>
                                    <a:gd name="T13" fmla="*/ 7571 h 20000"/>
                                    <a:gd name="T14" fmla="*/ 10204 w 20000"/>
                                    <a:gd name="T15" fmla="*/ 8684 h 20000"/>
                                    <a:gd name="T16" fmla="*/ 11642 w 20000"/>
                                    <a:gd name="T17" fmla="*/ 9607 h 20000"/>
                                    <a:gd name="T18" fmla="*/ 13053 w 20000"/>
                                    <a:gd name="T19" fmla="*/ 10529 h 20000"/>
                                    <a:gd name="T20" fmla="*/ 14464 w 20000"/>
                                    <a:gd name="T21" fmla="*/ 11316 h 20000"/>
                                    <a:gd name="T22" fmla="*/ 15984 w 20000"/>
                                    <a:gd name="T23" fmla="*/ 12022 h 20000"/>
                                    <a:gd name="T24" fmla="*/ 17503 w 20000"/>
                                    <a:gd name="T25" fmla="*/ 12754 h 20000"/>
                                    <a:gd name="T26" fmla="*/ 19132 w 20000"/>
                                    <a:gd name="T27" fmla="*/ 13433 h 20000"/>
                                    <a:gd name="T28" fmla="*/ 19213 w 20000"/>
                                    <a:gd name="T29" fmla="*/ 13487 h 20000"/>
                                    <a:gd name="T30" fmla="*/ 18779 w 20000"/>
                                    <a:gd name="T31" fmla="*/ 13813 h 20000"/>
                                    <a:gd name="T32" fmla="*/ 17775 w 20000"/>
                                    <a:gd name="T33" fmla="*/ 14545 h 20000"/>
                                    <a:gd name="T34" fmla="*/ 16771 w 20000"/>
                                    <a:gd name="T35" fmla="*/ 15170 h 20000"/>
                                    <a:gd name="T36" fmla="*/ 15712 w 20000"/>
                                    <a:gd name="T37" fmla="*/ 15821 h 20000"/>
                                    <a:gd name="T38" fmla="*/ 14654 w 20000"/>
                                    <a:gd name="T39" fmla="*/ 16391 h 20000"/>
                                    <a:gd name="T40" fmla="*/ 13514 w 20000"/>
                                    <a:gd name="T41" fmla="*/ 16906 h 20000"/>
                                    <a:gd name="T42" fmla="*/ 12374 w 20000"/>
                                    <a:gd name="T43" fmla="*/ 17422 h 20000"/>
                                    <a:gd name="T44" fmla="*/ 10855 w 20000"/>
                                    <a:gd name="T45" fmla="*/ 17992 h 20000"/>
                                    <a:gd name="T46" fmla="*/ 9552 w 20000"/>
                                    <a:gd name="T47" fmla="*/ 18290 h 20000"/>
                                    <a:gd name="T48" fmla="*/ 8168 w 20000"/>
                                    <a:gd name="T49" fmla="*/ 18399 h 20000"/>
                                    <a:gd name="T50" fmla="*/ 7273 w 20000"/>
                                    <a:gd name="T51" fmla="*/ 18345 h 20000"/>
                                    <a:gd name="T52" fmla="*/ 6377 w 20000"/>
                                    <a:gd name="T53" fmla="*/ 18100 h 20000"/>
                                    <a:gd name="T54" fmla="*/ 4912 w 20000"/>
                                    <a:gd name="T55" fmla="*/ 17232 h 20000"/>
                                    <a:gd name="T56" fmla="*/ 4125 w 20000"/>
                                    <a:gd name="T57" fmla="*/ 15902 h 20000"/>
                                    <a:gd name="T58" fmla="*/ 3691 w 20000"/>
                                    <a:gd name="T59" fmla="*/ 14193 h 20000"/>
                                    <a:gd name="T60" fmla="*/ 3853 w 20000"/>
                                    <a:gd name="T61" fmla="*/ 11777 h 20000"/>
                                    <a:gd name="T62" fmla="*/ 4261 w 20000"/>
                                    <a:gd name="T63" fmla="*/ 10611 h 20000"/>
                                    <a:gd name="T64" fmla="*/ 4885 w 20000"/>
                                    <a:gd name="T65" fmla="*/ 9389 h 20000"/>
                                    <a:gd name="T66" fmla="*/ 4912 w 20000"/>
                                    <a:gd name="T67" fmla="*/ 8467 h 20000"/>
                                    <a:gd name="T68" fmla="*/ 3935 w 20000"/>
                                    <a:gd name="T69" fmla="*/ 7761 h 20000"/>
                                    <a:gd name="T70" fmla="*/ 2795 w 20000"/>
                                    <a:gd name="T71" fmla="*/ 7273 h 20000"/>
                                    <a:gd name="T72" fmla="*/ 1872 w 20000"/>
                                    <a:gd name="T73" fmla="*/ 6947 h 20000"/>
                                    <a:gd name="T74" fmla="*/ 1194 w 20000"/>
                                    <a:gd name="T75" fmla="*/ 7083 h 20000"/>
                                    <a:gd name="T76" fmla="*/ 923 w 20000"/>
                                    <a:gd name="T77" fmla="*/ 7246 h 20000"/>
                                    <a:gd name="T78" fmla="*/ 896 w 20000"/>
                                    <a:gd name="T79" fmla="*/ 6974 h 20000"/>
                                    <a:gd name="T80" fmla="*/ 1140 w 20000"/>
                                    <a:gd name="T81" fmla="*/ 6404 h 20000"/>
                                    <a:gd name="T82" fmla="*/ 1710 w 20000"/>
                                    <a:gd name="T83" fmla="*/ 5780 h 20000"/>
                                    <a:gd name="T84" fmla="*/ 2334 w 20000"/>
                                    <a:gd name="T85" fmla="*/ 5319 h 20000"/>
                                    <a:gd name="T86" fmla="*/ 2469 w 20000"/>
                                    <a:gd name="T87" fmla="*/ 5183 h 20000"/>
                                    <a:gd name="T88" fmla="*/ 3745 w 20000"/>
                                    <a:gd name="T89" fmla="*/ 4885 h 20000"/>
                                    <a:gd name="T90" fmla="*/ 5047 w 20000"/>
                                    <a:gd name="T91" fmla="*/ 4993 h 20000"/>
                                    <a:gd name="T92" fmla="*/ 6459 w 20000"/>
                                    <a:gd name="T93" fmla="*/ 5699 h 20000"/>
                                    <a:gd name="T94" fmla="*/ 6974 w 20000"/>
                                    <a:gd name="T95" fmla="*/ 6133 h 20000"/>
                                    <a:gd name="T96" fmla="*/ 7300 w 20000"/>
                                    <a:gd name="T97" fmla="*/ 6296 h 20000"/>
                                    <a:gd name="T98" fmla="*/ 8602 w 20000"/>
                                    <a:gd name="T99" fmla="*/ 4993 h 20000"/>
                                    <a:gd name="T100" fmla="*/ 10122 w 20000"/>
                                    <a:gd name="T101" fmla="*/ 3745 h 20000"/>
                                    <a:gd name="T102" fmla="*/ 11832 w 20000"/>
                                    <a:gd name="T103" fmla="*/ 2551 h 20000"/>
                                    <a:gd name="T104" fmla="*/ 13650 w 20000"/>
                                    <a:gd name="T105" fmla="*/ 1520 h 20000"/>
                                    <a:gd name="T106" fmla="*/ 15468 w 20000"/>
                                    <a:gd name="T107" fmla="*/ 733 h 20000"/>
                                    <a:gd name="T108" fmla="*/ 17178 w 20000"/>
                                    <a:gd name="T109" fmla="*/ 190 h 20000"/>
                                    <a:gd name="T110" fmla="*/ 17829 w 20000"/>
                                    <a:gd name="T111" fmla="*/ 54 h 20000"/>
                                    <a:gd name="T112" fmla="*/ 0 w 20000"/>
                                    <a:gd name="T113" fmla="*/ 19973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20000" h="20000">
                                      <a:moveTo>
                                        <a:pt x="27" y="19973"/>
                                      </a:moveTo>
                                      <a:lnTo>
                                        <a:pt x="19919" y="19973"/>
                                      </a:lnTo>
                                      <a:lnTo>
                                        <a:pt x="19973" y="7897"/>
                                      </a:lnTo>
                                      <a:lnTo>
                                        <a:pt x="19973" y="54"/>
                                      </a:lnTo>
                                      <a:lnTo>
                                        <a:pt x="18643" y="0"/>
                                      </a:lnTo>
                                      <a:lnTo>
                                        <a:pt x="18236" y="299"/>
                                      </a:lnTo>
                                      <a:lnTo>
                                        <a:pt x="17910" y="597"/>
                                      </a:lnTo>
                                      <a:lnTo>
                                        <a:pt x="17531" y="868"/>
                                      </a:lnTo>
                                      <a:lnTo>
                                        <a:pt x="17205" y="1113"/>
                                      </a:lnTo>
                                      <a:lnTo>
                                        <a:pt x="16879" y="1357"/>
                                      </a:lnTo>
                                      <a:lnTo>
                                        <a:pt x="16581" y="1628"/>
                                      </a:lnTo>
                                      <a:lnTo>
                                        <a:pt x="16255" y="1900"/>
                                      </a:lnTo>
                                      <a:lnTo>
                                        <a:pt x="15984" y="2171"/>
                                      </a:lnTo>
                                      <a:lnTo>
                                        <a:pt x="15685" y="2361"/>
                                      </a:lnTo>
                                      <a:lnTo>
                                        <a:pt x="15414" y="2605"/>
                                      </a:lnTo>
                                      <a:lnTo>
                                        <a:pt x="15142" y="2877"/>
                                      </a:lnTo>
                                      <a:lnTo>
                                        <a:pt x="14817" y="3094"/>
                                      </a:lnTo>
                                      <a:lnTo>
                                        <a:pt x="14600" y="3311"/>
                                      </a:lnTo>
                                      <a:lnTo>
                                        <a:pt x="14328" y="3555"/>
                                      </a:lnTo>
                                      <a:lnTo>
                                        <a:pt x="14057" y="3772"/>
                                      </a:lnTo>
                                      <a:lnTo>
                                        <a:pt x="13813" y="4016"/>
                                      </a:lnTo>
                                      <a:lnTo>
                                        <a:pt x="13541" y="4261"/>
                                      </a:lnTo>
                                      <a:lnTo>
                                        <a:pt x="13270" y="4478"/>
                                      </a:lnTo>
                                      <a:lnTo>
                                        <a:pt x="13080" y="4722"/>
                                      </a:lnTo>
                                      <a:lnTo>
                                        <a:pt x="12809" y="4939"/>
                                      </a:lnTo>
                                      <a:lnTo>
                                        <a:pt x="12537" y="5183"/>
                                      </a:lnTo>
                                      <a:lnTo>
                                        <a:pt x="12320" y="5400"/>
                                      </a:lnTo>
                                      <a:lnTo>
                                        <a:pt x="12022" y="5672"/>
                                      </a:lnTo>
                                      <a:lnTo>
                                        <a:pt x="11805" y="5889"/>
                                      </a:lnTo>
                                      <a:lnTo>
                                        <a:pt x="11533" y="6214"/>
                                      </a:lnTo>
                                      <a:lnTo>
                                        <a:pt x="11289" y="6459"/>
                                      </a:lnTo>
                                      <a:lnTo>
                                        <a:pt x="11045" y="6730"/>
                                      </a:lnTo>
                                      <a:lnTo>
                                        <a:pt x="10773" y="6974"/>
                                      </a:lnTo>
                                      <a:lnTo>
                                        <a:pt x="10475" y="7273"/>
                                      </a:lnTo>
                                      <a:lnTo>
                                        <a:pt x="10204" y="7571"/>
                                      </a:lnTo>
                                      <a:lnTo>
                                        <a:pt x="9905" y="7870"/>
                                      </a:lnTo>
                                      <a:lnTo>
                                        <a:pt x="9607" y="8168"/>
                                      </a:lnTo>
                                      <a:lnTo>
                                        <a:pt x="9607" y="8277"/>
                                      </a:lnTo>
                                      <a:lnTo>
                                        <a:pt x="9905" y="8494"/>
                                      </a:lnTo>
                                      <a:lnTo>
                                        <a:pt x="10204" y="8684"/>
                                      </a:lnTo>
                                      <a:lnTo>
                                        <a:pt x="10448" y="8874"/>
                                      </a:lnTo>
                                      <a:lnTo>
                                        <a:pt x="10773" y="9091"/>
                                      </a:lnTo>
                                      <a:lnTo>
                                        <a:pt x="11072" y="9254"/>
                                      </a:lnTo>
                                      <a:lnTo>
                                        <a:pt x="11316" y="9444"/>
                                      </a:lnTo>
                                      <a:lnTo>
                                        <a:pt x="11642" y="9607"/>
                                      </a:lnTo>
                                      <a:lnTo>
                                        <a:pt x="11859" y="9824"/>
                                      </a:lnTo>
                                      <a:lnTo>
                                        <a:pt x="12185" y="10014"/>
                                      </a:lnTo>
                                      <a:lnTo>
                                        <a:pt x="12483" y="10176"/>
                                      </a:lnTo>
                                      <a:lnTo>
                                        <a:pt x="12754" y="10366"/>
                                      </a:lnTo>
                                      <a:lnTo>
                                        <a:pt x="13053" y="10529"/>
                                      </a:lnTo>
                                      <a:lnTo>
                                        <a:pt x="13297" y="10638"/>
                                      </a:lnTo>
                                      <a:lnTo>
                                        <a:pt x="13623" y="10855"/>
                                      </a:lnTo>
                                      <a:lnTo>
                                        <a:pt x="13948" y="10991"/>
                                      </a:lnTo>
                                      <a:lnTo>
                                        <a:pt x="14193" y="11153"/>
                                      </a:lnTo>
                                      <a:lnTo>
                                        <a:pt x="14464" y="11316"/>
                                      </a:lnTo>
                                      <a:lnTo>
                                        <a:pt x="14763" y="11479"/>
                                      </a:lnTo>
                                      <a:lnTo>
                                        <a:pt x="15088" y="11615"/>
                                      </a:lnTo>
                                      <a:lnTo>
                                        <a:pt x="15360" y="11777"/>
                                      </a:lnTo>
                                      <a:lnTo>
                                        <a:pt x="15685" y="11913"/>
                                      </a:lnTo>
                                      <a:lnTo>
                                        <a:pt x="15984" y="12022"/>
                                      </a:lnTo>
                                      <a:lnTo>
                                        <a:pt x="16282" y="12212"/>
                                      </a:lnTo>
                                      <a:lnTo>
                                        <a:pt x="16581" y="12347"/>
                                      </a:lnTo>
                                      <a:lnTo>
                                        <a:pt x="16879" y="12483"/>
                                      </a:lnTo>
                                      <a:lnTo>
                                        <a:pt x="17205" y="12646"/>
                                      </a:lnTo>
                                      <a:lnTo>
                                        <a:pt x="17503" y="12754"/>
                                      </a:lnTo>
                                      <a:lnTo>
                                        <a:pt x="17829" y="12890"/>
                                      </a:lnTo>
                                      <a:lnTo>
                                        <a:pt x="18155" y="13053"/>
                                      </a:lnTo>
                                      <a:lnTo>
                                        <a:pt x="18507" y="13161"/>
                                      </a:lnTo>
                                      <a:lnTo>
                                        <a:pt x="18833" y="13297"/>
                                      </a:lnTo>
                                      <a:lnTo>
                                        <a:pt x="19132" y="13433"/>
                                      </a:lnTo>
                                      <a:lnTo>
                                        <a:pt x="19159" y="13433"/>
                                      </a:lnTo>
                                      <a:lnTo>
                                        <a:pt x="19186" y="13433"/>
                                      </a:lnTo>
                                      <a:lnTo>
                                        <a:pt x="19213" y="13433"/>
                                      </a:lnTo>
                                      <a:lnTo>
                                        <a:pt x="19213" y="13460"/>
                                      </a:lnTo>
                                      <a:lnTo>
                                        <a:pt x="19213" y="13487"/>
                                      </a:lnTo>
                                      <a:lnTo>
                                        <a:pt x="19213" y="13514"/>
                                      </a:lnTo>
                                      <a:lnTo>
                                        <a:pt x="19186" y="13514"/>
                                      </a:lnTo>
                                      <a:lnTo>
                                        <a:pt x="19186" y="13541"/>
                                      </a:lnTo>
                                      <a:lnTo>
                                        <a:pt x="18969" y="13704"/>
                                      </a:lnTo>
                                      <a:lnTo>
                                        <a:pt x="18779" y="13813"/>
                                      </a:lnTo>
                                      <a:lnTo>
                                        <a:pt x="18562" y="14003"/>
                                      </a:lnTo>
                                      <a:lnTo>
                                        <a:pt x="18372" y="14138"/>
                                      </a:lnTo>
                                      <a:lnTo>
                                        <a:pt x="18182" y="14301"/>
                                      </a:lnTo>
                                      <a:lnTo>
                                        <a:pt x="17992" y="14410"/>
                                      </a:lnTo>
                                      <a:lnTo>
                                        <a:pt x="17775" y="14545"/>
                                      </a:lnTo>
                                      <a:lnTo>
                                        <a:pt x="17558" y="14681"/>
                                      </a:lnTo>
                                      <a:lnTo>
                                        <a:pt x="17368" y="14817"/>
                                      </a:lnTo>
                                      <a:lnTo>
                                        <a:pt x="17151" y="14925"/>
                                      </a:lnTo>
                                      <a:lnTo>
                                        <a:pt x="16934" y="15088"/>
                                      </a:lnTo>
                                      <a:lnTo>
                                        <a:pt x="16771" y="15170"/>
                                      </a:lnTo>
                                      <a:lnTo>
                                        <a:pt x="16581" y="15332"/>
                                      </a:lnTo>
                                      <a:lnTo>
                                        <a:pt x="16336" y="15441"/>
                                      </a:lnTo>
                                      <a:lnTo>
                                        <a:pt x="16119" y="15577"/>
                                      </a:lnTo>
                                      <a:lnTo>
                                        <a:pt x="15929" y="15712"/>
                                      </a:lnTo>
                                      <a:lnTo>
                                        <a:pt x="15712" y="15821"/>
                                      </a:lnTo>
                                      <a:lnTo>
                                        <a:pt x="15522" y="15902"/>
                                      </a:lnTo>
                                      <a:lnTo>
                                        <a:pt x="15332" y="16065"/>
                                      </a:lnTo>
                                      <a:lnTo>
                                        <a:pt x="15115" y="16174"/>
                                      </a:lnTo>
                                      <a:lnTo>
                                        <a:pt x="14871" y="16255"/>
                                      </a:lnTo>
                                      <a:lnTo>
                                        <a:pt x="14654" y="16391"/>
                                      </a:lnTo>
                                      <a:lnTo>
                                        <a:pt x="14437" y="16526"/>
                                      </a:lnTo>
                                      <a:lnTo>
                                        <a:pt x="14220" y="16608"/>
                                      </a:lnTo>
                                      <a:lnTo>
                                        <a:pt x="14003" y="16716"/>
                                      </a:lnTo>
                                      <a:lnTo>
                                        <a:pt x="13786" y="16825"/>
                                      </a:lnTo>
                                      <a:lnTo>
                                        <a:pt x="13514" y="16906"/>
                                      </a:lnTo>
                                      <a:lnTo>
                                        <a:pt x="13297" y="17015"/>
                                      </a:lnTo>
                                      <a:lnTo>
                                        <a:pt x="13080" y="17096"/>
                                      </a:lnTo>
                                      <a:lnTo>
                                        <a:pt x="12863" y="17232"/>
                                      </a:lnTo>
                                      <a:lnTo>
                                        <a:pt x="12619" y="17313"/>
                                      </a:lnTo>
                                      <a:lnTo>
                                        <a:pt x="12374" y="17422"/>
                                      </a:lnTo>
                                      <a:lnTo>
                                        <a:pt x="12022" y="17558"/>
                                      </a:lnTo>
                                      <a:lnTo>
                                        <a:pt x="11723" y="17666"/>
                                      </a:lnTo>
                                      <a:lnTo>
                                        <a:pt x="11398" y="17802"/>
                                      </a:lnTo>
                                      <a:lnTo>
                                        <a:pt x="11126" y="17910"/>
                                      </a:lnTo>
                                      <a:lnTo>
                                        <a:pt x="10855" y="17992"/>
                                      </a:lnTo>
                                      <a:lnTo>
                                        <a:pt x="10583" y="18073"/>
                                      </a:lnTo>
                                      <a:lnTo>
                                        <a:pt x="10339" y="18128"/>
                                      </a:lnTo>
                                      <a:lnTo>
                                        <a:pt x="10095" y="18182"/>
                                      </a:lnTo>
                                      <a:lnTo>
                                        <a:pt x="9824" y="18236"/>
                                      </a:lnTo>
                                      <a:lnTo>
                                        <a:pt x="9552" y="18290"/>
                                      </a:lnTo>
                                      <a:lnTo>
                                        <a:pt x="9308" y="18345"/>
                                      </a:lnTo>
                                      <a:lnTo>
                                        <a:pt x="9009" y="18372"/>
                                      </a:lnTo>
                                      <a:lnTo>
                                        <a:pt x="8738" y="18399"/>
                                      </a:lnTo>
                                      <a:lnTo>
                                        <a:pt x="8467" y="18399"/>
                                      </a:lnTo>
                                      <a:lnTo>
                                        <a:pt x="8168" y="18399"/>
                                      </a:lnTo>
                                      <a:lnTo>
                                        <a:pt x="7815" y="18399"/>
                                      </a:lnTo>
                                      <a:lnTo>
                                        <a:pt x="7680" y="18399"/>
                                      </a:lnTo>
                                      <a:lnTo>
                                        <a:pt x="7544" y="18399"/>
                                      </a:lnTo>
                                      <a:lnTo>
                                        <a:pt x="7436" y="18372"/>
                                      </a:lnTo>
                                      <a:lnTo>
                                        <a:pt x="7273" y="18345"/>
                                      </a:lnTo>
                                      <a:lnTo>
                                        <a:pt x="7164" y="18318"/>
                                      </a:lnTo>
                                      <a:lnTo>
                                        <a:pt x="7028" y="18290"/>
                                      </a:lnTo>
                                      <a:lnTo>
                                        <a:pt x="6893" y="18236"/>
                                      </a:lnTo>
                                      <a:lnTo>
                                        <a:pt x="6784" y="18236"/>
                                      </a:lnTo>
                                      <a:lnTo>
                                        <a:pt x="6377" y="18100"/>
                                      </a:lnTo>
                                      <a:lnTo>
                                        <a:pt x="6052" y="17965"/>
                                      </a:lnTo>
                                      <a:lnTo>
                                        <a:pt x="5699" y="17802"/>
                                      </a:lnTo>
                                      <a:lnTo>
                                        <a:pt x="5400" y="17639"/>
                                      </a:lnTo>
                                      <a:lnTo>
                                        <a:pt x="5183" y="17449"/>
                                      </a:lnTo>
                                      <a:lnTo>
                                        <a:pt x="4912" y="17232"/>
                                      </a:lnTo>
                                      <a:lnTo>
                                        <a:pt x="4695" y="16988"/>
                                      </a:lnTo>
                                      <a:lnTo>
                                        <a:pt x="4532" y="16744"/>
                                      </a:lnTo>
                                      <a:lnTo>
                                        <a:pt x="4369" y="16554"/>
                                      </a:lnTo>
                                      <a:lnTo>
                                        <a:pt x="4233" y="16228"/>
                                      </a:lnTo>
                                      <a:lnTo>
                                        <a:pt x="4125" y="15902"/>
                                      </a:lnTo>
                                      <a:lnTo>
                                        <a:pt x="3962" y="15631"/>
                                      </a:lnTo>
                                      <a:lnTo>
                                        <a:pt x="3908" y="15278"/>
                                      </a:lnTo>
                                      <a:lnTo>
                                        <a:pt x="3826" y="14953"/>
                                      </a:lnTo>
                                      <a:lnTo>
                                        <a:pt x="3745" y="14600"/>
                                      </a:lnTo>
                                      <a:lnTo>
                                        <a:pt x="3691" y="14193"/>
                                      </a:lnTo>
                                      <a:lnTo>
                                        <a:pt x="3636" y="12700"/>
                                      </a:lnTo>
                                      <a:lnTo>
                                        <a:pt x="3691" y="12456"/>
                                      </a:lnTo>
                                      <a:lnTo>
                                        <a:pt x="3718" y="12212"/>
                                      </a:lnTo>
                                      <a:lnTo>
                                        <a:pt x="3772" y="11967"/>
                                      </a:lnTo>
                                      <a:lnTo>
                                        <a:pt x="3853" y="11777"/>
                                      </a:lnTo>
                                      <a:lnTo>
                                        <a:pt x="3935" y="11506"/>
                                      </a:lnTo>
                                      <a:lnTo>
                                        <a:pt x="3989" y="11316"/>
                                      </a:lnTo>
                                      <a:lnTo>
                                        <a:pt x="4098" y="11045"/>
                                      </a:lnTo>
                                      <a:lnTo>
                                        <a:pt x="4152" y="10828"/>
                                      </a:lnTo>
                                      <a:lnTo>
                                        <a:pt x="4261" y="10611"/>
                                      </a:lnTo>
                                      <a:lnTo>
                                        <a:pt x="4396" y="10366"/>
                                      </a:lnTo>
                                      <a:lnTo>
                                        <a:pt x="4505" y="10095"/>
                                      </a:lnTo>
                                      <a:lnTo>
                                        <a:pt x="4640" y="9851"/>
                                      </a:lnTo>
                                      <a:lnTo>
                                        <a:pt x="4749" y="9607"/>
                                      </a:lnTo>
                                      <a:lnTo>
                                        <a:pt x="4885" y="9389"/>
                                      </a:lnTo>
                                      <a:lnTo>
                                        <a:pt x="5047" y="9145"/>
                                      </a:lnTo>
                                      <a:lnTo>
                                        <a:pt x="5183" y="8928"/>
                                      </a:lnTo>
                                      <a:lnTo>
                                        <a:pt x="5183" y="8792"/>
                                      </a:lnTo>
                                      <a:lnTo>
                                        <a:pt x="5075" y="8657"/>
                                      </a:lnTo>
                                      <a:lnTo>
                                        <a:pt x="4912" y="8467"/>
                                      </a:lnTo>
                                      <a:lnTo>
                                        <a:pt x="4722" y="8304"/>
                                      </a:lnTo>
                                      <a:lnTo>
                                        <a:pt x="4559" y="8141"/>
                                      </a:lnTo>
                                      <a:lnTo>
                                        <a:pt x="4369" y="8033"/>
                                      </a:lnTo>
                                      <a:lnTo>
                                        <a:pt x="4152" y="7897"/>
                                      </a:lnTo>
                                      <a:lnTo>
                                        <a:pt x="3935" y="7761"/>
                                      </a:lnTo>
                                      <a:lnTo>
                                        <a:pt x="3718" y="7653"/>
                                      </a:lnTo>
                                      <a:lnTo>
                                        <a:pt x="3446" y="7544"/>
                                      </a:lnTo>
                                      <a:lnTo>
                                        <a:pt x="3256" y="7436"/>
                                      </a:lnTo>
                                      <a:lnTo>
                                        <a:pt x="3039" y="7327"/>
                                      </a:lnTo>
                                      <a:lnTo>
                                        <a:pt x="2795" y="7273"/>
                                      </a:lnTo>
                                      <a:lnTo>
                                        <a:pt x="2578" y="7164"/>
                                      </a:lnTo>
                                      <a:lnTo>
                                        <a:pt x="2388" y="7110"/>
                                      </a:lnTo>
                                      <a:lnTo>
                                        <a:pt x="2198" y="7001"/>
                                      </a:lnTo>
                                      <a:lnTo>
                                        <a:pt x="1981" y="6947"/>
                                      </a:lnTo>
                                      <a:lnTo>
                                        <a:pt x="1872" y="6947"/>
                                      </a:lnTo>
                                      <a:lnTo>
                                        <a:pt x="1764" y="6974"/>
                                      </a:lnTo>
                                      <a:lnTo>
                                        <a:pt x="1628" y="6974"/>
                                      </a:lnTo>
                                      <a:lnTo>
                                        <a:pt x="1493" y="7001"/>
                                      </a:lnTo>
                                      <a:lnTo>
                                        <a:pt x="1330" y="7056"/>
                                      </a:lnTo>
                                      <a:lnTo>
                                        <a:pt x="1194" y="7083"/>
                                      </a:lnTo>
                                      <a:lnTo>
                                        <a:pt x="1085" y="7110"/>
                                      </a:lnTo>
                                      <a:lnTo>
                                        <a:pt x="950" y="7110"/>
                                      </a:lnTo>
                                      <a:lnTo>
                                        <a:pt x="923" y="7164"/>
                                      </a:lnTo>
                                      <a:lnTo>
                                        <a:pt x="923" y="7191"/>
                                      </a:lnTo>
                                      <a:lnTo>
                                        <a:pt x="923" y="7246"/>
                                      </a:lnTo>
                                      <a:lnTo>
                                        <a:pt x="868" y="7246"/>
                                      </a:lnTo>
                                      <a:lnTo>
                                        <a:pt x="841" y="7110"/>
                                      </a:lnTo>
                                      <a:lnTo>
                                        <a:pt x="841" y="7028"/>
                                      </a:lnTo>
                                      <a:lnTo>
                                        <a:pt x="841" y="7001"/>
                                      </a:lnTo>
                                      <a:lnTo>
                                        <a:pt x="896" y="6974"/>
                                      </a:lnTo>
                                      <a:lnTo>
                                        <a:pt x="923" y="6866"/>
                                      </a:lnTo>
                                      <a:lnTo>
                                        <a:pt x="923" y="6757"/>
                                      </a:lnTo>
                                      <a:lnTo>
                                        <a:pt x="977" y="6649"/>
                                      </a:lnTo>
                                      <a:lnTo>
                                        <a:pt x="1058" y="6567"/>
                                      </a:lnTo>
                                      <a:lnTo>
                                        <a:pt x="1140" y="6404"/>
                                      </a:lnTo>
                                      <a:lnTo>
                                        <a:pt x="1221" y="6269"/>
                                      </a:lnTo>
                                      <a:lnTo>
                                        <a:pt x="1303" y="6160"/>
                                      </a:lnTo>
                                      <a:lnTo>
                                        <a:pt x="1465" y="6052"/>
                                      </a:lnTo>
                                      <a:lnTo>
                                        <a:pt x="1574" y="5889"/>
                                      </a:lnTo>
                                      <a:lnTo>
                                        <a:pt x="1710" y="5780"/>
                                      </a:lnTo>
                                      <a:lnTo>
                                        <a:pt x="1818" y="5699"/>
                                      </a:lnTo>
                                      <a:lnTo>
                                        <a:pt x="1927" y="5590"/>
                                      </a:lnTo>
                                      <a:lnTo>
                                        <a:pt x="2035" y="5536"/>
                                      </a:lnTo>
                                      <a:lnTo>
                                        <a:pt x="2198" y="5400"/>
                                      </a:lnTo>
                                      <a:lnTo>
                                        <a:pt x="2334" y="5319"/>
                                      </a:lnTo>
                                      <a:lnTo>
                                        <a:pt x="2442" y="5265"/>
                                      </a:lnTo>
                                      <a:lnTo>
                                        <a:pt x="2442" y="5237"/>
                                      </a:lnTo>
                                      <a:lnTo>
                                        <a:pt x="2442" y="5210"/>
                                      </a:lnTo>
                                      <a:lnTo>
                                        <a:pt x="2469" y="5183"/>
                                      </a:lnTo>
                                      <a:lnTo>
                                        <a:pt x="2714" y="5156"/>
                                      </a:lnTo>
                                      <a:lnTo>
                                        <a:pt x="2985" y="5075"/>
                                      </a:lnTo>
                                      <a:lnTo>
                                        <a:pt x="3229" y="4993"/>
                                      </a:lnTo>
                                      <a:lnTo>
                                        <a:pt x="3446" y="4939"/>
                                      </a:lnTo>
                                      <a:lnTo>
                                        <a:pt x="3745" y="4885"/>
                                      </a:lnTo>
                                      <a:lnTo>
                                        <a:pt x="3989" y="4858"/>
                                      </a:lnTo>
                                      <a:lnTo>
                                        <a:pt x="4261" y="4858"/>
                                      </a:lnTo>
                                      <a:lnTo>
                                        <a:pt x="4505" y="4885"/>
                                      </a:lnTo>
                                      <a:lnTo>
                                        <a:pt x="4749" y="4939"/>
                                      </a:lnTo>
                                      <a:lnTo>
                                        <a:pt x="5047" y="4993"/>
                                      </a:lnTo>
                                      <a:lnTo>
                                        <a:pt x="5346" y="5102"/>
                                      </a:lnTo>
                                      <a:lnTo>
                                        <a:pt x="5563" y="5183"/>
                                      </a:lnTo>
                                      <a:lnTo>
                                        <a:pt x="5862" y="5346"/>
                                      </a:lnTo>
                                      <a:lnTo>
                                        <a:pt x="6133" y="5536"/>
                                      </a:lnTo>
                                      <a:lnTo>
                                        <a:pt x="6459" y="5699"/>
                                      </a:lnTo>
                                      <a:lnTo>
                                        <a:pt x="6784" y="5970"/>
                                      </a:lnTo>
                                      <a:lnTo>
                                        <a:pt x="6811" y="5970"/>
                                      </a:lnTo>
                                      <a:lnTo>
                                        <a:pt x="6893" y="6052"/>
                                      </a:lnTo>
                                      <a:lnTo>
                                        <a:pt x="6920" y="6106"/>
                                      </a:lnTo>
                                      <a:lnTo>
                                        <a:pt x="6974" y="6133"/>
                                      </a:lnTo>
                                      <a:lnTo>
                                        <a:pt x="7056" y="6187"/>
                                      </a:lnTo>
                                      <a:lnTo>
                                        <a:pt x="7083" y="6242"/>
                                      </a:lnTo>
                                      <a:lnTo>
                                        <a:pt x="7110" y="6269"/>
                                      </a:lnTo>
                                      <a:lnTo>
                                        <a:pt x="7137" y="6269"/>
                                      </a:lnTo>
                                      <a:lnTo>
                                        <a:pt x="7300" y="6296"/>
                                      </a:lnTo>
                                      <a:lnTo>
                                        <a:pt x="7517" y="6052"/>
                                      </a:lnTo>
                                      <a:lnTo>
                                        <a:pt x="7761" y="5753"/>
                                      </a:lnTo>
                                      <a:lnTo>
                                        <a:pt x="8060" y="5536"/>
                                      </a:lnTo>
                                      <a:lnTo>
                                        <a:pt x="8304" y="5237"/>
                                      </a:lnTo>
                                      <a:lnTo>
                                        <a:pt x="8602" y="4993"/>
                                      </a:lnTo>
                                      <a:lnTo>
                                        <a:pt x="8874" y="4722"/>
                                      </a:lnTo>
                                      <a:lnTo>
                                        <a:pt x="9172" y="4450"/>
                                      </a:lnTo>
                                      <a:lnTo>
                                        <a:pt x="9498" y="4206"/>
                                      </a:lnTo>
                                      <a:lnTo>
                                        <a:pt x="9796" y="3962"/>
                                      </a:lnTo>
                                      <a:lnTo>
                                        <a:pt x="10122" y="3745"/>
                                      </a:lnTo>
                                      <a:lnTo>
                                        <a:pt x="10448" y="3419"/>
                                      </a:lnTo>
                                      <a:lnTo>
                                        <a:pt x="10801" y="3229"/>
                                      </a:lnTo>
                                      <a:lnTo>
                                        <a:pt x="11126" y="3012"/>
                                      </a:lnTo>
                                      <a:lnTo>
                                        <a:pt x="11479" y="2768"/>
                                      </a:lnTo>
                                      <a:lnTo>
                                        <a:pt x="11832" y="2551"/>
                                      </a:lnTo>
                                      <a:lnTo>
                                        <a:pt x="12212" y="2334"/>
                                      </a:lnTo>
                                      <a:lnTo>
                                        <a:pt x="12537" y="2117"/>
                                      </a:lnTo>
                                      <a:lnTo>
                                        <a:pt x="12944" y="1900"/>
                                      </a:lnTo>
                                      <a:lnTo>
                                        <a:pt x="13243" y="1710"/>
                                      </a:lnTo>
                                      <a:lnTo>
                                        <a:pt x="13650" y="1520"/>
                                      </a:lnTo>
                                      <a:lnTo>
                                        <a:pt x="14003" y="1330"/>
                                      </a:lnTo>
                                      <a:lnTo>
                                        <a:pt x="14383" y="1167"/>
                                      </a:lnTo>
                                      <a:lnTo>
                                        <a:pt x="14735" y="1004"/>
                                      </a:lnTo>
                                      <a:lnTo>
                                        <a:pt x="15115" y="868"/>
                                      </a:lnTo>
                                      <a:lnTo>
                                        <a:pt x="15468" y="733"/>
                                      </a:lnTo>
                                      <a:lnTo>
                                        <a:pt x="15821" y="597"/>
                                      </a:lnTo>
                                      <a:lnTo>
                                        <a:pt x="16147" y="488"/>
                                      </a:lnTo>
                                      <a:lnTo>
                                        <a:pt x="16526" y="380"/>
                                      </a:lnTo>
                                      <a:lnTo>
                                        <a:pt x="16852" y="271"/>
                                      </a:lnTo>
                                      <a:lnTo>
                                        <a:pt x="17178" y="190"/>
                                      </a:lnTo>
                                      <a:lnTo>
                                        <a:pt x="17503" y="109"/>
                                      </a:lnTo>
                                      <a:lnTo>
                                        <a:pt x="17802" y="81"/>
                                      </a:lnTo>
                                      <a:lnTo>
                                        <a:pt x="17829" y="81"/>
                                      </a:lnTo>
                                      <a:lnTo>
                                        <a:pt x="17829" y="54"/>
                                      </a:lnTo>
                                      <a:lnTo>
                                        <a:pt x="17829" y="27"/>
                                      </a:lnTo>
                                      <a:lnTo>
                                        <a:pt x="11615" y="0"/>
                                      </a:lnTo>
                                      <a:lnTo>
                                        <a:pt x="27" y="0"/>
                                      </a:lnTo>
                                      <a:lnTo>
                                        <a:pt x="0" y="19973"/>
                                      </a:lnTo>
                                      <a:lnTo>
                                        <a:pt x="27" y="19973"/>
                                      </a:lnTo>
                                      <a:close/>
                                    </a:path>
                                  </a:pathLst>
                                </a:custGeom>
                                <a:solidFill>
                                  <a:srgbClr val="0000FF"/>
                                </a:solidFill>
                                <a:ln>
                                  <a:noFill/>
                                </a:ln>
                                <a:extLst>
                                  <a:ext uri="{91240B29-F687-4F45-9708-019B960494DF}">
                                    <a14:hiddenLine xmlns:a14="http://schemas.microsoft.com/office/drawing/2010/main" w="0">
                                      <a:solidFill>
                                        <a:srgbClr val="FFFFFF"/>
                                      </a:solidFill>
                                      <a:round/>
                                      <a:headEnd/>
                                      <a:tailEnd/>
                                    </a14:hiddenLine>
                                  </a:ext>
                                </a:extLst>
                              </wps:spPr>
                              <wps:bodyPr rot="0" vert="horz" wrap="square" lIns="91440" tIns="45720" rIns="91440" bIns="45720" anchor="t" anchorCtr="0" upright="1">
                                <a:noAutofit/>
                              </wps:bodyPr>
                            </wps:wsp>
                            <wps:wsp>
                              <wps:cNvPr id="10" name="Freeform 41"/>
                              <wps:cNvSpPr>
                                <a:spLocks/>
                              </wps:cNvSpPr>
                              <wps:spPr bwMode="auto">
                                <a:xfrm>
                                  <a:off x="6242" y="11018"/>
                                  <a:ext cx="11668" cy="6295"/>
                                </a:xfrm>
                                <a:custGeom>
                                  <a:avLst/>
                                  <a:gdLst>
                                    <a:gd name="T0" fmla="*/ 6140 w 20000"/>
                                    <a:gd name="T1" fmla="*/ 19655 h 20000"/>
                                    <a:gd name="T2" fmla="*/ 7209 w 20000"/>
                                    <a:gd name="T3" fmla="*/ 19397 h 20000"/>
                                    <a:gd name="T4" fmla="*/ 8186 w 20000"/>
                                    <a:gd name="T5" fmla="*/ 18966 h 20000"/>
                                    <a:gd name="T6" fmla="*/ 9256 w 20000"/>
                                    <a:gd name="T7" fmla="*/ 18448 h 20000"/>
                                    <a:gd name="T8" fmla="*/ 10140 w 20000"/>
                                    <a:gd name="T9" fmla="*/ 18017 h 20000"/>
                                    <a:gd name="T10" fmla="*/ 11070 w 20000"/>
                                    <a:gd name="T11" fmla="*/ 17500 h 20000"/>
                                    <a:gd name="T12" fmla="*/ 12000 w 20000"/>
                                    <a:gd name="T13" fmla="*/ 16810 h 20000"/>
                                    <a:gd name="T14" fmla="*/ 12884 w 20000"/>
                                    <a:gd name="T15" fmla="*/ 16121 h 20000"/>
                                    <a:gd name="T16" fmla="*/ 13721 w 20000"/>
                                    <a:gd name="T17" fmla="*/ 15345 h 20000"/>
                                    <a:gd name="T18" fmla="*/ 14558 w 20000"/>
                                    <a:gd name="T19" fmla="*/ 14483 h 20000"/>
                                    <a:gd name="T20" fmla="*/ 15442 w 20000"/>
                                    <a:gd name="T21" fmla="*/ 13793 h 20000"/>
                                    <a:gd name="T22" fmla="*/ 16279 w 20000"/>
                                    <a:gd name="T23" fmla="*/ 13017 h 20000"/>
                                    <a:gd name="T24" fmla="*/ 17023 w 20000"/>
                                    <a:gd name="T25" fmla="*/ 12241 h 20000"/>
                                    <a:gd name="T26" fmla="*/ 17814 w 20000"/>
                                    <a:gd name="T27" fmla="*/ 11379 h 20000"/>
                                    <a:gd name="T28" fmla="*/ 18558 w 20000"/>
                                    <a:gd name="T29" fmla="*/ 10517 h 20000"/>
                                    <a:gd name="T30" fmla="*/ 19349 w 20000"/>
                                    <a:gd name="T31" fmla="*/ 9741 h 20000"/>
                                    <a:gd name="T32" fmla="*/ 19674 w 20000"/>
                                    <a:gd name="T33" fmla="*/ 9483 h 20000"/>
                                    <a:gd name="T34" fmla="*/ 19907 w 20000"/>
                                    <a:gd name="T35" fmla="*/ 9138 h 20000"/>
                                    <a:gd name="T36" fmla="*/ 19860 w 20000"/>
                                    <a:gd name="T37" fmla="*/ 9138 h 20000"/>
                                    <a:gd name="T38" fmla="*/ 19767 w 20000"/>
                                    <a:gd name="T39" fmla="*/ 9138 h 20000"/>
                                    <a:gd name="T40" fmla="*/ 19349 w 20000"/>
                                    <a:gd name="T41" fmla="*/ 9138 h 20000"/>
                                    <a:gd name="T42" fmla="*/ 18465 w 20000"/>
                                    <a:gd name="T43" fmla="*/ 9310 h 20000"/>
                                    <a:gd name="T44" fmla="*/ 16791 w 20000"/>
                                    <a:gd name="T45" fmla="*/ 9483 h 20000"/>
                                    <a:gd name="T46" fmla="*/ 15070 w 20000"/>
                                    <a:gd name="T47" fmla="*/ 9483 h 20000"/>
                                    <a:gd name="T48" fmla="*/ 13302 w 20000"/>
                                    <a:gd name="T49" fmla="*/ 9483 h 20000"/>
                                    <a:gd name="T50" fmla="*/ 11674 w 20000"/>
                                    <a:gd name="T51" fmla="*/ 9397 h 20000"/>
                                    <a:gd name="T52" fmla="*/ 9907 w 20000"/>
                                    <a:gd name="T53" fmla="*/ 8793 h 20000"/>
                                    <a:gd name="T54" fmla="*/ 8047 w 20000"/>
                                    <a:gd name="T55" fmla="*/ 7672 h 20000"/>
                                    <a:gd name="T56" fmla="*/ 6605 w 20000"/>
                                    <a:gd name="T57" fmla="*/ 6379 h 20000"/>
                                    <a:gd name="T58" fmla="*/ 5349 w 20000"/>
                                    <a:gd name="T59" fmla="*/ 5259 h 20000"/>
                                    <a:gd name="T60" fmla="*/ 4233 w 20000"/>
                                    <a:gd name="T61" fmla="*/ 3534 h 20000"/>
                                    <a:gd name="T62" fmla="*/ 2977 w 20000"/>
                                    <a:gd name="T63" fmla="*/ 1552 h 20000"/>
                                    <a:gd name="T64" fmla="*/ 2326 w 20000"/>
                                    <a:gd name="T65" fmla="*/ 345 h 20000"/>
                                    <a:gd name="T66" fmla="*/ 2233 w 20000"/>
                                    <a:gd name="T67" fmla="*/ 172 h 20000"/>
                                    <a:gd name="T68" fmla="*/ 1953 w 20000"/>
                                    <a:gd name="T69" fmla="*/ 0 h 20000"/>
                                    <a:gd name="T70" fmla="*/ 930 w 20000"/>
                                    <a:gd name="T71" fmla="*/ 2931 h 20000"/>
                                    <a:gd name="T72" fmla="*/ 465 w 20000"/>
                                    <a:gd name="T73" fmla="*/ 5259 h 20000"/>
                                    <a:gd name="T74" fmla="*/ 140 w 20000"/>
                                    <a:gd name="T75" fmla="*/ 8362 h 20000"/>
                                    <a:gd name="T76" fmla="*/ 0 w 20000"/>
                                    <a:gd name="T77" fmla="*/ 13362 h 20000"/>
                                    <a:gd name="T78" fmla="*/ 372 w 20000"/>
                                    <a:gd name="T79" fmla="*/ 15690 h 20000"/>
                                    <a:gd name="T80" fmla="*/ 884 w 20000"/>
                                    <a:gd name="T81" fmla="*/ 17069 h 20000"/>
                                    <a:gd name="T82" fmla="*/ 1814 w 20000"/>
                                    <a:gd name="T83" fmla="*/ 18621 h 20000"/>
                                    <a:gd name="T84" fmla="*/ 2326 w 20000"/>
                                    <a:gd name="T85" fmla="*/ 19397 h 20000"/>
                                    <a:gd name="T86" fmla="*/ 2930 w 20000"/>
                                    <a:gd name="T87" fmla="*/ 19741 h 20000"/>
                                    <a:gd name="T88" fmla="*/ 3442 w 20000"/>
                                    <a:gd name="T89" fmla="*/ 19828 h 20000"/>
                                    <a:gd name="T90" fmla="*/ 4326 w 20000"/>
                                    <a:gd name="T91" fmla="*/ 19828 h 20000"/>
                                    <a:gd name="T92" fmla="*/ 5442 w 20000"/>
                                    <a:gd name="T93" fmla="*/ 19741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20000" h="20000">
                                      <a:moveTo>
                                        <a:pt x="5442" y="19741"/>
                                      </a:moveTo>
                                      <a:lnTo>
                                        <a:pt x="5721" y="19741"/>
                                      </a:lnTo>
                                      <a:lnTo>
                                        <a:pt x="6140" y="19655"/>
                                      </a:lnTo>
                                      <a:lnTo>
                                        <a:pt x="6512" y="19569"/>
                                      </a:lnTo>
                                      <a:lnTo>
                                        <a:pt x="6884" y="19483"/>
                                      </a:lnTo>
                                      <a:lnTo>
                                        <a:pt x="7209" y="19397"/>
                                      </a:lnTo>
                                      <a:lnTo>
                                        <a:pt x="7581" y="19310"/>
                                      </a:lnTo>
                                      <a:lnTo>
                                        <a:pt x="7860" y="19138"/>
                                      </a:lnTo>
                                      <a:lnTo>
                                        <a:pt x="8186" y="18966"/>
                                      </a:lnTo>
                                      <a:lnTo>
                                        <a:pt x="8512" y="18793"/>
                                      </a:lnTo>
                                      <a:lnTo>
                                        <a:pt x="8884" y="18621"/>
                                      </a:lnTo>
                                      <a:lnTo>
                                        <a:pt x="9256" y="18448"/>
                                      </a:lnTo>
                                      <a:lnTo>
                                        <a:pt x="9488" y="18362"/>
                                      </a:lnTo>
                                      <a:lnTo>
                                        <a:pt x="9860" y="18190"/>
                                      </a:lnTo>
                                      <a:lnTo>
                                        <a:pt x="10140" y="18017"/>
                                      </a:lnTo>
                                      <a:lnTo>
                                        <a:pt x="10512" y="17931"/>
                                      </a:lnTo>
                                      <a:lnTo>
                                        <a:pt x="10744" y="17586"/>
                                      </a:lnTo>
                                      <a:lnTo>
                                        <a:pt x="11070" y="17500"/>
                                      </a:lnTo>
                                      <a:lnTo>
                                        <a:pt x="11442" y="17241"/>
                                      </a:lnTo>
                                      <a:lnTo>
                                        <a:pt x="11721" y="17069"/>
                                      </a:lnTo>
                                      <a:lnTo>
                                        <a:pt x="12000" y="16810"/>
                                      </a:lnTo>
                                      <a:lnTo>
                                        <a:pt x="12279" y="16638"/>
                                      </a:lnTo>
                                      <a:lnTo>
                                        <a:pt x="12605" y="16379"/>
                                      </a:lnTo>
                                      <a:lnTo>
                                        <a:pt x="12884" y="16121"/>
                                      </a:lnTo>
                                      <a:lnTo>
                                        <a:pt x="13116" y="15862"/>
                                      </a:lnTo>
                                      <a:lnTo>
                                        <a:pt x="13395" y="15603"/>
                                      </a:lnTo>
                                      <a:lnTo>
                                        <a:pt x="13721" y="15345"/>
                                      </a:lnTo>
                                      <a:lnTo>
                                        <a:pt x="14093" y="15086"/>
                                      </a:lnTo>
                                      <a:lnTo>
                                        <a:pt x="14372" y="14828"/>
                                      </a:lnTo>
                                      <a:lnTo>
                                        <a:pt x="14558" y="14483"/>
                                      </a:lnTo>
                                      <a:lnTo>
                                        <a:pt x="14837" y="14138"/>
                                      </a:lnTo>
                                      <a:lnTo>
                                        <a:pt x="15163" y="13966"/>
                                      </a:lnTo>
                                      <a:lnTo>
                                        <a:pt x="15442" y="13793"/>
                                      </a:lnTo>
                                      <a:lnTo>
                                        <a:pt x="15721" y="13621"/>
                                      </a:lnTo>
                                      <a:lnTo>
                                        <a:pt x="16000" y="13276"/>
                                      </a:lnTo>
                                      <a:lnTo>
                                        <a:pt x="16279" y="13017"/>
                                      </a:lnTo>
                                      <a:lnTo>
                                        <a:pt x="16558" y="12759"/>
                                      </a:lnTo>
                                      <a:lnTo>
                                        <a:pt x="16837" y="12500"/>
                                      </a:lnTo>
                                      <a:lnTo>
                                        <a:pt x="17023" y="12241"/>
                                      </a:lnTo>
                                      <a:lnTo>
                                        <a:pt x="17302" y="11983"/>
                                      </a:lnTo>
                                      <a:lnTo>
                                        <a:pt x="17535" y="11638"/>
                                      </a:lnTo>
                                      <a:lnTo>
                                        <a:pt x="17814" y="11379"/>
                                      </a:lnTo>
                                      <a:lnTo>
                                        <a:pt x="18047" y="11034"/>
                                      </a:lnTo>
                                      <a:lnTo>
                                        <a:pt x="18279" y="10862"/>
                                      </a:lnTo>
                                      <a:lnTo>
                                        <a:pt x="18558" y="10517"/>
                                      </a:lnTo>
                                      <a:lnTo>
                                        <a:pt x="18884" y="10259"/>
                                      </a:lnTo>
                                      <a:lnTo>
                                        <a:pt x="19116" y="10086"/>
                                      </a:lnTo>
                                      <a:lnTo>
                                        <a:pt x="19349" y="9741"/>
                                      </a:lnTo>
                                      <a:lnTo>
                                        <a:pt x="19628" y="9569"/>
                                      </a:lnTo>
                                      <a:lnTo>
                                        <a:pt x="19628" y="9483"/>
                                      </a:lnTo>
                                      <a:lnTo>
                                        <a:pt x="19674" y="9483"/>
                                      </a:lnTo>
                                      <a:lnTo>
                                        <a:pt x="19767" y="9483"/>
                                      </a:lnTo>
                                      <a:lnTo>
                                        <a:pt x="19860" y="9310"/>
                                      </a:lnTo>
                                      <a:lnTo>
                                        <a:pt x="19907" y="9138"/>
                                      </a:lnTo>
                                      <a:lnTo>
                                        <a:pt x="19953" y="9138"/>
                                      </a:lnTo>
                                      <a:lnTo>
                                        <a:pt x="19860" y="9138"/>
                                      </a:lnTo>
                                      <a:lnTo>
                                        <a:pt x="19767" y="9138"/>
                                      </a:lnTo>
                                      <a:lnTo>
                                        <a:pt x="19628" y="9138"/>
                                      </a:lnTo>
                                      <a:lnTo>
                                        <a:pt x="19488" y="9138"/>
                                      </a:lnTo>
                                      <a:lnTo>
                                        <a:pt x="19349" y="9138"/>
                                      </a:lnTo>
                                      <a:lnTo>
                                        <a:pt x="19256" y="9224"/>
                                      </a:lnTo>
                                      <a:lnTo>
                                        <a:pt x="19070" y="9310"/>
                                      </a:lnTo>
                                      <a:lnTo>
                                        <a:pt x="18465" y="9310"/>
                                      </a:lnTo>
                                      <a:lnTo>
                                        <a:pt x="17953" y="9397"/>
                                      </a:lnTo>
                                      <a:lnTo>
                                        <a:pt x="17349" y="9483"/>
                                      </a:lnTo>
                                      <a:lnTo>
                                        <a:pt x="16791" y="9483"/>
                                      </a:lnTo>
                                      <a:lnTo>
                                        <a:pt x="16186" y="9483"/>
                                      </a:lnTo>
                                      <a:lnTo>
                                        <a:pt x="15628" y="9483"/>
                                      </a:lnTo>
                                      <a:lnTo>
                                        <a:pt x="15070" y="9483"/>
                                      </a:lnTo>
                                      <a:lnTo>
                                        <a:pt x="14465" y="9569"/>
                                      </a:lnTo>
                                      <a:lnTo>
                                        <a:pt x="13907" y="9569"/>
                                      </a:lnTo>
                                      <a:lnTo>
                                        <a:pt x="13302" y="9483"/>
                                      </a:lnTo>
                                      <a:lnTo>
                                        <a:pt x="12744" y="9483"/>
                                      </a:lnTo>
                                      <a:lnTo>
                                        <a:pt x="12186" y="9483"/>
                                      </a:lnTo>
                                      <a:lnTo>
                                        <a:pt x="11674" y="9397"/>
                                      </a:lnTo>
                                      <a:lnTo>
                                        <a:pt x="11023" y="9138"/>
                                      </a:lnTo>
                                      <a:lnTo>
                                        <a:pt x="10465" y="9138"/>
                                      </a:lnTo>
                                      <a:lnTo>
                                        <a:pt x="9907" y="8793"/>
                                      </a:lnTo>
                                      <a:lnTo>
                                        <a:pt x="9302" y="8362"/>
                                      </a:lnTo>
                                      <a:lnTo>
                                        <a:pt x="8558" y="8017"/>
                                      </a:lnTo>
                                      <a:lnTo>
                                        <a:pt x="8047" y="7672"/>
                                      </a:lnTo>
                                      <a:lnTo>
                                        <a:pt x="7581" y="7241"/>
                                      </a:lnTo>
                                      <a:lnTo>
                                        <a:pt x="7023" y="6897"/>
                                      </a:lnTo>
                                      <a:lnTo>
                                        <a:pt x="6605" y="6379"/>
                                      </a:lnTo>
                                      <a:lnTo>
                                        <a:pt x="6140" y="6121"/>
                                      </a:lnTo>
                                      <a:lnTo>
                                        <a:pt x="5674" y="5776"/>
                                      </a:lnTo>
                                      <a:lnTo>
                                        <a:pt x="5349" y="5259"/>
                                      </a:lnTo>
                                      <a:lnTo>
                                        <a:pt x="4930" y="4741"/>
                                      </a:lnTo>
                                      <a:lnTo>
                                        <a:pt x="4605" y="4138"/>
                                      </a:lnTo>
                                      <a:lnTo>
                                        <a:pt x="4233" y="3534"/>
                                      </a:lnTo>
                                      <a:lnTo>
                                        <a:pt x="3767" y="2845"/>
                                      </a:lnTo>
                                      <a:lnTo>
                                        <a:pt x="3349" y="2155"/>
                                      </a:lnTo>
                                      <a:lnTo>
                                        <a:pt x="2977" y="1552"/>
                                      </a:lnTo>
                                      <a:lnTo>
                                        <a:pt x="2558" y="603"/>
                                      </a:lnTo>
                                      <a:lnTo>
                                        <a:pt x="2419" y="517"/>
                                      </a:lnTo>
                                      <a:lnTo>
                                        <a:pt x="2326" y="345"/>
                                      </a:lnTo>
                                      <a:lnTo>
                                        <a:pt x="2279" y="259"/>
                                      </a:lnTo>
                                      <a:lnTo>
                                        <a:pt x="2233" y="259"/>
                                      </a:lnTo>
                                      <a:lnTo>
                                        <a:pt x="2233" y="172"/>
                                      </a:lnTo>
                                      <a:lnTo>
                                        <a:pt x="2140" y="86"/>
                                      </a:lnTo>
                                      <a:lnTo>
                                        <a:pt x="2047" y="86"/>
                                      </a:lnTo>
                                      <a:lnTo>
                                        <a:pt x="1953" y="0"/>
                                      </a:lnTo>
                                      <a:lnTo>
                                        <a:pt x="1581" y="1207"/>
                                      </a:lnTo>
                                      <a:lnTo>
                                        <a:pt x="1209" y="1983"/>
                                      </a:lnTo>
                                      <a:lnTo>
                                        <a:pt x="930" y="2931"/>
                                      </a:lnTo>
                                      <a:lnTo>
                                        <a:pt x="744" y="3707"/>
                                      </a:lnTo>
                                      <a:lnTo>
                                        <a:pt x="605" y="4483"/>
                                      </a:lnTo>
                                      <a:lnTo>
                                        <a:pt x="465" y="5259"/>
                                      </a:lnTo>
                                      <a:lnTo>
                                        <a:pt x="326" y="6121"/>
                                      </a:lnTo>
                                      <a:lnTo>
                                        <a:pt x="140" y="7241"/>
                                      </a:lnTo>
                                      <a:lnTo>
                                        <a:pt x="140" y="8362"/>
                                      </a:lnTo>
                                      <a:lnTo>
                                        <a:pt x="47" y="9655"/>
                                      </a:lnTo>
                                      <a:lnTo>
                                        <a:pt x="0" y="11293"/>
                                      </a:lnTo>
                                      <a:lnTo>
                                        <a:pt x="0" y="13362"/>
                                      </a:lnTo>
                                      <a:lnTo>
                                        <a:pt x="140" y="14224"/>
                                      </a:lnTo>
                                      <a:lnTo>
                                        <a:pt x="233" y="15086"/>
                                      </a:lnTo>
                                      <a:lnTo>
                                        <a:pt x="372" y="15690"/>
                                      </a:lnTo>
                                      <a:lnTo>
                                        <a:pt x="558" y="16207"/>
                                      </a:lnTo>
                                      <a:lnTo>
                                        <a:pt x="651" y="16552"/>
                                      </a:lnTo>
                                      <a:lnTo>
                                        <a:pt x="884" y="17069"/>
                                      </a:lnTo>
                                      <a:lnTo>
                                        <a:pt x="1163" y="17500"/>
                                      </a:lnTo>
                                      <a:lnTo>
                                        <a:pt x="1581" y="18362"/>
                                      </a:lnTo>
                                      <a:lnTo>
                                        <a:pt x="1814" y="18621"/>
                                      </a:lnTo>
                                      <a:lnTo>
                                        <a:pt x="1953" y="18879"/>
                                      </a:lnTo>
                                      <a:lnTo>
                                        <a:pt x="2186" y="19138"/>
                                      </a:lnTo>
                                      <a:lnTo>
                                        <a:pt x="2326" y="19397"/>
                                      </a:lnTo>
                                      <a:lnTo>
                                        <a:pt x="2558" y="19483"/>
                                      </a:lnTo>
                                      <a:lnTo>
                                        <a:pt x="2744" y="19655"/>
                                      </a:lnTo>
                                      <a:lnTo>
                                        <a:pt x="2930" y="19741"/>
                                      </a:lnTo>
                                      <a:lnTo>
                                        <a:pt x="3116" y="19741"/>
                                      </a:lnTo>
                                      <a:lnTo>
                                        <a:pt x="3256" y="19828"/>
                                      </a:lnTo>
                                      <a:lnTo>
                                        <a:pt x="3442" y="19828"/>
                                      </a:lnTo>
                                      <a:lnTo>
                                        <a:pt x="3721" y="19828"/>
                                      </a:lnTo>
                                      <a:lnTo>
                                        <a:pt x="4047" y="19914"/>
                                      </a:lnTo>
                                      <a:lnTo>
                                        <a:pt x="4326" y="19828"/>
                                      </a:lnTo>
                                      <a:lnTo>
                                        <a:pt x="4605" y="19828"/>
                                      </a:lnTo>
                                      <a:lnTo>
                                        <a:pt x="4977" y="19828"/>
                                      </a:lnTo>
                                      <a:lnTo>
                                        <a:pt x="5442" y="19741"/>
                                      </a:lnTo>
                                      <a:close/>
                                    </a:path>
                                  </a:pathLst>
                                </a:custGeom>
                                <a:solidFill>
                                  <a:srgbClr val="0000FF"/>
                                </a:solidFill>
                                <a:ln>
                                  <a:noFill/>
                                </a:ln>
                                <a:extLst>
                                  <a:ext uri="{91240B29-F687-4F45-9708-019B960494DF}">
                                    <a14:hiddenLine xmlns:a14="http://schemas.microsoft.com/office/drawing/2010/main" w="0">
                                      <a:solidFill>
                                        <a:srgbClr val="FFFFFF"/>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CE8BB26" id="Group 39" o:spid="_x0000_s1026" style="position:absolute;margin-left:9.75pt;margin-top:0;width:23.25pt;height:0;z-index:251611136;mso-wrap-distance-top:-3e-5mm;mso-wrap-distance-bottom:-3e-5mm;mso-position-horizontal-relative:page;mso-position-vertical-relative:page"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" o:allowincell="f">
                      <v:shape id="Freeform 40" o:spid="_x0000_s1027" style="position:absolute;width:20000;height:20000;visibility:visible;mso-wrap-style:square;v-text-anchor:top" coordsize="20000,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" path="m27,19973r19892,l19973,7897r,-7843l18643,r-407,299l17910,597r-379,271l17205,1113r-326,244l16581,1628r-326,272l15984,2171r-299,190l15414,2605r-272,272l14817,3094r-217,217l14328,3555r-271,217l13813,4016r-272,245l13270,4478r-190,244l12809,4939r-272,244l12320,5400r-298,272l11805,5889r-272,325l11289,6459r-244,271l10773,6974r-298,299l10204,7571r-299,299l9607,8168r,109l9905,8494r299,190l10448,8874r325,217l11072,9254r244,190l11642,9607r217,217l12185,10014r298,162l12754,10366r299,163l13297,10638r326,217l13948,10991r245,162l14464,11316r299,163l15088,11615r272,162l15685,11913r299,109l16282,12212r299,135l16879,12483r326,163l17503,12754r326,136l18155,13053r352,108l18833,13297r299,136l19159,13433r27,l19213,13433r,27l19213,13487r,27l19186,13514r,27l18969,13704r-190,109l18562,14003r-190,135l18182,14301r-190,109l17775,14545r-217,136l17368,14817r-217,108l16934,15088r-163,82l16581,15332r-245,109l16119,15577r-190,135l15712,15821r-190,81l15332,16065r-217,109l14871,16255r-217,136l14437,16526r-217,82l14003,16716r-217,109l13514,16906r-217,109l13080,17096r-217,136l12619,17313r-245,109l12022,17558r-299,108l11398,17802r-272,108l10855,17992r-272,81l10339,18128r-244,54l9824,18236r-272,54l9308,18345r-299,27l8738,18399r-271,l8168,18399r-353,l7680,18399r-136,l7436,18372r-163,-27l7164,18318r-136,-28l6893,18236r-109,l6377,18100r-325,-135l5699,17802r-299,-163l5183,17449r-271,-217l4695,16988r-163,-244l4369,16554r-136,-326l4125,15902r-163,-271l3908,15278r-82,-325l3745,14600r-54,-407l3636,12700r55,-244l3718,12212r54,-245l3853,11777r82,-271l3989,11316r109,-271l4152,10828r109,-217l4396,10366r109,-271l4640,9851r109,-244l4885,9389r162,-244l5183,8928r,-136l5075,8657,4912,8467,4722,8304,4559,8141,4369,8033,4152,7897,3935,7761,3718,7653,3446,7544,3256,7436,3039,7327r-244,-54l2578,7164r-190,-54l2198,7001r-217,-54l1872,6947r-108,27l1628,6974r-135,27l1330,7056r-136,27l1085,7110r-135,l923,7164r,27l923,7246r-55,l841,7110r,-82l841,7001r55,-27l923,6866r,-109l977,6649r81,-82l1140,6404r81,-135l1303,6160r162,-108l1574,5889r136,-109l1818,5699r109,-109l2035,5536r163,-136l2334,5319r108,-54l2442,5237r,-27l2469,5183r245,-27l2985,5075r244,-82l3446,4939r299,-54l3989,4858r272,l4505,4885r244,54l5047,4993r299,109l5563,5183r299,163l6133,5536r326,163l6784,5970r27,l6893,6052r27,54l6974,6133r82,54l7083,6242r27,27l7137,6269r163,27l7517,6052r244,-299l8060,5536r244,-299l8602,4993r272,-271l9172,4450r326,-244l9796,3962r326,-217l10448,3419r353,-190l11126,3012r353,-244l11832,2551r380,-217l12537,2117r407,-217l13243,1710r407,-190l14003,1330r380,-163l14735,1004r380,-136l15468,733r353,-136l16147,488r379,-108l16852,271r326,-81l17503,109r299,-28l17829,81r,-27l17829,27,11615,,27,,,19973r27,xe" fillcolor="blue" stroked="f" strokecolor="white" strokeweight="0">
                        <v:path arrowok="t" o:connecttype="custom" o:connectlocs="18643,0;16879,1357;15414,2605;14057,3772;12809,4939;11533,6214;10204,7571;10204,8684;11642,9607;13053,10529;14464,11316;15984,12022;17503,12754;19132,13433;19213,13487;18779,13813;17775,14545;16771,15170;15712,15821;14654,16391;13514,16906;12374,17422;10855,17992;9552,18290;8168,18399;7273,18345;6377,18100;4912,17232;4125,15902;3691,14193;3853,11777;4261,10611;4885,9389;4912,8467;3935,7761;2795,7273;1872,6947;1194,7083;923,7246;896,6974;1140,6404;1710,5780;2334,5319;2469,5183;3745,4885;5047,4993;6459,5699;6974,6133;7300,6296;8602,4993;10122,3745;11832,2551;13650,1520;15468,733;17178,190;17829,54;0,19973" o:connectangles="0,0,0,0,0,0,0,0,0,0,0,0,0,0,0,0,0,0,0,0,0,0,0,0,0,0,0,0,0,0,0,0,0,0,0,0,0,0,0,0,0,0,0,0,0,0,0,0,0,0,0,0,0,0,0,0,0"/>
                      </v:shape>
                      <v:shape id="Freeform 41" o:spid="_x0000_s1028" style="position:absolute;left:6242;top:11018;width:11668;height:6295;visibility:visible;mso-wrap-style:square;v-text-anchor:top" coordsize="20000,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" path="m5442,19741r279,l6140,19655r372,-86l6884,19483r325,-86l7581,19310r279,-172l8186,18966r326,-173l8884,18621r372,-173l9488,18362r372,-172l10140,18017r372,-86l10744,17586r326,-86l11442,17241r279,-172l12000,16810r279,-172l12605,16379r279,-258l13116,15862r279,-259l13721,15345r372,-259l14372,14828r186,-345l14837,14138r326,-172l15442,13793r279,-172l16000,13276r279,-259l16558,12759r279,-259l17023,12241r279,-258l17535,11638r279,-259l18047,11034r232,-172l18558,10517r326,-258l19116,10086r233,-345l19628,9569r,-86l19674,9483r93,l19860,9310r47,-172l19953,9138r-93,l19767,9138r-139,l19488,9138r-139,l19256,9224r-186,86l18465,9310r-512,87l17349,9483r-558,l16186,9483r-558,l15070,9483r-605,86l13907,9569r-605,-86l12744,9483r-558,l11674,9397r-651,-259l10465,9138,9907,8793,9302,8362,8558,8017,8047,7672,7581,7241,7023,6897,6605,6379,6140,6121,5674,5776,5349,5259,4930,4741,4605,4138,4233,3534,3767,2845,3349,2155,2977,1552,2558,603,2419,517,2326,345r-47,-86l2233,259r,-87l2140,86r-93,l1953,,1581,1207r-372,776l930,2931,744,3707,605,4483,465,5259,326,6121,140,7241r,1121l47,9655,,11293r,2069l140,14224r93,862l372,15690r186,517l651,16552r233,517l1163,17500r418,862l1814,18621r139,258l2186,19138r140,259l2558,19483r186,172l2930,19741r186,l3256,19828r186,l3721,19828r326,86l4326,19828r279,l4977,19828r465,-87xe" fillcolor="blue" stroked="f" strokecolor="white" strokeweight="0">
                        <v:path arrowok="t" o:connecttype="custom" o:connectlocs="3582,6186;4206,6105;4776,5970;5400,5807;5916,5671;6458,5508;7001,5291;7517,5074;8005,4830;8493,4559;9009,4341;9497,4097;9931,3853;10393,3582;10827,3310;11288,3066;11478,2985;11614,2876;11586,2876;11532,2876;11288,2876;10772,2930;9796,2985;8792,2985;7760,2985;6811,2958;5780,2768;4695,2415;3853,2008;3121,1655;2470,1112;1737,488;1357,109;1303,54;1139,0;543,923;271,1655;82,2632;0,4206;217,4938;516,5372;1058,5861;1357,6105;1709,6213;2008,6241;2524,6241;3175,6213" o:connectangles="0,0,0,0,0,0,0,0,0,0,0,0,0,0,0,0,0,0,0,0,0,0,0,0,0,0,0,0,0,0,0,0,0,0,0,0,0,0,0,0,0,0,0,0,0,0,0"/>
                      </v:shape>
                      <w10:wrap anchorx="page" anchory="page"/>
                    </v:group>
                  </w:pict>
                </mc:Fallback>
              </mc:AlternateContent>
            </w:r>
            <w:r w:rsidR="006E1ABC" w:rsidRPr="00976999">
              <w:rPr>
                <w:rFonts w:ascii="Arial" w:hAnsi="Arial" w:cs="Arial"/>
                <w:sz w:val="20"/>
                <w:szCs w:val="20"/>
              </w:rPr>
              <w:t>1</w:t>
            </w:r>
            <w:r w:rsidR="00833212" w:rsidRPr="00976999">
              <w:rPr>
                <w:rFonts w:ascii="Arial" w:hAnsi="Arial" w:cs="Arial"/>
                <w:sz w:val="20"/>
                <w:szCs w:val="20"/>
              </w:rPr>
              <w:t>B</w:t>
            </w:r>
            <w:r w:rsidR="006E1ABC" w:rsidRPr="00976999">
              <w:rPr>
                <w:rFonts w:ascii="Arial" w:hAnsi="Arial" w:cs="Arial"/>
                <w:sz w:val="20"/>
                <w:szCs w:val="20"/>
              </w:rPr>
              <w:t xml:space="preserve">. </w:t>
            </w:r>
            <w:r w:rsidR="00833212" w:rsidRPr="00976999">
              <w:rPr>
                <w:rFonts w:ascii="Arial" w:hAnsi="Arial" w:cs="Arial"/>
                <w:sz w:val="20"/>
                <w:szCs w:val="20"/>
              </w:rPr>
              <w:t>Activités générales</w:t>
            </w:r>
            <w:r w:rsidR="006E1ABC" w:rsidRPr="00976999">
              <w:rPr>
                <w:rFonts w:ascii="Arial" w:hAnsi="Arial" w:cs="Arial"/>
                <w:sz w:val="20"/>
                <w:szCs w:val="20"/>
              </w:rPr>
              <w:t xml:space="preserve"> </w:t>
            </w:r>
            <w:r w:rsidR="00833212" w:rsidRPr="00976999">
              <w:rPr>
                <w:rFonts w:ascii="Arial" w:hAnsi="Arial" w:cs="Arial"/>
                <w:sz w:val="20"/>
                <w:szCs w:val="20"/>
              </w:rPr>
              <w:t xml:space="preserve">– pour demande initiale seulement </w:t>
            </w:r>
            <w:r w:rsidR="00B42868" w:rsidRPr="00976999">
              <w:rPr>
                <w:rFonts w:ascii="Arial" w:hAnsi="Arial" w:cs="Arial"/>
                <w:i/>
                <w:iCs/>
                <w:sz w:val="16"/>
                <w:szCs w:val="16"/>
              </w:rPr>
              <w:t>(</w:t>
            </w:r>
            <w:proofErr w:type="spellStart"/>
            <w:r w:rsidR="00B42868" w:rsidRPr="00976999">
              <w:rPr>
                <w:rFonts w:ascii="Arial" w:hAnsi="Arial" w:cs="Arial"/>
                <w:i/>
                <w:iCs/>
                <w:sz w:val="16"/>
                <w:szCs w:val="16"/>
              </w:rPr>
              <w:t>A</w:t>
            </w:r>
            <w:r w:rsidR="00833212" w:rsidRPr="00976999">
              <w:rPr>
                <w:rFonts w:ascii="Arial" w:hAnsi="Arial" w:cs="Arial"/>
                <w:i/>
                <w:iCs/>
                <w:sz w:val="16"/>
                <w:szCs w:val="16"/>
              </w:rPr>
              <w:t>ctivities</w:t>
            </w:r>
            <w:proofErr w:type="spellEnd"/>
            <w:r w:rsidR="00833212" w:rsidRPr="00976999">
              <w:rPr>
                <w:rFonts w:ascii="Arial" w:hAnsi="Arial" w:cs="Arial"/>
                <w:i/>
                <w:iCs/>
                <w:sz w:val="16"/>
                <w:szCs w:val="16"/>
              </w:rPr>
              <w:t xml:space="preserve"> -  for initial </w:t>
            </w:r>
            <w:proofErr w:type="spellStart"/>
            <w:r w:rsidR="00833212" w:rsidRPr="00976999">
              <w:rPr>
                <w:rFonts w:ascii="Arial" w:hAnsi="Arial" w:cs="Arial"/>
                <w:i/>
                <w:iCs/>
                <w:sz w:val="16"/>
                <w:szCs w:val="16"/>
              </w:rPr>
              <w:t>approval</w:t>
            </w:r>
            <w:proofErr w:type="spellEnd"/>
            <w:r w:rsidR="00833212" w:rsidRPr="00976999">
              <w:rPr>
                <w:rFonts w:ascii="Arial" w:hAnsi="Arial" w:cs="Arial"/>
                <w:i/>
                <w:iCs/>
                <w:sz w:val="16"/>
                <w:szCs w:val="16"/>
              </w:rPr>
              <w:t xml:space="preserve"> </w:t>
            </w:r>
            <w:proofErr w:type="spellStart"/>
            <w:r w:rsidR="00833212" w:rsidRPr="00976999">
              <w:rPr>
                <w:rFonts w:ascii="Arial" w:hAnsi="Arial" w:cs="Arial"/>
                <w:i/>
                <w:iCs/>
                <w:sz w:val="16"/>
                <w:szCs w:val="16"/>
              </w:rPr>
              <w:t>only</w:t>
            </w:r>
            <w:proofErr w:type="spellEnd"/>
            <w:r w:rsidR="006E1ABC" w:rsidRPr="00976999">
              <w:rPr>
                <w:rFonts w:ascii="Arial" w:hAnsi="Arial" w:cs="Arial"/>
                <w:i/>
                <w:iCs/>
                <w:sz w:val="16"/>
                <w:szCs w:val="16"/>
              </w:rPr>
              <w:t>)</w:t>
            </w:r>
            <w:r w:rsidR="006E1ABC" w:rsidRPr="00976999">
              <w:rPr>
                <w:rFonts w:ascii="Arial" w:hAnsi="Arial" w:cs="Arial"/>
                <w:sz w:val="20"/>
                <w:szCs w:val="20"/>
              </w:rPr>
              <w:t xml:space="preserve"> </w:t>
            </w:r>
          </w:p>
        </w:tc>
      </w:tr>
      <w:tr w:rsidR="00976999" w:rsidRPr="00976999" w14:paraId="32575F29" w14:textId="77777777" w:rsidTr="00B82134">
        <w:trPr>
          <w:trHeight w:val="473"/>
          <w:jc w:val="center"/>
        </w:trPr>
        <w:tc>
          <w:tcPr>
            <w:tcW w:w="10774" w:type="dxa"/>
            <w:gridSpan w:val="7"/>
            <w:tcBorders>
              <w:top w:val="single" w:sz="4" w:space="0" w:color="auto"/>
              <w:left w:val="single" w:sz="8" w:space="0" w:color="auto"/>
              <w:bottom w:val="single" w:sz="4" w:space="0" w:color="auto"/>
              <w:right w:val="single" w:sz="8" w:space="0" w:color="000000"/>
            </w:tcBorders>
            <w:shd w:val="clear" w:color="auto" w:fill="auto"/>
            <w:noWrap/>
          </w:tcPr>
          <w:p w14:paraId="70A0535D" w14:textId="77777777" w:rsidR="006E1ABC" w:rsidRPr="00976999" w:rsidRDefault="00833212" w:rsidP="00971CE2">
            <w:pPr>
              <w:rPr>
                <w:rFonts w:ascii="Arial" w:hAnsi="Arial" w:cs="Arial"/>
                <w:sz w:val="20"/>
                <w:szCs w:val="20"/>
              </w:rPr>
            </w:pPr>
            <w:r w:rsidRPr="00976999">
              <w:rPr>
                <w:rFonts w:ascii="Arial" w:hAnsi="Arial" w:cs="Arial"/>
                <w:sz w:val="20"/>
                <w:szCs w:val="20"/>
              </w:rPr>
              <w:t>Secteur(s) industriel(s) et famille(s) de matériel</w:t>
            </w:r>
            <w:r w:rsidR="007919C7" w:rsidRPr="00976999">
              <w:rPr>
                <w:rFonts w:ascii="Arial" w:hAnsi="Arial" w:cs="Arial"/>
                <w:sz w:val="20"/>
                <w:szCs w:val="20"/>
              </w:rPr>
              <w:t xml:space="preserve"> ou service</w:t>
            </w:r>
            <w:r w:rsidR="00B42868" w:rsidRPr="00976999">
              <w:rPr>
                <w:rFonts w:ascii="Arial" w:hAnsi="Arial" w:cs="Arial"/>
                <w:sz w:val="20"/>
                <w:szCs w:val="20"/>
              </w:rPr>
              <w:t>(s)</w:t>
            </w:r>
            <w:r w:rsidR="007919C7" w:rsidRPr="00976999">
              <w:rPr>
                <w:rFonts w:ascii="Arial" w:hAnsi="Arial" w:cs="Arial"/>
                <w:sz w:val="20"/>
                <w:szCs w:val="20"/>
              </w:rPr>
              <w:t> :</w:t>
            </w:r>
          </w:p>
          <w:p w14:paraId="51AB0C6C" w14:textId="77777777" w:rsidR="006E1ABC" w:rsidRPr="00976999" w:rsidRDefault="00833212" w:rsidP="007919C7">
            <w:pPr>
              <w:tabs>
                <w:tab w:val="left" w:pos="4896"/>
              </w:tabs>
              <w:rPr>
                <w:rFonts w:ascii="Arial" w:hAnsi="Arial" w:cs="Arial"/>
                <w:i/>
                <w:sz w:val="16"/>
                <w:szCs w:val="16"/>
                <w:lang w:val="en-GB"/>
              </w:rPr>
            </w:pPr>
            <w:r w:rsidRPr="00976999">
              <w:rPr>
                <w:rFonts w:ascii="Arial" w:hAnsi="Arial" w:cs="Arial"/>
                <w:i/>
                <w:sz w:val="16"/>
                <w:szCs w:val="16"/>
                <w:lang w:val="en-GB"/>
              </w:rPr>
              <w:t xml:space="preserve">(Industrial sector(s) and type(s) of materiel and </w:t>
            </w:r>
            <w:r w:rsidR="007919C7" w:rsidRPr="00976999">
              <w:rPr>
                <w:rFonts w:ascii="Arial" w:hAnsi="Arial" w:cs="Arial"/>
                <w:i/>
                <w:sz w:val="16"/>
                <w:szCs w:val="16"/>
                <w:lang w:val="en-GB"/>
              </w:rPr>
              <w:t>service</w:t>
            </w:r>
            <w:r w:rsidR="00B42868" w:rsidRPr="00976999">
              <w:rPr>
                <w:rFonts w:ascii="Arial" w:hAnsi="Arial" w:cs="Arial"/>
                <w:i/>
                <w:sz w:val="16"/>
                <w:szCs w:val="16"/>
                <w:lang w:val="en-GB"/>
              </w:rPr>
              <w:t>(</w:t>
            </w:r>
            <w:r w:rsidR="007919C7" w:rsidRPr="00976999">
              <w:rPr>
                <w:rFonts w:ascii="Arial" w:hAnsi="Arial" w:cs="Arial"/>
                <w:i/>
                <w:sz w:val="16"/>
                <w:szCs w:val="16"/>
                <w:lang w:val="en-GB"/>
              </w:rPr>
              <w:t>s</w:t>
            </w:r>
            <w:r w:rsidR="00B42868" w:rsidRPr="00976999">
              <w:rPr>
                <w:rFonts w:ascii="Arial" w:hAnsi="Arial" w:cs="Arial"/>
                <w:i/>
                <w:sz w:val="16"/>
                <w:szCs w:val="16"/>
                <w:lang w:val="en-GB"/>
              </w:rPr>
              <w:t>)</w:t>
            </w:r>
            <w:r w:rsidR="007919C7" w:rsidRPr="00976999">
              <w:rPr>
                <w:rFonts w:ascii="Arial" w:hAnsi="Arial" w:cs="Arial"/>
                <w:i/>
                <w:sz w:val="16"/>
                <w:szCs w:val="16"/>
                <w:lang w:val="en-GB"/>
              </w:rPr>
              <w:t>)</w:t>
            </w:r>
          </w:p>
          <w:p w14:paraId="2A086BF8" w14:textId="77777777" w:rsidR="00B234E1" w:rsidRPr="00976999" w:rsidRDefault="00B234E1" w:rsidP="00971CE2">
            <w:pPr>
              <w:rPr>
                <w:rFonts w:ascii="Arial" w:hAnsi="Arial" w:cs="Arial"/>
                <w:sz w:val="20"/>
                <w:szCs w:val="20"/>
                <w:lang w:val="en-US"/>
              </w:rPr>
            </w:pPr>
          </w:p>
          <w:p w14:paraId="2022CFAE" w14:textId="77777777" w:rsidR="009D5D71" w:rsidRPr="00976999" w:rsidRDefault="009D5D71" w:rsidP="00971CE2">
            <w:pPr>
              <w:rPr>
                <w:rFonts w:ascii="Arial" w:hAnsi="Arial" w:cs="Arial"/>
                <w:sz w:val="20"/>
                <w:szCs w:val="20"/>
                <w:lang w:val="en-US"/>
              </w:rPr>
            </w:pPr>
          </w:p>
          <w:p w14:paraId="7285FDBB" w14:textId="77777777" w:rsidR="009D5D71" w:rsidRPr="00976999" w:rsidRDefault="009D5D71" w:rsidP="00971CE2">
            <w:pPr>
              <w:rPr>
                <w:rFonts w:ascii="Arial" w:hAnsi="Arial" w:cs="Arial"/>
                <w:sz w:val="20"/>
                <w:szCs w:val="20"/>
                <w:lang w:val="en-US"/>
              </w:rPr>
            </w:pPr>
          </w:p>
          <w:p w14:paraId="1963DFA1" w14:textId="77777777" w:rsidR="00636693" w:rsidRPr="00976999" w:rsidRDefault="00636693" w:rsidP="00971CE2">
            <w:pPr>
              <w:rPr>
                <w:rFonts w:ascii="Arial" w:hAnsi="Arial" w:cs="Arial"/>
                <w:sz w:val="20"/>
                <w:szCs w:val="20"/>
                <w:lang w:val="en-US"/>
              </w:rPr>
            </w:pPr>
          </w:p>
          <w:p w14:paraId="2786DE29" w14:textId="77777777" w:rsidR="00833212" w:rsidRPr="00976999" w:rsidRDefault="00833212" w:rsidP="00971CE2">
            <w:pPr>
              <w:rPr>
                <w:rFonts w:ascii="Arial" w:hAnsi="Arial" w:cs="Arial"/>
                <w:sz w:val="20"/>
                <w:szCs w:val="20"/>
              </w:rPr>
            </w:pPr>
            <w:r w:rsidRPr="00976999">
              <w:rPr>
                <w:rFonts w:ascii="Arial" w:hAnsi="Arial" w:cs="Arial"/>
                <w:sz w:val="20"/>
                <w:szCs w:val="20"/>
              </w:rPr>
              <w:t>Savoir-faire général et particulier, métiers :</w:t>
            </w:r>
          </w:p>
          <w:p w14:paraId="7C0586FC" w14:textId="77777777" w:rsidR="006E1ABC" w:rsidRPr="00976999" w:rsidRDefault="007919C7" w:rsidP="00971CE2">
            <w:pPr>
              <w:rPr>
                <w:rFonts w:ascii="Arial" w:hAnsi="Arial" w:cs="Arial"/>
                <w:i/>
                <w:sz w:val="16"/>
                <w:szCs w:val="16"/>
                <w:lang w:val="en-GB"/>
              </w:rPr>
            </w:pPr>
            <w:r w:rsidRPr="00976999">
              <w:rPr>
                <w:rFonts w:ascii="Arial" w:hAnsi="Arial" w:cs="Arial"/>
                <w:i/>
                <w:sz w:val="16"/>
                <w:szCs w:val="16"/>
                <w:lang w:val="en-GB"/>
              </w:rPr>
              <w:t>(Know-how and skills)</w:t>
            </w:r>
          </w:p>
          <w:p w14:paraId="7B18654F" w14:textId="77777777" w:rsidR="00C1320B" w:rsidRPr="00976999" w:rsidRDefault="00C1320B" w:rsidP="00971CE2">
            <w:pPr>
              <w:rPr>
                <w:rFonts w:ascii="Arial" w:hAnsi="Arial" w:cs="Arial"/>
                <w:i/>
                <w:sz w:val="20"/>
                <w:szCs w:val="20"/>
                <w:lang w:val="en-GB"/>
              </w:rPr>
            </w:pPr>
          </w:p>
          <w:p w14:paraId="71F379F6" w14:textId="77777777" w:rsidR="00C1320B" w:rsidRPr="00976999" w:rsidRDefault="00C1320B" w:rsidP="00971CE2">
            <w:pPr>
              <w:rPr>
                <w:rFonts w:ascii="Arial" w:hAnsi="Arial" w:cs="Arial"/>
                <w:i/>
                <w:sz w:val="20"/>
                <w:szCs w:val="20"/>
                <w:lang w:val="en-GB"/>
              </w:rPr>
            </w:pPr>
          </w:p>
          <w:p w14:paraId="249AD2B9" w14:textId="77777777" w:rsidR="00E939C4" w:rsidRPr="00976999" w:rsidRDefault="00E939C4" w:rsidP="00971CE2">
            <w:pPr>
              <w:rPr>
                <w:rFonts w:ascii="Arial" w:hAnsi="Arial" w:cs="Arial"/>
                <w:i/>
                <w:sz w:val="20"/>
                <w:szCs w:val="20"/>
                <w:lang w:val="en-GB"/>
              </w:rPr>
            </w:pPr>
          </w:p>
          <w:p w14:paraId="6292BC87" w14:textId="77777777" w:rsidR="00636693" w:rsidRPr="00976999" w:rsidRDefault="00636693" w:rsidP="00971CE2">
            <w:pPr>
              <w:rPr>
                <w:rFonts w:ascii="Arial" w:hAnsi="Arial" w:cs="Arial"/>
                <w:i/>
                <w:sz w:val="16"/>
                <w:szCs w:val="16"/>
                <w:lang w:val="en-GB"/>
              </w:rPr>
            </w:pPr>
          </w:p>
        </w:tc>
      </w:tr>
      <w:tr w:rsidR="00976999" w:rsidRPr="00526165" w14:paraId="3BFD7B5A" w14:textId="77777777" w:rsidTr="00B82134">
        <w:trPr>
          <w:trHeight w:val="240"/>
          <w:jc w:val="center"/>
        </w:trPr>
        <w:tc>
          <w:tcPr>
            <w:tcW w:w="10774" w:type="dxa"/>
            <w:gridSpan w:val="7"/>
            <w:tcBorders>
              <w:top w:val="single" w:sz="4" w:space="0" w:color="auto"/>
              <w:left w:val="single" w:sz="8" w:space="0" w:color="auto"/>
              <w:bottom w:val="single" w:sz="4" w:space="0" w:color="auto"/>
              <w:right w:val="single" w:sz="8" w:space="0" w:color="000000"/>
            </w:tcBorders>
            <w:shd w:val="clear" w:color="auto" w:fill="auto"/>
            <w:noWrap/>
            <w:vAlign w:val="center"/>
          </w:tcPr>
          <w:p w14:paraId="5CEA72BF" w14:textId="77777777" w:rsidR="00833212" w:rsidRPr="00976999" w:rsidRDefault="00FF51D9" w:rsidP="00E307D3">
            <w:pPr>
              <w:rPr>
                <w:rFonts w:ascii="Arial" w:hAnsi="Arial" w:cs="Arial"/>
                <w:sz w:val="20"/>
                <w:szCs w:val="20"/>
              </w:rPr>
            </w:pPr>
            <w:r w:rsidRPr="00976999">
              <w:rPr>
                <w:rFonts w:ascii="Arial" w:hAnsi="Arial" w:cs="Arial"/>
                <w:noProof/>
              </w:rPr>
              <mc:AlternateContent>
                <mc:Choice Requires="wpg">
                  <w:drawing>
                    <wp:anchor distT="4294967295" distB="4294967295" distL="114300" distR="114300" simplePos="0" relativeHeight="251614208" behindDoc="0" locked="0" layoutInCell="0" allowOverlap="1" wp14:anchorId="18372243" wp14:editId="162A2754">
                      <wp:simplePos x="0" y="0"/>
                      <wp:positionH relativeFrom="page">
                        <wp:posOffset>38100</wp:posOffset>
                      </wp:positionH>
                      <wp:positionV relativeFrom="page">
                        <wp:posOffset>-1</wp:posOffset>
                      </wp:positionV>
                      <wp:extent cx="342900" cy="0"/>
                      <wp:effectExtent l="0" t="0" r="0" b="0"/>
                      <wp:wrapNone/>
                      <wp:docPr id="5" name="Group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2900" cy="0"/>
                                <a:chOff x="0" y="0"/>
                                <a:chExt cx="20000" cy="20000"/>
                              </a:xfrm>
                            </wpg:grpSpPr>
                            <wps:wsp>
                              <wps:cNvPr id="6" name="Freeform 49"/>
                              <wps:cNvSpPr>
                                <a:spLocks/>
                              </wps:cNvSpPr>
                              <wps:spPr bwMode="auto">
                                <a:xfrm>
                                  <a:off x="0" y="0"/>
                                  <a:ext cx="20000" cy="20000"/>
                                </a:xfrm>
                                <a:custGeom>
                                  <a:avLst/>
                                  <a:gdLst>
                                    <a:gd name="T0" fmla="*/ 18643 w 20000"/>
                                    <a:gd name="T1" fmla="*/ 0 h 20000"/>
                                    <a:gd name="T2" fmla="*/ 16879 w 20000"/>
                                    <a:gd name="T3" fmla="*/ 1357 h 20000"/>
                                    <a:gd name="T4" fmla="*/ 15414 w 20000"/>
                                    <a:gd name="T5" fmla="*/ 2605 h 20000"/>
                                    <a:gd name="T6" fmla="*/ 14057 w 20000"/>
                                    <a:gd name="T7" fmla="*/ 3772 h 20000"/>
                                    <a:gd name="T8" fmla="*/ 12809 w 20000"/>
                                    <a:gd name="T9" fmla="*/ 4939 h 20000"/>
                                    <a:gd name="T10" fmla="*/ 11533 w 20000"/>
                                    <a:gd name="T11" fmla="*/ 6214 h 20000"/>
                                    <a:gd name="T12" fmla="*/ 10204 w 20000"/>
                                    <a:gd name="T13" fmla="*/ 7571 h 20000"/>
                                    <a:gd name="T14" fmla="*/ 10204 w 20000"/>
                                    <a:gd name="T15" fmla="*/ 8684 h 20000"/>
                                    <a:gd name="T16" fmla="*/ 11642 w 20000"/>
                                    <a:gd name="T17" fmla="*/ 9607 h 20000"/>
                                    <a:gd name="T18" fmla="*/ 13053 w 20000"/>
                                    <a:gd name="T19" fmla="*/ 10529 h 20000"/>
                                    <a:gd name="T20" fmla="*/ 14464 w 20000"/>
                                    <a:gd name="T21" fmla="*/ 11316 h 20000"/>
                                    <a:gd name="T22" fmla="*/ 15984 w 20000"/>
                                    <a:gd name="T23" fmla="*/ 12022 h 20000"/>
                                    <a:gd name="T24" fmla="*/ 17503 w 20000"/>
                                    <a:gd name="T25" fmla="*/ 12754 h 20000"/>
                                    <a:gd name="T26" fmla="*/ 19132 w 20000"/>
                                    <a:gd name="T27" fmla="*/ 13433 h 20000"/>
                                    <a:gd name="T28" fmla="*/ 19213 w 20000"/>
                                    <a:gd name="T29" fmla="*/ 13487 h 20000"/>
                                    <a:gd name="T30" fmla="*/ 18779 w 20000"/>
                                    <a:gd name="T31" fmla="*/ 13813 h 20000"/>
                                    <a:gd name="T32" fmla="*/ 17775 w 20000"/>
                                    <a:gd name="T33" fmla="*/ 14545 h 20000"/>
                                    <a:gd name="T34" fmla="*/ 16771 w 20000"/>
                                    <a:gd name="T35" fmla="*/ 15170 h 20000"/>
                                    <a:gd name="T36" fmla="*/ 15712 w 20000"/>
                                    <a:gd name="T37" fmla="*/ 15821 h 20000"/>
                                    <a:gd name="T38" fmla="*/ 14654 w 20000"/>
                                    <a:gd name="T39" fmla="*/ 16391 h 20000"/>
                                    <a:gd name="T40" fmla="*/ 13514 w 20000"/>
                                    <a:gd name="T41" fmla="*/ 16906 h 20000"/>
                                    <a:gd name="T42" fmla="*/ 12374 w 20000"/>
                                    <a:gd name="T43" fmla="*/ 17422 h 20000"/>
                                    <a:gd name="T44" fmla="*/ 10855 w 20000"/>
                                    <a:gd name="T45" fmla="*/ 17992 h 20000"/>
                                    <a:gd name="T46" fmla="*/ 9552 w 20000"/>
                                    <a:gd name="T47" fmla="*/ 18290 h 20000"/>
                                    <a:gd name="T48" fmla="*/ 8168 w 20000"/>
                                    <a:gd name="T49" fmla="*/ 18399 h 20000"/>
                                    <a:gd name="T50" fmla="*/ 7273 w 20000"/>
                                    <a:gd name="T51" fmla="*/ 18345 h 20000"/>
                                    <a:gd name="T52" fmla="*/ 6377 w 20000"/>
                                    <a:gd name="T53" fmla="*/ 18100 h 20000"/>
                                    <a:gd name="T54" fmla="*/ 4912 w 20000"/>
                                    <a:gd name="T55" fmla="*/ 17232 h 20000"/>
                                    <a:gd name="T56" fmla="*/ 4125 w 20000"/>
                                    <a:gd name="T57" fmla="*/ 15902 h 20000"/>
                                    <a:gd name="T58" fmla="*/ 3691 w 20000"/>
                                    <a:gd name="T59" fmla="*/ 14193 h 20000"/>
                                    <a:gd name="T60" fmla="*/ 3853 w 20000"/>
                                    <a:gd name="T61" fmla="*/ 11777 h 20000"/>
                                    <a:gd name="T62" fmla="*/ 4261 w 20000"/>
                                    <a:gd name="T63" fmla="*/ 10611 h 20000"/>
                                    <a:gd name="T64" fmla="*/ 4885 w 20000"/>
                                    <a:gd name="T65" fmla="*/ 9389 h 20000"/>
                                    <a:gd name="T66" fmla="*/ 4912 w 20000"/>
                                    <a:gd name="T67" fmla="*/ 8467 h 20000"/>
                                    <a:gd name="T68" fmla="*/ 3935 w 20000"/>
                                    <a:gd name="T69" fmla="*/ 7761 h 20000"/>
                                    <a:gd name="T70" fmla="*/ 2795 w 20000"/>
                                    <a:gd name="T71" fmla="*/ 7273 h 20000"/>
                                    <a:gd name="T72" fmla="*/ 1872 w 20000"/>
                                    <a:gd name="T73" fmla="*/ 6947 h 20000"/>
                                    <a:gd name="T74" fmla="*/ 1194 w 20000"/>
                                    <a:gd name="T75" fmla="*/ 7083 h 20000"/>
                                    <a:gd name="T76" fmla="*/ 923 w 20000"/>
                                    <a:gd name="T77" fmla="*/ 7246 h 20000"/>
                                    <a:gd name="T78" fmla="*/ 896 w 20000"/>
                                    <a:gd name="T79" fmla="*/ 6974 h 20000"/>
                                    <a:gd name="T80" fmla="*/ 1140 w 20000"/>
                                    <a:gd name="T81" fmla="*/ 6404 h 20000"/>
                                    <a:gd name="T82" fmla="*/ 1710 w 20000"/>
                                    <a:gd name="T83" fmla="*/ 5780 h 20000"/>
                                    <a:gd name="T84" fmla="*/ 2334 w 20000"/>
                                    <a:gd name="T85" fmla="*/ 5319 h 20000"/>
                                    <a:gd name="T86" fmla="*/ 2469 w 20000"/>
                                    <a:gd name="T87" fmla="*/ 5183 h 20000"/>
                                    <a:gd name="T88" fmla="*/ 3745 w 20000"/>
                                    <a:gd name="T89" fmla="*/ 4885 h 20000"/>
                                    <a:gd name="T90" fmla="*/ 5047 w 20000"/>
                                    <a:gd name="T91" fmla="*/ 4993 h 20000"/>
                                    <a:gd name="T92" fmla="*/ 6459 w 20000"/>
                                    <a:gd name="T93" fmla="*/ 5699 h 20000"/>
                                    <a:gd name="T94" fmla="*/ 6974 w 20000"/>
                                    <a:gd name="T95" fmla="*/ 6133 h 20000"/>
                                    <a:gd name="T96" fmla="*/ 7300 w 20000"/>
                                    <a:gd name="T97" fmla="*/ 6296 h 20000"/>
                                    <a:gd name="T98" fmla="*/ 8602 w 20000"/>
                                    <a:gd name="T99" fmla="*/ 4993 h 20000"/>
                                    <a:gd name="T100" fmla="*/ 10122 w 20000"/>
                                    <a:gd name="T101" fmla="*/ 3745 h 20000"/>
                                    <a:gd name="T102" fmla="*/ 11832 w 20000"/>
                                    <a:gd name="T103" fmla="*/ 2551 h 20000"/>
                                    <a:gd name="T104" fmla="*/ 13650 w 20000"/>
                                    <a:gd name="T105" fmla="*/ 1520 h 20000"/>
                                    <a:gd name="T106" fmla="*/ 15468 w 20000"/>
                                    <a:gd name="T107" fmla="*/ 733 h 20000"/>
                                    <a:gd name="T108" fmla="*/ 17178 w 20000"/>
                                    <a:gd name="T109" fmla="*/ 190 h 20000"/>
                                    <a:gd name="T110" fmla="*/ 17829 w 20000"/>
                                    <a:gd name="T111" fmla="*/ 54 h 20000"/>
                                    <a:gd name="T112" fmla="*/ 0 w 20000"/>
                                    <a:gd name="T113" fmla="*/ 19973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20000" h="20000">
                                      <a:moveTo>
                                        <a:pt x="27" y="19973"/>
                                      </a:moveTo>
                                      <a:lnTo>
                                        <a:pt x="19919" y="19973"/>
                                      </a:lnTo>
                                      <a:lnTo>
                                        <a:pt x="19973" y="7897"/>
                                      </a:lnTo>
                                      <a:lnTo>
                                        <a:pt x="19973" y="54"/>
                                      </a:lnTo>
                                      <a:lnTo>
                                        <a:pt x="18643" y="0"/>
                                      </a:lnTo>
                                      <a:lnTo>
                                        <a:pt x="18236" y="299"/>
                                      </a:lnTo>
                                      <a:lnTo>
                                        <a:pt x="17910" y="597"/>
                                      </a:lnTo>
                                      <a:lnTo>
                                        <a:pt x="17531" y="868"/>
                                      </a:lnTo>
                                      <a:lnTo>
                                        <a:pt x="17205" y="1113"/>
                                      </a:lnTo>
                                      <a:lnTo>
                                        <a:pt x="16879" y="1357"/>
                                      </a:lnTo>
                                      <a:lnTo>
                                        <a:pt x="16581" y="1628"/>
                                      </a:lnTo>
                                      <a:lnTo>
                                        <a:pt x="16255" y="1900"/>
                                      </a:lnTo>
                                      <a:lnTo>
                                        <a:pt x="15984" y="2171"/>
                                      </a:lnTo>
                                      <a:lnTo>
                                        <a:pt x="15685" y="2361"/>
                                      </a:lnTo>
                                      <a:lnTo>
                                        <a:pt x="15414" y="2605"/>
                                      </a:lnTo>
                                      <a:lnTo>
                                        <a:pt x="15142" y="2877"/>
                                      </a:lnTo>
                                      <a:lnTo>
                                        <a:pt x="14817" y="3094"/>
                                      </a:lnTo>
                                      <a:lnTo>
                                        <a:pt x="14600" y="3311"/>
                                      </a:lnTo>
                                      <a:lnTo>
                                        <a:pt x="14328" y="3555"/>
                                      </a:lnTo>
                                      <a:lnTo>
                                        <a:pt x="14057" y="3772"/>
                                      </a:lnTo>
                                      <a:lnTo>
                                        <a:pt x="13813" y="4016"/>
                                      </a:lnTo>
                                      <a:lnTo>
                                        <a:pt x="13541" y="4261"/>
                                      </a:lnTo>
                                      <a:lnTo>
                                        <a:pt x="13270" y="4478"/>
                                      </a:lnTo>
                                      <a:lnTo>
                                        <a:pt x="13080" y="4722"/>
                                      </a:lnTo>
                                      <a:lnTo>
                                        <a:pt x="12809" y="4939"/>
                                      </a:lnTo>
                                      <a:lnTo>
                                        <a:pt x="12537" y="5183"/>
                                      </a:lnTo>
                                      <a:lnTo>
                                        <a:pt x="12320" y="5400"/>
                                      </a:lnTo>
                                      <a:lnTo>
                                        <a:pt x="12022" y="5672"/>
                                      </a:lnTo>
                                      <a:lnTo>
                                        <a:pt x="11805" y="5889"/>
                                      </a:lnTo>
                                      <a:lnTo>
                                        <a:pt x="11533" y="6214"/>
                                      </a:lnTo>
                                      <a:lnTo>
                                        <a:pt x="11289" y="6459"/>
                                      </a:lnTo>
                                      <a:lnTo>
                                        <a:pt x="11045" y="6730"/>
                                      </a:lnTo>
                                      <a:lnTo>
                                        <a:pt x="10773" y="6974"/>
                                      </a:lnTo>
                                      <a:lnTo>
                                        <a:pt x="10475" y="7273"/>
                                      </a:lnTo>
                                      <a:lnTo>
                                        <a:pt x="10204" y="7571"/>
                                      </a:lnTo>
                                      <a:lnTo>
                                        <a:pt x="9905" y="7870"/>
                                      </a:lnTo>
                                      <a:lnTo>
                                        <a:pt x="9607" y="8168"/>
                                      </a:lnTo>
                                      <a:lnTo>
                                        <a:pt x="9607" y="8277"/>
                                      </a:lnTo>
                                      <a:lnTo>
                                        <a:pt x="9905" y="8494"/>
                                      </a:lnTo>
                                      <a:lnTo>
                                        <a:pt x="10204" y="8684"/>
                                      </a:lnTo>
                                      <a:lnTo>
                                        <a:pt x="10448" y="8874"/>
                                      </a:lnTo>
                                      <a:lnTo>
                                        <a:pt x="10773" y="9091"/>
                                      </a:lnTo>
                                      <a:lnTo>
                                        <a:pt x="11072" y="9254"/>
                                      </a:lnTo>
                                      <a:lnTo>
                                        <a:pt x="11316" y="9444"/>
                                      </a:lnTo>
                                      <a:lnTo>
                                        <a:pt x="11642" y="9607"/>
                                      </a:lnTo>
                                      <a:lnTo>
                                        <a:pt x="11859" y="9824"/>
                                      </a:lnTo>
                                      <a:lnTo>
                                        <a:pt x="12185" y="10014"/>
                                      </a:lnTo>
                                      <a:lnTo>
                                        <a:pt x="12483" y="10176"/>
                                      </a:lnTo>
                                      <a:lnTo>
                                        <a:pt x="12754" y="10366"/>
                                      </a:lnTo>
                                      <a:lnTo>
                                        <a:pt x="13053" y="10529"/>
                                      </a:lnTo>
                                      <a:lnTo>
                                        <a:pt x="13297" y="10638"/>
                                      </a:lnTo>
                                      <a:lnTo>
                                        <a:pt x="13623" y="10855"/>
                                      </a:lnTo>
                                      <a:lnTo>
                                        <a:pt x="13948" y="10991"/>
                                      </a:lnTo>
                                      <a:lnTo>
                                        <a:pt x="14193" y="11153"/>
                                      </a:lnTo>
                                      <a:lnTo>
                                        <a:pt x="14464" y="11316"/>
                                      </a:lnTo>
                                      <a:lnTo>
                                        <a:pt x="14763" y="11479"/>
                                      </a:lnTo>
                                      <a:lnTo>
                                        <a:pt x="15088" y="11615"/>
                                      </a:lnTo>
                                      <a:lnTo>
                                        <a:pt x="15360" y="11777"/>
                                      </a:lnTo>
                                      <a:lnTo>
                                        <a:pt x="15685" y="11913"/>
                                      </a:lnTo>
                                      <a:lnTo>
                                        <a:pt x="15984" y="12022"/>
                                      </a:lnTo>
                                      <a:lnTo>
                                        <a:pt x="16282" y="12212"/>
                                      </a:lnTo>
                                      <a:lnTo>
                                        <a:pt x="16581" y="12347"/>
                                      </a:lnTo>
                                      <a:lnTo>
                                        <a:pt x="16879" y="12483"/>
                                      </a:lnTo>
                                      <a:lnTo>
                                        <a:pt x="17205" y="12646"/>
                                      </a:lnTo>
                                      <a:lnTo>
                                        <a:pt x="17503" y="12754"/>
                                      </a:lnTo>
                                      <a:lnTo>
                                        <a:pt x="17829" y="12890"/>
                                      </a:lnTo>
                                      <a:lnTo>
                                        <a:pt x="18155" y="13053"/>
                                      </a:lnTo>
                                      <a:lnTo>
                                        <a:pt x="18507" y="13161"/>
                                      </a:lnTo>
                                      <a:lnTo>
                                        <a:pt x="18833" y="13297"/>
                                      </a:lnTo>
                                      <a:lnTo>
                                        <a:pt x="19132" y="13433"/>
                                      </a:lnTo>
                                      <a:lnTo>
                                        <a:pt x="19159" y="13433"/>
                                      </a:lnTo>
                                      <a:lnTo>
                                        <a:pt x="19186" y="13433"/>
                                      </a:lnTo>
                                      <a:lnTo>
                                        <a:pt x="19213" y="13433"/>
                                      </a:lnTo>
                                      <a:lnTo>
                                        <a:pt x="19213" y="13460"/>
                                      </a:lnTo>
                                      <a:lnTo>
                                        <a:pt x="19213" y="13487"/>
                                      </a:lnTo>
                                      <a:lnTo>
                                        <a:pt x="19213" y="13514"/>
                                      </a:lnTo>
                                      <a:lnTo>
                                        <a:pt x="19186" y="13514"/>
                                      </a:lnTo>
                                      <a:lnTo>
                                        <a:pt x="19186" y="13541"/>
                                      </a:lnTo>
                                      <a:lnTo>
                                        <a:pt x="18969" y="13704"/>
                                      </a:lnTo>
                                      <a:lnTo>
                                        <a:pt x="18779" y="13813"/>
                                      </a:lnTo>
                                      <a:lnTo>
                                        <a:pt x="18562" y="14003"/>
                                      </a:lnTo>
                                      <a:lnTo>
                                        <a:pt x="18372" y="14138"/>
                                      </a:lnTo>
                                      <a:lnTo>
                                        <a:pt x="18182" y="14301"/>
                                      </a:lnTo>
                                      <a:lnTo>
                                        <a:pt x="17992" y="14410"/>
                                      </a:lnTo>
                                      <a:lnTo>
                                        <a:pt x="17775" y="14545"/>
                                      </a:lnTo>
                                      <a:lnTo>
                                        <a:pt x="17558" y="14681"/>
                                      </a:lnTo>
                                      <a:lnTo>
                                        <a:pt x="17368" y="14817"/>
                                      </a:lnTo>
                                      <a:lnTo>
                                        <a:pt x="17151" y="14925"/>
                                      </a:lnTo>
                                      <a:lnTo>
                                        <a:pt x="16934" y="15088"/>
                                      </a:lnTo>
                                      <a:lnTo>
                                        <a:pt x="16771" y="15170"/>
                                      </a:lnTo>
                                      <a:lnTo>
                                        <a:pt x="16581" y="15332"/>
                                      </a:lnTo>
                                      <a:lnTo>
                                        <a:pt x="16336" y="15441"/>
                                      </a:lnTo>
                                      <a:lnTo>
                                        <a:pt x="16119" y="15577"/>
                                      </a:lnTo>
                                      <a:lnTo>
                                        <a:pt x="15929" y="15712"/>
                                      </a:lnTo>
                                      <a:lnTo>
                                        <a:pt x="15712" y="15821"/>
                                      </a:lnTo>
                                      <a:lnTo>
                                        <a:pt x="15522" y="15902"/>
                                      </a:lnTo>
                                      <a:lnTo>
                                        <a:pt x="15332" y="16065"/>
                                      </a:lnTo>
                                      <a:lnTo>
                                        <a:pt x="15115" y="16174"/>
                                      </a:lnTo>
                                      <a:lnTo>
                                        <a:pt x="14871" y="16255"/>
                                      </a:lnTo>
                                      <a:lnTo>
                                        <a:pt x="14654" y="16391"/>
                                      </a:lnTo>
                                      <a:lnTo>
                                        <a:pt x="14437" y="16526"/>
                                      </a:lnTo>
                                      <a:lnTo>
                                        <a:pt x="14220" y="16608"/>
                                      </a:lnTo>
                                      <a:lnTo>
                                        <a:pt x="14003" y="16716"/>
                                      </a:lnTo>
                                      <a:lnTo>
                                        <a:pt x="13786" y="16825"/>
                                      </a:lnTo>
                                      <a:lnTo>
                                        <a:pt x="13514" y="16906"/>
                                      </a:lnTo>
                                      <a:lnTo>
                                        <a:pt x="13297" y="17015"/>
                                      </a:lnTo>
                                      <a:lnTo>
                                        <a:pt x="13080" y="17096"/>
                                      </a:lnTo>
                                      <a:lnTo>
                                        <a:pt x="12863" y="17232"/>
                                      </a:lnTo>
                                      <a:lnTo>
                                        <a:pt x="12619" y="17313"/>
                                      </a:lnTo>
                                      <a:lnTo>
                                        <a:pt x="12374" y="17422"/>
                                      </a:lnTo>
                                      <a:lnTo>
                                        <a:pt x="12022" y="17558"/>
                                      </a:lnTo>
                                      <a:lnTo>
                                        <a:pt x="11723" y="17666"/>
                                      </a:lnTo>
                                      <a:lnTo>
                                        <a:pt x="11398" y="17802"/>
                                      </a:lnTo>
                                      <a:lnTo>
                                        <a:pt x="11126" y="17910"/>
                                      </a:lnTo>
                                      <a:lnTo>
                                        <a:pt x="10855" y="17992"/>
                                      </a:lnTo>
                                      <a:lnTo>
                                        <a:pt x="10583" y="18073"/>
                                      </a:lnTo>
                                      <a:lnTo>
                                        <a:pt x="10339" y="18128"/>
                                      </a:lnTo>
                                      <a:lnTo>
                                        <a:pt x="10095" y="18182"/>
                                      </a:lnTo>
                                      <a:lnTo>
                                        <a:pt x="9824" y="18236"/>
                                      </a:lnTo>
                                      <a:lnTo>
                                        <a:pt x="9552" y="18290"/>
                                      </a:lnTo>
                                      <a:lnTo>
                                        <a:pt x="9308" y="18345"/>
                                      </a:lnTo>
                                      <a:lnTo>
                                        <a:pt x="9009" y="18372"/>
                                      </a:lnTo>
                                      <a:lnTo>
                                        <a:pt x="8738" y="18399"/>
                                      </a:lnTo>
                                      <a:lnTo>
                                        <a:pt x="8467" y="18399"/>
                                      </a:lnTo>
                                      <a:lnTo>
                                        <a:pt x="8168" y="18399"/>
                                      </a:lnTo>
                                      <a:lnTo>
                                        <a:pt x="7815" y="18399"/>
                                      </a:lnTo>
                                      <a:lnTo>
                                        <a:pt x="7680" y="18399"/>
                                      </a:lnTo>
                                      <a:lnTo>
                                        <a:pt x="7544" y="18399"/>
                                      </a:lnTo>
                                      <a:lnTo>
                                        <a:pt x="7436" y="18372"/>
                                      </a:lnTo>
                                      <a:lnTo>
                                        <a:pt x="7273" y="18345"/>
                                      </a:lnTo>
                                      <a:lnTo>
                                        <a:pt x="7164" y="18318"/>
                                      </a:lnTo>
                                      <a:lnTo>
                                        <a:pt x="7028" y="18290"/>
                                      </a:lnTo>
                                      <a:lnTo>
                                        <a:pt x="6893" y="18236"/>
                                      </a:lnTo>
                                      <a:lnTo>
                                        <a:pt x="6784" y="18236"/>
                                      </a:lnTo>
                                      <a:lnTo>
                                        <a:pt x="6377" y="18100"/>
                                      </a:lnTo>
                                      <a:lnTo>
                                        <a:pt x="6052" y="17965"/>
                                      </a:lnTo>
                                      <a:lnTo>
                                        <a:pt x="5699" y="17802"/>
                                      </a:lnTo>
                                      <a:lnTo>
                                        <a:pt x="5400" y="17639"/>
                                      </a:lnTo>
                                      <a:lnTo>
                                        <a:pt x="5183" y="17449"/>
                                      </a:lnTo>
                                      <a:lnTo>
                                        <a:pt x="4912" y="17232"/>
                                      </a:lnTo>
                                      <a:lnTo>
                                        <a:pt x="4695" y="16988"/>
                                      </a:lnTo>
                                      <a:lnTo>
                                        <a:pt x="4532" y="16744"/>
                                      </a:lnTo>
                                      <a:lnTo>
                                        <a:pt x="4369" y="16554"/>
                                      </a:lnTo>
                                      <a:lnTo>
                                        <a:pt x="4233" y="16228"/>
                                      </a:lnTo>
                                      <a:lnTo>
                                        <a:pt x="4125" y="15902"/>
                                      </a:lnTo>
                                      <a:lnTo>
                                        <a:pt x="3962" y="15631"/>
                                      </a:lnTo>
                                      <a:lnTo>
                                        <a:pt x="3908" y="15278"/>
                                      </a:lnTo>
                                      <a:lnTo>
                                        <a:pt x="3826" y="14953"/>
                                      </a:lnTo>
                                      <a:lnTo>
                                        <a:pt x="3745" y="14600"/>
                                      </a:lnTo>
                                      <a:lnTo>
                                        <a:pt x="3691" y="14193"/>
                                      </a:lnTo>
                                      <a:lnTo>
                                        <a:pt x="3636" y="12700"/>
                                      </a:lnTo>
                                      <a:lnTo>
                                        <a:pt x="3691" y="12456"/>
                                      </a:lnTo>
                                      <a:lnTo>
                                        <a:pt x="3718" y="12212"/>
                                      </a:lnTo>
                                      <a:lnTo>
                                        <a:pt x="3772" y="11967"/>
                                      </a:lnTo>
                                      <a:lnTo>
                                        <a:pt x="3853" y="11777"/>
                                      </a:lnTo>
                                      <a:lnTo>
                                        <a:pt x="3935" y="11506"/>
                                      </a:lnTo>
                                      <a:lnTo>
                                        <a:pt x="3989" y="11316"/>
                                      </a:lnTo>
                                      <a:lnTo>
                                        <a:pt x="4098" y="11045"/>
                                      </a:lnTo>
                                      <a:lnTo>
                                        <a:pt x="4152" y="10828"/>
                                      </a:lnTo>
                                      <a:lnTo>
                                        <a:pt x="4261" y="10611"/>
                                      </a:lnTo>
                                      <a:lnTo>
                                        <a:pt x="4396" y="10366"/>
                                      </a:lnTo>
                                      <a:lnTo>
                                        <a:pt x="4505" y="10095"/>
                                      </a:lnTo>
                                      <a:lnTo>
                                        <a:pt x="4640" y="9851"/>
                                      </a:lnTo>
                                      <a:lnTo>
                                        <a:pt x="4749" y="9607"/>
                                      </a:lnTo>
                                      <a:lnTo>
                                        <a:pt x="4885" y="9389"/>
                                      </a:lnTo>
                                      <a:lnTo>
                                        <a:pt x="5047" y="9145"/>
                                      </a:lnTo>
                                      <a:lnTo>
                                        <a:pt x="5183" y="8928"/>
                                      </a:lnTo>
                                      <a:lnTo>
                                        <a:pt x="5183" y="8792"/>
                                      </a:lnTo>
                                      <a:lnTo>
                                        <a:pt x="5075" y="8657"/>
                                      </a:lnTo>
                                      <a:lnTo>
                                        <a:pt x="4912" y="8467"/>
                                      </a:lnTo>
                                      <a:lnTo>
                                        <a:pt x="4722" y="8304"/>
                                      </a:lnTo>
                                      <a:lnTo>
                                        <a:pt x="4559" y="8141"/>
                                      </a:lnTo>
                                      <a:lnTo>
                                        <a:pt x="4369" y="8033"/>
                                      </a:lnTo>
                                      <a:lnTo>
                                        <a:pt x="4152" y="7897"/>
                                      </a:lnTo>
                                      <a:lnTo>
                                        <a:pt x="3935" y="7761"/>
                                      </a:lnTo>
                                      <a:lnTo>
                                        <a:pt x="3718" y="7653"/>
                                      </a:lnTo>
                                      <a:lnTo>
                                        <a:pt x="3446" y="7544"/>
                                      </a:lnTo>
                                      <a:lnTo>
                                        <a:pt x="3256" y="7436"/>
                                      </a:lnTo>
                                      <a:lnTo>
                                        <a:pt x="3039" y="7327"/>
                                      </a:lnTo>
                                      <a:lnTo>
                                        <a:pt x="2795" y="7273"/>
                                      </a:lnTo>
                                      <a:lnTo>
                                        <a:pt x="2578" y="7164"/>
                                      </a:lnTo>
                                      <a:lnTo>
                                        <a:pt x="2388" y="7110"/>
                                      </a:lnTo>
                                      <a:lnTo>
                                        <a:pt x="2198" y="7001"/>
                                      </a:lnTo>
                                      <a:lnTo>
                                        <a:pt x="1981" y="6947"/>
                                      </a:lnTo>
                                      <a:lnTo>
                                        <a:pt x="1872" y="6947"/>
                                      </a:lnTo>
                                      <a:lnTo>
                                        <a:pt x="1764" y="6974"/>
                                      </a:lnTo>
                                      <a:lnTo>
                                        <a:pt x="1628" y="6974"/>
                                      </a:lnTo>
                                      <a:lnTo>
                                        <a:pt x="1493" y="7001"/>
                                      </a:lnTo>
                                      <a:lnTo>
                                        <a:pt x="1330" y="7056"/>
                                      </a:lnTo>
                                      <a:lnTo>
                                        <a:pt x="1194" y="7083"/>
                                      </a:lnTo>
                                      <a:lnTo>
                                        <a:pt x="1085" y="7110"/>
                                      </a:lnTo>
                                      <a:lnTo>
                                        <a:pt x="950" y="7110"/>
                                      </a:lnTo>
                                      <a:lnTo>
                                        <a:pt x="923" y="7164"/>
                                      </a:lnTo>
                                      <a:lnTo>
                                        <a:pt x="923" y="7191"/>
                                      </a:lnTo>
                                      <a:lnTo>
                                        <a:pt x="923" y="7246"/>
                                      </a:lnTo>
                                      <a:lnTo>
                                        <a:pt x="868" y="7246"/>
                                      </a:lnTo>
                                      <a:lnTo>
                                        <a:pt x="841" y="7110"/>
                                      </a:lnTo>
                                      <a:lnTo>
                                        <a:pt x="841" y="7028"/>
                                      </a:lnTo>
                                      <a:lnTo>
                                        <a:pt x="841" y="7001"/>
                                      </a:lnTo>
                                      <a:lnTo>
                                        <a:pt x="896" y="6974"/>
                                      </a:lnTo>
                                      <a:lnTo>
                                        <a:pt x="923" y="6866"/>
                                      </a:lnTo>
                                      <a:lnTo>
                                        <a:pt x="923" y="6757"/>
                                      </a:lnTo>
                                      <a:lnTo>
                                        <a:pt x="977" y="6649"/>
                                      </a:lnTo>
                                      <a:lnTo>
                                        <a:pt x="1058" y="6567"/>
                                      </a:lnTo>
                                      <a:lnTo>
                                        <a:pt x="1140" y="6404"/>
                                      </a:lnTo>
                                      <a:lnTo>
                                        <a:pt x="1221" y="6269"/>
                                      </a:lnTo>
                                      <a:lnTo>
                                        <a:pt x="1303" y="6160"/>
                                      </a:lnTo>
                                      <a:lnTo>
                                        <a:pt x="1465" y="6052"/>
                                      </a:lnTo>
                                      <a:lnTo>
                                        <a:pt x="1574" y="5889"/>
                                      </a:lnTo>
                                      <a:lnTo>
                                        <a:pt x="1710" y="5780"/>
                                      </a:lnTo>
                                      <a:lnTo>
                                        <a:pt x="1818" y="5699"/>
                                      </a:lnTo>
                                      <a:lnTo>
                                        <a:pt x="1927" y="5590"/>
                                      </a:lnTo>
                                      <a:lnTo>
                                        <a:pt x="2035" y="5536"/>
                                      </a:lnTo>
                                      <a:lnTo>
                                        <a:pt x="2198" y="5400"/>
                                      </a:lnTo>
                                      <a:lnTo>
                                        <a:pt x="2334" y="5319"/>
                                      </a:lnTo>
                                      <a:lnTo>
                                        <a:pt x="2442" y="5265"/>
                                      </a:lnTo>
                                      <a:lnTo>
                                        <a:pt x="2442" y="5237"/>
                                      </a:lnTo>
                                      <a:lnTo>
                                        <a:pt x="2442" y="5210"/>
                                      </a:lnTo>
                                      <a:lnTo>
                                        <a:pt x="2469" y="5183"/>
                                      </a:lnTo>
                                      <a:lnTo>
                                        <a:pt x="2714" y="5156"/>
                                      </a:lnTo>
                                      <a:lnTo>
                                        <a:pt x="2985" y="5075"/>
                                      </a:lnTo>
                                      <a:lnTo>
                                        <a:pt x="3229" y="4993"/>
                                      </a:lnTo>
                                      <a:lnTo>
                                        <a:pt x="3446" y="4939"/>
                                      </a:lnTo>
                                      <a:lnTo>
                                        <a:pt x="3745" y="4885"/>
                                      </a:lnTo>
                                      <a:lnTo>
                                        <a:pt x="3989" y="4858"/>
                                      </a:lnTo>
                                      <a:lnTo>
                                        <a:pt x="4261" y="4858"/>
                                      </a:lnTo>
                                      <a:lnTo>
                                        <a:pt x="4505" y="4885"/>
                                      </a:lnTo>
                                      <a:lnTo>
                                        <a:pt x="4749" y="4939"/>
                                      </a:lnTo>
                                      <a:lnTo>
                                        <a:pt x="5047" y="4993"/>
                                      </a:lnTo>
                                      <a:lnTo>
                                        <a:pt x="5346" y="5102"/>
                                      </a:lnTo>
                                      <a:lnTo>
                                        <a:pt x="5563" y="5183"/>
                                      </a:lnTo>
                                      <a:lnTo>
                                        <a:pt x="5862" y="5346"/>
                                      </a:lnTo>
                                      <a:lnTo>
                                        <a:pt x="6133" y="5536"/>
                                      </a:lnTo>
                                      <a:lnTo>
                                        <a:pt x="6459" y="5699"/>
                                      </a:lnTo>
                                      <a:lnTo>
                                        <a:pt x="6784" y="5970"/>
                                      </a:lnTo>
                                      <a:lnTo>
                                        <a:pt x="6811" y="5970"/>
                                      </a:lnTo>
                                      <a:lnTo>
                                        <a:pt x="6893" y="6052"/>
                                      </a:lnTo>
                                      <a:lnTo>
                                        <a:pt x="6920" y="6106"/>
                                      </a:lnTo>
                                      <a:lnTo>
                                        <a:pt x="6974" y="6133"/>
                                      </a:lnTo>
                                      <a:lnTo>
                                        <a:pt x="7056" y="6187"/>
                                      </a:lnTo>
                                      <a:lnTo>
                                        <a:pt x="7083" y="6242"/>
                                      </a:lnTo>
                                      <a:lnTo>
                                        <a:pt x="7110" y="6269"/>
                                      </a:lnTo>
                                      <a:lnTo>
                                        <a:pt x="7137" y="6269"/>
                                      </a:lnTo>
                                      <a:lnTo>
                                        <a:pt x="7300" y="6296"/>
                                      </a:lnTo>
                                      <a:lnTo>
                                        <a:pt x="7517" y="6052"/>
                                      </a:lnTo>
                                      <a:lnTo>
                                        <a:pt x="7761" y="5753"/>
                                      </a:lnTo>
                                      <a:lnTo>
                                        <a:pt x="8060" y="5536"/>
                                      </a:lnTo>
                                      <a:lnTo>
                                        <a:pt x="8304" y="5237"/>
                                      </a:lnTo>
                                      <a:lnTo>
                                        <a:pt x="8602" y="4993"/>
                                      </a:lnTo>
                                      <a:lnTo>
                                        <a:pt x="8874" y="4722"/>
                                      </a:lnTo>
                                      <a:lnTo>
                                        <a:pt x="9172" y="4450"/>
                                      </a:lnTo>
                                      <a:lnTo>
                                        <a:pt x="9498" y="4206"/>
                                      </a:lnTo>
                                      <a:lnTo>
                                        <a:pt x="9796" y="3962"/>
                                      </a:lnTo>
                                      <a:lnTo>
                                        <a:pt x="10122" y="3745"/>
                                      </a:lnTo>
                                      <a:lnTo>
                                        <a:pt x="10448" y="3419"/>
                                      </a:lnTo>
                                      <a:lnTo>
                                        <a:pt x="10801" y="3229"/>
                                      </a:lnTo>
                                      <a:lnTo>
                                        <a:pt x="11126" y="3012"/>
                                      </a:lnTo>
                                      <a:lnTo>
                                        <a:pt x="11479" y="2768"/>
                                      </a:lnTo>
                                      <a:lnTo>
                                        <a:pt x="11832" y="2551"/>
                                      </a:lnTo>
                                      <a:lnTo>
                                        <a:pt x="12212" y="2334"/>
                                      </a:lnTo>
                                      <a:lnTo>
                                        <a:pt x="12537" y="2117"/>
                                      </a:lnTo>
                                      <a:lnTo>
                                        <a:pt x="12944" y="1900"/>
                                      </a:lnTo>
                                      <a:lnTo>
                                        <a:pt x="13243" y="1710"/>
                                      </a:lnTo>
                                      <a:lnTo>
                                        <a:pt x="13650" y="1520"/>
                                      </a:lnTo>
                                      <a:lnTo>
                                        <a:pt x="14003" y="1330"/>
                                      </a:lnTo>
                                      <a:lnTo>
                                        <a:pt x="14383" y="1167"/>
                                      </a:lnTo>
                                      <a:lnTo>
                                        <a:pt x="14735" y="1004"/>
                                      </a:lnTo>
                                      <a:lnTo>
                                        <a:pt x="15115" y="868"/>
                                      </a:lnTo>
                                      <a:lnTo>
                                        <a:pt x="15468" y="733"/>
                                      </a:lnTo>
                                      <a:lnTo>
                                        <a:pt x="15821" y="597"/>
                                      </a:lnTo>
                                      <a:lnTo>
                                        <a:pt x="16147" y="488"/>
                                      </a:lnTo>
                                      <a:lnTo>
                                        <a:pt x="16526" y="380"/>
                                      </a:lnTo>
                                      <a:lnTo>
                                        <a:pt x="16852" y="271"/>
                                      </a:lnTo>
                                      <a:lnTo>
                                        <a:pt x="17178" y="190"/>
                                      </a:lnTo>
                                      <a:lnTo>
                                        <a:pt x="17503" y="109"/>
                                      </a:lnTo>
                                      <a:lnTo>
                                        <a:pt x="17802" y="81"/>
                                      </a:lnTo>
                                      <a:lnTo>
                                        <a:pt x="17829" y="81"/>
                                      </a:lnTo>
                                      <a:lnTo>
                                        <a:pt x="17829" y="54"/>
                                      </a:lnTo>
                                      <a:lnTo>
                                        <a:pt x="17829" y="27"/>
                                      </a:lnTo>
                                      <a:lnTo>
                                        <a:pt x="11615" y="0"/>
                                      </a:lnTo>
                                      <a:lnTo>
                                        <a:pt x="27" y="0"/>
                                      </a:lnTo>
                                      <a:lnTo>
                                        <a:pt x="0" y="19973"/>
                                      </a:lnTo>
                                      <a:lnTo>
                                        <a:pt x="27" y="19973"/>
                                      </a:lnTo>
                                      <a:close/>
                                    </a:path>
                                  </a:pathLst>
                                </a:custGeom>
                                <a:solidFill>
                                  <a:srgbClr val="0000FF"/>
                                </a:solidFill>
                                <a:ln>
                                  <a:noFill/>
                                </a:ln>
                                <a:extLst>
                                  <a:ext uri="{91240B29-F687-4F45-9708-019B960494DF}">
                                    <a14:hiddenLine xmlns:a14="http://schemas.microsoft.com/office/drawing/2010/main" w="0">
                                      <a:solidFill>
                                        <a:srgbClr val="FFFFFF"/>
                                      </a:solidFill>
                                      <a:round/>
                                      <a:headEnd/>
                                      <a:tailEnd/>
                                    </a14:hiddenLine>
                                  </a:ext>
                                </a:extLst>
                              </wps:spPr>
                              <wps:bodyPr rot="0" vert="horz" wrap="square" lIns="91440" tIns="45720" rIns="91440" bIns="45720" anchor="t" anchorCtr="0" upright="1">
                                <a:noAutofit/>
                              </wps:bodyPr>
                            </wps:wsp>
                            <wps:wsp>
                              <wps:cNvPr id="7" name="Freeform 50"/>
                              <wps:cNvSpPr>
                                <a:spLocks/>
                              </wps:cNvSpPr>
                              <wps:spPr bwMode="auto">
                                <a:xfrm>
                                  <a:off x="6242" y="11018"/>
                                  <a:ext cx="11668" cy="6295"/>
                                </a:xfrm>
                                <a:custGeom>
                                  <a:avLst/>
                                  <a:gdLst>
                                    <a:gd name="T0" fmla="*/ 6140 w 20000"/>
                                    <a:gd name="T1" fmla="*/ 19655 h 20000"/>
                                    <a:gd name="T2" fmla="*/ 7209 w 20000"/>
                                    <a:gd name="T3" fmla="*/ 19397 h 20000"/>
                                    <a:gd name="T4" fmla="*/ 8186 w 20000"/>
                                    <a:gd name="T5" fmla="*/ 18966 h 20000"/>
                                    <a:gd name="T6" fmla="*/ 9256 w 20000"/>
                                    <a:gd name="T7" fmla="*/ 18448 h 20000"/>
                                    <a:gd name="T8" fmla="*/ 10140 w 20000"/>
                                    <a:gd name="T9" fmla="*/ 18017 h 20000"/>
                                    <a:gd name="T10" fmla="*/ 11070 w 20000"/>
                                    <a:gd name="T11" fmla="*/ 17500 h 20000"/>
                                    <a:gd name="T12" fmla="*/ 12000 w 20000"/>
                                    <a:gd name="T13" fmla="*/ 16810 h 20000"/>
                                    <a:gd name="T14" fmla="*/ 12884 w 20000"/>
                                    <a:gd name="T15" fmla="*/ 16121 h 20000"/>
                                    <a:gd name="T16" fmla="*/ 13721 w 20000"/>
                                    <a:gd name="T17" fmla="*/ 15345 h 20000"/>
                                    <a:gd name="T18" fmla="*/ 14558 w 20000"/>
                                    <a:gd name="T19" fmla="*/ 14483 h 20000"/>
                                    <a:gd name="T20" fmla="*/ 15442 w 20000"/>
                                    <a:gd name="T21" fmla="*/ 13793 h 20000"/>
                                    <a:gd name="T22" fmla="*/ 16279 w 20000"/>
                                    <a:gd name="T23" fmla="*/ 13017 h 20000"/>
                                    <a:gd name="T24" fmla="*/ 17023 w 20000"/>
                                    <a:gd name="T25" fmla="*/ 12241 h 20000"/>
                                    <a:gd name="T26" fmla="*/ 17814 w 20000"/>
                                    <a:gd name="T27" fmla="*/ 11379 h 20000"/>
                                    <a:gd name="T28" fmla="*/ 18558 w 20000"/>
                                    <a:gd name="T29" fmla="*/ 10517 h 20000"/>
                                    <a:gd name="T30" fmla="*/ 19349 w 20000"/>
                                    <a:gd name="T31" fmla="*/ 9741 h 20000"/>
                                    <a:gd name="T32" fmla="*/ 19674 w 20000"/>
                                    <a:gd name="T33" fmla="*/ 9483 h 20000"/>
                                    <a:gd name="T34" fmla="*/ 19907 w 20000"/>
                                    <a:gd name="T35" fmla="*/ 9138 h 20000"/>
                                    <a:gd name="T36" fmla="*/ 19860 w 20000"/>
                                    <a:gd name="T37" fmla="*/ 9138 h 20000"/>
                                    <a:gd name="T38" fmla="*/ 19767 w 20000"/>
                                    <a:gd name="T39" fmla="*/ 9138 h 20000"/>
                                    <a:gd name="T40" fmla="*/ 19349 w 20000"/>
                                    <a:gd name="T41" fmla="*/ 9138 h 20000"/>
                                    <a:gd name="T42" fmla="*/ 18465 w 20000"/>
                                    <a:gd name="T43" fmla="*/ 9310 h 20000"/>
                                    <a:gd name="T44" fmla="*/ 16791 w 20000"/>
                                    <a:gd name="T45" fmla="*/ 9483 h 20000"/>
                                    <a:gd name="T46" fmla="*/ 15070 w 20000"/>
                                    <a:gd name="T47" fmla="*/ 9483 h 20000"/>
                                    <a:gd name="T48" fmla="*/ 13302 w 20000"/>
                                    <a:gd name="T49" fmla="*/ 9483 h 20000"/>
                                    <a:gd name="T50" fmla="*/ 11674 w 20000"/>
                                    <a:gd name="T51" fmla="*/ 9397 h 20000"/>
                                    <a:gd name="T52" fmla="*/ 9907 w 20000"/>
                                    <a:gd name="T53" fmla="*/ 8793 h 20000"/>
                                    <a:gd name="T54" fmla="*/ 8047 w 20000"/>
                                    <a:gd name="T55" fmla="*/ 7672 h 20000"/>
                                    <a:gd name="T56" fmla="*/ 6605 w 20000"/>
                                    <a:gd name="T57" fmla="*/ 6379 h 20000"/>
                                    <a:gd name="T58" fmla="*/ 5349 w 20000"/>
                                    <a:gd name="T59" fmla="*/ 5259 h 20000"/>
                                    <a:gd name="T60" fmla="*/ 4233 w 20000"/>
                                    <a:gd name="T61" fmla="*/ 3534 h 20000"/>
                                    <a:gd name="T62" fmla="*/ 2977 w 20000"/>
                                    <a:gd name="T63" fmla="*/ 1552 h 20000"/>
                                    <a:gd name="T64" fmla="*/ 2326 w 20000"/>
                                    <a:gd name="T65" fmla="*/ 345 h 20000"/>
                                    <a:gd name="T66" fmla="*/ 2233 w 20000"/>
                                    <a:gd name="T67" fmla="*/ 172 h 20000"/>
                                    <a:gd name="T68" fmla="*/ 1953 w 20000"/>
                                    <a:gd name="T69" fmla="*/ 0 h 20000"/>
                                    <a:gd name="T70" fmla="*/ 930 w 20000"/>
                                    <a:gd name="T71" fmla="*/ 2931 h 20000"/>
                                    <a:gd name="T72" fmla="*/ 465 w 20000"/>
                                    <a:gd name="T73" fmla="*/ 5259 h 20000"/>
                                    <a:gd name="T74" fmla="*/ 140 w 20000"/>
                                    <a:gd name="T75" fmla="*/ 8362 h 20000"/>
                                    <a:gd name="T76" fmla="*/ 0 w 20000"/>
                                    <a:gd name="T77" fmla="*/ 13362 h 20000"/>
                                    <a:gd name="T78" fmla="*/ 372 w 20000"/>
                                    <a:gd name="T79" fmla="*/ 15690 h 20000"/>
                                    <a:gd name="T80" fmla="*/ 884 w 20000"/>
                                    <a:gd name="T81" fmla="*/ 17069 h 20000"/>
                                    <a:gd name="T82" fmla="*/ 1814 w 20000"/>
                                    <a:gd name="T83" fmla="*/ 18621 h 20000"/>
                                    <a:gd name="T84" fmla="*/ 2326 w 20000"/>
                                    <a:gd name="T85" fmla="*/ 19397 h 20000"/>
                                    <a:gd name="T86" fmla="*/ 2930 w 20000"/>
                                    <a:gd name="T87" fmla="*/ 19741 h 20000"/>
                                    <a:gd name="T88" fmla="*/ 3442 w 20000"/>
                                    <a:gd name="T89" fmla="*/ 19828 h 20000"/>
                                    <a:gd name="T90" fmla="*/ 4326 w 20000"/>
                                    <a:gd name="T91" fmla="*/ 19828 h 20000"/>
                                    <a:gd name="T92" fmla="*/ 5442 w 20000"/>
                                    <a:gd name="T93" fmla="*/ 19741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20000" h="20000">
                                      <a:moveTo>
                                        <a:pt x="5442" y="19741"/>
                                      </a:moveTo>
                                      <a:lnTo>
                                        <a:pt x="5721" y="19741"/>
                                      </a:lnTo>
                                      <a:lnTo>
                                        <a:pt x="6140" y="19655"/>
                                      </a:lnTo>
                                      <a:lnTo>
                                        <a:pt x="6512" y="19569"/>
                                      </a:lnTo>
                                      <a:lnTo>
                                        <a:pt x="6884" y="19483"/>
                                      </a:lnTo>
                                      <a:lnTo>
                                        <a:pt x="7209" y="19397"/>
                                      </a:lnTo>
                                      <a:lnTo>
                                        <a:pt x="7581" y="19310"/>
                                      </a:lnTo>
                                      <a:lnTo>
                                        <a:pt x="7860" y="19138"/>
                                      </a:lnTo>
                                      <a:lnTo>
                                        <a:pt x="8186" y="18966"/>
                                      </a:lnTo>
                                      <a:lnTo>
                                        <a:pt x="8512" y="18793"/>
                                      </a:lnTo>
                                      <a:lnTo>
                                        <a:pt x="8884" y="18621"/>
                                      </a:lnTo>
                                      <a:lnTo>
                                        <a:pt x="9256" y="18448"/>
                                      </a:lnTo>
                                      <a:lnTo>
                                        <a:pt x="9488" y="18362"/>
                                      </a:lnTo>
                                      <a:lnTo>
                                        <a:pt x="9860" y="18190"/>
                                      </a:lnTo>
                                      <a:lnTo>
                                        <a:pt x="10140" y="18017"/>
                                      </a:lnTo>
                                      <a:lnTo>
                                        <a:pt x="10512" y="17931"/>
                                      </a:lnTo>
                                      <a:lnTo>
                                        <a:pt x="10744" y="17586"/>
                                      </a:lnTo>
                                      <a:lnTo>
                                        <a:pt x="11070" y="17500"/>
                                      </a:lnTo>
                                      <a:lnTo>
                                        <a:pt x="11442" y="17241"/>
                                      </a:lnTo>
                                      <a:lnTo>
                                        <a:pt x="11721" y="17069"/>
                                      </a:lnTo>
                                      <a:lnTo>
                                        <a:pt x="12000" y="16810"/>
                                      </a:lnTo>
                                      <a:lnTo>
                                        <a:pt x="12279" y="16638"/>
                                      </a:lnTo>
                                      <a:lnTo>
                                        <a:pt x="12605" y="16379"/>
                                      </a:lnTo>
                                      <a:lnTo>
                                        <a:pt x="12884" y="16121"/>
                                      </a:lnTo>
                                      <a:lnTo>
                                        <a:pt x="13116" y="15862"/>
                                      </a:lnTo>
                                      <a:lnTo>
                                        <a:pt x="13395" y="15603"/>
                                      </a:lnTo>
                                      <a:lnTo>
                                        <a:pt x="13721" y="15345"/>
                                      </a:lnTo>
                                      <a:lnTo>
                                        <a:pt x="14093" y="15086"/>
                                      </a:lnTo>
                                      <a:lnTo>
                                        <a:pt x="14372" y="14828"/>
                                      </a:lnTo>
                                      <a:lnTo>
                                        <a:pt x="14558" y="14483"/>
                                      </a:lnTo>
                                      <a:lnTo>
                                        <a:pt x="14837" y="14138"/>
                                      </a:lnTo>
                                      <a:lnTo>
                                        <a:pt x="15163" y="13966"/>
                                      </a:lnTo>
                                      <a:lnTo>
                                        <a:pt x="15442" y="13793"/>
                                      </a:lnTo>
                                      <a:lnTo>
                                        <a:pt x="15721" y="13621"/>
                                      </a:lnTo>
                                      <a:lnTo>
                                        <a:pt x="16000" y="13276"/>
                                      </a:lnTo>
                                      <a:lnTo>
                                        <a:pt x="16279" y="13017"/>
                                      </a:lnTo>
                                      <a:lnTo>
                                        <a:pt x="16558" y="12759"/>
                                      </a:lnTo>
                                      <a:lnTo>
                                        <a:pt x="16837" y="12500"/>
                                      </a:lnTo>
                                      <a:lnTo>
                                        <a:pt x="17023" y="12241"/>
                                      </a:lnTo>
                                      <a:lnTo>
                                        <a:pt x="17302" y="11983"/>
                                      </a:lnTo>
                                      <a:lnTo>
                                        <a:pt x="17535" y="11638"/>
                                      </a:lnTo>
                                      <a:lnTo>
                                        <a:pt x="17814" y="11379"/>
                                      </a:lnTo>
                                      <a:lnTo>
                                        <a:pt x="18047" y="11034"/>
                                      </a:lnTo>
                                      <a:lnTo>
                                        <a:pt x="18279" y="10862"/>
                                      </a:lnTo>
                                      <a:lnTo>
                                        <a:pt x="18558" y="10517"/>
                                      </a:lnTo>
                                      <a:lnTo>
                                        <a:pt x="18884" y="10259"/>
                                      </a:lnTo>
                                      <a:lnTo>
                                        <a:pt x="19116" y="10086"/>
                                      </a:lnTo>
                                      <a:lnTo>
                                        <a:pt x="19349" y="9741"/>
                                      </a:lnTo>
                                      <a:lnTo>
                                        <a:pt x="19628" y="9569"/>
                                      </a:lnTo>
                                      <a:lnTo>
                                        <a:pt x="19628" y="9483"/>
                                      </a:lnTo>
                                      <a:lnTo>
                                        <a:pt x="19674" y="9483"/>
                                      </a:lnTo>
                                      <a:lnTo>
                                        <a:pt x="19767" y="9483"/>
                                      </a:lnTo>
                                      <a:lnTo>
                                        <a:pt x="19860" y="9310"/>
                                      </a:lnTo>
                                      <a:lnTo>
                                        <a:pt x="19907" y="9138"/>
                                      </a:lnTo>
                                      <a:lnTo>
                                        <a:pt x="19953" y="9138"/>
                                      </a:lnTo>
                                      <a:lnTo>
                                        <a:pt x="19860" y="9138"/>
                                      </a:lnTo>
                                      <a:lnTo>
                                        <a:pt x="19767" y="9138"/>
                                      </a:lnTo>
                                      <a:lnTo>
                                        <a:pt x="19628" y="9138"/>
                                      </a:lnTo>
                                      <a:lnTo>
                                        <a:pt x="19488" y="9138"/>
                                      </a:lnTo>
                                      <a:lnTo>
                                        <a:pt x="19349" y="9138"/>
                                      </a:lnTo>
                                      <a:lnTo>
                                        <a:pt x="19256" y="9224"/>
                                      </a:lnTo>
                                      <a:lnTo>
                                        <a:pt x="19070" y="9310"/>
                                      </a:lnTo>
                                      <a:lnTo>
                                        <a:pt x="18465" y="9310"/>
                                      </a:lnTo>
                                      <a:lnTo>
                                        <a:pt x="17953" y="9397"/>
                                      </a:lnTo>
                                      <a:lnTo>
                                        <a:pt x="17349" y="9483"/>
                                      </a:lnTo>
                                      <a:lnTo>
                                        <a:pt x="16791" y="9483"/>
                                      </a:lnTo>
                                      <a:lnTo>
                                        <a:pt x="16186" y="9483"/>
                                      </a:lnTo>
                                      <a:lnTo>
                                        <a:pt x="15628" y="9483"/>
                                      </a:lnTo>
                                      <a:lnTo>
                                        <a:pt x="15070" y="9483"/>
                                      </a:lnTo>
                                      <a:lnTo>
                                        <a:pt x="14465" y="9569"/>
                                      </a:lnTo>
                                      <a:lnTo>
                                        <a:pt x="13907" y="9569"/>
                                      </a:lnTo>
                                      <a:lnTo>
                                        <a:pt x="13302" y="9483"/>
                                      </a:lnTo>
                                      <a:lnTo>
                                        <a:pt x="12744" y="9483"/>
                                      </a:lnTo>
                                      <a:lnTo>
                                        <a:pt x="12186" y="9483"/>
                                      </a:lnTo>
                                      <a:lnTo>
                                        <a:pt x="11674" y="9397"/>
                                      </a:lnTo>
                                      <a:lnTo>
                                        <a:pt x="11023" y="9138"/>
                                      </a:lnTo>
                                      <a:lnTo>
                                        <a:pt x="10465" y="9138"/>
                                      </a:lnTo>
                                      <a:lnTo>
                                        <a:pt x="9907" y="8793"/>
                                      </a:lnTo>
                                      <a:lnTo>
                                        <a:pt x="9302" y="8362"/>
                                      </a:lnTo>
                                      <a:lnTo>
                                        <a:pt x="8558" y="8017"/>
                                      </a:lnTo>
                                      <a:lnTo>
                                        <a:pt x="8047" y="7672"/>
                                      </a:lnTo>
                                      <a:lnTo>
                                        <a:pt x="7581" y="7241"/>
                                      </a:lnTo>
                                      <a:lnTo>
                                        <a:pt x="7023" y="6897"/>
                                      </a:lnTo>
                                      <a:lnTo>
                                        <a:pt x="6605" y="6379"/>
                                      </a:lnTo>
                                      <a:lnTo>
                                        <a:pt x="6140" y="6121"/>
                                      </a:lnTo>
                                      <a:lnTo>
                                        <a:pt x="5674" y="5776"/>
                                      </a:lnTo>
                                      <a:lnTo>
                                        <a:pt x="5349" y="5259"/>
                                      </a:lnTo>
                                      <a:lnTo>
                                        <a:pt x="4930" y="4741"/>
                                      </a:lnTo>
                                      <a:lnTo>
                                        <a:pt x="4605" y="4138"/>
                                      </a:lnTo>
                                      <a:lnTo>
                                        <a:pt x="4233" y="3534"/>
                                      </a:lnTo>
                                      <a:lnTo>
                                        <a:pt x="3767" y="2845"/>
                                      </a:lnTo>
                                      <a:lnTo>
                                        <a:pt x="3349" y="2155"/>
                                      </a:lnTo>
                                      <a:lnTo>
                                        <a:pt x="2977" y="1552"/>
                                      </a:lnTo>
                                      <a:lnTo>
                                        <a:pt x="2558" y="603"/>
                                      </a:lnTo>
                                      <a:lnTo>
                                        <a:pt x="2419" y="517"/>
                                      </a:lnTo>
                                      <a:lnTo>
                                        <a:pt x="2326" y="345"/>
                                      </a:lnTo>
                                      <a:lnTo>
                                        <a:pt x="2279" y="259"/>
                                      </a:lnTo>
                                      <a:lnTo>
                                        <a:pt x="2233" y="259"/>
                                      </a:lnTo>
                                      <a:lnTo>
                                        <a:pt x="2233" y="172"/>
                                      </a:lnTo>
                                      <a:lnTo>
                                        <a:pt x="2140" y="86"/>
                                      </a:lnTo>
                                      <a:lnTo>
                                        <a:pt x="2047" y="86"/>
                                      </a:lnTo>
                                      <a:lnTo>
                                        <a:pt x="1953" y="0"/>
                                      </a:lnTo>
                                      <a:lnTo>
                                        <a:pt x="1581" y="1207"/>
                                      </a:lnTo>
                                      <a:lnTo>
                                        <a:pt x="1209" y="1983"/>
                                      </a:lnTo>
                                      <a:lnTo>
                                        <a:pt x="930" y="2931"/>
                                      </a:lnTo>
                                      <a:lnTo>
                                        <a:pt x="744" y="3707"/>
                                      </a:lnTo>
                                      <a:lnTo>
                                        <a:pt x="605" y="4483"/>
                                      </a:lnTo>
                                      <a:lnTo>
                                        <a:pt x="465" y="5259"/>
                                      </a:lnTo>
                                      <a:lnTo>
                                        <a:pt x="326" y="6121"/>
                                      </a:lnTo>
                                      <a:lnTo>
                                        <a:pt x="140" y="7241"/>
                                      </a:lnTo>
                                      <a:lnTo>
                                        <a:pt x="140" y="8362"/>
                                      </a:lnTo>
                                      <a:lnTo>
                                        <a:pt x="47" y="9655"/>
                                      </a:lnTo>
                                      <a:lnTo>
                                        <a:pt x="0" y="11293"/>
                                      </a:lnTo>
                                      <a:lnTo>
                                        <a:pt x="0" y="13362"/>
                                      </a:lnTo>
                                      <a:lnTo>
                                        <a:pt x="140" y="14224"/>
                                      </a:lnTo>
                                      <a:lnTo>
                                        <a:pt x="233" y="15086"/>
                                      </a:lnTo>
                                      <a:lnTo>
                                        <a:pt x="372" y="15690"/>
                                      </a:lnTo>
                                      <a:lnTo>
                                        <a:pt x="558" y="16207"/>
                                      </a:lnTo>
                                      <a:lnTo>
                                        <a:pt x="651" y="16552"/>
                                      </a:lnTo>
                                      <a:lnTo>
                                        <a:pt x="884" y="17069"/>
                                      </a:lnTo>
                                      <a:lnTo>
                                        <a:pt x="1163" y="17500"/>
                                      </a:lnTo>
                                      <a:lnTo>
                                        <a:pt x="1581" y="18362"/>
                                      </a:lnTo>
                                      <a:lnTo>
                                        <a:pt x="1814" y="18621"/>
                                      </a:lnTo>
                                      <a:lnTo>
                                        <a:pt x="1953" y="18879"/>
                                      </a:lnTo>
                                      <a:lnTo>
                                        <a:pt x="2186" y="19138"/>
                                      </a:lnTo>
                                      <a:lnTo>
                                        <a:pt x="2326" y="19397"/>
                                      </a:lnTo>
                                      <a:lnTo>
                                        <a:pt x="2558" y="19483"/>
                                      </a:lnTo>
                                      <a:lnTo>
                                        <a:pt x="2744" y="19655"/>
                                      </a:lnTo>
                                      <a:lnTo>
                                        <a:pt x="2930" y="19741"/>
                                      </a:lnTo>
                                      <a:lnTo>
                                        <a:pt x="3116" y="19741"/>
                                      </a:lnTo>
                                      <a:lnTo>
                                        <a:pt x="3256" y="19828"/>
                                      </a:lnTo>
                                      <a:lnTo>
                                        <a:pt x="3442" y="19828"/>
                                      </a:lnTo>
                                      <a:lnTo>
                                        <a:pt x="3721" y="19828"/>
                                      </a:lnTo>
                                      <a:lnTo>
                                        <a:pt x="4047" y="19914"/>
                                      </a:lnTo>
                                      <a:lnTo>
                                        <a:pt x="4326" y="19828"/>
                                      </a:lnTo>
                                      <a:lnTo>
                                        <a:pt x="4605" y="19828"/>
                                      </a:lnTo>
                                      <a:lnTo>
                                        <a:pt x="4977" y="19828"/>
                                      </a:lnTo>
                                      <a:lnTo>
                                        <a:pt x="5442" y="19741"/>
                                      </a:lnTo>
                                      <a:close/>
                                    </a:path>
                                  </a:pathLst>
                                </a:custGeom>
                                <a:solidFill>
                                  <a:srgbClr val="0000FF"/>
                                </a:solidFill>
                                <a:ln>
                                  <a:noFill/>
                                </a:ln>
                                <a:extLst>
                                  <a:ext uri="{91240B29-F687-4F45-9708-019B960494DF}">
                                    <a14:hiddenLine xmlns:a14="http://schemas.microsoft.com/office/drawing/2010/main" w="0">
                                      <a:solidFill>
                                        <a:srgbClr val="FFFFFF"/>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3646F2E" id="Group 48" o:spid="_x0000_s1026" style="position:absolute;margin-left:3pt;margin-top:0;width:27pt;height:0;z-index:251614208;mso-wrap-distance-top:-3e-5mm;mso-wrap-distance-bottom:-3e-5mm;mso-position-horizontal-relative:page;mso-position-vertical-relative:page"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" o:allowincell="f">
                      <v:shape id="Freeform 49" o:spid="_x0000_s1027" style="position:absolute;width:20000;height:20000;visibility:visible;mso-wrap-style:square;v-text-anchor:top" coordsize="20000,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" path="m27,19973r19892,l19973,7897r,-7843l18643,r-407,299l17910,597r-379,271l17205,1113r-326,244l16581,1628r-326,272l15984,2171r-299,190l15414,2605r-272,272l14817,3094r-217,217l14328,3555r-271,217l13813,4016r-272,245l13270,4478r-190,244l12809,4939r-272,244l12320,5400r-298,272l11805,5889r-272,325l11289,6459r-244,271l10773,6974r-298,299l10204,7571r-299,299l9607,8168r,109l9905,8494r299,190l10448,8874r325,217l11072,9254r244,190l11642,9607r217,217l12185,10014r298,162l12754,10366r299,163l13297,10638r326,217l13948,10991r245,162l14464,11316r299,163l15088,11615r272,162l15685,11913r299,109l16282,12212r299,135l16879,12483r326,163l17503,12754r326,136l18155,13053r352,108l18833,13297r299,136l19159,13433r27,l19213,13433r,27l19213,13487r,27l19186,13514r,27l18969,13704r-190,109l18562,14003r-190,135l18182,14301r-190,109l17775,14545r-217,136l17368,14817r-217,108l16934,15088r-163,82l16581,15332r-245,109l16119,15577r-190,135l15712,15821r-190,81l15332,16065r-217,109l14871,16255r-217,136l14437,16526r-217,82l14003,16716r-217,109l13514,16906r-217,109l13080,17096r-217,136l12619,17313r-245,109l12022,17558r-299,108l11398,17802r-272,108l10855,17992r-272,81l10339,18128r-244,54l9824,18236r-272,54l9308,18345r-299,27l8738,18399r-271,l8168,18399r-353,l7680,18399r-136,l7436,18372r-163,-27l7164,18318r-136,-28l6893,18236r-109,l6377,18100r-325,-135l5699,17802r-299,-163l5183,17449r-271,-217l4695,16988r-163,-244l4369,16554r-136,-326l4125,15902r-163,-271l3908,15278r-82,-325l3745,14600r-54,-407l3636,12700r55,-244l3718,12212r54,-245l3853,11777r82,-271l3989,11316r109,-271l4152,10828r109,-217l4396,10366r109,-271l4640,9851r109,-244l4885,9389r162,-244l5183,8928r,-136l5075,8657,4912,8467,4722,8304,4559,8141,4369,8033,4152,7897,3935,7761,3718,7653,3446,7544,3256,7436,3039,7327r-244,-54l2578,7164r-190,-54l2198,7001r-217,-54l1872,6947r-108,27l1628,6974r-135,27l1330,7056r-136,27l1085,7110r-135,l923,7164r,27l923,7246r-55,l841,7110r,-82l841,7001r55,-27l923,6866r,-109l977,6649r81,-82l1140,6404r81,-135l1303,6160r162,-108l1574,5889r136,-109l1818,5699r109,-109l2035,5536r163,-136l2334,5319r108,-54l2442,5237r,-27l2469,5183r245,-27l2985,5075r244,-82l3446,4939r299,-54l3989,4858r272,l4505,4885r244,54l5047,4993r299,109l5563,5183r299,163l6133,5536r326,163l6784,5970r27,l6893,6052r27,54l6974,6133r82,54l7083,6242r27,27l7137,6269r163,27l7517,6052r244,-299l8060,5536r244,-299l8602,4993r272,-271l9172,4450r326,-244l9796,3962r326,-217l10448,3419r353,-190l11126,3012r353,-244l11832,2551r380,-217l12537,2117r407,-217l13243,1710r407,-190l14003,1330r380,-163l14735,1004r380,-136l15468,733r353,-136l16147,488r379,-108l16852,271r326,-81l17503,109r299,-28l17829,81r,-27l17829,27,11615,,27,,,19973r27,xe" fillcolor="blue" stroked="f" strokecolor="white" strokeweight="0">
                        <v:path arrowok="t" o:connecttype="custom" o:connectlocs="18643,0;16879,1357;15414,2605;14057,3772;12809,4939;11533,6214;10204,7571;10204,8684;11642,9607;13053,10529;14464,11316;15984,12022;17503,12754;19132,13433;19213,13487;18779,13813;17775,14545;16771,15170;15712,15821;14654,16391;13514,16906;12374,17422;10855,17992;9552,18290;8168,18399;7273,18345;6377,18100;4912,17232;4125,15902;3691,14193;3853,11777;4261,10611;4885,9389;4912,8467;3935,7761;2795,7273;1872,6947;1194,7083;923,7246;896,6974;1140,6404;1710,5780;2334,5319;2469,5183;3745,4885;5047,4993;6459,5699;6974,6133;7300,6296;8602,4993;10122,3745;11832,2551;13650,1520;15468,733;17178,190;17829,54;0,19973" o:connectangles="0,0,0,0,0,0,0,0,0,0,0,0,0,0,0,0,0,0,0,0,0,0,0,0,0,0,0,0,0,0,0,0,0,0,0,0,0,0,0,0,0,0,0,0,0,0,0,0,0,0,0,0,0,0,0,0,0"/>
                      </v:shape>
                      <v:shape id="Freeform 50" o:spid="_x0000_s1028" style="position:absolute;left:6242;top:11018;width:11668;height:6295;visibility:visible;mso-wrap-style:square;v-text-anchor:top" coordsize="20000,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" path="m5442,19741r279,l6140,19655r372,-86l6884,19483r325,-86l7581,19310r279,-172l8186,18966r326,-173l8884,18621r372,-173l9488,18362r372,-172l10140,18017r372,-86l10744,17586r326,-86l11442,17241r279,-172l12000,16810r279,-172l12605,16379r279,-258l13116,15862r279,-259l13721,15345r372,-259l14372,14828r186,-345l14837,14138r326,-172l15442,13793r279,-172l16000,13276r279,-259l16558,12759r279,-259l17023,12241r279,-258l17535,11638r279,-259l18047,11034r232,-172l18558,10517r326,-258l19116,10086r233,-345l19628,9569r,-86l19674,9483r93,l19860,9310r47,-172l19953,9138r-93,l19767,9138r-139,l19488,9138r-139,l19256,9224r-186,86l18465,9310r-512,87l17349,9483r-558,l16186,9483r-558,l15070,9483r-605,86l13907,9569r-605,-86l12744,9483r-558,l11674,9397r-651,-259l10465,9138,9907,8793,9302,8362,8558,8017,8047,7672,7581,7241,7023,6897,6605,6379,6140,6121,5674,5776,5349,5259,4930,4741,4605,4138,4233,3534,3767,2845,3349,2155,2977,1552,2558,603,2419,517,2326,345r-47,-86l2233,259r,-87l2140,86r-93,l1953,,1581,1207r-372,776l930,2931,744,3707,605,4483,465,5259,326,6121,140,7241r,1121l47,9655,,11293r,2069l140,14224r93,862l372,15690r186,517l651,16552r233,517l1163,17500r418,862l1814,18621r139,258l2186,19138r140,259l2558,19483r186,172l2930,19741r186,l3256,19828r186,l3721,19828r326,86l4326,19828r279,l4977,19828r465,-87xe" fillcolor="blue" stroked="f" strokecolor="white" strokeweight="0">
                        <v:path arrowok="t" o:connecttype="custom" o:connectlocs="3582,6186;4206,6105;4776,5970;5400,5807;5916,5671;6458,5508;7001,5291;7517,5074;8005,4830;8493,4559;9009,4341;9497,4097;9931,3853;10393,3582;10827,3310;11288,3066;11478,2985;11614,2876;11586,2876;11532,2876;11288,2876;10772,2930;9796,2985;8792,2985;7760,2985;6811,2958;5780,2768;4695,2415;3853,2008;3121,1655;2470,1112;1737,488;1357,109;1303,54;1139,0;543,923;271,1655;82,2632;0,4206;217,4938;516,5372;1058,5861;1357,6105;1709,6213;2008,6241;2524,6241;3175,6213" o:connectangles="0,0,0,0,0,0,0,0,0,0,0,0,0,0,0,0,0,0,0,0,0,0,0,0,0,0,0,0,0,0,0,0,0,0,0,0,0,0,0,0,0,0,0,0,0,0,0"/>
                      </v:shape>
                      <w10:wrap anchorx="page" anchory="page"/>
                    </v:group>
                  </w:pict>
                </mc:Fallback>
              </mc:AlternateContent>
            </w:r>
            <w:r w:rsidRPr="00976999">
              <w:rPr>
                <w:rFonts w:ascii="Arial" w:hAnsi="Arial" w:cs="Arial"/>
                <w:noProof/>
              </w:rPr>
              <mc:AlternateContent>
                <mc:Choice Requires="wpg">
                  <w:drawing>
                    <wp:anchor distT="4294967295" distB="4294967295" distL="114300" distR="114300" simplePos="0" relativeHeight="251615232" behindDoc="0" locked="0" layoutInCell="0" allowOverlap="1" wp14:anchorId="6A3383D3" wp14:editId="55552C56">
                      <wp:simplePos x="0" y="0"/>
                      <wp:positionH relativeFrom="page">
                        <wp:posOffset>123825</wp:posOffset>
                      </wp:positionH>
                      <wp:positionV relativeFrom="page">
                        <wp:posOffset>-1</wp:posOffset>
                      </wp:positionV>
                      <wp:extent cx="295275" cy="0"/>
                      <wp:effectExtent l="0" t="0" r="0" b="0"/>
                      <wp:wrapNone/>
                      <wp:docPr id="2" name="Group 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275" cy="0"/>
                                <a:chOff x="0" y="0"/>
                                <a:chExt cx="20000" cy="20000"/>
                              </a:xfrm>
                            </wpg:grpSpPr>
                            <wps:wsp>
                              <wps:cNvPr id="3" name="Freeform 52"/>
                              <wps:cNvSpPr>
                                <a:spLocks/>
                              </wps:cNvSpPr>
                              <wps:spPr bwMode="auto">
                                <a:xfrm>
                                  <a:off x="0" y="0"/>
                                  <a:ext cx="20000" cy="20000"/>
                                </a:xfrm>
                                <a:custGeom>
                                  <a:avLst/>
                                  <a:gdLst>
                                    <a:gd name="T0" fmla="*/ 18643 w 20000"/>
                                    <a:gd name="T1" fmla="*/ 0 h 20000"/>
                                    <a:gd name="T2" fmla="*/ 16879 w 20000"/>
                                    <a:gd name="T3" fmla="*/ 1357 h 20000"/>
                                    <a:gd name="T4" fmla="*/ 15414 w 20000"/>
                                    <a:gd name="T5" fmla="*/ 2605 h 20000"/>
                                    <a:gd name="T6" fmla="*/ 14057 w 20000"/>
                                    <a:gd name="T7" fmla="*/ 3772 h 20000"/>
                                    <a:gd name="T8" fmla="*/ 12809 w 20000"/>
                                    <a:gd name="T9" fmla="*/ 4939 h 20000"/>
                                    <a:gd name="T10" fmla="*/ 11533 w 20000"/>
                                    <a:gd name="T11" fmla="*/ 6214 h 20000"/>
                                    <a:gd name="T12" fmla="*/ 10204 w 20000"/>
                                    <a:gd name="T13" fmla="*/ 7571 h 20000"/>
                                    <a:gd name="T14" fmla="*/ 10204 w 20000"/>
                                    <a:gd name="T15" fmla="*/ 8684 h 20000"/>
                                    <a:gd name="T16" fmla="*/ 11642 w 20000"/>
                                    <a:gd name="T17" fmla="*/ 9607 h 20000"/>
                                    <a:gd name="T18" fmla="*/ 13053 w 20000"/>
                                    <a:gd name="T19" fmla="*/ 10529 h 20000"/>
                                    <a:gd name="T20" fmla="*/ 14464 w 20000"/>
                                    <a:gd name="T21" fmla="*/ 11316 h 20000"/>
                                    <a:gd name="T22" fmla="*/ 15984 w 20000"/>
                                    <a:gd name="T23" fmla="*/ 12022 h 20000"/>
                                    <a:gd name="T24" fmla="*/ 17503 w 20000"/>
                                    <a:gd name="T25" fmla="*/ 12754 h 20000"/>
                                    <a:gd name="T26" fmla="*/ 19132 w 20000"/>
                                    <a:gd name="T27" fmla="*/ 13433 h 20000"/>
                                    <a:gd name="T28" fmla="*/ 19213 w 20000"/>
                                    <a:gd name="T29" fmla="*/ 13487 h 20000"/>
                                    <a:gd name="T30" fmla="*/ 18779 w 20000"/>
                                    <a:gd name="T31" fmla="*/ 13813 h 20000"/>
                                    <a:gd name="T32" fmla="*/ 17775 w 20000"/>
                                    <a:gd name="T33" fmla="*/ 14545 h 20000"/>
                                    <a:gd name="T34" fmla="*/ 16771 w 20000"/>
                                    <a:gd name="T35" fmla="*/ 15170 h 20000"/>
                                    <a:gd name="T36" fmla="*/ 15712 w 20000"/>
                                    <a:gd name="T37" fmla="*/ 15821 h 20000"/>
                                    <a:gd name="T38" fmla="*/ 14654 w 20000"/>
                                    <a:gd name="T39" fmla="*/ 16391 h 20000"/>
                                    <a:gd name="T40" fmla="*/ 13514 w 20000"/>
                                    <a:gd name="T41" fmla="*/ 16906 h 20000"/>
                                    <a:gd name="T42" fmla="*/ 12374 w 20000"/>
                                    <a:gd name="T43" fmla="*/ 17422 h 20000"/>
                                    <a:gd name="T44" fmla="*/ 10855 w 20000"/>
                                    <a:gd name="T45" fmla="*/ 17992 h 20000"/>
                                    <a:gd name="T46" fmla="*/ 9552 w 20000"/>
                                    <a:gd name="T47" fmla="*/ 18290 h 20000"/>
                                    <a:gd name="T48" fmla="*/ 8168 w 20000"/>
                                    <a:gd name="T49" fmla="*/ 18399 h 20000"/>
                                    <a:gd name="T50" fmla="*/ 7273 w 20000"/>
                                    <a:gd name="T51" fmla="*/ 18345 h 20000"/>
                                    <a:gd name="T52" fmla="*/ 6377 w 20000"/>
                                    <a:gd name="T53" fmla="*/ 18100 h 20000"/>
                                    <a:gd name="T54" fmla="*/ 4912 w 20000"/>
                                    <a:gd name="T55" fmla="*/ 17232 h 20000"/>
                                    <a:gd name="T56" fmla="*/ 4125 w 20000"/>
                                    <a:gd name="T57" fmla="*/ 15902 h 20000"/>
                                    <a:gd name="T58" fmla="*/ 3691 w 20000"/>
                                    <a:gd name="T59" fmla="*/ 14193 h 20000"/>
                                    <a:gd name="T60" fmla="*/ 3853 w 20000"/>
                                    <a:gd name="T61" fmla="*/ 11777 h 20000"/>
                                    <a:gd name="T62" fmla="*/ 4261 w 20000"/>
                                    <a:gd name="T63" fmla="*/ 10611 h 20000"/>
                                    <a:gd name="T64" fmla="*/ 4885 w 20000"/>
                                    <a:gd name="T65" fmla="*/ 9389 h 20000"/>
                                    <a:gd name="T66" fmla="*/ 4912 w 20000"/>
                                    <a:gd name="T67" fmla="*/ 8467 h 20000"/>
                                    <a:gd name="T68" fmla="*/ 3935 w 20000"/>
                                    <a:gd name="T69" fmla="*/ 7761 h 20000"/>
                                    <a:gd name="T70" fmla="*/ 2795 w 20000"/>
                                    <a:gd name="T71" fmla="*/ 7273 h 20000"/>
                                    <a:gd name="T72" fmla="*/ 1872 w 20000"/>
                                    <a:gd name="T73" fmla="*/ 6947 h 20000"/>
                                    <a:gd name="T74" fmla="*/ 1194 w 20000"/>
                                    <a:gd name="T75" fmla="*/ 7083 h 20000"/>
                                    <a:gd name="T76" fmla="*/ 923 w 20000"/>
                                    <a:gd name="T77" fmla="*/ 7246 h 20000"/>
                                    <a:gd name="T78" fmla="*/ 896 w 20000"/>
                                    <a:gd name="T79" fmla="*/ 6974 h 20000"/>
                                    <a:gd name="T80" fmla="*/ 1140 w 20000"/>
                                    <a:gd name="T81" fmla="*/ 6404 h 20000"/>
                                    <a:gd name="T82" fmla="*/ 1710 w 20000"/>
                                    <a:gd name="T83" fmla="*/ 5780 h 20000"/>
                                    <a:gd name="T84" fmla="*/ 2334 w 20000"/>
                                    <a:gd name="T85" fmla="*/ 5319 h 20000"/>
                                    <a:gd name="T86" fmla="*/ 2469 w 20000"/>
                                    <a:gd name="T87" fmla="*/ 5183 h 20000"/>
                                    <a:gd name="T88" fmla="*/ 3745 w 20000"/>
                                    <a:gd name="T89" fmla="*/ 4885 h 20000"/>
                                    <a:gd name="T90" fmla="*/ 5047 w 20000"/>
                                    <a:gd name="T91" fmla="*/ 4993 h 20000"/>
                                    <a:gd name="T92" fmla="*/ 6459 w 20000"/>
                                    <a:gd name="T93" fmla="*/ 5699 h 20000"/>
                                    <a:gd name="T94" fmla="*/ 6974 w 20000"/>
                                    <a:gd name="T95" fmla="*/ 6133 h 20000"/>
                                    <a:gd name="T96" fmla="*/ 7300 w 20000"/>
                                    <a:gd name="T97" fmla="*/ 6296 h 20000"/>
                                    <a:gd name="T98" fmla="*/ 8602 w 20000"/>
                                    <a:gd name="T99" fmla="*/ 4993 h 20000"/>
                                    <a:gd name="T100" fmla="*/ 10122 w 20000"/>
                                    <a:gd name="T101" fmla="*/ 3745 h 20000"/>
                                    <a:gd name="T102" fmla="*/ 11832 w 20000"/>
                                    <a:gd name="T103" fmla="*/ 2551 h 20000"/>
                                    <a:gd name="T104" fmla="*/ 13650 w 20000"/>
                                    <a:gd name="T105" fmla="*/ 1520 h 20000"/>
                                    <a:gd name="T106" fmla="*/ 15468 w 20000"/>
                                    <a:gd name="T107" fmla="*/ 733 h 20000"/>
                                    <a:gd name="T108" fmla="*/ 17178 w 20000"/>
                                    <a:gd name="T109" fmla="*/ 190 h 20000"/>
                                    <a:gd name="T110" fmla="*/ 17829 w 20000"/>
                                    <a:gd name="T111" fmla="*/ 54 h 20000"/>
                                    <a:gd name="T112" fmla="*/ 0 w 20000"/>
                                    <a:gd name="T113" fmla="*/ 19973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20000" h="20000">
                                      <a:moveTo>
                                        <a:pt x="27" y="19973"/>
                                      </a:moveTo>
                                      <a:lnTo>
                                        <a:pt x="19919" y="19973"/>
                                      </a:lnTo>
                                      <a:lnTo>
                                        <a:pt x="19973" y="7897"/>
                                      </a:lnTo>
                                      <a:lnTo>
                                        <a:pt x="19973" y="54"/>
                                      </a:lnTo>
                                      <a:lnTo>
                                        <a:pt x="18643" y="0"/>
                                      </a:lnTo>
                                      <a:lnTo>
                                        <a:pt x="18236" y="299"/>
                                      </a:lnTo>
                                      <a:lnTo>
                                        <a:pt x="17910" y="597"/>
                                      </a:lnTo>
                                      <a:lnTo>
                                        <a:pt x="17531" y="868"/>
                                      </a:lnTo>
                                      <a:lnTo>
                                        <a:pt x="17205" y="1113"/>
                                      </a:lnTo>
                                      <a:lnTo>
                                        <a:pt x="16879" y="1357"/>
                                      </a:lnTo>
                                      <a:lnTo>
                                        <a:pt x="16581" y="1628"/>
                                      </a:lnTo>
                                      <a:lnTo>
                                        <a:pt x="16255" y="1900"/>
                                      </a:lnTo>
                                      <a:lnTo>
                                        <a:pt x="15984" y="2171"/>
                                      </a:lnTo>
                                      <a:lnTo>
                                        <a:pt x="15685" y="2361"/>
                                      </a:lnTo>
                                      <a:lnTo>
                                        <a:pt x="15414" y="2605"/>
                                      </a:lnTo>
                                      <a:lnTo>
                                        <a:pt x="15142" y="2877"/>
                                      </a:lnTo>
                                      <a:lnTo>
                                        <a:pt x="14817" y="3094"/>
                                      </a:lnTo>
                                      <a:lnTo>
                                        <a:pt x="14600" y="3311"/>
                                      </a:lnTo>
                                      <a:lnTo>
                                        <a:pt x="14328" y="3555"/>
                                      </a:lnTo>
                                      <a:lnTo>
                                        <a:pt x="14057" y="3772"/>
                                      </a:lnTo>
                                      <a:lnTo>
                                        <a:pt x="13813" y="4016"/>
                                      </a:lnTo>
                                      <a:lnTo>
                                        <a:pt x="13541" y="4261"/>
                                      </a:lnTo>
                                      <a:lnTo>
                                        <a:pt x="13270" y="4478"/>
                                      </a:lnTo>
                                      <a:lnTo>
                                        <a:pt x="13080" y="4722"/>
                                      </a:lnTo>
                                      <a:lnTo>
                                        <a:pt x="12809" y="4939"/>
                                      </a:lnTo>
                                      <a:lnTo>
                                        <a:pt x="12537" y="5183"/>
                                      </a:lnTo>
                                      <a:lnTo>
                                        <a:pt x="12320" y="5400"/>
                                      </a:lnTo>
                                      <a:lnTo>
                                        <a:pt x="12022" y="5672"/>
                                      </a:lnTo>
                                      <a:lnTo>
                                        <a:pt x="11805" y="5889"/>
                                      </a:lnTo>
                                      <a:lnTo>
                                        <a:pt x="11533" y="6214"/>
                                      </a:lnTo>
                                      <a:lnTo>
                                        <a:pt x="11289" y="6459"/>
                                      </a:lnTo>
                                      <a:lnTo>
                                        <a:pt x="11045" y="6730"/>
                                      </a:lnTo>
                                      <a:lnTo>
                                        <a:pt x="10773" y="6974"/>
                                      </a:lnTo>
                                      <a:lnTo>
                                        <a:pt x="10475" y="7273"/>
                                      </a:lnTo>
                                      <a:lnTo>
                                        <a:pt x="10204" y="7571"/>
                                      </a:lnTo>
                                      <a:lnTo>
                                        <a:pt x="9905" y="7870"/>
                                      </a:lnTo>
                                      <a:lnTo>
                                        <a:pt x="9607" y="8168"/>
                                      </a:lnTo>
                                      <a:lnTo>
                                        <a:pt x="9607" y="8277"/>
                                      </a:lnTo>
                                      <a:lnTo>
                                        <a:pt x="9905" y="8494"/>
                                      </a:lnTo>
                                      <a:lnTo>
                                        <a:pt x="10204" y="8684"/>
                                      </a:lnTo>
                                      <a:lnTo>
                                        <a:pt x="10448" y="8874"/>
                                      </a:lnTo>
                                      <a:lnTo>
                                        <a:pt x="10773" y="9091"/>
                                      </a:lnTo>
                                      <a:lnTo>
                                        <a:pt x="11072" y="9254"/>
                                      </a:lnTo>
                                      <a:lnTo>
                                        <a:pt x="11316" y="9444"/>
                                      </a:lnTo>
                                      <a:lnTo>
                                        <a:pt x="11642" y="9607"/>
                                      </a:lnTo>
                                      <a:lnTo>
                                        <a:pt x="11859" y="9824"/>
                                      </a:lnTo>
                                      <a:lnTo>
                                        <a:pt x="12185" y="10014"/>
                                      </a:lnTo>
                                      <a:lnTo>
                                        <a:pt x="12483" y="10176"/>
                                      </a:lnTo>
                                      <a:lnTo>
                                        <a:pt x="12754" y="10366"/>
                                      </a:lnTo>
                                      <a:lnTo>
                                        <a:pt x="13053" y="10529"/>
                                      </a:lnTo>
                                      <a:lnTo>
                                        <a:pt x="13297" y="10638"/>
                                      </a:lnTo>
                                      <a:lnTo>
                                        <a:pt x="13623" y="10855"/>
                                      </a:lnTo>
                                      <a:lnTo>
                                        <a:pt x="13948" y="10991"/>
                                      </a:lnTo>
                                      <a:lnTo>
                                        <a:pt x="14193" y="11153"/>
                                      </a:lnTo>
                                      <a:lnTo>
                                        <a:pt x="14464" y="11316"/>
                                      </a:lnTo>
                                      <a:lnTo>
                                        <a:pt x="14763" y="11479"/>
                                      </a:lnTo>
                                      <a:lnTo>
                                        <a:pt x="15088" y="11615"/>
                                      </a:lnTo>
                                      <a:lnTo>
                                        <a:pt x="15360" y="11777"/>
                                      </a:lnTo>
                                      <a:lnTo>
                                        <a:pt x="15685" y="11913"/>
                                      </a:lnTo>
                                      <a:lnTo>
                                        <a:pt x="15984" y="12022"/>
                                      </a:lnTo>
                                      <a:lnTo>
                                        <a:pt x="16282" y="12212"/>
                                      </a:lnTo>
                                      <a:lnTo>
                                        <a:pt x="16581" y="12347"/>
                                      </a:lnTo>
                                      <a:lnTo>
                                        <a:pt x="16879" y="12483"/>
                                      </a:lnTo>
                                      <a:lnTo>
                                        <a:pt x="17205" y="12646"/>
                                      </a:lnTo>
                                      <a:lnTo>
                                        <a:pt x="17503" y="12754"/>
                                      </a:lnTo>
                                      <a:lnTo>
                                        <a:pt x="17829" y="12890"/>
                                      </a:lnTo>
                                      <a:lnTo>
                                        <a:pt x="18155" y="13053"/>
                                      </a:lnTo>
                                      <a:lnTo>
                                        <a:pt x="18507" y="13161"/>
                                      </a:lnTo>
                                      <a:lnTo>
                                        <a:pt x="18833" y="13297"/>
                                      </a:lnTo>
                                      <a:lnTo>
                                        <a:pt x="19132" y="13433"/>
                                      </a:lnTo>
                                      <a:lnTo>
                                        <a:pt x="19159" y="13433"/>
                                      </a:lnTo>
                                      <a:lnTo>
                                        <a:pt x="19186" y="13433"/>
                                      </a:lnTo>
                                      <a:lnTo>
                                        <a:pt x="19213" y="13433"/>
                                      </a:lnTo>
                                      <a:lnTo>
                                        <a:pt x="19213" y="13460"/>
                                      </a:lnTo>
                                      <a:lnTo>
                                        <a:pt x="19213" y="13487"/>
                                      </a:lnTo>
                                      <a:lnTo>
                                        <a:pt x="19213" y="13514"/>
                                      </a:lnTo>
                                      <a:lnTo>
                                        <a:pt x="19186" y="13514"/>
                                      </a:lnTo>
                                      <a:lnTo>
                                        <a:pt x="19186" y="13541"/>
                                      </a:lnTo>
                                      <a:lnTo>
                                        <a:pt x="18969" y="13704"/>
                                      </a:lnTo>
                                      <a:lnTo>
                                        <a:pt x="18779" y="13813"/>
                                      </a:lnTo>
                                      <a:lnTo>
                                        <a:pt x="18562" y="14003"/>
                                      </a:lnTo>
                                      <a:lnTo>
                                        <a:pt x="18372" y="14138"/>
                                      </a:lnTo>
                                      <a:lnTo>
                                        <a:pt x="18182" y="14301"/>
                                      </a:lnTo>
                                      <a:lnTo>
                                        <a:pt x="17992" y="14410"/>
                                      </a:lnTo>
                                      <a:lnTo>
                                        <a:pt x="17775" y="14545"/>
                                      </a:lnTo>
                                      <a:lnTo>
                                        <a:pt x="17558" y="14681"/>
                                      </a:lnTo>
                                      <a:lnTo>
                                        <a:pt x="17368" y="14817"/>
                                      </a:lnTo>
                                      <a:lnTo>
                                        <a:pt x="17151" y="14925"/>
                                      </a:lnTo>
                                      <a:lnTo>
                                        <a:pt x="16934" y="15088"/>
                                      </a:lnTo>
                                      <a:lnTo>
                                        <a:pt x="16771" y="15170"/>
                                      </a:lnTo>
                                      <a:lnTo>
                                        <a:pt x="16581" y="15332"/>
                                      </a:lnTo>
                                      <a:lnTo>
                                        <a:pt x="16336" y="15441"/>
                                      </a:lnTo>
                                      <a:lnTo>
                                        <a:pt x="16119" y="15577"/>
                                      </a:lnTo>
                                      <a:lnTo>
                                        <a:pt x="15929" y="15712"/>
                                      </a:lnTo>
                                      <a:lnTo>
                                        <a:pt x="15712" y="15821"/>
                                      </a:lnTo>
                                      <a:lnTo>
                                        <a:pt x="15522" y="15902"/>
                                      </a:lnTo>
                                      <a:lnTo>
                                        <a:pt x="15332" y="16065"/>
                                      </a:lnTo>
                                      <a:lnTo>
                                        <a:pt x="15115" y="16174"/>
                                      </a:lnTo>
                                      <a:lnTo>
                                        <a:pt x="14871" y="16255"/>
                                      </a:lnTo>
                                      <a:lnTo>
                                        <a:pt x="14654" y="16391"/>
                                      </a:lnTo>
                                      <a:lnTo>
                                        <a:pt x="14437" y="16526"/>
                                      </a:lnTo>
                                      <a:lnTo>
                                        <a:pt x="14220" y="16608"/>
                                      </a:lnTo>
                                      <a:lnTo>
                                        <a:pt x="14003" y="16716"/>
                                      </a:lnTo>
                                      <a:lnTo>
                                        <a:pt x="13786" y="16825"/>
                                      </a:lnTo>
                                      <a:lnTo>
                                        <a:pt x="13514" y="16906"/>
                                      </a:lnTo>
                                      <a:lnTo>
                                        <a:pt x="13297" y="17015"/>
                                      </a:lnTo>
                                      <a:lnTo>
                                        <a:pt x="13080" y="17096"/>
                                      </a:lnTo>
                                      <a:lnTo>
                                        <a:pt x="12863" y="17232"/>
                                      </a:lnTo>
                                      <a:lnTo>
                                        <a:pt x="12619" y="17313"/>
                                      </a:lnTo>
                                      <a:lnTo>
                                        <a:pt x="12374" y="17422"/>
                                      </a:lnTo>
                                      <a:lnTo>
                                        <a:pt x="12022" y="17558"/>
                                      </a:lnTo>
                                      <a:lnTo>
                                        <a:pt x="11723" y="17666"/>
                                      </a:lnTo>
                                      <a:lnTo>
                                        <a:pt x="11398" y="17802"/>
                                      </a:lnTo>
                                      <a:lnTo>
                                        <a:pt x="11126" y="17910"/>
                                      </a:lnTo>
                                      <a:lnTo>
                                        <a:pt x="10855" y="17992"/>
                                      </a:lnTo>
                                      <a:lnTo>
                                        <a:pt x="10583" y="18073"/>
                                      </a:lnTo>
                                      <a:lnTo>
                                        <a:pt x="10339" y="18128"/>
                                      </a:lnTo>
                                      <a:lnTo>
                                        <a:pt x="10095" y="18182"/>
                                      </a:lnTo>
                                      <a:lnTo>
                                        <a:pt x="9824" y="18236"/>
                                      </a:lnTo>
                                      <a:lnTo>
                                        <a:pt x="9552" y="18290"/>
                                      </a:lnTo>
                                      <a:lnTo>
                                        <a:pt x="9308" y="18345"/>
                                      </a:lnTo>
                                      <a:lnTo>
                                        <a:pt x="9009" y="18372"/>
                                      </a:lnTo>
                                      <a:lnTo>
                                        <a:pt x="8738" y="18399"/>
                                      </a:lnTo>
                                      <a:lnTo>
                                        <a:pt x="8467" y="18399"/>
                                      </a:lnTo>
                                      <a:lnTo>
                                        <a:pt x="8168" y="18399"/>
                                      </a:lnTo>
                                      <a:lnTo>
                                        <a:pt x="7815" y="18399"/>
                                      </a:lnTo>
                                      <a:lnTo>
                                        <a:pt x="7680" y="18399"/>
                                      </a:lnTo>
                                      <a:lnTo>
                                        <a:pt x="7544" y="18399"/>
                                      </a:lnTo>
                                      <a:lnTo>
                                        <a:pt x="7436" y="18372"/>
                                      </a:lnTo>
                                      <a:lnTo>
                                        <a:pt x="7273" y="18345"/>
                                      </a:lnTo>
                                      <a:lnTo>
                                        <a:pt x="7164" y="18318"/>
                                      </a:lnTo>
                                      <a:lnTo>
                                        <a:pt x="7028" y="18290"/>
                                      </a:lnTo>
                                      <a:lnTo>
                                        <a:pt x="6893" y="18236"/>
                                      </a:lnTo>
                                      <a:lnTo>
                                        <a:pt x="6784" y="18236"/>
                                      </a:lnTo>
                                      <a:lnTo>
                                        <a:pt x="6377" y="18100"/>
                                      </a:lnTo>
                                      <a:lnTo>
                                        <a:pt x="6052" y="17965"/>
                                      </a:lnTo>
                                      <a:lnTo>
                                        <a:pt x="5699" y="17802"/>
                                      </a:lnTo>
                                      <a:lnTo>
                                        <a:pt x="5400" y="17639"/>
                                      </a:lnTo>
                                      <a:lnTo>
                                        <a:pt x="5183" y="17449"/>
                                      </a:lnTo>
                                      <a:lnTo>
                                        <a:pt x="4912" y="17232"/>
                                      </a:lnTo>
                                      <a:lnTo>
                                        <a:pt x="4695" y="16988"/>
                                      </a:lnTo>
                                      <a:lnTo>
                                        <a:pt x="4532" y="16744"/>
                                      </a:lnTo>
                                      <a:lnTo>
                                        <a:pt x="4369" y="16554"/>
                                      </a:lnTo>
                                      <a:lnTo>
                                        <a:pt x="4233" y="16228"/>
                                      </a:lnTo>
                                      <a:lnTo>
                                        <a:pt x="4125" y="15902"/>
                                      </a:lnTo>
                                      <a:lnTo>
                                        <a:pt x="3962" y="15631"/>
                                      </a:lnTo>
                                      <a:lnTo>
                                        <a:pt x="3908" y="15278"/>
                                      </a:lnTo>
                                      <a:lnTo>
                                        <a:pt x="3826" y="14953"/>
                                      </a:lnTo>
                                      <a:lnTo>
                                        <a:pt x="3745" y="14600"/>
                                      </a:lnTo>
                                      <a:lnTo>
                                        <a:pt x="3691" y="14193"/>
                                      </a:lnTo>
                                      <a:lnTo>
                                        <a:pt x="3636" y="12700"/>
                                      </a:lnTo>
                                      <a:lnTo>
                                        <a:pt x="3691" y="12456"/>
                                      </a:lnTo>
                                      <a:lnTo>
                                        <a:pt x="3718" y="12212"/>
                                      </a:lnTo>
                                      <a:lnTo>
                                        <a:pt x="3772" y="11967"/>
                                      </a:lnTo>
                                      <a:lnTo>
                                        <a:pt x="3853" y="11777"/>
                                      </a:lnTo>
                                      <a:lnTo>
                                        <a:pt x="3935" y="11506"/>
                                      </a:lnTo>
                                      <a:lnTo>
                                        <a:pt x="3989" y="11316"/>
                                      </a:lnTo>
                                      <a:lnTo>
                                        <a:pt x="4098" y="11045"/>
                                      </a:lnTo>
                                      <a:lnTo>
                                        <a:pt x="4152" y="10828"/>
                                      </a:lnTo>
                                      <a:lnTo>
                                        <a:pt x="4261" y="10611"/>
                                      </a:lnTo>
                                      <a:lnTo>
                                        <a:pt x="4396" y="10366"/>
                                      </a:lnTo>
                                      <a:lnTo>
                                        <a:pt x="4505" y="10095"/>
                                      </a:lnTo>
                                      <a:lnTo>
                                        <a:pt x="4640" y="9851"/>
                                      </a:lnTo>
                                      <a:lnTo>
                                        <a:pt x="4749" y="9607"/>
                                      </a:lnTo>
                                      <a:lnTo>
                                        <a:pt x="4885" y="9389"/>
                                      </a:lnTo>
                                      <a:lnTo>
                                        <a:pt x="5047" y="9145"/>
                                      </a:lnTo>
                                      <a:lnTo>
                                        <a:pt x="5183" y="8928"/>
                                      </a:lnTo>
                                      <a:lnTo>
                                        <a:pt x="5183" y="8792"/>
                                      </a:lnTo>
                                      <a:lnTo>
                                        <a:pt x="5075" y="8657"/>
                                      </a:lnTo>
                                      <a:lnTo>
                                        <a:pt x="4912" y="8467"/>
                                      </a:lnTo>
                                      <a:lnTo>
                                        <a:pt x="4722" y="8304"/>
                                      </a:lnTo>
                                      <a:lnTo>
                                        <a:pt x="4559" y="8141"/>
                                      </a:lnTo>
                                      <a:lnTo>
                                        <a:pt x="4369" y="8033"/>
                                      </a:lnTo>
                                      <a:lnTo>
                                        <a:pt x="4152" y="7897"/>
                                      </a:lnTo>
                                      <a:lnTo>
                                        <a:pt x="3935" y="7761"/>
                                      </a:lnTo>
                                      <a:lnTo>
                                        <a:pt x="3718" y="7653"/>
                                      </a:lnTo>
                                      <a:lnTo>
                                        <a:pt x="3446" y="7544"/>
                                      </a:lnTo>
                                      <a:lnTo>
                                        <a:pt x="3256" y="7436"/>
                                      </a:lnTo>
                                      <a:lnTo>
                                        <a:pt x="3039" y="7327"/>
                                      </a:lnTo>
                                      <a:lnTo>
                                        <a:pt x="2795" y="7273"/>
                                      </a:lnTo>
                                      <a:lnTo>
                                        <a:pt x="2578" y="7164"/>
                                      </a:lnTo>
                                      <a:lnTo>
                                        <a:pt x="2388" y="7110"/>
                                      </a:lnTo>
                                      <a:lnTo>
                                        <a:pt x="2198" y="7001"/>
                                      </a:lnTo>
                                      <a:lnTo>
                                        <a:pt x="1981" y="6947"/>
                                      </a:lnTo>
                                      <a:lnTo>
                                        <a:pt x="1872" y="6947"/>
                                      </a:lnTo>
                                      <a:lnTo>
                                        <a:pt x="1764" y="6974"/>
                                      </a:lnTo>
                                      <a:lnTo>
                                        <a:pt x="1628" y="6974"/>
                                      </a:lnTo>
                                      <a:lnTo>
                                        <a:pt x="1493" y="7001"/>
                                      </a:lnTo>
                                      <a:lnTo>
                                        <a:pt x="1330" y="7056"/>
                                      </a:lnTo>
                                      <a:lnTo>
                                        <a:pt x="1194" y="7083"/>
                                      </a:lnTo>
                                      <a:lnTo>
                                        <a:pt x="1085" y="7110"/>
                                      </a:lnTo>
                                      <a:lnTo>
                                        <a:pt x="950" y="7110"/>
                                      </a:lnTo>
                                      <a:lnTo>
                                        <a:pt x="923" y="7164"/>
                                      </a:lnTo>
                                      <a:lnTo>
                                        <a:pt x="923" y="7191"/>
                                      </a:lnTo>
                                      <a:lnTo>
                                        <a:pt x="923" y="7246"/>
                                      </a:lnTo>
                                      <a:lnTo>
                                        <a:pt x="868" y="7246"/>
                                      </a:lnTo>
                                      <a:lnTo>
                                        <a:pt x="841" y="7110"/>
                                      </a:lnTo>
                                      <a:lnTo>
                                        <a:pt x="841" y="7028"/>
                                      </a:lnTo>
                                      <a:lnTo>
                                        <a:pt x="841" y="7001"/>
                                      </a:lnTo>
                                      <a:lnTo>
                                        <a:pt x="896" y="6974"/>
                                      </a:lnTo>
                                      <a:lnTo>
                                        <a:pt x="923" y="6866"/>
                                      </a:lnTo>
                                      <a:lnTo>
                                        <a:pt x="923" y="6757"/>
                                      </a:lnTo>
                                      <a:lnTo>
                                        <a:pt x="977" y="6649"/>
                                      </a:lnTo>
                                      <a:lnTo>
                                        <a:pt x="1058" y="6567"/>
                                      </a:lnTo>
                                      <a:lnTo>
                                        <a:pt x="1140" y="6404"/>
                                      </a:lnTo>
                                      <a:lnTo>
                                        <a:pt x="1221" y="6269"/>
                                      </a:lnTo>
                                      <a:lnTo>
                                        <a:pt x="1303" y="6160"/>
                                      </a:lnTo>
                                      <a:lnTo>
                                        <a:pt x="1465" y="6052"/>
                                      </a:lnTo>
                                      <a:lnTo>
                                        <a:pt x="1574" y="5889"/>
                                      </a:lnTo>
                                      <a:lnTo>
                                        <a:pt x="1710" y="5780"/>
                                      </a:lnTo>
                                      <a:lnTo>
                                        <a:pt x="1818" y="5699"/>
                                      </a:lnTo>
                                      <a:lnTo>
                                        <a:pt x="1927" y="5590"/>
                                      </a:lnTo>
                                      <a:lnTo>
                                        <a:pt x="2035" y="5536"/>
                                      </a:lnTo>
                                      <a:lnTo>
                                        <a:pt x="2198" y="5400"/>
                                      </a:lnTo>
                                      <a:lnTo>
                                        <a:pt x="2334" y="5319"/>
                                      </a:lnTo>
                                      <a:lnTo>
                                        <a:pt x="2442" y="5265"/>
                                      </a:lnTo>
                                      <a:lnTo>
                                        <a:pt x="2442" y="5237"/>
                                      </a:lnTo>
                                      <a:lnTo>
                                        <a:pt x="2442" y="5210"/>
                                      </a:lnTo>
                                      <a:lnTo>
                                        <a:pt x="2469" y="5183"/>
                                      </a:lnTo>
                                      <a:lnTo>
                                        <a:pt x="2714" y="5156"/>
                                      </a:lnTo>
                                      <a:lnTo>
                                        <a:pt x="2985" y="5075"/>
                                      </a:lnTo>
                                      <a:lnTo>
                                        <a:pt x="3229" y="4993"/>
                                      </a:lnTo>
                                      <a:lnTo>
                                        <a:pt x="3446" y="4939"/>
                                      </a:lnTo>
                                      <a:lnTo>
                                        <a:pt x="3745" y="4885"/>
                                      </a:lnTo>
                                      <a:lnTo>
                                        <a:pt x="3989" y="4858"/>
                                      </a:lnTo>
                                      <a:lnTo>
                                        <a:pt x="4261" y="4858"/>
                                      </a:lnTo>
                                      <a:lnTo>
                                        <a:pt x="4505" y="4885"/>
                                      </a:lnTo>
                                      <a:lnTo>
                                        <a:pt x="4749" y="4939"/>
                                      </a:lnTo>
                                      <a:lnTo>
                                        <a:pt x="5047" y="4993"/>
                                      </a:lnTo>
                                      <a:lnTo>
                                        <a:pt x="5346" y="5102"/>
                                      </a:lnTo>
                                      <a:lnTo>
                                        <a:pt x="5563" y="5183"/>
                                      </a:lnTo>
                                      <a:lnTo>
                                        <a:pt x="5862" y="5346"/>
                                      </a:lnTo>
                                      <a:lnTo>
                                        <a:pt x="6133" y="5536"/>
                                      </a:lnTo>
                                      <a:lnTo>
                                        <a:pt x="6459" y="5699"/>
                                      </a:lnTo>
                                      <a:lnTo>
                                        <a:pt x="6784" y="5970"/>
                                      </a:lnTo>
                                      <a:lnTo>
                                        <a:pt x="6811" y="5970"/>
                                      </a:lnTo>
                                      <a:lnTo>
                                        <a:pt x="6893" y="6052"/>
                                      </a:lnTo>
                                      <a:lnTo>
                                        <a:pt x="6920" y="6106"/>
                                      </a:lnTo>
                                      <a:lnTo>
                                        <a:pt x="6974" y="6133"/>
                                      </a:lnTo>
                                      <a:lnTo>
                                        <a:pt x="7056" y="6187"/>
                                      </a:lnTo>
                                      <a:lnTo>
                                        <a:pt x="7083" y="6242"/>
                                      </a:lnTo>
                                      <a:lnTo>
                                        <a:pt x="7110" y="6269"/>
                                      </a:lnTo>
                                      <a:lnTo>
                                        <a:pt x="7137" y="6269"/>
                                      </a:lnTo>
                                      <a:lnTo>
                                        <a:pt x="7300" y="6296"/>
                                      </a:lnTo>
                                      <a:lnTo>
                                        <a:pt x="7517" y="6052"/>
                                      </a:lnTo>
                                      <a:lnTo>
                                        <a:pt x="7761" y="5753"/>
                                      </a:lnTo>
                                      <a:lnTo>
                                        <a:pt x="8060" y="5536"/>
                                      </a:lnTo>
                                      <a:lnTo>
                                        <a:pt x="8304" y="5237"/>
                                      </a:lnTo>
                                      <a:lnTo>
                                        <a:pt x="8602" y="4993"/>
                                      </a:lnTo>
                                      <a:lnTo>
                                        <a:pt x="8874" y="4722"/>
                                      </a:lnTo>
                                      <a:lnTo>
                                        <a:pt x="9172" y="4450"/>
                                      </a:lnTo>
                                      <a:lnTo>
                                        <a:pt x="9498" y="4206"/>
                                      </a:lnTo>
                                      <a:lnTo>
                                        <a:pt x="9796" y="3962"/>
                                      </a:lnTo>
                                      <a:lnTo>
                                        <a:pt x="10122" y="3745"/>
                                      </a:lnTo>
                                      <a:lnTo>
                                        <a:pt x="10448" y="3419"/>
                                      </a:lnTo>
                                      <a:lnTo>
                                        <a:pt x="10801" y="3229"/>
                                      </a:lnTo>
                                      <a:lnTo>
                                        <a:pt x="11126" y="3012"/>
                                      </a:lnTo>
                                      <a:lnTo>
                                        <a:pt x="11479" y="2768"/>
                                      </a:lnTo>
                                      <a:lnTo>
                                        <a:pt x="11832" y="2551"/>
                                      </a:lnTo>
                                      <a:lnTo>
                                        <a:pt x="12212" y="2334"/>
                                      </a:lnTo>
                                      <a:lnTo>
                                        <a:pt x="12537" y="2117"/>
                                      </a:lnTo>
                                      <a:lnTo>
                                        <a:pt x="12944" y="1900"/>
                                      </a:lnTo>
                                      <a:lnTo>
                                        <a:pt x="13243" y="1710"/>
                                      </a:lnTo>
                                      <a:lnTo>
                                        <a:pt x="13650" y="1520"/>
                                      </a:lnTo>
                                      <a:lnTo>
                                        <a:pt x="14003" y="1330"/>
                                      </a:lnTo>
                                      <a:lnTo>
                                        <a:pt x="14383" y="1167"/>
                                      </a:lnTo>
                                      <a:lnTo>
                                        <a:pt x="14735" y="1004"/>
                                      </a:lnTo>
                                      <a:lnTo>
                                        <a:pt x="15115" y="868"/>
                                      </a:lnTo>
                                      <a:lnTo>
                                        <a:pt x="15468" y="733"/>
                                      </a:lnTo>
                                      <a:lnTo>
                                        <a:pt x="15821" y="597"/>
                                      </a:lnTo>
                                      <a:lnTo>
                                        <a:pt x="16147" y="488"/>
                                      </a:lnTo>
                                      <a:lnTo>
                                        <a:pt x="16526" y="380"/>
                                      </a:lnTo>
                                      <a:lnTo>
                                        <a:pt x="16852" y="271"/>
                                      </a:lnTo>
                                      <a:lnTo>
                                        <a:pt x="17178" y="190"/>
                                      </a:lnTo>
                                      <a:lnTo>
                                        <a:pt x="17503" y="109"/>
                                      </a:lnTo>
                                      <a:lnTo>
                                        <a:pt x="17802" y="81"/>
                                      </a:lnTo>
                                      <a:lnTo>
                                        <a:pt x="17829" y="81"/>
                                      </a:lnTo>
                                      <a:lnTo>
                                        <a:pt x="17829" y="54"/>
                                      </a:lnTo>
                                      <a:lnTo>
                                        <a:pt x="17829" y="27"/>
                                      </a:lnTo>
                                      <a:lnTo>
                                        <a:pt x="11615" y="0"/>
                                      </a:lnTo>
                                      <a:lnTo>
                                        <a:pt x="27" y="0"/>
                                      </a:lnTo>
                                      <a:lnTo>
                                        <a:pt x="0" y="19973"/>
                                      </a:lnTo>
                                      <a:lnTo>
                                        <a:pt x="27" y="19973"/>
                                      </a:lnTo>
                                      <a:close/>
                                    </a:path>
                                  </a:pathLst>
                                </a:custGeom>
                                <a:solidFill>
                                  <a:srgbClr val="0000FF"/>
                                </a:solidFill>
                                <a:ln>
                                  <a:noFill/>
                                </a:ln>
                                <a:extLst>
                                  <a:ext uri="{91240B29-F687-4F45-9708-019B960494DF}">
                                    <a14:hiddenLine xmlns:a14="http://schemas.microsoft.com/office/drawing/2010/main" w="0">
                                      <a:solidFill>
                                        <a:srgbClr val="FFFFFF"/>
                                      </a:solidFill>
                                      <a:round/>
                                      <a:headEnd/>
                                      <a:tailEnd/>
                                    </a14:hiddenLine>
                                  </a:ext>
                                </a:extLst>
                              </wps:spPr>
                              <wps:bodyPr rot="0" vert="horz" wrap="square" lIns="91440" tIns="45720" rIns="91440" bIns="45720" anchor="t" anchorCtr="0" upright="1">
                                <a:noAutofit/>
                              </wps:bodyPr>
                            </wps:wsp>
                            <wps:wsp>
                              <wps:cNvPr id="4" name="Freeform 53"/>
                              <wps:cNvSpPr>
                                <a:spLocks/>
                              </wps:cNvSpPr>
                              <wps:spPr bwMode="auto">
                                <a:xfrm>
                                  <a:off x="6242" y="11018"/>
                                  <a:ext cx="11668" cy="6295"/>
                                </a:xfrm>
                                <a:custGeom>
                                  <a:avLst/>
                                  <a:gdLst>
                                    <a:gd name="T0" fmla="*/ 6140 w 20000"/>
                                    <a:gd name="T1" fmla="*/ 19655 h 20000"/>
                                    <a:gd name="T2" fmla="*/ 7209 w 20000"/>
                                    <a:gd name="T3" fmla="*/ 19397 h 20000"/>
                                    <a:gd name="T4" fmla="*/ 8186 w 20000"/>
                                    <a:gd name="T5" fmla="*/ 18966 h 20000"/>
                                    <a:gd name="T6" fmla="*/ 9256 w 20000"/>
                                    <a:gd name="T7" fmla="*/ 18448 h 20000"/>
                                    <a:gd name="T8" fmla="*/ 10140 w 20000"/>
                                    <a:gd name="T9" fmla="*/ 18017 h 20000"/>
                                    <a:gd name="T10" fmla="*/ 11070 w 20000"/>
                                    <a:gd name="T11" fmla="*/ 17500 h 20000"/>
                                    <a:gd name="T12" fmla="*/ 12000 w 20000"/>
                                    <a:gd name="T13" fmla="*/ 16810 h 20000"/>
                                    <a:gd name="T14" fmla="*/ 12884 w 20000"/>
                                    <a:gd name="T15" fmla="*/ 16121 h 20000"/>
                                    <a:gd name="T16" fmla="*/ 13721 w 20000"/>
                                    <a:gd name="T17" fmla="*/ 15345 h 20000"/>
                                    <a:gd name="T18" fmla="*/ 14558 w 20000"/>
                                    <a:gd name="T19" fmla="*/ 14483 h 20000"/>
                                    <a:gd name="T20" fmla="*/ 15442 w 20000"/>
                                    <a:gd name="T21" fmla="*/ 13793 h 20000"/>
                                    <a:gd name="T22" fmla="*/ 16279 w 20000"/>
                                    <a:gd name="T23" fmla="*/ 13017 h 20000"/>
                                    <a:gd name="T24" fmla="*/ 17023 w 20000"/>
                                    <a:gd name="T25" fmla="*/ 12241 h 20000"/>
                                    <a:gd name="T26" fmla="*/ 17814 w 20000"/>
                                    <a:gd name="T27" fmla="*/ 11379 h 20000"/>
                                    <a:gd name="T28" fmla="*/ 18558 w 20000"/>
                                    <a:gd name="T29" fmla="*/ 10517 h 20000"/>
                                    <a:gd name="T30" fmla="*/ 19349 w 20000"/>
                                    <a:gd name="T31" fmla="*/ 9741 h 20000"/>
                                    <a:gd name="T32" fmla="*/ 19674 w 20000"/>
                                    <a:gd name="T33" fmla="*/ 9483 h 20000"/>
                                    <a:gd name="T34" fmla="*/ 19907 w 20000"/>
                                    <a:gd name="T35" fmla="*/ 9138 h 20000"/>
                                    <a:gd name="T36" fmla="*/ 19860 w 20000"/>
                                    <a:gd name="T37" fmla="*/ 9138 h 20000"/>
                                    <a:gd name="T38" fmla="*/ 19767 w 20000"/>
                                    <a:gd name="T39" fmla="*/ 9138 h 20000"/>
                                    <a:gd name="T40" fmla="*/ 19349 w 20000"/>
                                    <a:gd name="T41" fmla="*/ 9138 h 20000"/>
                                    <a:gd name="T42" fmla="*/ 18465 w 20000"/>
                                    <a:gd name="T43" fmla="*/ 9310 h 20000"/>
                                    <a:gd name="T44" fmla="*/ 16791 w 20000"/>
                                    <a:gd name="T45" fmla="*/ 9483 h 20000"/>
                                    <a:gd name="T46" fmla="*/ 15070 w 20000"/>
                                    <a:gd name="T47" fmla="*/ 9483 h 20000"/>
                                    <a:gd name="T48" fmla="*/ 13302 w 20000"/>
                                    <a:gd name="T49" fmla="*/ 9483 h 20000"/>
                                    <a:gd name="T50" fmla="*/ 11674 w 20000"/>
                                    <a:gd name="T51" fmla="*/ 9397 h 20000"/>
                                    <a:gd name="T52" fmla="*/ 9907 w 20000"/>
                                    <a:gd name="T53" fmla="*/ 8793 h 20000"/>
                                    <a:gd name="T54" fmla="*/ 8047 w 20000"/>
                                    <a:gd name="T55" fmla="*/ 7672 h 20000"/>
                                    <a:gd name="T56" fmla="*/ 6605 w 20000"/>
                                    <a:gd name="T57" fmla="*/ 6379 h 20000"/>
                                    <a:gd name="T58" fmla="*/ 5349 w 20000"/>
                                    <a:gd name="T59" fmla="*/ 5259 h 20000"/>
                                    <a:gd name="T60" fmla="*/ 4233 w 20000"/>
                                    <a:gd name="T61" fmla="*/ 3534 h 20000"/>
                                    <a:gd name="T62" fmla="*/ 2977 w 20000"/>
                                    <a:gd name="T63" fmla="*/ 1552 h 20000"/>
                                    <a:gd name="T64" fmla="*/ 2326 w 20000"/>
                                    <a:gd name="T65" fmla="*/ 345 h 20000"/>
                                    <a:gd name="T66" fmla="*/ 2233 w 20000"/>
                                    <a:gd name="T67" fmla="*/ 172 h 20000"/>
                                    <a:gd name="T68" fmla="*/ 1953 w 20000"/>
                                    <a:gd name="T69" fmla="*/ 0 h 20000"/>
                                    <a:gd name="T70" fmla="*/ 930 w 20000"/>
                                    <a:gd name="T71" fmla="*/ 2931 h 20000"/>
                                    <a:gd name="T72" fmla="*/ 465 w 20000"/>
                                    <a:gd name="T73" fmla="*/ 5259 h 20000"/>
                                    <a:gd name="T74" fmla="*/ 140 w 20000"/>
                                    <a:gd name="T75" fmla="*/ 8362 h 20000"/>
                                    <a:gd name="T76" fmla="*/ 0 w 20000"/>
                                    <a:gd name="T77" fmla="*/ 13362 h 20000"/>
                                    <a:gd name="T78" fmla="*/ 372 w 20000"/>
                                    <a:gd name="T79" fmla="*/ 15690 h 20000"/>
                                    <a:gd name="T80" fmla="*/ 884 w 20000"/>
                                    <a:gd name="T81" fmla="*/ 17069 h 20000"/>
                                    <a:gd name="T82" fmla="*/ 1814 w 20000"/>
                                    <a:gd name="T83" fmla="*/ 18621 h 20000"/>
                                    <a:gd name="T84" fmla="*/ 2326 w 20000"/>
                                    <a:gd name="T85" fmla="*/ 19397 h 20000"/>
                                    <a:gd name="T86" fmla="*/ 2930 w 20000"/>
                                    <a:gd name="T87" fmla="*/ 19741 h 20000"/>
                                    <a:gd name="T88" fmla="*/ 3442 w 20000"/>
                                    <a:gd name="T89" fmla="*/ 19828 h 20000"/>
                                    <a:gd name="T90" fmla="*/ 4326 w 20000"/>
                                    <a:gd name="T91" fmla="*/ 19828 h 20000"/>
                                    <a:gd name="T92" fmla="*/ 5442 w 20000"/>
                                    <a:gd name="T93" fmla="*/ 19741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20000" h="20000">
                                      <a:moveTo>
                                        <a:pt x="5442" y="19741"/>
                                      </a:moveTo>
                                      <a:lnTo>
                                        <a:pt x="5721" y="19741"/>
                                      </a:lnTo>
                                      <a:lnTo>
                                        <a:pt x="6140" y="19655"/>
                                      </a:lnTo>
                                      <a:lnTo>
                                        <a:pt x="6512" y="19569"/>
                                      </a:lnTo>
                                      <a:lnTo>
                                        <a:pt x="6884" y="19483"/>
                                      </a:lnTo>
                                      <a:lnTo>
                                        <a:pt x="7209" y="19397"/>
                                      </a:lnTo>
                                      <a:lnTo>
                                        <a:pt x="7581" y="19310"/>
                                      </a:lnTo>
                                      <a:lnTo>
                                        <a:pt x="7860" y="19138"/>
                                      </a:lnTo>
                                      <a:lnTo>
                                        <a:pt x="8186" y="18966"/>
                                      </a:lnTo>
                                      <a:lnTo>
                                        <a:pt x="8512" y="18793"/>
                                      </a:lnTo>
                                      <a:lnTo>
                                        <a:pt x="8884" y="18621"/>
                                      </a:lnTo>
                                      <a:lnTo>
                                        <a:pt x="9256" y="18448"/>
                                      </a:lnTo>
                                      <a:lnTo>
                                        <a:pt x="9488" y="18362"/>
                                      </a:lnTo>
                                      <a:lnTo>
                                        <a:pt x="9860" y="18190"/>
                                      </a:lnTo>
                                      <a:lnTo>
                                        <a:pt x="10140" y="18017"/>
                                      </a:lnTo>
                                      <a:lnTo>
                                        <a:pt x="10512" y="17931"/>
                                      </a:lnTo>
                                      <a:lnTo>
                                        <a:pt x="10744" y="17586"/>
                                      </a:lnTo>
                                      <a:lnTo>
                                        <a:pt x="11070" y="17500"/>
                                      </a:lnTo>
                                      <a:lnTo>
                                        <a:pt x="11442" y="17241"/>
                                      </a:lnTo>
                                      <a:lnTo>
                                        <a:pt x="11721" y="17069"/>
                                      </a:lnTo>
                                      <a:lnTo>
                                        <a:pt x="12000" y="16810"/>
                                      </a:lnTo>
                                      <a:lnTo>
                                        <a:pt x="12279" y="16638"/>
                                      </a:lnTo>
                                      <a:lnTo>
                                        <a:pt x="12605" y="16379"/>
                                      </a:lnTo>
                                      <a:lnTo>
                                        <a:pt x="12884" y="16121"/>
                                      </a:lnTo>
                                      <a:lnTo>
                                        <a:pt x="13116" y="15862"/>
                                      </a:lnTo>
                                      <a:lnTo>
                                        <a:pt x="13395" y="15603"/>
                                      </a:lnTo>
                                      <a:lnTo>
                                        <a:pt x="13721" y="15345"/>
                                      </a:lnTo>
                                      <a:lnTo>
                                        <a:pt x="14093" y="15086"/>
                                      </a:lnTo>
                                      <a:lnTo>
                                        <a:pt x="14372" y="14828"/>
                                      </a:lnTo>
                                      <a:lnTo>
                                        <a:pt x="14558" y="14483"/>
                                      </a:lnTo>
                                      <a:lnTo>
                                        <a:pt x="14837" y="14138"/>
                                      </a:lnTo>
                                      <a:lnTo>
                                        <a:pt x="15163" y="13966"/>
                                      </a:lnTo>
                                      <a:lnTo>
                                        <a:pt x="15442" y="13793"/>
                                      </a:lnTo>
                                      <a:lnTo>
                                        <a:pt x="15721" y="13621"/>
                                      </a:lnTo>
                                      <a:lnTo>
                                        <a:pt x="16000" y="13276"/>
                                      </a:lnTo>
                                      <a:lnTo>
                                        <a:pt x="16279" y="13017"/>
                                      </a:lnTo>
                                      <a:lnTo>
                                        <a:pt x="16558" y="12759"/>
                                      </a:lnTo>
                                      <a:lnTo>
                                        <a:pt x="16837" y="12500"/>
                                      </a:lnTo>
                                      <a:lnTo>
                                        <a:pt x="17023" y="12241"/>
                                      </a:lnTo>
                                      <a:lnTo>
                                        <a:pt x="17302" y="11983"/>
                                      </a:lnTo>
                                      <a:lnTo>
                                        <a:pt x="17535" y="11638"/>
                                      </a:lnTo>
                                      <a:lnTo>
                                        <a:pt x="17814" y="11379"/>
                                      </a:lnTo>
                                      <a:lnTo>
                                        <a:pt x="18047" y="11034"/>
                                      </a:lnTo>
                                      <a:lnTo>
                                        <a:pt x="18279" y="10862"/>
                                      </a:lnTo>
                                      <a:lnTo>
                                        <a:pt x="18558" y="10517"/>
                                      </a:lnTo>
                                      <a:lnTo>
                                        <a:pt x="18884" y="10259"/>
                                      </a:lnTo>
                                      <a:lnTo>
                                        <a:pt x="19116" y="10086"/>
                                      </a:lnTo>
                                      <a:lnTo>
                                        <a:pt x="19349" y="9741"/>
                                      </a:lnTo>
                                      <a:lnTo>
                                        <a:pt x="19628" y="9569"/>
                                      </a:lnTo>
                                      <a:lnTo>
                                        <a:pt x="19628" y="9483"/>
                                      </a:lnTo>
                                      <a:lnTo>
                                        <a:pt x="19674" y="9483"/>
                                      </a:lnTo>
                                      <a:lnTo>
                                        <a:pt x="19767" y="9483"/>
                                      </a:lnTo>
                                      <a:lnTo>
                                        <a:pt x="19860" y="9310"/>
                                      </a:lnTo>
                                      <a:lnTo>
                                        <a:pt x="19907" y="9138"/>
                                      </a:lnTo>
                                      <a:lnTo>
                                        <a:pt x="19953" y="9138"/>
                                      </a:lnTo>
                                      <a:lnTo>
                                        <a:pt x="19860" y="9138"/>
                                      </a:lnTo>
                                      <a:lnTo>
                                        <a:pt x="19767" y="9138"/>
                                      </a:lnTo>
                                      <a:lnTo>
                                        <a:pt x="19628" y="9138"/>
                                      </a:lnTo>
                                      <a:lnTo>
                                        <a:pt x="19488" y="9138"/>
                                      </a:lnTo>
                                      <a:lnTo>
                                        <a:pt x="19349" y="9138"/>
                                      </a:lnTo>
                                      <a:lnTo>
                                        <a:pt x="19256" y="9224"/>
                                      </a:lnTo>
                                      <a:lnTo>
                                        <a:pt x="19070" y="9310"/>
                                      </a:lnTo>
                                      <a:lnTo>
                                        <a:pt x="18465" y="9310"/>
                                      </a:lnTo>
                                      <a:lnTo>
                                        <a:pt x="17953" y="9397"/>
                                      </a:lnTo>
                                      <a:lnTo>
                                        <a:pt x="17349" y="9483"/>
                                      </a:lnTo>
                                      <a:lnTo>
                                        <a:pt x="16791" y="9483"/>
                                      </a:lnTo>
                                      <a:lnTo>
                                        <a:pt x="16186" y="9483"/>
                                      </a:lnTo>
                                      <a:lnTo>
                                        <a:pt x="15628" y="9483"/>
                                      </a:lnTo>
                                      <a:lnTo>
                                        <a:pt x="15070" y="9483"/>
                                      </a:lnTo>
                                      <a:lnTo>
                                        <a:pt x="14465" y="9569"/>
                                      </a:lnTo>
                                      <a:lnTo>
                                        <a:pt x="13907" y="9569"/>
                                      </a:lnTo>
                                      <a:lnTo>
                                        <a:pt x="13302" y="9483"/>
                                      </a:lnTo>
                                      <a:lnTo>
                                        <a:pt x="12744" y="9483"/>
                                      </a:lnTo>
                                      <a:lnTo>
                                        <a:pt x="12186" y="9483"/>
                                      </a:lnTo>
                                      <a:lnTo>
                                        <a:pt x="11674" y="9397"/>
                                      </a:lnTo>
                                      <a:lnTo>
                                        <a:pt x="11023" y="9138"/>
                                      </a:lnTo>
                                      <a:lnTo>
                                        <a:pt x="10465" y="9138"/>
                                      </a:lnTo>
                                      <a:lnTo>
                                        <a:pt x="9907" y="8793"/>
                                      </a:lnTo>
                                      <a:lnTo>
                                        <a:pt x="9302" y="8362"/>
                                      </a:lnTo>
                                      <a:lnTo>
                                        <a:pt x="8558" y="8017"/>
                                      </a:lnTo>
                                      <a:lnTo>
                                        <a:pt x="8047" y="7672"/>
                                      </a:lnTo>
                                      <a:lnTo>
                                        <a:pt x="7581" y="7241"/>
                                      </a:lnTo>
                                      <a:lnTo>
                                        <a:pt x="7023" y="6897"/>
                                      </a:lnTo>
                                      <a:lnTo>
                                        <a:pt x="6605" y="6379"/>
                                      </a:lnTo>
                                      <a:lnTo>
                                        <a:pt x="6140" y="6121"/>
                                      </a:lnTo>
                                      <a:lnTo>
                                        <a:pt x="5674" y="5776"/>
                                      </a:lnTo>
                                      <a:lnTo>
                                        <a:pt x="5349" y="5259"/>
                                      </a:lnTo>
                                      <a:lnTo>
                                        <a:pt x="4930" y="4741"/>
                                      </a:lnTo>
                                      <a:lnTo>
                                        <a:pt x="4605" y="4138"/>
                                      </a:lnTo>
                                      <a:lnTo>
                                        <a:pt x="4233" y="3534"/>
                                      </a:lnTo>
                                      <a:lnTo>
                                        <a:pt x="3767" y="2845"/>
                                      </a:lnTo>
                                      <a:lnTo>
                                        <a:pt x="3349" y="2155"/>
                                      </a:lnTo>
                                      <a:lnTo>
                                        <a:pt x="2977" y="1552"/>
                                      </a:lnTo>
                                      <a:lnTo>
                                        <a:pt x="2558" y="603"/>
                                      </a:lnTo>
                                      <a:lnTo>
                                        <a:pt x="2419" y="517"/>
                                      </a:lnTo>
                                      <a:lnTo>
                                        <a:pt x="2326" y="345"/>
                                      </a:lnTo>
                                      <a:lnTo>
                                        <a:pt x="2279" y="259"/>
                                      </a:lnTo>
                                      <a:lnTo>
                                        <a:pt x="2233" y="259"/>
                                      </a:lnTo>
                                      <a:lnTo>
                                        <a:pt x="2233" y="172"/>
                                      </a:lnTo>
                                      <a:lnTo>
                                        <a:pt x="2140" y="86"/>
                                      </a:lnTo>
                                      <a:lnTo>
                                        <a:pt x="2047" y="86"/>
                                      </a:lnTo>
                                      <a:lnTo>
                                        <a:pt x="1953" y="0"/>
                                      </a:lnTo>
                                      <a:lnTo>
                                        <a:pt x="1581" y="1207"/>
                                      </a:lnTo>
                                      <a:lnTo>
                                        <a:pt x="1209" y="1983"/>
                                      </a:lnTo>
                                      <a:lnTo>
                                        <a:pt x="930" y="2931"/>
                                      </a:lnTo>
                                      <a:lnTo>
                                        <a:pt x="744" y="3707"/>
                                      </a:lnTo>
                                      <a:lnTo>
                                        <a:pt x="605" y="4483"/>
                                      </a:lnTo>
                                      <a:lnTo>
                                        <a:pt x="465" y="5259"/>
                                      </a:lnTo>
                                      <a:lnTo>
                                        <a:pt x="326" y="6121"/>
                                      </a:lnTo>
                                      <a:lnTo>
                                        <a:pt x="140" y="7241"/>
                                      </a:lnTo>
                                      <a:lnTo>
                                        <a:pt x="140" y="8362"/>
                                      </a:lnTo>
                                      <a:lnTo>
                                        <a:pt x="47" y="9655"/>
                                      </a:lnTo>
                                      <a:lnTo>
                                        <a:pt x="0" y="11293"/>
                                      </a:lnTo>
                                      <a:lnTo>
                                        <a:pt x="0" y="13362"/>
                                      </a:lnTo>
                                      <a:lnTo>
                                        <a:pt x="140" y="14224"/>
                                      </a:lnTo>
                                      <a:lnTo>
                                        <a:pt x="233" y="15086"/>
                                      </a:lnTo>
                                      <a:lnTo>
                                        <a:pt x="372" y="15690"/>
                                      </a:lnTo>
                                      <a:lnTo>
                                        <a:pt x="558" y="16207"/>
                                      </a:lnTo>
                                      <a:lnTo>
                                        <a:pt x="651" y="16552"/>
                                      </a:lnTo>
                                      <a:lnTo>
                                        <a:pt x="884" y="17069"/>
                                      </a:lnTo>
                                      <a:lnTo>
                                        <a:pt x="1163" y="17500"/>
                                      </a:lnTo>
                                      <a:lnTo>
                                        <a:pt x="1581" y="18362"/>
                                      </a:lnTo>
                                      <a:lnTo>
                                        <a:pt x="1814" y="18621"/>
                                      </a:lnTo>
                                      <a:lnTo>
                                        <a:pt x="1953" y="18879"/>
                                      </a:lnTo>
                                      <a:lnTo>
                                        <a:pt x="2186" y="19138"/>
                                      </a:lnTo>
                                      <a:lnTo>
                                        <a:pt x="2326" y="19397"/>
                                      </a:lnTo>
                                      <a:lnTo>
                                        <a:pt x="2558" y="19483"/>
                                      </a:lnTo>
                                      <a:lnTo>
                                        <a:pt x="2744" y="19655"/>
                                      </a:lnTo>
                                      <a:lnTo>
                                        <a:pt x="2930" y="19741"/>
                                      </a:lnTo>
                                      <a:lnTo>
                                        <a:pt x="3116" y="19741"/>
                                      </a:lnTo>
                                      <a:lnTo>
                                        <a:pt x="3256" y="19828"/>
                                      </a:lnTo>
                                      <a:lnTo>
                                        <a:pt x="3442" y="19828"/>
                                      </a:lnTo>
                                      <a:lnTo>
                                        <a:pt x="3721" y="19828"/>
                                      </a:lnTo>
                                      <a:lnTo>
                                        <a:pt x="4047" y="19914"/>
                                      </a:lnTo>
                                      <a:lnTo>
                                        <a:pt x="4326" y="19828"/>
                                      </a:lnTo>
                                      <a:lnTo>
                                        <a:pt x="4605" y="19828"/>
                                      </a:lnTo>
                                      <a:lnTo>
                                        <a:pt x="4977" y="19828"/>
                                      </a:lnTo>
                                      <a:lnTo>
                                        <a:pt x="5442" y="19741"/>
                                      </a:lnTo>
                                      <a:close/>
                                    </a:path>
                                  </a:pathLst>
                                </a:custGeom>
                                <a:solidFill>
                                  <a:srgbClr val="0000FF"/>
                                </a:solidFill>
                                <a:ln>
                                  <a:noFill/>
                                </a:ln>
                                <a:extLst>
                                  <a:ext uri="{91240B29-F687-4F45-9708-019B960494DF}">
                                    <a14:hiddenLine xmlns:a14="http://schemas.microsoft.com/office/drawing/2010/main" w="0">
                                      <a:solidFill>
                                        <a:srgbClr val="FFFFFF"/>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38A298B" id="Group 51" o:spid="_x0000_s1026" style="position:absolute;margin-left:9.75pt;margin-top:0;width:23.25pt;height:0;z-index:251615232;mso-wrap-distance-top:-3e-5mm;mso-wrap-distance-bottom:-3e-5mm;mso-position-horizontal-relative:page;mso-position-vertical-relative:page"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" o:allowincell="f">
                      <v:shape id="Freeform 52" o:spid="_x0000_s1027" style="position:absolute;width:20000;height:20000;visibility:visible;mso-wrap-style:square;v-text-anchor:top" coordsize="20000,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" path="m27,19973r19892,l19973,7897r,-7843l18643,r-407,299l17910,597r-379,271l17205,1113r-326,244l16581,1628r-326,272l15984,2171r-299,190l15414,2605r-272,272l14817,3094r-217,217l14328,3555r-271,217l13813,4016r-272,245l13270,4478r-190,244l12809,4939r-272,244l12320,5400r-298,272l11805,5889r-272,325l11289,6459r-244,271l10773,6974r-298,299l10204,7571r-299,299l9607,8168r,109l9905,8494r299,190l10448,8874r325,217l11072,9254r244,190l11642,9607r217,217l12185,10014r298,162l12754,10366r299,163l13297,10638r326,217l13948,10991r245,162l14464,11316r299,163l15088,11615r272,162l15685,11913r299,109l16282,12212r299,135l16879,12483r326,163l17503,12754r326,136l18155,13053r352,108l18833,13297r299,136l19159,13433r27,l19213,13433r,27l19213,13487r,27l19186,13514r,27l18969,13704r-190,109l18562,14003r-190,135l18182,14301r-190,109l17775,14545r-217,136l17368,14817r-217,108l16934,15088r-163,82l16581,15332r-245,109l16119,15577r-190,135l15712,15821r-190,81l15332,16065r-217,109l14871,16255r-217,136l14437,16526r-217,82l14003,16716r-217,109l13514,16906r-217,109l13080,17096r-217,136l12619,17313r-245,109l12022,17558r-299,108l11398,17802r-272,108l10855,17992r-272,81l10339,18128r-244,54l9824,18236r-272,54l9308,18345r-299,27l8738,18399r-271,l8168,18399r-353,l7680,18399r-136,l7436,18372r-163,-27l7164,18318r-136,-28l6893,18236r-109,l6377,18100r-325,-135l5699,17802r-299,-163l5183,17449r-271,-217l4695,16988r-163,-244l4369,16554r-136,-326l4125,15902r-163,-271l3908,15278r-82,-325l3745,14600r-54,-407l3636,12700r55,-244l3718,12212r54,-245l3853,11777r82,-271l3989,11316r109,-271l4152,10828r109,-217l4396,10366r109,-271l4640,9851r109,-244l4885,9389r162,-244l5183,8928r,-136l5075,8657,4912,8467,4722,8304,4559,8141,4369,8033,4152,7897,3935,7761,3718,7653,3446,7544,3256,7436,3039,7327r-244,-54l2578,7164r-190,-54l2198,7001r-217,-54l1872,6947r-108,27l1628,6974r-135,27l1330,7056r-136,27l1085,7110r-135,l923,7164r,27l923,7246r-55,l841,7110r,-82l841,7001r55,-27l923,6866r,-109l977,6649r81,-82l1140,6404r81,-135l1303,6160r162,-108l1574,5889r136,-109l1818,5699r109,-109l2035,5536r163,-136l2334,5319r108,-54l2442,5237r,-27l2469,5183r245,-27l2985,5075r244,-82l3446,4939r299,-54l3989,4858r272,l4505,4885r244,54l5047,4993r299,109l5563,5183r299,163l6133,5536r326,163l6784,5970r27,l6893,6052r27,54l6974,6133r82,54l7083,6242r27,27l7137,6269r163,27l7517,6052r244,-299l8060,5536r244,-299l8602,4993r272,-271l9172,4450r326,-244l9796,3962r326,-217l10448,3419r353,-190l11126,3012r353,-244l11832,2551r380,-217l12537,2117r407,-217l13243,1710r407,-190l14003,1330r380,-163l14735,1004r380,-136l15468,733r353,-136l16147,488r379,-108l16852,271r326,-81l17503,109r299,-28l17829,81r,-27l17829,27,11615,,27,,,19973r27,xe" fillcolor="blue" stroked="f" strokecolor="white" strokeweight="0">
                        <v:path arrowok="t" o:connecttype="custom" o:connectlocs="18643,0;16879,1357;15414,2605;14057,3772;12809,4939;11533,6214;10204,7571;10204,8684;11642,9607;13053,10529;14464,11316;15984,12022;17503,12754;19132,13433;19213,13487;18779,13813;17775,14545;16771,15170;15712,15821;14654,16391;13514,16906;12374,17422;10855,17992;9552,18290;8168,18399;7273,18345;6377,18100;4912,17232;4125,15902;3691,14193;3853,11777;4261,10611;4885,9389;4912,8467;3935,7761;2795,7273;1872,6947;1194,7083;923,7246;896,6974;1140,6404;1710,5780;2334,5319;2469,5183;3745,4885;5047,4993;6459,5699;6974,6133;7300,6296;8602,4993;10122,3745;11832,2551;13650,1520;15468,733;17178,190;17829,54;0,19973" o:connectangles="0,0,0,0,0,0,0,0,0,0,0,0,0,0,0,0,0,0,0,0,0,0,0,0,0,0,0,0,0,0,0,0,0,0,0,0,0,0,0,0,0,0,0,0,0,0,0,0,0,0,0,0,0,0,0,0,0"/>
                      </v:shape>
                      <v:shape id="Freeform 53" o:spid="_x0000_s1028" style="position:absolute;left:6242;top:11018;width:11668;height:6295;visibility:visible;mso-wrap-style:square;v-text-anchor:top" coordsize="20000,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" path="m5442,19741r279,l6140,19655r372,-86l6884,19483r325,-86l7581,19310r279,-172l8186,18966r326,-173l8884,18621r372,-173l9488,18362r372,-172l10140,18017r372,-86l10744,17586r326,-86l11442,17241r279,-172l12000,16810r279,-172l12605,16379r279,-258l13116,15862r279,-259l13721,15345r372,-259l14372,14828r186,-345l14837,14138r326,-172l15442,13793r279,-172l16000,13276r279,-259l16558,12759r279,-259l17023,12241r279,-258l17535,11638r279,-259l18047,11034r232,-172l18558,10517r326,-258l19116,10086r233,-345l19628,9569r,-86l19674,9483r93,l19860,9310r47,-172l19953,9138r-93,l19767,9138r-139,l19488,9138r-139,l19256,9224r-186,86l18465,9310r-512,87l17349,9483r-558,l16186,9483r-558,l15070,9483r-605,86l13907,9569r-605,-86l12744,9483r-558,l11674,9397r-651,-259l10465,9138,9907,8793,9302,8362,8558,8017,8047,7672,7581,7241,7023,6897,6605,6379,6140,6121,5674,5776,5349,5259,4930,4741,4605,4138,4233,3534,3767,2845,3349,2155,2977,1552,2558,603,2419,517,2326,345r-47,-86l2233,259r,-87l2140,86r-93,l1953,,1581,1207r-372,776l930,2931,744,3707,605,4483,465,5259,326,6121,140,7241r,1121l47,9655,,11293r,2069l140,14224r93,862l372,15690r186,517l651,16552r233,517l1163,17500r418,862l1814,18621r139,258l2186,19138r140,259l2558,19483r186,172l2930,19741r186,l3256,19828r186,l3721,19828r326,86l4326,19828r279,l4977,19828r465,-87xe" fillcolor="blue" stroked="f" strokecolor="white" strokeweight="0">
                        <v:path arrowok="t" o:connecttype="custom" o:connectlocs="3582,6186;4206,6105;4776,5970;5400,5807;5916,5671;6458,5508;7001,5291;7517,5074;8005,4830;8493,4559;9009,4341;9497,4097;9931,3853;10393,3582;10827,3310;11288,3066;11478,2985;11614,2876;11586,2876;11532,2876;11288,2876;10772,2930;9796,2985;8792,2985;7760,2985;6811,2958;5780,2768;4695,2415;3853,2008;3121,1655;2470,1112;1737,488;1357,109;1303,54;1139,0;543,923;271,1655;82,2632;0,4206;217,4938;516,5372;1058,5861;1357,6105;1709,6213;2008,6241;2524,6241;3175,6213" o:connectangles="0,0,0,0,0,0,0,0,0,0,0,0,0,0,0,0,0,0,0,0,0,0,0,0,0,0,0,0,0,0,0,0,0,0,0,0,0,0,0,0,0,0,0,0,0,0,0"/>
                      </v:shape>
                      <w10:wrap anchorx="page" anchory="page"/>
                    </v:group>
                  </w:pict>
                </mc:Fallback>
              </mc:AlternateContent>
            </w:r>
            <w:r w:rsidR="00833212" w:rsidRPr="00976999">
              <w:rPr>
                <w:rFonts w:ascii="Arial" w:hAnsi="Arial" w:cs="Arial"/>
                <w:sz w:val="20"/>
                <w:szCs w:val="20"/>
              </w:rPr>
              <w:t>1C. Activités aéronautiques civiles – pour demande initiale seulement</w:t>
            </w:r>
          </w:p>
          <w:p w14:paraId="2940F4D6" w14:textId="77777777" w:rsidR="00833212" w:rsidRPr="00976999" w:rsidRDefault="00B42868" w:rsidP="00E307D3">
            <w:pPr>
              <w:rPr>
                <w:rFonts w:ascii="Arial" w:hAnsi="Arial" w:cs="Arial"/>
                <w:sz w:val="20"/>
                <w:szCs w:val="20"/>
                <w:lang w:val="en-GB"/>
              </w:rPr>
            </w:pPr>
            <w:r w:rsidRPr="00976999">
              <w:rPr>
                <w:rFonts w:ascii="Arial" w:hAnsi="Arial" w:cs="Arial"/>
                <w:i/>
                <w:iCs/>
                <w:sz w:val="16"/>
                <w:szCs w:val="16"/>
                <w:lang w:val="en-GB"/>
              </w:rPr>
              <w:t>(C</w:t>
            </w:r>
            <w:r w:rsidR="00833212" w:rsidRPr="00976999">
              <w:rPr>
                <w:rFonts w:ascii="Arial" w:hAnsi="Arial" w:cs="Arial"/>
                <w:i/>
                <w:iCs/>
                <w:sz w:val="16"/>
                <w:szCs w:val="16"/>
                <w:lang w:val="en-GB"/>
              </w:rPr>
              <w:t>ivil aviation activities -  for initial approval only)</w:t>
            </w:r>
          </w:p>
        </w:tc>
      </w:tr>
      <w:tr w:rsidR="00976999" w:rsidRPr="00976999" w14:paraId="7904E4F5" w14:textId="77777777" w:rsidTr="00B82134">
        <w:trPr>
          <w:trHeight w:val="473"/>
          <w:jc w:val="center"/>
        </w:trPr>
        <w:tc>
          <w:tcPr>
            <w:tcW w:w="10774" w:type="dxa"/>
            <w:gridSpan w:val="7"/>
            <w:tcBorders>
              <w:top w:val="single" w:sz="4" w:space="0" w:color="auto"/>
              <w:left w:val="single" w:sz="8" w:space="0" w:color="auto"/>
              <w:bottom w:val="single" w:sz="8" w:space="0" w:color="000000"/>
              <w:right w:val="single" w:sz="8" w:space="0" w:color="000000"/>
            </w:tcBorders>
            <w:shd w:val="clear" w:color="auto" w:fill="auto"/>
            <w:noWrap/>
          </w:tcPr>
          <w:p w14:paraId="0671FBB9" w14:textId="77777777" w:rsidR="00833212" w:rsidRPr="00976999" w:rsidRDefault="00833212" w:rsidP="00E80FC7">
            <w:pPr>
              <w:rPr>
                <w:sz w:val="20"/>
                <w:szCs w:val="20"/>
                <w:lang w:val="en-US"/>
              </w:rPr>
            </w:pPr>
          </w:p>
          <w:tbl>
            <w:tblPr>
              <w:tblW w:w="0" w:type="auto"/>
              <w:tblInd w:w="4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9"/>
              <w:gridCol w:w="2371"/>
              <w:gridCol w:w="2384"/>
              <w:gridCol w:w="2342"/>
            </w:tblGrid>
            <w:tr w:rsidR="00976999" w:rsidRPr="00976999" w14:paraId="5AA9C0F0" w14:textId="77777777" w:rsidTr="00E80FC7">
              <w:tc>
                <w:tcPr>
                  <w:tcW w:w="2409" w:type="dxa"/>
                  <w:shd w:val="clear" w:color="auto" w:fill="auto"/>
                </w:tcPr>
                <w:p w14:paraId="5DD29B62" w14:textId="77777777" w:rsidR="007919C7" w:rsidRPr="00976999" w:rsidRDefault="007919C7" w:rsidP="00E80FC7">
                  <w:pPr>
                    <w:jc w:val="center"/>
                    <w:rPr>
                      <w:rFonts w:ascii="Arial" w:hAnsi="Arial" w:cs="Arial"/>
                      <w:sz w:val="20"/>
                      <w:szCs w:val="20"/>
                    </w:rPr>
                  </w:pPr>
                  <w:r w:rsidRPr="00976999">
                    <w:rPr>
                      <w:rFonts w:ascii="Arial" w:hAnsi="Arial" w:cs="Arial"/>
                      <w:sz w:val="20"/>
                      <w:szCs w:val="20"/>
                    </w:rPr>
                    <w:t>Client</w:t>
                  </w:r>
                  <w:r w:rsidR="001C1F80" w:rsidRPr="00976999">
                    <w:rPr>
                      <w:rFonts w:ascii="Arial" w:hAnsi="Arial" w:cs="Arial"/>
                      <w:sz w:val="20"/>
                      <w:szCs w:val="20"/>
                    </w:rPr>
                    <w:t>(s)</w:t>
                  </w:r>
                </w:p>
                <w:p w14:paraId="739FDAC3" w14:textId="77777777" w:rsidR="00C927F8" w:rsidRPr="00976999" w:rsidRDefault="00C927F8" w:rsidP="00E80FC7">
                  <w:pPr>
                    <w:jc w:val="center"/>
                    <w:rPr>
                      <w:rFonts w:ascii="Arial" w:hAnsi="Arial" w:cs="Arial"/>
                      <w:i/>
                      <w:sz w:val="16"/>
                      <w:szCs w:val="16"/>
                    </w:rPr>
                  </w:pPr>
                  <w:r w:rsidRPr="00976999">
                    <w:rPr>
                      <w:rFonts w:ascii="Arial" w:hAnsi="Arial" w:cs="Arial"/>
                      <w:i/>
                      <w:sz w:val="16"/>
                      <w:szCs w:val="16"/>
                    </w:rPr>
                    <w:t>(Customer</w:t>
                  </w:r>
                  <w:r w:rsidR="001C1F80" w:rsidRPr="00976999">
                    <w:rPr>
                      <w:rFonts w:ascii="Arial" w:hAnsi="Arial" w:cs="Arial"/>
                      <w:i/>
                      <w:sz w:val="16"/>
                      <w:szCs w:val="16"/>
                    </w:rPr>
                    <w:t>(s)</w:t>
                  </w:r>
                  <w:r w:rsidRPr="00976999">
                    <w:rPr>
                      <w:rFonts w:ascii="Arial" w:hAnsi="Arial" w:cs="Arial"/>
                      <w:i/>
                      <w:sz w:val="16"/>
                      <w:szCs w:val="16"/>
                    </w:rPr>
                    <w:t>)</w:t>
                  </w:r>
                </w:p>
              </w:tc>
              <w:tc>
                <w:tcPr>
                  <w:tcW w:w="2371" w:type="dxa"/>
                  <w:shd w:val="clear" w:color="auto" w:fill="auto"/>
                </w:tcPr>
                <w:p w14:paraId="569854B6" w14:textId="77777777" w:rsidR="007919C7" w:rsidRPr="00976999" w:rsidRDefault="007919C7" w:rsidP="00E80FC7">
                  <w:pPr>
                    <w:jc w:val="center"/>
                    <w:rPr>
                      <w:rFonts w:ascii="Arial" w:hAnsi="Arial" w:cs="Arial"/>
                      <w:sz w:val="20"/>
                      <w:szCs w:val="20"/>
                    </w:rPr>
                  </w:pPr>
                  <w:r w:rsidRPr="00976999">
                    <w:rPr>
                      <w:rFonts w:ascii="Arial" w:hAnsi="Arial" w:cs="Arial"/>
                      <w:sz w:val="20"/>
                      <w:szCs w:val="20"/>
                    </w:rPr>
                    <w:t>Programme(s)</w:t>
                  </w:r>
                </w:p>
                <w:p w14:paraId="2CF6BD49" w14:textId="77777777" w:rsidR="00C927F8" w:rsidRPr="00976999" w:rsidRDefault="00C927F8" w:rsidP="00E80FC7">
                  <w:pPr>
                    <w:jc w:val="center"/>
                    <w:rPr>
                      <w:rFonts w:ascii="Arial" w:hAnsi="Arial" w:cs="Arial"/>
                      <w:i/>
                      <w:sz w:val="16"/>
                      <w:szCs w:val="16"/>
                    </w:rPr>
                  </w:pPr>
                  <w:r w:rsidRPr="00976999">
                    <w:rPr>
                      <w:rFonts w:ascii="Arial" w:hAnsi="Arial" w:cs="Arial"/>
                      <w:i/>
                      <w:sz w:val="16"/>
                      <w:szCs w:val="16"/>
                    </w:rPr>
                    <w:t>(Program(s))</w:t>
                  </w:r>
                </w:p>
              </w:tc>
              <w:tc>
                <w:tcPr>
                  <w:tcW w:w="2384" w:type="dxa"/>
                  <w:shd w:val="clear" w:color="auto" w:fill="auto"/>
                </w:tcPr>
                <w:p w14:paraId="10C853F8" w14:textId="77777777" w:rsidR="007919C7" w:rsidRPr="00976999" w:rsidRDefault="007919C7" w:rsidP="00E80FC7">
                  <w:pPr>
                    <w:jc w:val="center"/>
                    <w:rPr>
                      <w:rFonts w:ascii="Arial" w:hAnsi="Arial" w:cs="Arial"/>
                      <w:sz w:val="20"/>
                      <w:szCs w:val="20"/>
                    </w:rPr>
                  </w:pPr>
                  <w:r w:rsidRPr="00976999">
                    <w:rPr>
                      <w:rFonts w:ascii="Arial" w:hAnsi="Arial" w:cs="Arial"/>
                      <w:sz w:val="20"/>
                      <w:szCs w:val="20"/>
                    </w:rPr>
                    <w:t>Famille(s) de matériel</w:t>
                  </w:r>
                </w:p>
                <w:p w14:paraId="7049F847" w14:textId="77777777" w:rsidR="00C927F8" w:rsidRPr="00976999" w:rsidRDefault="00C927F8" w:rsidP="00E80FC7">
                  <w:pPr>
                    <w:jc w:val="center"/>
                    <w:rPr>
                      <w:rFonts w:ascii="Arial" w:hAnsi="Arial" w:cs="Arial"/>
                      <w:sz w:val="20"/>
                      <w:szCs w:val="20"/>
                    </w:rPr>
                  </w:pPr>
                  <w:r w:rsidRPr="00976999">
                    <w:rPr>
                      <w:rFonts w:ascii="Arial" w:hAnsi="Arial" w:cs="Arial"/>
                      <w:i/>
                      <w:sz w:val="16"/>
                      <w:szCs w:val="16"/>
                      <w:lang w:val="en-GB"/>
                    </w:rPr>
                    <w:t>(Type(s) of materiel)</w:t>
                  </w:r>
                </w:p>
              </w:tc>
              <w:tc>
                <w:tcPr>
                  <w:tcW w:w="2342" w:type="dxa"/>
                  <w:shd w:val="clear" w:color="auto" w:fill="auto"/>
                </w:tcPr>
                <w:p w14:paraId="60C6BBEB" w14:textId="77777777" w:rsidR="007919C7" w:rsidRPr="00976999" w:rsidRDefault="007919C7" w:rsidP="00E80FC7">
                  <w:pPr>
                    <w:jc w:val="center"/>
                    <w:rPr>
                      <w:rFonts w:ascii="Arial" w:hAnsi="Arial" w:cs="Arial"/>
                      <w:sz w:val="20"/>
                      <w:szCs w:val="20"/>
                    </w:rPr>
                  </w:pPr>
                  <w:r w:rsidRPr="00976999">
                    <w:rPr>
                      <w:rFonts w:ascii="Arial" w:hAnsi="Arial" w:cs="Arial"/>
                      <w:sz w:val="20"/>
                      <w:szCs w:val="20"/>
                    </w:rPr>
                    <w:t>Type d’activité</w:t>
                  </w:r>
                </w:p>
                <w:p w14:paraId="43241796" w14:textId="77777777" w:rsidR="00C927F8" w:rsidRPr="00976999" w:rsidRDefault="00C927F8" w:rsidP="00E80FC7">
                  <w:pPr>
                    <w:jc w:val="center"/>
                    <w:rPr>
                      <w:rFonts w:ascii="Arial" w:hAnsi="Arial" w:cs="Arial"/>
                      <w:i/>
                      <w:sz w:val="16"/>
                      <w:szCs w:val="16"/>
                    </w:rPr>
                  </w:pPr>
                  <w:r w:rsidRPr="00976999">
                    <w:rPr>
                      <w:rFonts w:ascii="Arial" w:hAnsi="Arial" w:cs="Arial"/>
                      <w:i/>
                      <w:sz w:val="16"/>
                      <w:szCs w:val="16"/>
                    </w:rPr>
                    <w:t>(</w:t>
                  </w:r>
                  <w:r w:rsidRPr="00976999">
                    <w:rPr>
                      <w:rFonts w:ascii="Arial" w:hAnsi="Arial" w:cs="Arial"/>
                      <w:i/>
                      <w:sz w:val="16"/>
                      <w:szCs w:val="16"/>
                      <w:lang w:val="en-GB"/>
                    </w:rPr>
                    <w:t>Activity</w:t>
                  </w:r>
                  <w:r w:rsidRPr="00976999">
                    <w:rPr>
                      <w:rFonts w:ascii="Arial" w:hAnsi="Arial" w:cs="Arial"/>
                      <w:i/>
                      <w:sz w:val="16"/>
                      <w:szCs w:val="16"/>
                    </w:rPr>
                    <w:t>)</w:t>
                  </w:r>
                </w:p>
              </w:tc>
            </w:tr>
            <w:tr w:rsidR="00976999" w:rsidRPr="00976999" w14:paraId="225605BD" w14:textId="77777777" w:rsidTr="00E80FC7">
              <w:tc>
                <w:tcPr>
                  <w:tcW w:w="2409" w:type="dxa"/>
                  <w:shd w:val="clear" w:color="auto" w:fill="auto"/>
                </w:tcPr>
                <w:p w14:paraId="3D5BA329" w14:textId="77777777" w:rsidR="007919C7" w:rsidRPr="00976999" w:rsidRDefault="007919C7" w:rsidP="007919C7">
                  <w:pPr>
                    <w:rPr>
                      <w:rFonts w:ascii="Arial" w:hAnsi="Arial" w:cs="Arial"/>
                      <w:sz w:val="20"/>
                      <w:szCs w:val="20"/>
                    </w:rPr>
                  </w:pPr>
                </w:p>
                <w:p w14:paraId="7F8F2BEA" w14:textId="77777777" w:rsidR="007919C7" w:rsidRPr="00976999" w:rsidRDefault="007919C7" w:rsidP="00E80FC7">
                  <w:pPr>
                    <w:rPr>
                      <w:rFonts w:ascii="Arial" w:hAnsi="Arial" w:cs="Arial"/>
                      <w:sz w:val="20"/>
                      <w:szCs w:val="20"/>
                    </w:rPr>
                  </w:pPr>
                </w:p>
              </w:tc>
              <w:tc>
                <w:tcPr>
                  <w:tcW w:w="2371" w:type="dxa"/>
                  <w:shd w:val="clear" w:color="auto" w:fill="auto"/>
                </w:tcPr>
                <w:p w14:paraId="3294AFE9" w14:textId="77777777" w:rsidR="007919C7" w:rsidRPr="00976999" w:rsidRDefault="007919C7" w:rsidP="00E80FC7">
                  <w:pPr>
                    <w:rPr>
                      <w:rFonts w:ascii="Arial" w:hAnsi="Arial" w:cs="Arial"/>
                      <w:sz w:val="20"/>
                      <w:szCs w:val="20"/>
                    </w:rPr>
                  </w:pPr>
                </w:p>
              </w:tc>
              <w:tc>
                <w:tcPr>
                  <w:tcW w:w="2384" w:type="dxa"/>
                  <w:shd w:val="clear" w:color="auto" w:fill="auto"/>
                </w:tcPr>
                <w:p w14:paraId="0D2D59E2" w14:textId="77777777" w:rsidR="007919C7" w:rsidRPr="00976999" w:rsidRDefault="007919C7" w:rsidP="00E80FC7">
                  <w:pPr>
                    <w:rPr>
                      <w:rFonts w:ascii="Arial" w:hAnsi="Arial" w:cs="Arial"/>
                      <w:sz w:val="20"/>
                      <w:szCs w:val="20"/>
                    </w:rPr>
                  </w:pPr>
                </w:p>
              </w:tc>
              <w:tc>
                <w:tcPr>
                  <w:tcW w:w="2342" w:type="dxa"/>
                  <w:shd w:val="clear" w:color="auto" w:fill="auto"/>
                </w:tcPr>
                <w:p w14:paraId="1FDDFD95" w14:textId="77777777" w:rsidR="007919C7" w:rsidRPr="00976999" w:rsidRDefault="007919C7" w:rsidP="00E80FC7">
                  <w:pPr>
                    <w:rPr>
                      <w:rFonts w:ascii="Arial" w:hAnsi="Arial" w:cs="Arial"/>
                      <w:sz w:val="20"/>
                      <w:szCs w:val="20"/>
                    </w:rPr>
                  </w:pPr>
                </w:p>
              </w:tc>
            </w:tr>
            <w:tr w:rsidR="00976999" w:rsidRPr="00976999" w14:paraId="731822F0" w14:textId="77777777" w:rsidTr="00E80FC7">
              <w:tc>
                <w:tcPr>
                  <w:tcW w:w="2409" w:type="dxa"/>
                  <w:shd w:val="clear" w:color="auto" w:fill="auto"/>
                </w:tcPr>
                <w:p w14:paraId="5926D782" w14:textId="77777777" w:rsidR="007919C7" w:rsidRPr="00976999" w:rsidRDefault="007919C7" w:rsidP="007919C7">
                  <w:pPr>
                    <w:rPr>
                      <w:rFonts w:ascii="Arial" w:hAnsi="Arial" w:cs="Arial"/>
                      <w:sz w:val="20"/>
                      <w:szCs w:val="20"/>
                    </w:rPr>
                  </w:pPr>
                </w:p>
                <w:p w14:paraId="42268ABE" w14:textId="77777777" w:rsidR="007919C7" w:rsidRPr="00976999" w:rsidRDefault="007919C7" w:rsidP="00E80FC7">
                  <w:pPr>
                    <w:rPr>
                      <w:rFonts w:ascii="Arial" w:hAnsi="Arial" w:cs="Arial"/>
                      <w:sz w:val="20"/>
                      <w:szCs w:val="20"/>
                    </w:rPr>
                  </w:pPr>
                </w:p>
              </w:tc>
              <w:tc>
                <w:tcPr>
                  <w:tcW w:w="2371" w:type="dxa"/>
                  <w:shd w:val="clear" w:color="auto" w:fill="auto"/>
                </w:tcPr>
                <w:p w14:paraId="5BA55FCE" w14:textId="77777777" w:rsidR="007919C7" w:rsidRPr="00976999" w:rsidRDefault="007919C7" w:rsidP="00E80FC7">
                  <w:pPr>
                    <w:rPr>
                      <w:rFonts w:ascii="Arial" w:hAnsi="Arial" w:cs="Arial"/>
                      <w:sz w:val="20"/>
                      <w:szCs w:val="20"/>
                    </w:rPr>
                  </w:pPr>
                </w:p>
              </w:tc>
              <w:tc>
                <w:tcPr>
                  <w:tcW w:w="2384" w:type="dxa"/>
                  <w:shd w:val="clear" w:color="auto" w:fill="auto"/>
                </w:tcPr>
                <w:p w14:paraId="7259584B" w14:textId="77777777" w:rsidR="007919C7" w:rsidRPr="00976999" w:rsidRDefault="007919C7" w:rsidP="00E80FC7">
                  <w:pPr>
                    <w:rPr>
                      <w:rFonts w:ascii="Arial" w:hAnsi="Arial" w:cs="Arial"/>
                      <w:sz w:val="20"/>
                      <w:szCs w:val="20"/>
                    </w:rPr>
                  </w:pPr>
                </w:p>
              </w:tc>
              <w:tc>
                <w:tcPr>
                  <w:tcW w:w="2342" w:type="dxa"/>
                  <w:shd w:val="clear" w:color="auto" w:fill="auto"/>
                </w:tcPr>
                <w:p w14:paraId="689D3C1D" w14:textId="77777777" w:rsidR="007919C7" w:rsidRPr="00976999" w:rsidRDefault="007919C7" w:rsidP="00E80FC7">
                  <w:pPr>
                    <w:rPr>
                      <w:rFonts w:ascii="Arial" w:hAnsi="Arial" w:cs="Arial"/>
                      <w:sz w:val="20"/>
                      <w:szCs w:val="20"/>
                    </w:rPr>
                  </w:pPr>
                </w:p>
              </w:tc>
            </w:tr>
            <w:tr w:rsidR="00976999" w:rsidRPr="00976999" w14:paraId="6D6B5F81" w14:textId="77777777" w:rsidTr="00E80FC7">
              <w:tc>
                <w:tcPr>
                  <w:tcW w:w="2409" w:type="dxa"/>
                  <w:shd w:val="clear" w:color="auto" w:fill="auto"/>
                </w:tcPr>
                <w:p w14:paraId="00013B71" w14:textId="77777777" w:rsidR="007919C7" w:rsidRPr="00976999" w:rsidRDefault="007919C7" w:rsidP="007919C7">
                  <w:pPr>
                    <w:rPr>
                      <w:rFonts w:ascii="Arial" w:hAnsi="Arial" w:cs="Arial"/>
                      <w:sz w:val="20"/>
                      <w:szCs w:val="20"/>
                    </w:rPr>
                  </w:pPr>
                </w:p>
                <w:p w14:paraId="4A52010B" w14:textId="77777777" w:rsidR="007919C7" w:rsidRPr="00976999" w:rsidRDefault="007919C7" w:rsidP="00E80FC7">
                  <w:pPr>
                    <w:rPr>
                      <w:rFonts w:ascii="Arial" w:hAnsi="Arial" w:cs="Arial"/>
                      <w:sz w:val="20"/>
                      <w:szCs w:val="20"/>
                    </w:rPr>
                  </w:pPr>
                </w:p>
              </w:tc>
              <w:tc>
                <w:tcPr>
                  <w:tcW w:w="2371" w:type="dxa"/>
                  <w:shd w:val="clear" w:color="auto" w:fill="auto"/>
                </w:tcPr>
                <w:p w14:paraId="46FED62B" w14:textId="77777777" w:rsidR="007919C7" w:rsidRPr="00976999" w:rsidRDefault="007919C7" w:rsidP="00E80FC7">
                  <w:pPr>
                    <w:rPr>
                      <w:rFonts w:ascii="Arial" w:hAnsi="Arial" w:cs="Arial"/>
                      <w:sz w:val="20"/>
                      <w:szCs w:val="20"/>
                    </w:rPr>
                  </w:pPr>
                </w:p>
              </w:tc>
              <w:tc>
                <w:tcPr>
                  <w:tcW w:w="2384" w:type="dxa"/>
                  <w:shd w:val="clear" w:color="auto" w:fill="auto"/>
                </w:tcPr>
                <w:p w14:paraId="396B08C9" w14:textId="77777777" w:rsidR="007919C7" w:rsidRPr="00976999" w:rsidRDefault="007919C7" w:rsidP="00E80FC7">
                  <w:pPr>
                    <w:rPr>
                      <w:rFonts w:ascii="Arial" w:hAnsi="Arial" w:cs="Arial"/>
                      <w:sz w:val="20"/>
                      <w:szCs w:val="20"/>
                    </w:rPr>
                  </w:pPr>
                </w:p>
              </w:tc>
              <w:tc>
                <w:tcPr>
                  <w:tcW w:w="2342" w:type="dxa"/>
                  <w:shd w:val="clear" w:color="auto" w:fill="auto"/>
                </w:tcPr>
                <w:p w14:paraId="5A3CE6B4" w14:textId="77777777" w:rsidR="007919C7" w:rsidRPr="00976999" w:rsidRDefault="007919C7" w:rsidP="00E80FC7">
                  <w:pPr>
                    <w:rPr>
                      <w:rFonts w:ascii="Arial" w:hAnsi="Arial" w:cs="Arial"/>
                      <w:sz w:val="20"/>
                      <w:szCs w:val="20"/>
                    </w:rPr>
                  </w:pPr>
                </w:p>
              </w:tc>
            </w:tr>
          </w:tbl>
          <w:p w14:paraId="4B3BC914" w14:textId="77777777" w:rsidR="00E01DF2" w:rsidRPr="00976999" w:rsidRDefault="00E01DF2" w:rsidP="00E80FC7">
            <w:pPr>
              <w:tabs>
                <w:tab w:val="left" w:pos="3011"/>
                <w:tab w:val="left" w:pos="5382"/>
                <w:tab w:val="left" w:pos="7766"/>
              </w:tabs>
              <w:ind w:left="602"/>
              <w:rPr>
                <w:rFonts w:ascii="Arial" w:hAnsi="Arial" w:cs="Arial"/>
                <w:sz w:val="20"/>
                <w:szCs w:val="20"/>
              </w:rPr>
            </w:pPr>
          </w:p>
          <w:p w14:paraId="4F9DEFC9" w14:textId="77777777" w:rsidR="00833212" w:rsidRPr="00976999" w:rsidRDefault="00833212" w:rsidP="00E80FC7">
            <w:pPr>
              <w:rPr>
                <w:sz w:val="20"/>
                <w:szCs w:val="20"/>
              </w:rPr>
            </w:pPr>
          </w:p>
        </w:tc>
      </w:tr>
    </w:tbl>
    <w:p w14:paraId="4BD07D45" w14:textId="07FF5DEC" w:rsidR="00E01DF2" w:rsidRPr="00976999" w:rsidRDefault="00FC7154" w:rsidP="00F12C74">
      <w:pPr>
        <w:rPr>
          <w:rFonts w:ascii="Arial" w:hAnsi="Arial" w:cs="Arial"/>
          <w:sz w:val="20"/>
          <w:szCs w:val="20"/>
          <w:lang w:val="en-US"/>
        </w:rPr>
        <w:sectPr w:rsidR="00E01DF2" w:rsidRPr="00976999" w:rsidSect="00154151">
          <w:footerReference w:type="default" r:id="rId10"/>
          <w:pgSz w:w="11906" w:h="16838"/>
          <w:pgMar w:top="360" w:right="1417" w:bottom="568" w:left="1417" w:header="708" w:footer="499" w:gutter="0"/>
          <w:cols w:space="708"/>
          <w:docGrid w:linePitch="360"/>
        </w:sectPr>
      </w:pPr>
      <w:r>
        <w:rPr>
          <w:rFonts w:ascii="Arial" w:hAnsi="Arial" w:cs="Arial"/>
          <w:noProof/>
          <w:sz w:val="20"/>
          <w:szCs w:val="20"/>
          <w:lang w:val="en-US"/>
        </w:rPr>
        <mc:AlternateContent>
          <mc:Choice Requires="wps">
            <w:drawing>
              <wp:anchor distT="0" distB="0" distL="114300" distR="114300" simplePos="0" relativeHeight="251706368" behindDoc="0" locked="0" layoutInCell="1" allowOverlap="1" wp14:anchorId="47AAD0EC" wp14:editId="72A60A01">
                <wp:simplePos x="0" y="0"/>
                <wp:positionH relativeFrom="column">
                  <wp:posOffset>-625475</wp:posOffset>
                </wp:positionH>
                <wp:positionV relativeFrom="paragraph">
                  <wp:posOffset>2190115</wp:posOffset>
                </wp:positionV>
                <wp:extent cx="0" cy="204470"/>
                <wp:effectExtent l="0" t="0" r="38100" b="24130"/>
                <wp:wrapNone/>
                <wp:docPr id="58" name="Connecteur droit 58"/>
                <wp:cNvGraphicFramePr/>
                <a:graphic xmlns:a="http://schemas.openxmlformats.org/drawingml/2006/main">
                  <a:graphicData uri="http://schemas.microsoft.com/office/word/2010/wordprocessingShape">
                    <wps:wsp>
                      <wps:cNvCnPr/>
                      <wps:spPr>
                        <a:xfrm>
                          <a:off x="0" y="0"/>
                          <a:ext cx="0" cy="20447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4C69A5EE" id="Connecteur droit 58" o:spid="_x0000_s1026" style="position:absolute;z-index:2517063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49.25pt,172.45pt" to="-49.25pt,18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" strokecolor="black [3213]"/>
            </w:pict>
          </mc:Fallback>
        </mc:AlternateContent>
      </w:r>
    </w:p>
    <w:tbl>
      <w:tblPr>
        <w:tblW w:w="10774" w:type="dxa"/>
        <w:tblInd w:w="-861" w:type="dxa"/>
        <w:tblCellMar>
          <w:left w:w="70" w:type="dxa"/>
          <w:right w:w="70" w:type="dxa"/>
        </w:tblCellMar>
        <w:tblLook w:val="0000" w:firstRow="0" w:lastRow="0" w:firstColumn="0" w:lastColumn="0" w:noHBand="0" w:noVBand="0"/>
      </w:tblPr>
      <w:tblGrid>
        <w:gridCol w:w="10774"/>
      </w:tblGrid>
      <w:tr w:rsidR="00976999" w:rsidRPr="00EB4E22" w14:paraId="7F847FCF" w14:textId="77777777" w:rsidTr="001B59B7">
        <w:trPr>
          <w:trHeight w:val="1260"/>
          <w:tblHeader/>
        </w:trPr>
        <w:tc>
          <w:tcPr>
            <w:tcW w:w="10774" w:type="dxa"/>
            <w:tcBorders>
              <w:top w:val="single" w:sz="8" w:space="0" w:color="auto"/>
              <w:left w:val="single" w:sz="8" w:space="0" w:color="auto"/>
              <w:bottom w:val="nil"/>
              <w:right w:val="single" w:sz="8" w:space="0" w:color="000000"/>
            </w:tcBorders>
            <w:shd w:val="clear" w:color="auto" w:fill="auto"/>
            <w:vAlign w:val="bottom"/>
          </w:tcPr>
          <w:p w14:paraId="18629A0F" w14:textId="4E27B49C" w:rsidR="00E01DF2" w:rsidRPr="00976999" w:rsidRDefault="00A33962" w:rsidP="009D3931">
            <w:pPr>
              <w:spacing w:before="60"/>
              <w:jc w:val="center"/>
              <w:rPr>
                <w:rFonts w:ascii="Arial" w:hAnsi="Arial" w:cs="Arial"/>
                <w:b/>
                <w:bCs/>
                <w:sz w:val="20"/>
                <w:szCs w:val="20"/>
              </w:rPr>
            </w:pPr>
            <w:r>
              <w:rPr>
                <w:noProof/>
              </w:rPr>
              <w:lastRenderedPageBreak/>
              <w:drawing>
                <wp:anchor distT="0" distB="0" distL="114300" distR="114300" simplePos="0" relativeHeight="251725824" behindDoc="0" locked="0" layoutInCell="1" allowOverlap="1" wp14:anchorId="5C2E7D49" wp14:editId="188BF48F">
                  <wp:simplePos x="0" y="0"/>
                  <wp:positionH relativeFrom="column">
                    <wp:posOffset>6035040</wp:posOffset>
                  </wp:positionH>
                  <wp:positionV relativeFrom="paragraph">
                    <wp:posOffset>-365760</wp:posOffset>
                  </wp:positionV>
                  <wp:extent cx="682625" cy="474980"/>
                  <wp:effectExtent l="0" t="0" r="3175" b="1270"/>
                  <wp:wrapNone/>
                  <wp:docPr id="71" name="Imag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Image 45"/>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682625" cy="474980"/>
                          </a:xfrm>
                          <a:prstGeom prst="rect">
                            <a:avLst/>
                          </a:prstGeom>
                        </pic:spPr>
                      </pic:pic>
                    </a:graphicData>
                  </a:graphic>
                  <wp14:sizeRelH relativeFrom="margin">
                    <wp14:pctWidth>0</wp14:pctWidth>
                  </wp14:sizeRelH>
                  <wp14:sizeRelV relativeFrom="margin">
                    <wp14:pctHeight>0</wp14:pctHeight>
                  </wp14:sizeRelV>
                </wp:anchor>
              </w:drawing>
            </w:r>
            <w:r w:rsidR="00F2001E" w:rsidRPr="00EB4E22">
              <w:rPr>
                <w:rFonts w:ascii="Arial" w:hAnsi="Arial" w:cs="Arial"/>
                <w:b/>
                <w:bCs/>
                <w:noProof/>
                <w:sz w:val="20"/>
                <w:szCs w:val="20"/>
              </w:rPr>
              <w:drawing>
                <wp:anchor distT="0" distB="0" distL="114300" distR="114300" simplePos="0" relativeHeight="251716608" behindDoc="0" locked="0" layoutInCell="1" allowOverlap="1" wp14:anchorId="267D2E55" wp14:editId="73D3C0C2">
                  <wp:simplePos x="0" y="0"/>
                  <wp:positionH relativeFrom="column">
                    <wp:posOffset>0</wp:posOffset>
                  </wp:positionH>
                  <wp:positionV relativeFrom="paragraph">
                    <wp:posOffset>-414655</wp:posOffset>
                  </wp:positionV>
                  <wp:extent cx="1235710" cy="637540"/>
                  <wp:effectExtent l="0" t="0" r="0" b="0"/>
                  <wp:wrapNone/>
                  <wp:docPr id="66" name="Imag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 18"/>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235710" cy="637540"/>
                          </a:xfrm>
                          <a:prstGeom prst="rect">
                            <a:avLst/>
                          </a:prstGeom>
                        </pic:spPr>
                      </pic:pic>
                    </a:graphicData>
                  </a:graphic>
                  <wp14:sizeRelH relativeFrom="margin">
                    <wp14:pctWidth>0</wp14:pctWidth>
                  </wp14:sizeRelH>
                  <wp14:sizeRelV relativeFrom="margin">
                    <wp14:pctHeight>0</wp14:pctHeight>
                  </wp14:sizeRelV>
                </wp:anchor>
              </w:drawing>
            </w:r>
            <w:r w:rsidR="00E01DF2" w:rsidRPr="00976999">
              <w:rPr>
                <w:rFonts w:ascii="Arial" w:hAnsi="Arial" w:cs="Arial"/>
                <w:b/>
                <w:bCs/>
                <w:sz w:val="20"/>
                <w:szCs w:val="20"/>
              </w:rPr>
              <w:t>DIRECTION DE LA SÉCURITÉ DE L'AVIATION CIVILE    -    France</w:t>
            </w:r>
          </w:p>
          <w:p w14:paraId="19BCEAB2" w14:textId="6F0C0210" w:rsidR="00E01DF2" w:rsidRPr="00EB4E22" w:rsidRDefault="00E01DF2" w:rsidP="00EB4E22">
            <w:pPr>
              <w:spacing w:before="60"/>
              <w:jc w:val="center"/>
              <w:rPr>
                <w:rFonts w:ascii="Arial" w:hAnsi="Arial" w:cs="Arial"/>
                <w:b/>
                <w:bCs/>
                <w:sz w:val="20"/>
                <w:szCs w:val="20"/>
              </w:rPr>
            </w:pPr>
            <w:r w:rsidRPr="00976999">
              <w:rPr>
                <w:rFonts w:ascii="Arial" w:hAnsi="Arial" w:cs="Arial"/>
                <w:b/>
                <w:bCs/>
                <w:sz w:val="20"/>
                <w:szCs w:val="20"/>
              </w:rPr>
              <w:t xml:space="preserve">Membre de l'Union Européenne </w:t>
            </w:r>
            <w:r w:rsidRPr="00EB4E22">
              <w:rPr>
                <w:rFonts w:ascii="Arial" w:hAnsi="Arial" w:cs="Arial"/>
                <w:b/>
                <w:bCs/>
                <w:sz w:val="20"/>
                <w:szCs w:val="20"/>
              </w:rPr>
              <w:t xml:space="preserve">(A </w:t>
            </w:r>
            <w:proofErr w:type="spellStart"/>
            <w:r w:rsidRPr="00EB4E22">
              <w:rPr>
                <w:rFonts w:ascii="Arial" w:hAnsi="Arial" w:cs="Arial"/>
                <w:b/>
                <w:bCs/>
                <w:sz w:val="20"/>
                <w:szCs w:val="20"/>
              </w:rPr>
              <w:t>Member</w:t>
            </w:r>
            <w:proofErr w:type="spellEnd"/>
            <w:r w:rsidRPr="00EB4E22">
              <w:rPr>
                <w:rFonts w:ascii="Arial" w:hAnsi="Arial" w:cs="Arial"/>
                <w:b/>
                <w:bCs/>
                <w:sz w:val="20"/>
                <w:szCs w:val="20"/>
              </w:rPr>
              <w:t xml:space="preserve"> State of the </w:t>
            </w:r>
            <w:proofErr w:type="spellStart"/>
            <w:r w:rsidRPr="00EB4E22">
              <w:rPr>
                <w:rFonts w:ascii="Arial" w:hAnsi="Arial" w:cs="Arial"/>
                <w:b/>
                <w:bCs/>
                <w:sz w:val="20"/>
                <w:szCs w:val="20"/>
              </w:rPr>
              <w:t>European</w:t>
            </w:r>
            <w:proofErr w:type="spellEnd"/>
            <w:r w:rsidRPr="00EB4E22">
              <w:rPr>
                <w:rFonts w:ascii="Arial" w:hAnsi="Arial" w:cs="Arial"/>
                <w:b/>
                <w:bCs/>
                <w:sz w:val="20"/>
                <w:szCs w:val="20"/>
              </w:rPr>
              <w:t xml:space="preserve"> Union)</w:t>
            </w:r>
          </w:p>
        </w:tc>
      </w:tr>
      <w:tr w:rsidR="00976999" w:rsidRPr="00976999" w14:paraId="3301FBFE" w14:textId="77777777" w:rsidTr="001B59B7">
        <w:trPr>
          <w:trHeight w:val="240"/>
        </w:trPr>
        <w:tc>
          <w:tcPr>
            <w:tcW w:w="10774" w:type="dxa"/>
            <w:tcBorders>
              <w:top w:val="single" w:sz="4" w:space="0" w:color="auto"/>
              <w:left w:val="single" w:sz="8" w:space="0" w:color="auto"/>
              <w:bottom w:val="single" w:sz="4" w:space="0" w:color="auto"/>
              <w:right w:val="single" w:sz="8" w:space="0" w:color="000000"/>
            </w:tcBorders>
            <w:shd w:val="clear" w:color="auto" w:fill="auto"/>
            <w:noWrap/>
            <w:vAlign w:val="center"/>
          </w:tcPr>
          <w:p w14:paraId="19281D8A" w14:textId="77777777" w:rsidR="00E01DF2" w:rsidRPr="00976999" w:rsidRDefault="00AF074D" w:rsidP="00AF074D">
            <w:pPr>
              <w:jc w:val="center"/>
              <w:rPr>
                <w:rFonts w:ascii="Arial" w:hAnsi="Arial" w:cs="Arial"/>
                <w:noProof/>
                <w:sz w:val="20"/>
                <w:szCs w:val="20"/>
              </w:rPr>
            </w:pPr>
            <w:r w:rsidRPr="00976999">
              <w:rPr>
                <w:rFonts w:ascii="Arial" w:hAnsi="Arial" w:cs="Arial"/>
                <w:b/>
                <w:bCs/>
                <w:sz w:val="18"/>
                <w:szCs w:val="18"/>
              </w:rPr>
              <w:t>FORMULAIRE DE DEMANDE OU DE MODIFICATION D'AGRÉMENT</w:t>
            </w:r>
          </w:p>
        </w:tc>
      </w:tr>
      <w:tr w:rsidR="00976999" w:rsidRPr="00526165" w14:paraId="52BEE3FE" w14:textId="77777777" w:rsidTr="001B59B7">
        <w:trPr>
          <w:trHeight w:val="240"/>
        </w:trPr>
        <w:tc>
          <w:tcPr>
            <w:tcW w:w="10774" w:type="dxa"/>
            <w:tcBorders>
              <w:top w:val="single" w:sz="4" w:space="0" w:color="auto"/>
              <w:left w:val="single" w:sz="8" w:space="0" w:color="auto"/>
              <w:bottom w:val="single" w:sz="4" w:space="0" w:color="auto"/>
              <w:right w:val="single" w:sz="8" w:space="0" w:color="000000"/>
            </w:tcBorders>
            <w:shd w:val="clear" w:color="auto" w:fill="auto"/>
            <w:noWrap/>
            <w:vAlign w:val="center"/>
          </w:tcPr>
          <w:p w14:paraId="6E2D1656" w14:textId="77777777" w:rsidR="00AF074D" w:rsidRPr="00976999" w:rsidRDefault="00AF074D" w:rsidP="00AF074D">
            <w:pPr>
              <w:jc w:val="center"/>
              <w:rPr>
                <w:rFonts w:ascii="Arial" w:hAnsi="Arial" w:cs="Arial"/>
                <w:b/>
                <w:bCs/>
                <w:sz w:val="18"/>
                <w:szCs w:val="18"/>
                <w:lang w:val="en-GB"/>
              </w:rPr>
            </w:pPr>
            <w:r w:rsidRPr="00976999">
              <w:rPr>
                <w:rFonts w:ascii="Arial" w:hAnsi="Arial" w:cs="Arial"/>
                <w:i/>
                <w:iCs/>
                <w:sz w:val="16"/>
                <w:szCs w:val="16"/>
                <w:lang w:val="en-GB"/>
              </w:rPr>
              <w:t>(Application form for initial approval or change)</w:t>
            </w:r>
          </w:p>
        </w:tc>
      </w:tr>
      <w:tr w:rsidR="00976999" w:rsidRPr="00526165" w14:paraId="4D8FA989" w14:textId="77777777" w:rsidTr="001B59B7">
        <w:trPr>
          <w:trHeight w:val="240"/>
        </w:trPr>
        <w:tc>
          <w:tcPr>
            <w:tcW w:w="10774" w:type="dxa"/>
            <w:tcBorders>
              <w:top w:val="single" w:sz="4" w:space="0" w:color="auto"/>
              <w:left w:val="single" w:sz="8" w:space="0" w:color="auto"/>
              <w:bottom w:val="single" w:sz="4" w:space="0" w:color="auto"/>
              <w:right w:val="single" w:sz="8" w:space="0" w:color="000000"/>
            </w:tcBorders>
            <w:shd w:val="clear" w:color="auto" w:fill="auto"/>
            <w:noWrap/>
            <w:vAlign w:val="center"/>
          </w:tcPr>
          <w:p w14:paraId="003D5FC5" w14:textId="77777777" w:rsidR="006E1ABC" w:rsidRPr="00976999" w:rsidRDefault="001B37B0" w:rsidP="00E01DF2">
            <w:pPr>
              <w:rPr>
                <w:rFonts w:ascii="Arial" w:hAnsi="Arial" w:cs="Arial"/>
                <w:sz w:val="20"/>
                <w:szCs w:val="20"/>
                <w:lang w:val="en-US"/>
              </w:rPr>
            </w:pPr>
            <w:r w:rsidRPr="00976999">
              <w:rPr>
                <w:rFonts w:ascii="Arial" w:hAnsi="Arial" w:cs="Arial"/>
                <w:sz w:val="20"/>
                <w:szCs w:val="20"/>
                <w:lang w:val="en-US"/>
              </w:rPr>
              <w:t>2</w:t>
            </w:r>
            <w:r w:rsidR="006E1ABC" w:rsidRPr="00976999">
              <w:rPr>
                <w:rFonts w:ascii="Arial" w:hAnsi="Arial" w:cs="Arial"/>
                <w:sz w:val="20"/>
                <w:szCs w:val="20"/>
                <w:lang w:val="en-US"/>
              </w:rPr>
              <w:t xml:space="preserve">. </w:t>
            </w:r>
            <w:r w:rsidR="00F12C74" w:rsidRPr="00976999">
              <w:rPr>
                <w:rFonts w:ascii="Arial" w:hAnsi="Arial" w:cs="Arial"/>
                <w:sz w:val="20"/>
                <w:szCs w:val="20"/>
                <w:lang w:val="en-US"/>
              </w:rPr>
              <w:t>R</w:t>
            </w:r>
            <w:r w:rsidR="006E1ABC" w:rsidRPr="00976999">
              <w:rPr>
                <w:rFonts w:ascii="Arial" w:hAnsi="Arial" w:cs="Arial"/>
                <w:sz w:val="20"/>
                <w:szCs w:val="20"/>
                <w:lang w:val="en-US"/>
              </w:rPr>
              <w:t>ésumé</w:t>
            </w:r>
            <w:r w:rsidR="00F12C74" w:rsidRPr="00976999">
              <w:rPr>
                <w:rFonts w:ascii="Arial" w:hAnsi="Arial" w:cs="Arial"/>
                <w:sz w:val="20"/>
                <w:szCs w:val="20"/>
                <w:lang w:val="en-US"/>
              </w:rPr>
              <w:t xml:space="preserve"> </w:t>
            </w:r>
            <w:r w:rsidR="00F12C74" w:rsidRPr="00976999">
              <w:rPr>
                <w:rFonts w:ascii="Arial" w:hAnsi="Arial" w:cs="Arial"/>
                <w:sz w:val="20"/>
                <w:szCs w:val="20"/>
                <w:shd w:val="clear" w:color="auto" w:fill="FFFFFF"/>
                <w:lang w:val="en-US"/>
              </w:rPr>
              <w:t>de(s)</w:t>
            </w:r>
            <w:r w:rsidR="006E1ABC" w:rsidRPr="00976999">
              <w:rPr>
                <w:rFonts w:ascii="Arial" w:hAnsi="Arial" w:cs="Arial"/>
                <w:sz w:val="20"/>
                <w:szCs w:val="20"/>
                <w:lang w:val="en-US"/>
              </w:rPr>
              <w:t xml:space="preserve"> </w:t>
            </w:r>
            <w:proofErr w:type="spellStart"/>
            <w:r w:rsidR="006E1ABC" w:rsidRPr="00976999">
              <w:rPr>
                <w:rFonts w:ascii="Arial" w:hAnsi="Arial" w:cs="Arial"/>
                <w:sz w:val="20"/>
                <w:szCs w:val="20"/>
                <w:lang w:val="en-US"/>
              </w:rPr>
              <w:t>activité</w:t>
            </w:r>
            <w:proofErr w:type="spellEnd"/>
            <w:r w:rsidR="00347FC2" w:rsidRPr="00976999">
              <w:rPr>
                <w:rFonts w:ascii="Arial" w:hAnsi="Arial" w:cs="Arial"/>
                <w:sz w:val="20"/>
                <w:szCs w:val="20"/>
                <w:lang w:val="en-US"/>
              </w:rPr>
              <w:t>(</w:t>
            </w:r>
            <w:r w:rsidR="006E1ABC" w:rsidRPr="00976999">
              <w:rPr>
                <w:rFonts w:ascii="Arial" w:hAnsi="Arial" w:cs="Arial"/>
                <w:sz w:val="20"/>
                <w:szCs w:val="20"/>
                <w:lang w:val="en-US"/>
              </w:rPr>
              <w:t>s</w:t>
            </w:r>
            <w:r w:rsidR="00347FC2" w:rsidRPr="00976999">
              <w:rPr>
                <w:rFonts w:ascii="Arial" w:hAnsi="Arial" w:cs="Arial"/>
                <w:sz w:val="20"/>
                <w:szCs w:val="20"/>
                <w:lang w:val="en-US"/>
              </w:rPr>
              <w:t>)</w:t>
            </w:r>
            <w:r w:rsidR="006E1ABC" w:rsidRPr="00976999">
              <w:rPr>
                <w:rFonts w:ascii="Arial" w:hAnsi="Arial" w:cs="Arial"/>
                <w:sz w:val="20"/>
                <w:szCs w:val="20"/>
                <w:lang w:val="en-US"/>
              </w:rPr>
              <w:t xml:space="preserve"> </w:t>
            </w:r>
            <w:proofErr w:type="spellStart"/>
            <w:r w:rsidR="006E1ABC" w:rsidRPr="00976999">
              <w:rPr>
                <w:rFonts w:ascii="Arial" w:hAnsi="Arial" w:cs="Arial"/>
                <w:sz w:val="20"/>
                <w:szCs w:val="20"/>
                <w:lang w:val="en-US"/>
              </w:rPr>
              <w:t>ou</w:t>
            </w:r>
            <w:proofErr w:type="spellEnd"/>
            <w:r w:rsidR="006E1ABC" w:rsidRPr="00976999">
              <w:rPr>
                <w:rFonts w:ascii="Arial" w:hAnsi="Arial" w:cs="Arial"/>
                <w:sz w:val="20"/>
                <w:szCs w:val="20"/>
                <w:lang w:val="en-US"/>
              </w:rPr>
              <w:t xml:space="preserve"> modification</w:t>
            </w:r>
            <w:r w:rsidR="00347FC2" w:rsidRPr="00976999">
              <w:rPr>
                <w:rFonts w:ascii="Arial" w:hAnsi="Arial" w:cs="Arial"/>
                <w:sz w:val="20"/>
                <w:szCs w:val="20"/>
                <w:lang w:val="en-US"/>
              </w:rPr>
              <w:t>(</w:t>
            </w:r>
            <w:r w:rsidR="006E1ABC" w:rsidRPr="00976999">
              <w:rPr>
                <w:rFonts w:ascii="Arial" w:hAnsi="Arial" w:cs="Arial"/>
                <w:sz w:val="20"/>
                <w:szCs w:val="20"/>
                <w:lang w:val="en-US"/>
              </w:rPr>
              <w:t>s</w:t>
            </w:r>
            <w:r w:rsidR="00347FC2" w:rsidRPr="00976999">
              <w:rPr>
                <w:rFonts w:ascii="Arial" w:hAnsi="Arial" w:cs="Arial"/>
                <w:sz w:val="20"/>
                <w:szCs w:val="20"/>
                <w:lang w:val="en-US"/>
              </w:rPr>
              <w:t>)</w:t>
            </w:r>
            <w:r w:rsidR="006E1ABC" w:rsidRPr="00976999">
              <w:rPr>
                <w:rFonts w:ascii="Arial" w:hAnsi="Arial" w:cs="Arial"/>
                <w:sz w:val="20"/>
                <w:szCs w:val="20"/>
                <w:lang w:val="en-US"/>
              </w:rPr>
              <w:t xml:space="preserve"> </w:t>
            </w:r>
            <w:proofErr w:type="spellStart"/>
            <w:r w:rsidR="006E1ABC" w:rsidRPr="00976999">
              <w:rPr>
                <w:rFonts w:ascii="Arial" w:hAnsi="Arial" w:cs="Arial"/>
                <w:sz w:val="20"/>
                <w:szCs w:val="20"/>
                <w:lang w:val="en-US"/>
              </w:rPr>
              <w:t>demandée</w:t>
            </w:r>
            <w:proofErr w:type="spellEnd"/>
            <w:r w:rsidR="00347FC2" w:rsidRPr="00976999">
              <w:rPr>
                <w:rFonts w:ascii="Arial" w:hAnsi="Arial" w:cs="Arial"/>
                <w:sz w:val="20"/>
                <w:szCs w:val="20"/>
                <w:lang w:val="en-US"/>
              </w:rPr>
              <w:t>(</w:t>
            </w:r>
            <w:r w:rsidR="006E1ABC" w:rsidRPr="00976999">
              <w:rPr>
                <w:rFonts w:ascii="Arial" w:hAnsi="Arial" w:cs="Arial"/>
                <w:sz w:val="20"/>
                <w:szCs w:val="20"/>
                <w:lang w:val="en-US"/>
              </w:rPr>
              <w:t>s</w:t>
            </w:r>
            <w:r w:rsidR="00347FC2" w:rsidRPr="00976999">
              <w:rPr>
                <w:rFonts w:ascii="Arial" w:hAnsi="Arial" w:cs="Arial"/>
                <w:sz w:val="20"/>
                <w:szCs w:val="20"/>
                <w:lang w:val="en-US"/>
              </w:rPr>
              <w:t>)</w:t>
            </w:r>
            <w:r w:rsidR="006E1ABC" w:rsidRPr="00976999">
              <w:rPr>
                <w:rFonts w:ascii="Arial" w:hAnsi="Arial" w:cs="Arial"/>
                <w:sz w:val="20"/>
                <w:szCs w:val="20"/>
                <w:lang w:val="en-US"/>
              </w:rPr>
              <w:t xml:space="preserve"> pour le</w:t>
            </w:r>
            <w:r w:rsidR="00347FC2" w:rsidRPr="00976999">
              <w:rPr>
                <w:rFonts w:ascii="Arial" w:hAnsi="Arial" w:cs="Arial"/>
                <w:sz w:val="20"/>
                <w:szCs w:val="20"/>
                <w:lang w:val="en-US"/>
              </w:rPr>
              <w:t>(</w:t>
            </w:r>
            <w:r w:rsidR="006E1ABC" w:rsidRPr="00976999">
              <w:rPr>
                <w:rFonts w:ascii="Arial" w:hAnsi="Arial" w:cs="Arial"/>
                <w:sz w:val="20"/>
                <w:szCs w:val="20"/>
                <w:lang w:val="en-US"/>
              </w:rPr>
              <w:t>s</w:t>
            </w:r>
            <w:r w:rsidR="00347FC2" w:rsidRPr="00976999">
              <w:rPr>
                <w:rFonts w:ascii="Arial" w:hAnsi="Arial" w:cs="Arial"/>
                <w:sz w:val="20"/>
                <w:szCs w:val="20"/>
                <w:lang w:val="en-US"/>
              </w:rPr>
              <w:t>)</w:t>
            </w:r>
            <w:r w:rsidR="006E1ABC" w:rsidRPr="00976999">
              <w:rPr>
                <w:rFonts w:ascii="Arial" w:hAnsi="Arial" w:cs="Arial"/>
                <w:sz w:val="20"/>
                <w:szCs w:val="20"/>
                <w:lang w:val="en-US"/>
              </w:rPr>
              <w:t xml:space="preserve"> site</w:t>
            </w:r>
            <w:r w:rsidR="00347FC2" w:rsidRPr="00976999">
              <w:rPr>
                <w:rFonts w:ascii="Arial" w:hAnsi="Arial" w:cs="Arial"/>
                <w:sz w:val="20"/>
                <w:szCs w:val="20"/>
                <w:lang w:val="en-US"/>
              </w:rPr>
              <w:t>(</w:t>
            </w:r>
            <w:r w:rsidR="006E1ABC" w:rsidRPr="00976999">
              <w:rPr>
                <w:rFonts w:ascii="Arial" w:hAnsi="Arial" w:cs="Arial"/>
                <w:sz w:val="20"/>
                <w:szCs w:val="20"/>
                <w:lang w:val="en-US"/>
              </w:rPr>
              <w:t>s</w:t>
            </w:r>
            <w:r w:rsidR="00347FC2" w:rsidRPr="00976999">
              <w:rPr>
                <w:rFonts w:ascii="Arial" w:hAnsi="Arial" w:cs="Arial"/>
                <w:sz w:val="20"/>
                <w:szCs w:val="20"/>
                <w:lang w:val="en-US"/>
              </w:rPr>
              <w:t>)</w:t>
            </w:r>
            <w:r w:rsidR="006E1ABC" w:rsidRPr="00976999">
              <w:rPr>
                <w:rFonts w:ascii="Arial" w:hAnsi="Arial" w:cs="Arial"/>
                <w:sz w:val="20"/>
                <w:szCs w:val="20"/>
                <w:lang w:val="en-US"/>
              </w:rPr>
              <w:t xml:space="preserve"> </w:t>
            </w:r>
            <w:r w:rsidR="00BF3A13" w:rsidRPr="00976999">
              <w:rPr>
                <w:rFonts w:ascii="Arial" w:hAnsi="Arial" w:cs="Arial"/>
                <w:sz w:val="20"/>
                <w:szCs w:val="20"/>
                <w:lang w:val="en-US"/>
              </w:rPr>
              <w:t xml:space="preserve">du </w:t>
            </w:r>
            <w:r w:rsidR="006E1ABC" w:rsidRPr="00976999">
              <w:rPr>
                <w:rFonts w:ascii="Arial" w:hAnsi="Arial" w:cs="Arial"/>
                <w:sz w:val="20"/>
                <w:szCs w:val="20"/>
                <w:lang w:val="en-US"/>
              </w:rPr>
              <w:t xml:space="preserve">§ </w:t>
            </w:r>
            <w:r w:rsidR="004C6D2C" w:rsidRPr="00976999">
              <w:rPr>
                <w:rFonts w:ascii="Arial" w:hAnsi="Arial" w:cs="Arial"/>
                <w:sz w:val="20"/>
                <w:szCs w:val="20"/>
                <w:lang w:val="en-US"/>
              </w:rPr>
              <w:t xml:space="preserve">4 </w:t>
            </w:r>
            <w:r w:rsidR="006E1ABC" w:rsidRPr="00976999">
              <w:rPr>
                <w:rFonts w:ascii="Arial" w:hAnsi="Arial" w:cs="Arial"/>
                <w:i/>
                <w:iCs/>
                <w:sz w:val="16"/>
                <w:szCs w:val="16"/>
                <w:lang w:val="en-US"/>
              </w:rPr>
              <w:t>(brief summary of proposed activit</w:t>
            </w:r>
            <w:r w:rsidR="00347FC2" w:rsidRPr="00976999">
              <w:rPr>
                <w:rFonts w:ascii="Arial" w:hAnsi="Arial" w:cs="Arial"/>
                <w:i/>
                <w:iCs/>
                <w:sz w:val="16"/>
                <w:szCs w:val="16"/>
                <w:lang w:val="en-US"/>
              </w:rPr>
              <w:t>y(</w:t>
            </w:r>
            <w:proofErr w:type="spellStart"/>
            <w:r w:rsidR="006E1ABC" w:rsidRPr="00976999">
              <w:rPr>
                <w:rFonts w:ascii="Arial" w:hAnsi="Arial" w:cs="Arial"/>
                <w:i/>
                <w:iCs/>
                <w:sz w:val="16"/>
                <w:szCs w:val="16"/>
                <w:lang w:val="en-US"/>
              </w:rPr>
              <w:t>ies</w:t>
            </w:r>
            <w:proofErr w:type="spellEnd"/>
            <w:r w:rsidR="00347FC2" w:rsidRPr="00976999">
              <w:rPr>
                <w:rFonts w:ascii="Arial" w:hAnsi="Arial" w:cs="Arial"/>
                <w:i/>
                <w:iCs/>
                <w:sz w:val="16"/>
                <w:szCs w:val="16"/>
                <w:lang w:val="en-US"/>
              </w:rPr>
              <w:t>)</w:t>
            </w:r>
            <w:r w:rsidR="006E1ABC" w:rsidRPr="00976999">
              <w:rPr>
                <w:rFonts w:ascii="Arial" w:hAnsi="Arial" w:cs="Arial"/>
                <w:i/>
                <w:iCs/>
                <w:sz w:val="16"/>
                <w:szCs w:val="16"/>
                <w:lang w:val="en-US"/>
              </w:rPr>
              <w:t xml:space="preserve"> or change</w:t>
            </w:r>
            <w:r w:rsidR="00347FC2" w:rsidRPr="00976999">
              <w:rPr>
                <w:rFonts w:ascii="Arial" w:hAnsi="Arial" w:cs="Arial"/>
                <w:i/>
                <w:iCs/>
                <w:sz w:val="16"/>
                <w:szCs w:val="16"/>
                <w:lang w:val="en-US"/>
              </w:rPr>
              <w:t>(</w:t>
            </w:r>
            <w:r w:rsidR="006E1ABC" w:rsidRPr="00976999">
              <w:rPr>
                <w:rFonts w:ascii="Arial" w:hAnsi="Arial" w:cs="Arial"/>
                <w:i/>
                <w:iCs/>
                <w:sz w:val="16"/>
                <w:szCs w:val="16"/>
                <w:lang w:val="en-US"/>
              </w:rPr>
              <w:t>s</w:t>
            </w:r>
            <w:r w:rsidR="00347FC2" w:rsidRPr="00976999">
              <w:rPr>
                <w:rFonts w:ascii="Arial" w:hAnsi="Arial" w:cs="Arial"/>
                <w:i/>
                <w:iCs/>
                <w:sz w:val="16"/>
                <w:szCs w:val="16"/>
                <w:lang w:val="en-US"/>
              </w:rPr>
              <w:t>)</w:t>
            </w:r>
            <w:r w:rsidR="006E1ABC" w:rsidRPr="00976999">
              <w:rPr>
                <w:rFonts w:ascii="Arial" w:hAnsi="Arial" w:cs="Arial"/>
                <w:i/>
                <w:iCs/>
                <w:sz w:val="16"/>
                <w:szCs w:val="16"/>
                <w:lang w:val="en-US"/>
              </w:rPr>
              <w:t xml:space="preserve"> at the item </w:t>
            </w:r>
            <w:r w:rsidR="004C6D2C" w:rsidRPr="00976999">
              <w:rPr>
                <w:rFonts w:ascii="Arial" w:hAnsi="Arial" w:cs="Arial"/>
                <w:i/>
                <w:iCs/>
                <w:sz w:val="16"/>
                <w:szCs w:val="16"/>
                <w:lang w:val="en-US"/>
              </w:rPr>
              <w:t xml:space="preserve">4 </w:t>
            </w:r>
            <w:r w:rsidR="006E1ABC" w:rsidRPr="00976999">
              <w:rPr>
                <w:rFonts w:ascii="Arial" w:hAnsi="Arial" w:cs="Arial"/>
                <w:i/>
                <w:iCs/>
                <w:sz w:val="16"/>
                <w:szCs w:val="16"/>
                <w:lang w:val="en-US"/>
              </w:rPr>
              <w:t>location</w:t>
            </w:r>
            <w:r w:rsidR="00347FC2" w:rsidRPr="00976999">
              <w:rPr>
                <w:rFonts w:ascii="Arial" w:hAnsi="Arial" w:cs="Arial"/>
                <w:i/>
                <w:iCs/>
                <w:sz w:val="16"/>
                <w:szCs w:val="16"/>
                <w:lang w:val="en-US"/>
              </w:rPr>
              <w:t>(</w:t>
            </w:r>
            <w:r w:rsidR="006E1ABC" w:rsidRPr="00976999">
              <w:rPr>
                <w:rFonts w:ascii="Arial" w:hAnsi="Arial" w:cs="Arial"/>
                <w:i/>
                <w:iCs/>
                <w:sz w:val="16"/>
                <w:szCs w:val="16"/>
                <w:lang w:val="en-US"/>
              </w:rPr>
              <w:t>s</w:t>
            </w:r>
            <w:r w:rsidR="00347FC2" w:rsidRPr="00976999">
              <w:rPr>
                <w:rFonts w:ascii="Arial" w:hAnsi="Arial" w:cs="Arial"/>
                <w:i/>
                <w:iCs/>
                <w:sz w:val="16"/>
                <w:szCs w:val="16"/>
                <w:lang w:val="en-US"/>
              </w:rPr>
              <w:t>)</w:t>
            </w:r>
            <w:r w:rsidR="006E1ABC" w:rsidRPr="00976999">
              <w:rPr>
                <w:rFonts w:ascii="Arial" w:hAnsi="Arial" w:cs="Arial"/>
                <w:i/>
                <w:iCs/>
                <w:sz w:val="16"/>
                <w:szCs w:val="16"/>
                <w:lang w:val="en-US"/>
              </w:rPr>
              <w:t>) :</w:t>
            </w:r>
          </w:p>
        </w:tc>
      </w:tr>
      <w:tr w:rsidR="00976999" w:rsidRPr="00976999" w14:paraId="76C833E6" w14:textId="77777777" w:rsidTr="001B59B7">
        <w:trPr>
          <w:trHeight w:val="240"/>
        </w:trPr>
        <w:tc>
          <w:tcPr>
            <w:tcW w:w="10774" w:type="dxa"/>
            <w:tcBorders>
              <w:top w:val="single" w:sz="4" w:space="0" w:color="auto"/>
              <w:left w:val="single" w:sz="8" w:space="0" w:color="auto"/>
              <w:bottom w:val="nil"/>
              <w:right w:val="single" w:sz="8" w:space="0" w:color="000000"/>
            </w:tcBorders>
            <w:shd w:val="clear" w:color="auto" w:fill="auto"/>
            <w:noWrap/>
            <w:vAlign w:val="center"/>
          </w:tcPr>
          <w:p w14:paraId="1B67C39E" w14:textId="77777777" w:rsidR="006E1ABC" w:rsidRPr="00976999" w:rsidRDefault="006E1ABC" w:rsidP="00347FC2">
            <w:pPr>
              <w:rPr>
                <w:rFonts w:ascii="Arial" w:hAnsi="Arial" w:cs="Arial"/>
                <w:sz w:val="20"/>
                <w:szCs w:val="20"/>
              </w:rPr>
            </w:pPr>
            <w:r w:rsidRPr="00976999">
              <w:rPr>
                <w:rFonts w:ascii="Arial" w:hAnsi="Arial" w:cs="Arial"/>
                <w:sz w:val="20"/>
                <w:szCs w:val="20"/>
                <w:lang w:val="en-US"/>
              </w:rPr>
              <w:t xml:space="preserve">   </w:t>
            </w:r>
            <w:r w:rsidRPr="00976999">
              <w:rPr>
                <w:rFonts w:ascii="Arial" w:hAnsi="Arial" w:cs="Arial"/>
                <w:sz w:val="20"/>
                <w:szCs w:val="20"/>
              </w:rPr>
              <w:t xml:space="preserve">a) Général </w:t>
            </w:r>
            <w:r w:rsidRPr="00976999">
              <w:rPr>
                <w:rFonts w:ascii="Arial" w:hAnsi="Arial" w:cs="Arial"/>
                <w:i/>
                <w:iCs/>
                <w:sz w:val="16"/>
                <w:szCs w:val="16"/>
              </w:rPr>
              <w:t>(</w:t>
            </w:r>
            <w:r w:rsidR="00347FC2" w:rsidRPr="00976999">
              <w:rPr>
                <w:rFonts w:ascii="Arial" w:hAnsi="Arial" w:cs="Arial"/>
                <w:i/>
                <w:iCs/>
                <w:sz w:val="16"/>
                <w:szCs w:val="16"/>
              </w:rPr>
              <w:t>G</w:t>
            </w:r>
            <w:r w:rsidRPr="00976999">
              <w:rPr>
                <w:rFonts w:ascii="Arial" w:hAnsi="Arial" w:cs="Arial"/>
                <w:i/>
                <w:iCs/>
                <w:sz w:val="16"/>
                <w:szCs w:val="16"/>
              </w:rPr>
              <w:t>eneral)</w:t>
            </w:r>
          </w:p>
        </w:tc>
      </w:tr>
      <w:tr w:rsidR="00976999" w:rsidRPr="00976999" w14:paraId="563A5813" w14:textId="77777777" w:rsidTr="001B59B7">
        <w:trPr>
          <w:trHeight w:val="542"/>
        </w:trPr>
        <w:tc>
          <w:tcPr>
            <w:tcW w:w="10774" w:type="dxa"/>
            <w:vMerge w:val="restart"/>
            <w:tcBorders>
              <w:top w:val="nil"/>
              <w:left w:val="single" w:sz="8" w:space="0" w:color="auto"/>
              <w:bottom w:val="nil"/>
              <w:right w:val="single" w:sz="8" w:space="0" w:color="000000"/>
            </w:tcBorders>
            <w:shd w:val="clear" w:color="auto" w:fill="auto"/>
            <w:noWrap/>
          </w:tcPr>
          <w:p w14:paraId="797C04E6" w14:textId="77777777" w:rsidR="00B21104" w:rsidRPr="00312014" w:rsidRDefault="00B21104" w:rsidP="00971CE2">
            <w:pPr>
              <w:rPr>
                <w:rFonts w:ascii="Arial" w:hAnsi="Arial" w:cs="Arial"/>
                <w:sz w:val="20"/>
                <w:szCs w:val="20"/>
              </w:rPr>
            </w:pPr>
          </w:p>
          <w:p w14:paraId="25D4DF9F" w14:textId="77777777" w:rsidR="006E1ABC" w:rsidRPr="00312014" w:rsidRDefault="006E1ABC" w:rsidP="00971CE2">
            <w:pPr>
              <w:rPr>
                <w:rFonts w:ascii="Arial" w:hAnsi="Arial" w:cs="Arial"/>
                <w:sz w:val="20"/>
                <w:szCs w:val="20"/>
              </w:rPr>
            </w:pPr>
          </w:p>
          <w:p w14:paraId="7293982C" w14:textId="77777777" w:rsidR="00910CA6" w:rsidRPr="00312014" w:rsidRDefault="00910CA6" w:rsidP="00971CE2">
            <w:pPr>
              <w:rPr>
                <w:rFonts w:ascii="Arial" w:hAnsi="Arial" w:cs="Arial"/>
                <w:sz w:val="20"/>
                <w:szCs w:val="20"/>
              </w:rPr>
            </w:pPr>
          </w:p>
          <w:p w14:paraId="2341BFC8" w14:textId="77777777" w:rsidR="00910CA6" w:rsidRPr="00312014" w:rsidRDefault="00910CA6" w:rsidP="00971CE2">
            <w:pPr>
              <w:rPr>
                <w:rFonts w:ascii="Arial" w:hAnsi="Arial" w:cs="Arial"/>
                <w:sz w:val="20"/>
                <w:szCs w:val="20"/>
              </w:rPr>
            </w:pPr>
          </w:p>
          <w:p w14:paraId="2C670F6F" w14:textId="77777777" w:rsidR="00910CA6" w:rsidRPr="00312014" w:rsidRDefault="00910CA6" w:rsidP="00971CE2">
            <w:pPr>
              <w:rPr>
                <w:rFonts w:ascii="Arial" w:hAnsi="Arial" w:cs="Arial"/>
                <w:sz w:val="20"/>
                <w:szCs w:val="20"/>
              </w:rPr>
            </w:pPr>
          </w:p>
          <w:p w14:paraId="08C7DC83" w14:textId="77777777" w:rsidR="00910CA6" w:rsidRPr="00312014" w:rsidRDefault="00910CA6" w:rsidP="00971CE2">
            <w:pPr>
              <w:rPr>
                <w:rFonts w:ascii="Arial" w:hAnsi="Arial" w:cs="Arial"/>
                <w:sz w:val="20"/>
                <w:szCs w:val="20"/>
              </w:rPr>
            </w:pPr>
          </w:p>
          <w:p w14:paraId="76633021" w14:textId="7FF5F567" w:rsidR="00910CA6" w:rsidRPr="00312014" w:rsidRDefault="00910CA6" w:rsidP="00971CE2">
            <w:pPr>
              <w:rPr>
                <w:rFonts w:ascii="Arial" w:hAnsi="Arial" w:cs="Arial"/>
                <w:sz w:val="20"/>
                <w:szCs w:val="20"/>
              </w:rPr>
            </w:pPr>
          </w:p>
        </w:tc>
      </w:tr>
      <w:tr w:rsidR="00976999" w:rsidRPr="00976999" w14:paraId="3496FB1C" w14:textId="77777777" w:rsidTr="001B59B7">
        <w:trPr>
          <w:trHeight w:val="230"/>
        </w:trPr>
        <w:tc>
          <w:tcPr>
            <w:tcW w:w="10774" w:type="dxa"/>
            <w:vMerge/>
            <w:tcBorders>
              <w:top w:val="nil"/>
              <w:left w:val="single" w:sz="8" w:space="0" w:color="auto"/>
              <w:bottom w:val="nil"/>
              <w:right w:val="single" w:sz="8" w:space="0" w:color="000000"/>
            </w:tcBorders>
            <w:shd w:val="clear" w:color="auto" w:fill="auto"/>
            <w:vAlign w:val="center"/>
          </w:tcPr>
          <w:p w14:paraId="1751B4EF" w14:textId="77777777" w:rsidR="006E1ABC" w:rsidRPr="00312014" w:rsidRDefault="006E1ABC">
            <w:pPr>
              <w:rPr>
                <w:rFonts w:ascii="Arial" w:hAnsi="Arial" w:cs="Arial"/>
                <w:sz w:val="20"/>
                <w:szCs w:val="20"/>
              </w:rPr>
            </w:pPr>
          </w:p>
        </w:tc>
      </w:tr>
      <w:tr w:rsidR="00976999" w:rsidRPr="00976999" w14:paraId="7B4E9CE2" w14:textId="77777777" w:rsidTr="001B59B7">
        <w:trPr>
          <w:trHeight w:val="230"/>
        </w:trPr>
        <w:tc>
          <w:tcPr>
            <w:tcW w:w="10774" w:type="dxa"/>
            <w:vMerge/>
            <w:tcBorders>
              <w:top w:val="nil"/>
              <w:left w:val="single" w:sz="8" w:space="0" w:color="auto"/>
              <w:bottom w:val="nil"/>
              <w:right w:val="single" w:sz="8" w:space="0" w:color="000000"/>
            </w:tcBorders>
            <w:shd w:val="clear" w:color="auto" w:fill="auto"/>
            <w:vAlign w:val="center"/>
          </w:tcPr>
          <w:p w14:paraId="1F2C2330" w14:textId="77777777" w:rsidR="006E1ABC" w:rsidRPr="00312014" w:rsidRDefault="006E1ABC">
            <w:pPr>
              <w:rPr>
                <w:rFonts w:ascii="Arial" w:hAnsi="Arial" w:cs="Arial"/>
                <w:sz w:val="20"/>
                <w:szCs w:val="20"/>
              </w:rPr>
            </w:pPr>
          </w:p>
        </w:tc>
      </w:tr>
      <w:tr w:rsidR="00976999" w:rsidRPr="00976999" w14:paraId="2ED21A41" w14:textId="77777777" w:rsidTr="001B59B7">
        <w:trPr>
          <w:trHeight w:val="238"/>
        </w:trPr>
        <w:tc>
          <w:tcPr>
            <w:tcW w:w="10774" w:type="dxa"/>
            <w:tcBorders>
              <w:top w:val="nil"/>
              <w:left w:val="single" w:sz="8" w:space="0" w:color="auto"/>
              <w:right w:val="single" w:sz="8" w:space="0" w:color="000000"/>
            </w:tcBorders>
            <w:shd w:val="clear" w:color="auto" w:fill="auto"/>
            <w:noWrap/>
            <w:vAlign w:val="center"/>
          </w:tcPr>
          <w:p w14:paraId="11E59000" w14:textId="6EB0A253" w:rsidR="006E1ABC" w:rsidRPr="00312014" w:rsidRDefault="005B6DB0" w:rsidP="00347FC2">
            <w:pPr>
              <w:rPr>
                <w:rFonts w:ascii="Arial" w:hAnsi="Arial" w:cs="Arial"/>
                <w:sz w:val="20"/>
                <w:szCs w:val="20"/>
              </w:rPr>
            </w:pPr>
            <w:r w:rsidRPr="00312014">
              <w:rPr>
                <w:rFonts w:ascii="Arial" w:hAnsi="Arial" w:cs="Arial"/>
                <w:sz w:val="20"/>
                <w:szCs w:val="20"/>
              </w:rPr>
              <w:t xml:space="preserve">   b) </w:t>
            </w:r>
            <w:r w:rsidR="006E1ABC" w:rsidRPr="00312014">
              <w:rPr>
                <w:rFonts w:ascii="Arial" w:hAnsi="Arial" w:cs="Arial"/>
                <w:sz w:val="20"/>
                <w:szCs w:val="20"/>
              </w:rPr>
              <w:t>Domaine, Classe, Catégorie ou Limitation</w:t>
            </w:r>
            <w:r w:rsidR="00740D88" w:rsidRPr="00312014">
              <w:rPr>
                <w:rFonts w:ascii="Arial" w:hAnsi="Arial" w:cs="Arial"/>
                <w:sz w:val="20"/>
                <w:szCs w:val="20"/>
              </w:rPr>
              <w:t xml:space="preserve">, voir Annexe </w:t>
            </w:r>
            <w:r w:rsidR="007C1A04" w:rsidRPr="00312014">
              <w:rPr>
                <w:rFonts w:ascii="Arial" w:hAnsi="Arial" w:cs="Arial"/>
                <w:sz w:val="20"/>
                <w:szCs w:val="20"/>
              </w:rPr>
              <w:t>1</w:t>
            </w:r>
            <w:r w:rsidR="00740D88" w:rsidRPr="00312014">
              <w:rPr>
                <w:rFonts w:ascii="Arial" w:hAnsi="Arial" w:cs="Arial"/>
                <w:sz w:val="20"/>
                <w:szCs w:val="20"/>
              </w:rPr>
              <w:t xml:space="preserve"> pour les organismes CAO, </w:t>
            </w:r>
            <w:r w:rsidR="007C1A04" w:rsidRPr="00312014">
              <w:rPr>
                <w:rFonts w:ascii="Arial" w:hAnsi="Arial" w:cs="Arial"/>
                <w:sz w:val="20"/>
                <w:szCs w:val="20"/>
              </w:rPr>
              <w:t>voir Annexe 2 pour les organismes</w:t>
            </w:r>
            <w:r w:rsidR="00740D88" w:rsidRPr="00312014">
              <w:rPr>
                <w:rFonts w:ascii="Arial" w:hAnsi="Arial" w:cs="Arial"/>
                <w:sz w:val="20"/>
                <w:szCs w:val="20"/>
              </w:rPr>
              <w:t xml:space="preserve"> 145</w:t>
            </w:r>
            <w:r w:rsidR="006E1ABC" w:rsidRPr="00312014">
              <w:rPr>
                <w:rFonts w:ascii="Arial" w:hAnsi="Arial" w:cs="Arial"/>
                <w:sz w:val="20"/>
                <w:szCs w:val="20"/>
              </w:rPr>
              <w:t xml:space="preserve"> </w:t>
            </w:r>
            <w:r w:rsidR="006E1ABC" w:rsidRPr="00312014">
              <w:rPr>
                <w:rFonts w:ascii="Arial" w:hAnsi="Arial" w:cs="Arial"/>
                <w:i/>
                <w:iCs/>
                <w:sz w:val="16"/>
                <w:szCs w:val="16"/>
              </w:rPr>
              <w:t>(</w:t>
            </w:r>
            <w:r w:rsidR="00347FC2" w:rsidRPr="00312014">
              <w:rPr>
                <w:rFonts w:ascii="Arial" w:hAnsi="Arial" w:cs="Arial"/>
                <w:i/>
                <w:iCs/>
                <w:sz w:val="16"/>
                <w:szCs w:val="16"/>
              </w:rPr>
              <w:t>S</w:t>
            </w:r>
            <w:r w:rsidR="006E1ABC" w:rsidRPr="00312014">
              <w:rPr>
                <w:rFonts w:ascii="Arial" w:hAnsi="Arial" w:cs="Arial"/>
                <w:i/>
                <w:iCs/>
                <w:sz w:val="16"/>
                <w:szCs w:val="16"/>
              </w:rPr>
              <w:t xml:space="preserve">cope of </w:t>
            </w:r>
            <w:proofErr w:type="spellStart"/>
            <w:r w:rsidR="006E1ABC" w:rsidRPr="00312014">
              <w:rPr>
                <w:rFonts w:ascii="Arial" w:hAnsi="Arial" w:cs="Arial"/>
                <w:i/>
                <w:iCs/>
                <w:sz w:val="16"/>
                <w:szCs w:val="16"/>
              </w:rPr>
              <w:t>approval</w:t>
            </w:r>
            <w:proofErr w:type="spellEnd"/>
            <w:r w:rsidR="006E1ABC" w:rsidRPr="00312014">
              <w:rPr>
                <w:rFonts w:ascii="Arial" w:hAnsi="Arial" w:cs="Arial"/>
                <w:i/>
                <w:iCs/>
                <w:sz w:val="16"/>
                <w:szCs w:val="16"/>
              </w:rPr>
              <w:t>, class, rating, limitation</w:t>
            </w:r>
            <w:r w:rsidR="008E776D" w:rsidRPr="00312014">
              <w:rPr>
                <w:rFonts w:ascii="Arial" w:hAnsi="Arial" w:cs="Arial"/>
                <w:i/>
                <w:iCs/>
                <w:sz w:val="16"/>
                <w:szCs w:val="16"/>
              </w:rPr>
              <w:t xml:space="preserve">, </w:t>
            </w:r>
            <w:proofErr w:type="spellStart"/>
            <w:r w:rsidR="008E776D" w:rsidRPr="00312014">
              <w:rPr>
                <w:rFonts w:ascii="Arial" w:hAnsi="Arial" w:cs="Arial"/>
                <w:i/>
                <w:iCs/>
                <w:sz w:val="16"/>
                <w:szCs w:val="16"/>
              </w:rPr>
              <w:t>see</w:t>
            </w:r>
            <w:proofErr w:type="spellEnd"/>
            <w:r w:rsidR="008E776D" w:rsidRPr="00312014">
              <w:rPr>
                <w:rFonts w:ascii="Arial" w:hAnsi="Arial" w:cs="Arial"/>
                <w:i/>
                <w:iCs/>
                <w:sz w:val="16"/>
                <w:szCs w:val="16"/>
              </w:rPr>
              <w:t xml:space="preserve"> Annex </w:t>
            </w:r>
            <w:r w:rsidR="007C1A04" w:rsidRPr="00312014">
              <w:rPr>
                <w:rFonts w:ascii="Arial" w:hAnsi="Arial" w:cs="Arial"/>
                <w:i/>
                <w:iCs/>
                <w:sz w:val="16"/>
                <w:szCs w:val="16"/>
              </w:rPr>
              <w:t>1</w:t>
            </w:r>
            <w:r w:rsidR="008E776D" w:rsidRPr="00312014">
              <w:rPr>
                <w:rFonts w:ascii="Arial" w:hAnsi="Arial" w:cs="Arial"/>
                <w:i/>
                <w:iCs/>
                <w:sz w:val="16"/>
                <w:szCs w:val="16"/>
              </w:rPr>
              <w:t xml:space="preserve"> for CAO</w:t>
            </w:r>
            <w:r w:rsidR="007C1A04" w:rsidRPr="00312014">
              <w:rPr>
                <w:rFonts w:ascii="Arial" w:hAnsi="Arial" w:cs="Arial"/>
                <w:i/>
                <w:iCs/>
                <w:sz w:val="16"/>
                <w:szCs w:val="16"/>
              </w:rPr>
              <w:t xml:space="preserve"> and Annex 2 for</w:t>
            </w:r>
            <w:r w:rsidR="008E776D" w:rsidRPr="00312014">
              <w:rPr>
                <w:rFonts w:ascii="Arial" w:hAnsi="Arial" w:cs="Arial"/>
                <w:i/>
                <w:iCs/>
                <w:sz w:val="16"/>
                <w:szCs w:val="16"/>
              </w:rPr>
              <w:t xml:space="preserve"> 145 organisations</w:t>
            </w:r>
            <w:r w:rsidR="006E1ABC" w:rsidRPr="00312014">
              <w:rPr>
                <w:rFonts w:ascii="Arial" w:hAnsi="Arial" w:cs="Arial"/>
                <w:i/>
                <w:iCs/>
                <w:sz w:val="16"/>
                <w:szCs w:val="16"/>
              </w:rPr>
              <w:t xml:space="preserve">) </w:t>
            </w:r>
            <w:r w:rsidR="006E1ABC" w:rsidRPr="00312014">
              <w:rPr>
                <w:rFonts w:ascii="Arial" w:hAnsi="Arial" w:cs="Arial"/>
                <w:sz w:val="20"/>
                <w:szCs w:val="20"/>
              </w:rPr>
              <w:t xml:space="preserve">: </w:t>
            </w:r>
          </w:p>
        </w:tc>
      </w:tr>
      <w:tr w:rsidR="00976999" w:rsidRPr="00976999" w14:paraId="7CC8C6B0" w14:textId="77777777" w:rsidTr="001B59B7">
        <w:trPr>
          <w:trHeight w:val="230"/>
        </w:trPr>
        <w:tc>
          <w:tcPr>
            <w:tcW w:w="10774" w:type="dxa"/>
            <w:vMerge w:val="restart"/>
            <w:tcBorders>
              <w:top w:val="nil"/>
              <w:left w:val="single" w:sz="8" w:space="0" w:color="auto"/>
              <w:bottom w:val="single" w:sz="4" w:space="0" w:color="auto"/>
              <w:right w:val="single" w:sz="8" w:space="0" w:color="000000"/>
            </w:tcBorders>
            <w:shd w:val="clear" w:color="auto" w:fill="auto"/>
            <w:noWrap/>
          </w:tcPr>
          <w:p w14:paraId="4D4609AD" w14:textId="77777777" w:rsidR="006E1ABC" w:rsidRPr="00312014" w:rsidRDefault="006E1ABC" w:rsidP="00971CE2">
            <w:pPr>
              <w:rPr>
                <w:rFonts w:ascii="Arial" w:hAnsi="Arial" w:cs="Arial"/>
                <w:sz w:val="20"/>
                <w:szCs w:val="20"/>
              </w:rPr>
            </w:pPr>
          </w:p>
          <w:p w14:paraId="12EE186D" w14:textId="77777777" w:rsidR="00910CA6" w:rsidRPr="00312014" w:rsidRDefault="00910CA6" w:rsidP="00971CE2">
            <w:pPr>
              <w:rPr>
                <w:rFonts w:ascii="Arial" w:hAnsi="Arial" w:cs="Arial"/>
                <w:sz w:val="20"/>
                <w:szCs w:val="20"/>
              </w:rPr>
            </w:pPr>
          </w:p>
          <w:p w14:paraId="532BDAA0" w14:textId="77777777" w:rsidR="00347AE7" w:rsidRPr="00312014" w:rsidRDefault="00347AE7" w:rsidP="00971CE2">
            <w:pPr>
              <w:rPr>
                <w:rFonts w:ascii="Arial" w:hAnsi="Arial" w:cs="Arial"/>
                <w:sz w:val="20"/>
                <w:szCs w:val="20"/>
              </w:rPr>
            </w:pPr>
          </w:p>
          <w:p w14:paraId="546EFB79" w14:textId="77777777" w:rsidR="00347AE7" w:rsidRPr="00312014" w:rsidRDefault="00347AE7" w:rsidP="00971CE2">
            <w:pPr>
              <w:rPr>
                <w:rFonts w:ascii="Arial" w:hAnsi="Arial" w:cs="Arial"/>
                <w:sz w:val="20"/>
                <w:szCs w:val="20"/>
              </w:rPr>
            </w:pPr>
          </w:p>
          <w:p w14:paraId="40B23882" w14:textId="77777777" w:rsidR="00347AE7" w:rsidRPr="00312014" w:rsidRDefault="00347AE7" w:rsidP="00971CE2">
            <w:pPr>
              <w:rPr>
                <w:rFonts w:ascii="Arial" w:hAnsi="Arial" w:cs="Arial"/>
                <w:sz w:val="20"/>
                <w:szCs w:val="20"/>
              </w:rPr>
            </w:pPr>
          </w:p>
          <w:p w14:paraId="102EAE1E" w14:textId="77777777" w:rsidR="00347AE7" w:rsidRPr="00312014" w:rsidRDefault="00347AE7" w:rsidP="00971CE2">
            <w:pPr>
              <w:rPr>
                <w:rFonts w:ascii="Arial" w:hAnsi="Arial" w:cs="Arial"/>
                <w:sz w:val="20"/>
                <w:szCs w:val="20"/>
              </w:rPr>
            </w:pPr>
          </w:p>
          <w:p w14:paraId="69DA7509" w14:textId="19D47E56" w:rsidR="00347AE7" w:rsidRPr="00312014" w:rsidRDefault="00347AE7" w:rsidP="00971CE2">
            <w:pPr>
              <w:rPr>
                <w:rFonts w:ascii="Arial" w:hAnsi="Arial" w:cs="Arial"/>
                <w:sz w:val="20"/>
                <w:szCs w:val="20"/>
              </w:rPr>
            </w:pPr>
          </w:p>
        </w:tc>
      </w:tr>
      <w:tr w:rsidR="00976999" w:rsidRPr="00976999" w14:paraId="3D7D37E5" w14:textId="77777777" w:rsidTr="001B59B7">
        <w:trPr>
          <w:trHeight w:val="230"/>
        </w:trPr>
        <w:tc>
          <w:tcPr>
            <w:tcW w:w="10774" w:type="dxa"/>
            <w:vMerge/>
            <w:tcBorders>
              <w:top w:val="nil"/>
              <w:left w:val="single" w:sz="8" w:space="0" w:color="auto"/>
              <w:bottom w:val="single" w:sz="4" w:space="0" w:color="auto"/>
              <w:right w:val="single" w:sz="8" w:space="0" w:color="000000"/>
            </w:tcBorders>
            <w:shd w:val="clear" w:color="auto" w:fill="auto"/>
            <w:noWrap/>
          </w:tcPr>
          <w:p w14:paraId="3D7B47C5" w14:textId="77777777" w:rsidR="00347AE7" w:rsidRPr="00312014" w:rsidRDefault="00347AE7" w:rsidP="00971CE2">
            <w:pPr>
              <w:rPr>
                <w:rFonts w:ascii="Arial" w:hAnsi="Arial" w:cs="Arial"/>
                <w:sz w:val="20"/>
                <w:szCs w:val="20"/>
              </w:rPr>
            </w:pPr>
          </w:p>
        </w:tc>
      </w:tr>
      <w:tr w:rsidR="00976999" w:rsidRPr="00976999" w14:paraId="3A8414DA" w14:textId="77777777" w:rsidTr="001B59B7">
        <w:trPr>
          <w:trHeight w:val="230"/>
        </w:trPr>
        <w:tc>
          <w:tcPr>
            <w:tcW w:w="10774" w:type="dxa"/>
            <w:vMerge/>
            <w:tcBorders>
              <w:top w:val="nil"/>
              <w:left w:val="single" w:sz="8" w:space="0" w:color="auto"/>
              <w:bottom w:val="single" w:sz="4" w:space="0" w:color="auto"/>
              <w:right w:val="single" w:sz="8" w:space="0" w:color="000000"/>
            </w:tcBorders>
            <w:shd w:val="clear" w:color="auto" w:fill="auto"/>
            <w:vAlign w:val="center"/>
          </w:tcPr>
          <w:p w14:paraId="07D6122E" w14:textId="77777777" w:rsidR="006E1ABC" w:rsidRPr="00312014" w:rsidRDefault="006E1ABC">
            <w:pPr>
              <w:rPr>
                <w:rFonts w:ascii="Arial" w:hAnsi="Arial" w:cs="Arial"/>
                <w:sz w:val="20"/>
                <w:szCs w:val="20"/>
              </w:rPr>
            </w:pPr>
          </w:p>
        </w:tc>
      </w:tr>
      <w:tr w:rsidR="00976999" w:rsidRPr="00976999" w14:paraId="19AB3407" w14:textId="77777777" w:rsidTr="001B59B7">
        <w:trPr>
          <w:trHeight w:val="230"/>
        </w:trPr>
        <w:tc>
          <w:tcPr>
            <w:tcW w:w="10774" w:type="dxa"/>
            <w:vMerge/>
            <w:tcBorders>
              <w:top w:val="nil"/>
              <w:left w:val="single" w:sz="8" w:space="0" w:color="auto"/>
              <w:right w:val="single" w:sz="8" w:space="0" w:color="000000"/>
            </w:tcBorders>
            <w:shd w:val="clear" w:color="auto" w:fill="auto"/>
            <w:vAlign w:val="center"/>
          </w:tcPr>
          <w:p w14:paraId="7820B420" w14:textId="77777777" w:rsidR="006E1ABC" w:rsidRPr="00312014" w:rsidRDefault="006E1ABC">
            <w:pPr>
              <w:rPr>
                <w:rFonts w:ascii="Arial" w:hAnsi="Arial" w:cs="Arial"/>
                <w:sz w:val="20"/>
                <w:szCs w:val="20"/>
              </w:rPr>
            </w:pPr>
          </w:p>
        </w:tc>
      </w:tr>
      <w:tr w:rsidR="00976999" w:rsidRPr="00976999" w14:paraId="5222A813" w14:textId="77777777" w:rsidTr="001B59B7">
        <w:trPr>
          <w:trHeight w:val="240"/>
        </w:trPr>
        <w:tc>
          <w:tcPr>
            <w:tcW w:w="10774" w:type="dxa"/>
            <w:tcBorders>
              <w:left w:val="single" w:sz="8" w:space="0" w:color="auto"/>
              <w:right w:val="single" w:sz="8" w:space="0" w:color="000000"/>
            </w:tcBorders>
            <w:shd w:val="clear" w:color="auto" w:fill="auto"/>
            <w:noWrap/>
            <w:vAlign w:val="center"/>
          </w:tcPr>
          <w:p w14:paraId="57F7A285" w14:textId="3B5A949C" w:rsidR="006E1ABC" w:rsidRPr="00312014" w:rsidRDefault="00C02AD3" w:rsidP="00F12C74">
            <w:pPr>
              <w:rPr>
                <w:rFonts w:ascii="Arial" w:hAnsi="Arial" w:cs="Arial"/>
                <w:sz w:val="20"/>
                <w:szCs w:val="20"/>
              </w:rPr>
            </w:pPr>
            <w:r w:rsidRPr="00312014">
              <w:rPr>
                <w:rFonts w:ascii="Arial" w:hAnsi="Arial" w:cs="Arial"/>
                <w:sz w:val="20"/>
                <w:szCs w:val="20"/>
              </w:rPr>
              <w:t xml:space="preserve">   c) </w:t>
            </w:r>
            <w:r w:rsidR="006E1ABC" w:rsidRPr="00312014">
              <w:rPr>
                <w:rFonts w:ascii="Arial" w:hAnsi="Arial" w:cs="Arial"/>
                <w:sz w:val="20"/>
                <w:szCs w:val="20"/>
              </w:rPr>
              <w:t xml:space="preserve">Nature des </w:t>
            </w:r>
            <w:r w:rsidR="00F12C74" w:rsidRPr="00312014">
              <w:rPr>
                <w:rFonts w:ascii="Arial" w:hAnsi="Arial" w:cs="Arial"/>
                <w:sz w:val="20"/>
                <w:szCs w:val="20"/>
              </w:rPr>
              <w:t>privilèges</w:t>
            </w:r>
            <w:ins w:id="3" w:author="LEFRANC Vincent" w:date="2024-08-09T15:15:00Z" w16du:dateUtc="2024-08-09T13:15:00Z">
              <w:r w:rsidR="00B24D44">
                <w:rPr>
                  <w:rFonts w:ascii="Arial" w:hAnsi="Arial" w:cs="Arial"/>
                  <w:sz w:val="20"/>
                  <w:szCs w:val="20"/>
                </w:rPr>
                <w:t>,</w:t>
              </w:r>
            </w:ins>
            <w:r w:rsidR="00CC539E" w:rsidRPr="00312014">
              <w:rPr>
                <w:rFonts w:ascii="Arial" w:hAnsi="Arial" w:cs="Arial"/>
                <w:sz w:val="20"/>
                <w:szCs w:val="20"/>
              </w:rPr>
              <w:t xml:space="preserve"> </w:t>
            </w:r>
            <w:del w:id="4" w:author="LEFRANC Vincent" w:date="2024-08-09T15:14:00Z" w16du:dateUtc="2024-08-09T13:14:00Z">
              <w:r w:rsidR="00CC539E" w:rsidRPr="00312014" w:rsidDel="00B24D44">
                <w:rPr>
                  <w:rFonts w:ascii="Arial" w:hAnsi="Arial" w:cs="Arial"/>
                  <w:sz w:val="20"/>
                  <w:szCs w:val="20"/>
                </w:rPr>
                <w:delText>et</w:delText>
              </w:r>
            </w:del>
            <w:r w:rsidR="00CC539E" w:rsidRPr="00312014">
              <w:rPr>
                <w:rFonts w:ascii="Arial" w:hAnsi="Arial" w:cs="Arial"/>
                <w:sz w:val="20"/>
                <w:szCs w:val="20"/>
              </w:rPr>
              <w:t xml:space="preserve"> prérogatives</w:t>
            </w:r>
            <w:ins w:id="5" w:author="LEFRANC Vincent" w:date="2024-08-09T15:15:00Z" w16du:dateUtc="2024-08-09T13:15:00Z">
              <w:r w:rsidR="00B24D44">
                <w:rPr>
                  <w:rFonts w:ascii="Arial" w:hAnsi="Arial" w:cs="Arial"/>
                  <w:sz w:val="20"/>
                  <w:szCs w:val="20"/>
                </w:rPr>
                <w:t>, et autorisation</w:t>
              </w:r>
            </w:ins>
            <w:r w:rsidR="00CC539E" w:rsidRPr="00312014">
              <w:rPr>
                <w:rFonts w:ascii="Arial" w:hAnsi="Arial" w:cs="Arial"/>
                <w:sz w:val="20"/>
                <w:szCs w:val="20"/>
              </w:rPr>
              <w:t xml:space="preserve"> demandé</w:t>
            </w:r>
            <w:r w:rsidR="00FC17E9" w:rsidRPr="00312014">
              <w:rPr>
                <w:rFonts w:ascii="Arial" w:hAnsi="Arial" w:cs="Arial"/>
                <w:sz w:val="20"/>
                <w:szCs w:val="20"/>
              </w:rPr>
              <w:t>s</w:t>
            </w:r>
            <w:r w:rsidR="008E776D" w:rsidRPr="00312014">
              <w:rPr>
                <w:rFonts w:ascii="Arial" w:hAnsi="Arial" w:cs="Arial"/>
                <w:sz w:val="20"/>
                <w:szCs w:val="20"/>
              </w:rPr>
              <w:t>, voir Annexe 3 pour les organismes CAO, CAMO et 145</w:t>
            </w:r>
            <w:r w:rsidR="00DB44C9" w:rsidRPr="00312014">
              <w:rPr>
                <w:rFonts w:ascii="Arial" w:hAnsi="Arial" w:cs="Arial"/>
                <w:sz w:val="20"/>
                <w:szCs w:val="20"/>
              </w:rPr>
              <w:t xml:space="preserve"> (</w:t>
            </w:r>
            <w:r w:rsidR="00347FC2" w:rsidRPr="00312014">
              <w:rPr>
                <w:rFonts w:ascii="Arial" w:hAnsi="Arial" w:cs="Arial"/>
                <w:i/>
                <w:iCs/>
                <w:sz w:val="16"/>
                <w:szCs w:val="16"/>
              </w:rPr>
              <w:t>N</w:t>
            </w:r>
            <w:r w:rsidR="006E1ABC" w:rsidRPr="00312014">
              <w:rPr>
                <w:rFonts w:ascii="Arial" w:hAnsi="Arial" w:cs="Arial"/>
                <w:i/>
                <w:iCs/>
                <w:sz w:val="16"/>
                <w:szCs w:val="16"/>
              </w:rPr>
              <w:t xml:space="preserve">ature of </w:t>
            </w:r>
            <w:proofErr w:type="spellStart"/>
            <w:r w:rsidR="006E1ABC" w:rsidRPr="00312014">
              <w:rPr>
                <w:rFonts w:ascii="Arial" w:hAnsi="Arial" w:cs="Arial"/>
                <w:i/>
                <w:iCs/>
                <w:sz w:val="16"/>
                <w:szCs w:val="16"/>
              </w:rPr>
              <w:t>privileges</w:t>
            </w:r>
            <w:proofErr w:type="spellEnd"/>
            <w:ins w:id="6" w:author="LEFRANC Vincent" w:date="2024-08-09T15:15:00Z" w16du:dateUtc="2024-08-09T13:15:00Z">
              <w:r w:rsidR="00B24D44">
                <w:rPr>
                  <w:rFonts w:ascii="Arial" w:hAnsi="Arial" w:cs="Arial"/>
                  <w:i/>
                  <w:iCs/>
                  <w:sz w:val="16"/>
                  <w:szCs w:val="16"/>
                </w:rPr>
                <w:t>,</w:t>
              </w:r>
            </w:ins>
            <w:r w:rsidR="00FC17E9" w:rsidRPr="00312014">
              <w:rPr>
                <w:rFonts w:ascii="Arial" w:hAnsi="Arial" w:cs="Arial"/>
                <w:i/>
                <w:iCs/>
                <w:sz w:val="16"/>
                <w:szCs w:val="16"/>
              </w:rPr>
              <w:t xml:space="preserve"> </w:t>
            </w:r>
            <w:del w:id="7" w:author="LEFRANC Vincent" w:date="2024-08-09T15:15:00Z" w16du:dateUtc="2024-08-09T13:15:00Z">
              <w:r w:rsidR="00FC17E9" w:rsidRPr="00312014" w:rsidDel="00B24D44">
                <w:rPr>
                  <w:rFonts w:ascii="Arial" w:hAnsi="Arial" w:cs="Arial"/>
                  <w:i/>
                  <w:iCs/>
                  <w:sz w:val="16"/>
                  <w:szCs w:val="16"/>
                </w:rPr>
                <w:delText>and prerogative</w:delText>
              </w:r>
              <w:r w:rsidR="00FC6C6A" w:rsidRPr="00312014" w:rsidDel="00B24D44">
                <w:rPr>
                  <w:rFonts w:ascii="Arial" w:hAnsi="Arial" w:cs="Arial"/>
                  <w:i/>
                  <w:iCs/>
                  <w:sz w:val="16"/>
                  <w:szCs w:val="16"/>
                </w:rPr>
                <w:delText>s</w:delText>
              </w:r>
            </w:del>
            <w:ins w:id="8" w:author="LEFRANC Vincent" w:date="2024-08-09T15:15:00Z" w16du:dateUtc="2024-08-09T13:15:00Z">
              <w:r w:rsidR="00B24D44">
                <w:rPr>
                  <w:rFonts w:ascii="Arial" w:hAnsi="Arial" w:cs="Arial"/>
                  <w:i/>
                  <w:iCs/>
                  <w:sz w:val="16"/>
                  <w:szCs w:val="16"/>
                </w:rPr>
                <w:t>prérogatives, and autorisation</w:t>
              </w:r>
            </w:ins>
            <w:r w:rsidR="00FC6C6A" w:rsidRPr="00312014">
              <w:rPr>
                <w:rFonts w:ascii="Arial" w:hAnsi="Arial" w:cs="Arial"/>
                <w:i/>
                <w:iCs/>
                <w:sz w:val="16"/>
                <w:szCs w:val="16"/>
              </w:rPr>
              <w:t xml:space="preserve"> </w:t>
            </w:r>
            <w:proofErr w:type="spellStart"/>
            <w:r w:rsidR="00FC17E9" w:rsidRPr="00312014">
              <w:rPr>
                <w:rFonts w:ascii="Arial" w:hAnsi="Arial" w:cs="Arial"/>
                <w:i/>
                <w:iCs/>
                <w:sz w:val="16"/>
                <w:szCs w:val="16"/>
              </w:rPr>
              <w:t>requested</w:t>
            </w:r>
            <w:proofErr w:type="spellEnd"/>
            <w:r w:rsidR="008E776D" w:rsidRPr="00312014">
              <w:rPr>
                <w:rFonts w:ascii="Arial" w:hAnsi="Arial" w:cs="Arial"/>
                <w:i/>
                <w:iCs/>
                <w:sz w:val="16"/>
                <w:szCs w:val="16"/>
              </w:rPr>
              <w:t xml:space="preserve">, </w:t>
            </w:r>
            <w:proofErr w:type="spellStart"/>
            <w:r w:rsidR="008E776D" w:rsidRPr="00312014">
              <w:rPr>
                <w:rFonts w:ascii="Arial" w:hAnsi="Arial" w:cs="Arial"/>
                <w:i/>
                <w:iCs/>
                <w:sz w:val="16"/>
                <w:szCs w:val="16"/>
              </w:rPr>
              <w:t>see</w:t>
            </w:r>
            <w:proofErr w:type="spellEnd"/>
            <w:r w:rsidR="008E776D" w:rsidRPr="00312014">
              <w:rPr>
                <w:rFonts w:ascii="Arial" w:hAnsi="Arial" w:cs="Arial"/>
                <w:i/>
                <w:iCs/>
                <w:sz w:val="16"/>
                <w:szCs w:val="16"/>
              </w:rPr>
              <w:t xml:space="preserve"> Annex 3 for CAO, CAMO and 145 organisations</w:t>
            </w:r>
            <w:r w:rsidR="006E1ABC" w:rsidRPr="00312014">
              <w:rPr>
                <w:rFonts w:ascii="Arial" w:hAnsi="Arial" w:cs="Arial"/>
                <w:i/>
                <w:iCs/>
                <w:sz w:val="16"/>
                <w:szCs w:val="16"/>
              </w:rPr>
              <w:t>)</w:t>
            </w:r>
            <w:r w:rsidR="006E1ABC" w:rsidRPr="00312014">
              <w:rPr>
                <w:rFonts w:ascii="Arial" w:hAnsi="Arial" w:cs="Arial"/>
                <w:sz w:val="20"/>
                <w:szCs w:val="20"/>
              </w:rPr>
              <w:t xml:space="preserve"> :</w:t>
            </w:r>
          </w:p>
        </w:tc>
      </w:tr>
      <w:tr w:rsidR="00976999" w:rsidRPr="00976999" w14:paraId="6CA82F9C" w14:textId="77777777" w:rsidTr="001B59B7">
        <w:trPr>
          <w:trHeight w:val="1026"/>
        </w:trPr>
        <w:tc>
          <w:tcPr>
            <w:tcW w:w="10774" w:type="dxa"/>
            <w:tcBorders>
              <w:top w:val="nil"/>
              <w:left w:val="single" w:sz="8" w:space="0" w:color="auto"/>
              <w:bottom w:val="single" w:sz="8" w:space="0" w:color="000000"/>
              <w:right w:val="single" w:sz="8" w:space="0" w:color="000000"/>
            </w:tcBorders>
            <w:shd w:val="clear" w:color="auto" w:fill="auto"/>
            <w:noWrap/>
          </w:tcPr>
          <w:p w14:paraId="1696BFFD" w14:textId="77777777" w:rsidR="006E1ABC" w:rsidRPr="00976999" w:rsidRDefault="006E1ABC" w:rsidP="00971CE2">
            <w:pPr>
              <w:rPr>
                <w:rFonts w:ascii="Arial" w:hAnsi="Arial" w:cs="Arial"/>
                <w:sz w:val="20"/>
                <w:szCs w:val="20"/>
              </w:rPr>
            </w:pPr>
          </w:p>
          <w:p w14:paraId="305013A5" w14:textId="77777777" w:rsidR="00910CA6" w:rsidRPr="00976999" w:rsidRDefault="00910CA6" w:rsidP="00971CE2">
            <w:pPr>
              <w:rPr>
                <w:rFonts w:ascii="Arial" w:hAnsi="Arial" w:cs="Arial"/>
                <w:sz w:val="20"/>
                <w:szCs w:val="20"/>
              </w:rPr>
            </w:pPr>
          </w:p>
          <w:p w14:paraId="0B0E6667" w14:textId="77777777" w:rsidR="00910CA6" w:rsidRPr="00976999" w:rsidRDefault="00910CA6" w:rsidP="00971CE2">
            <w:pPr>
              <w:rPr>
                <w:rFonts w:ascii="Arial" w:hAnsi="Arial" w:cs="Arial"/>
                <w:sz w:val="20"/>
                <w:szCs w:val="20"/>
              </w:rPr>
            </w:pPr>
          </w:p>
          <w:p w14:paraId="427B3F81" w14:textId="77777777" w:rsidR="00910CA6" w:rsidRPr="00976999" w:rsidRDefault="00910CA6" w:rsidP="00971CE2">
            <w:pPr>
              <w:rPr>
                <w:rFonts w:ascii="Arial" w:hAnsi="Arial" w:cs="Arial"/>
                <w:sz w:val="20"/>
                <w:szCs w:val="20"/>
              </w:rPr>
            </w:pPr>
          </w:p>
          <w:p w14:paraId="0D4019A6" w14:textId="77777777" w:rsidR="00910CA6" w:rsidRPr="00976999" w:rsidRDefault="00910CA6" w:rsidP="00971CE2">
            <w:pPr>
              <w:rPr>
                <w:rFonts w:ascii="Arial" w:hAnsi="Arial" w:cs="Arial"/>
                <w:sz w:val="20"/>
                <w:szCs w:val="20"/>
              </w:rPr>
            </w:pPr>
          </w:p>
          <w:p w14:paraId="6F24AA5A" w14:textId="77777777" w:rsidR="00910CA6" w:rsidRPr="00976999" w:rsidRDefault="00910CA6" w:rsidP="00971CE2">
            <w:pPr>
              <w:rPr>
                <w:rFonts w:ascii="Arial" w:hAnsi="Arial" w:cs="Arial"/>
                <w:sz w:val="20"/>
                <w:szCs w:val="20"/>
              </w:rPr>
            </w:pPr>
          </w:p>
        </w:tc>
      </w:tr>
      <w:tr w:rsidR="00976999" w:rsidRPr="00526165" w14:paraId="67DE3BB5" w14:textId="77777777" w:rsidTr="001B59B7">
        <w:trPr>
          <w:trHeight w:val="240"/>
        </w:trPr>
        <w:tc>
          <w:tcPr>
            <w:tcW w:w="10774" w:type="dxa"/>
            <w:tcBorders>
              <w:top w:val="single" w:sz="8" w:space="0" w:color="000000"/>
              <w:left w:val="single" w:sz="8" w:space="0" w:color="auto"/>
              <w:bottom w:val="single" w:sz="4" w:space="0" w:color="auto"/>
              <w:right w:val="single" w:sz="8" w:space="0" w:color="000000"/>
            </w:tcBorders>
            <w:shd w:val="clear" w:color="auto" w:fill="auto"/>
            <w:noWrap/>
            <w:vAlign w:val="center"/>
          </w:tcPr>
          <w:p w14:paraId="0B3769B0" w14:textId="77777777" w:rsidR="006E1ABC" w:rsidRPr="00976999" w:rsidRDefault="001B37B0" w:rsidP="00E22B02">
            <w:pPr>
              <w:rPr>
                <w:rFonts w:ascii="Arial" w:hAnsi="Arial" w:cs="Arial"/>
                <w:sz w:val="20"/>
                <w:szCs w:val="20"/>
                <w:lang w:val="en-US"/>
              </w:rPr>
            </w:pPr>
            <w:r w:rsidRPr="00976999">
              <w:rPr>
                <w:rFonts w:ascii="Arial" w:hAnsi="Arial" w:cs="Arial"/>
                <w:sz w:val="20"/>
                <w:szCs w:val="20"/>
                <w:lang w:val="en-US"/>
              </w:rPr>
              <w:t>3</w:t>
            </w:r>
            <w:r w:rsidR="006E1ABC" w:rsidRPr="00976999">
              <w:rPr>
                <w:rFonts w:ascii="Arial" w:hAnsi="Arial" w:cs="Arial"/>
                <w:sz w:val="20"/>
                <w:szCs w:val="20"/>
                <w:lang w:val="en-US"/>
              </w:rPr>
              <w:t>. Site</w:t>
            </w:r>
            <w:r w:rsidR="001C1F80" w:rsidRPr="00976999">
              <w:rPr>
                <w:rFonts w:ascii="Arial" w:hAnsi="Arial" w:cs="Arial"/>
                <w:sz w:val="20"/>
                <w:szCs w:val="20"/>
                <w:lang w:val="en-US"/>
              </w:rPr>
              <w:t>(</w:t>
            </w:r>
            <w:r w:rsidR="006E1ABC" w:rsidRPr="00976999">
              <w:rPr>
                <w:rFonts w:ascii="Arial" w:hAnsi="Arial" w:cs="Arial"/>
                <w:sz w:val="20"/>
                <w:szCs w:val="20"/>
                <w:lang w:val="en-US"/>
              </w:rPr>
              <w:t>s</w:t>
            </w:r>
            <w:r w:rsidR="001C1F80" w:rsidRPr="00976999">
              <w:rPr>
                <w:rFonts w:ascii="Arial" w:hAnsi="Arial" w:cs="Arial"/>
                <w:sz w:val="20"/>
                <w:szCs w:val="20"/>
                <w:lang w:val="en-US"/>
              </w:rPr>
              <w:t>)</w:t>
            </w:r>
            <w:r w:rsidR="006E1ABC" w:rsidRPr="00976999">
              <w:rPr>
                <w:rFonts w:ascii="Arial" w:hAnsi="Arial" w:cs="Arial"/>
                <w:sz w:val="20"/>
                <w:szCs w:val="20"/>
                <w:lang w:val="en-US"/>
              </w:rPr>
              <w:t xml:space="preserve"> </w:t>
            </w:r>
            <w:proofErr w:type="spellStart"/>
            <w:r w:rsidR="006E1ABC" w:rsidRPr="00976999">
              <w:rPr>
                <w:rFonts w:ascii="Arial" w:hAnsi="Arial" w:cs="Arial"/>
                <w:sz w:val="20"/>
                <w:szCs w:val="20"/>
                <w:lang w:val="en-US"/>
              </w:rPr>
              <w:t>concerné</w:t>
            </w:r>
            <w:proofErr w:type="spellEnd"/>
            <w:r w:rsidR="001C1F80" w:rsidRPr="00976999">
              <w:rPr>
                <w:rFonts w:ascii="Arial" w:hAnsi="Arial" w:cs="Arial"/>
                <w:sz w:val="20"/>
                <w:szCs w:val="20"/>
                <w:lang w:val="en-US"/>
              </w:rPr>
              <w:t>(</w:t>
            </w:r>
            <w:r w:rsidR="006E1ABC" w:rsidRPr="00976999">
              <w:rPr>
                <w:rFonts w:ascii="Arial" w:hAnsi="Arial" w:cs="Arial"/>
                <w:sz w:val="20"/>
                <w:szCs w:val="20"/>
                <w:lang w:val="en-US"/>
              </w:rPr>
              <w:t>s</w:t>
            </w:r>
            <w:r w:rsidR="001C1F80" w:rsidRPr="00976999">
              <w:rPr>
                <w:rFonts w:ascii="Arial" w:hAnsi="Arial" w:cs="Arial"/>
                <w:sz w:val="20"/>
                <w:szCs w:val="20"/>
                <w:lang w:val="en-US"/>
              </w:rPr>
              <w:t>)</w:t>
            </w:r>
            <w:r w:rsidR="006E1ABC" w:rsidRPr="00976999">
              <w:rPr>
                <w:rFonts w:ascii="Arial" w:hAnsi="Arial" w:cs="Arial"/>
                <w:sz w:val="20"/>
                <w:szCs w:val="20"/>
                <w:lang w:val="en-US"/>
              </w:rPr>
              <w:t xml:space="preserve"> par la </w:t>
            </w:r>
            <w:proofErr w:type="spellStart"/>
            <w:r w:rsidR="006E1ABC" w:rsidRPr="00976999">
              <w:rPr>
                <w:rFonts w:ascii="Arial" w:hAnsi="Arial" w:cs="Arial"/>
                <w:sz w:val="20"/>
                <w:szCs w:val="20"/>
                <w:lang w:val="en-US"/>
              </w:rPr>
              <w:t>demande</w:t>
            </w:r>
            <w:proofErr w:type="spellEnd"/>
            <w:r w:rsidR="006E1ABC" w:rsidRPr="00976999">
              <w:rPr>
                <w:rFonts w:ascii="Arial" w:hAnsi="Arial" w:cs="Arial"/>
                <w:sz w:val="20"/>
                <w:szCs w:val="20"/>
                <w:lang w:val="en-US"/>
              </w:rPr>
              <w:t xml:space="preserve"> </w:t>
            </w:r>
            <w:r w:rsidR="001C1F80" w:rsidRPr="00976999">
              <w:rPr>
                <w:rFonts w:ascii="Arial" w:hAnsi="Arial" w:cs="Arial"/>
                <w:i/>
                <w:iCs/>
                <w:sz w:val="16"/>
                <w:szCs w:val="16"/>
                <w:lang w:val="en-US"/>
              </w:rPr>
              <w:t>(L</w:t>
            </w:r>
            <w:r w:rsidR="006E1ABC" w:rsidRPr="00976999">
              <w:rPr>
                <w:rFonts w:ascii="Arial" w:hAnsi="Arial" w:cs="Arial"/>
                <w:i/>
                <w:iCs/>
                <w:sz w:val="16"/>
                <w:szCs w:val="16"/>
                <w:lang w:val="en-US"/>
              </w:rPr>
              <w:t>ocation</w:t>
            </w:r>
            <w:r w:rsidR="001C1F80" w:rsidRPr="00976999">
              <w:rPr>
                <w:rFonts w:ascii="Arial" w:hAnsi="Arial" w:cs="Arial"/>
                <w:i/>
                <w:iCs/>
                <w:sz w:val="16"/>
                <w:szCs w:val="16"/>
                <w:lang w:val="en-US"/>
              </w:rPr>
              <w:t>(</w:t>
            </w:r>
            <w:r w:rsidR="006E1ABC" w:rsidRPr="00976999">
              <w:rPr>
                <w:rFonts w:ascii="Arial" w:hAnsi="Arial" w:cs="Arial"/>
                <w:i/>
                <w:iCs/>
                <w:sz w:val="16"/>
                <w:szCs w:val="16"/>
                <w:lang w:val="en-US"/>
              </w:rPr>
              <w:t>s</w:t>
            </w:r>
            <w:r w:rsidR="001C1F80" w:rsidRPr="00976999">
              <w:rPr>
                <w:rFonts w:ascii="Arial" w:hAnsi="Arial" w:cs="Arial"/>
                <w:i/>
                <w:iCs/>
                <w:sz w:val="16"/>
                <w:szCs w:val="16"/>
                <w:lang w:val="en-US"/>
              </w:rPr>
              <w:t>)</w:t>
            </w:r>
            <w:r w:rsidR="006E1ABC" w:rsidRPr="00976999">
              <w:rPr>
                <w:rFonts w:ascii="Arial" w:hAnsi="Arial" w:cs="Arial"/>
                <w:i/>
                <w:iCs/>
                <w:sz w:val="16"/>
                <w:szCs w:val="16"/>
                <w:lang w:val="en-US"/>
              </w:rPr>
              <w:t xml:space="preserve"> involved by the request) :</w:t>
            </w:r>
          </w:p>
        </w:tc>
      </w:tr>
      <w:tr w:rsidR="00976999" w:rsidRPr="00526165" w14:paraId="21A82AA1" w14:textId="77777777" w:rsidTr="001B59B7">
        <w:trPr>
          <w:trHeight w:val="240"/>
        </w:trPr>
        <w:tc>
          <w:tcPr>
            <w:tcW w:w="10774" w:type="dxa"/>
            <w:vMerge w:val="restart"/>
            <w:tcBorders>
              <w:top w:val="single" w:sz="4" w:space="0" w:color="auto"/>
              <w:left w:val="single" w:sz="8" w:space="0" w:color="auto"/>
              <w:bottom w:val="single" w:sz="4" w:space="0" w:color="000000"/>
              <w:right w:val="single" w:sz="8" w:space="0" w:color="000000"/>
            </w:tcBorders>
            <w:shd w:val="clear" w:color="auto" w:fill="auto"/>
            <w:noWrap/>
          </w:tcPr>
          <w:p w14:paraId="53A5867D" w14:textId="77777777" w:rsidR="006E1ABC" w:rsidRPr="00976999" w:rsidRDefault="006E1ABC" w:rsidP="009C155F">
            <w:pPr>
              <w:rPr>
                <w:rFonts w:ascii="Arial" w:hAnsi="Arial" w:cs="Arial"/>
                <w:sz w:val="20"/>
                <w:szCs w:val="20"/>
                <w:lang w:val="en-US"/>
              </w:rPr>
            </w:pPr>
          </w:p>
          <w:p w14:paraId="10254D4B" w14:textId="77777777" w:rsidR="006E1ABC" w:rsidRPr="00976999" w:rsidRDefault="006E1ABC" w:rsidP="009C155F">
            <w:pPr>
              <w:rPr>
                <w:rFonts w:ascii="Arial" w:hAnsi="Arial" w:cs="Arial"/>
                <w:sz w:val="20"/>
                <w:szCs w:val="20"/>
                <w:lang w:val="en-US"/>
              </w:rPr>
            </w:pPr>
          </w:p>
          <w:p w14:paraId="0212EE99" w14:textId="77777777" w:rsidR="006E1ABC" w:rsidRPr="00976999" w:rsidRDefault="006E1ABC" w:rsidP="009C155F">
            <w:pPr>
              <w:rPr>
                <w:rFonts w:ascii="Arial" w:hAnsi="Arial" w:cs="Arial"/>
                <w:sz w:val="20"/>
                <w:szCs w:val="20"/>
                <w:lang w:val="en-US"/>
              </w:rPr>
            </w:pPr>
          </w:p>
          <w:p w14:paraId="2B580779" w14:textId="77777777" w:rsidR="00910CA6" w:rsidRPr="00976999" w:rsidRDefault="00910CA6" w:rsidP="009C155F">
            <w:pPr>
              <w:rPr>
                <w:rFonts w:ascii="Arial" w:hAnsi="Arial" w:cs="Arial"/>
                <w:sz w:val="20"/>
                <w:szCs w:val="20"/>
                <w:lang w:val="en-US"/>
              </w:rPr>
            </w:pPr>
          </w:p>
          <w:p w14:paraId="6B238705" w14:textId="77777777" w:rsidR="006E1ABC" w:rsidRPr="00976999" w:rsidRDefault="006E1ABC" w:rsidP="009C155F">
            <w:pPr>
              <w:rPr>
                <w:rFonts w:ascii="Arial" w:hAnsi="Arial" w:cs="Arial"/>
                <w:sz w:val="20"/>
                <w:szCs w:val="20"/>
                <w:lang w:val="en-US"/>
              </w:rPr>
            </w:pPr>
          </w:p>
          <w:p w14:paraId="4CFFC865" w14:textId="77777777" w:rsidR="006E1ABC" w:rsidRPr="00976999" w:rsidRDefault="006E1ABC" w:rsidP="009C155F">
            <w:pPr>
              <w:rPr>
                <w:rFonts w:ascii="Arial" w:hAnsi="Arial" w:cs="Arial"/>
                <w:sz w:val="20"/>
                <w:szCs w:val="20"/>
                <w:lang w:val="en-US"/>
              </w:rPr>
            </w:pPr>
          </w:p>
          <w:p w14:paraId="0BB7B505" w14:textId="77777777" w:rsidR="006E1ABC" w:rsidRPr="00976999" w:rsidRDefault="006E1ABC" w:rsidP="009C155F">
            <w:pPr>
              <w:rPr>
                <w:rFonts w:ascii="Arial" w:hAnsi="Arial" w:cs="Arial"/>
                <w:sz w:val="20"/>
                <w:szCs w:val="20"/>
                <w:lang w:val="en-US"/>
              </w:rPr>
            </w:pPr>
          </w:p>
        </w:tc>
      </w:tr>
      <w:tr w:rsidR="00976999" w:rsidRPr="00526165" w14:paraId="5AFA9EDD" w14:textId="77777777" w:rsidTr="001B59B7">
        <w:trPr>
          <w:trHeight w:val="230"/>
        </w:trPr>
        <w:tc>
          <w:tcPr>
            <w:tcW w:w="10774" w:type="dxa"/>
            <w:vMerge/>
            <w:tcBorders>
              <w:top w:val="single" w:sz="4" w:space="0" w:color="auto"/>
              <w:left w:val="single" w:sz="8" w:space="0" w:color="auto"/>
              <w:bottom w:val="single" w:sz="4" w:space="0" w:color="000000"/>
              <w:right w:val="single" w:sz="8" w:space="0" w:color="000000"/>
            </w:tcBorders>
            <w:shd w:val="clear" w:color="auto" w:fill="auto"/>
            <w:vAlign w:val="center"/>
          </w:tcPr>
          <w:p w14:paraId="4B78239A" w14:textId="77777777" w:rsidR="006E1ABC" w:rsidRPr="00976999" w:rsidRDefault="006E1ABC" w:rsidP="009C155F">
            <w:pPr>
              <w:rPr>
                <w:rFonts w:ascii="Arial" w:hAnsi="Arial" w:cs="Arial"/>
                <w:sz w:val="20"/>
                <w:szCs w:val="20"/>
                <w:lang w:val="en-US"/>
              </w:rPr>
            </w:pPr>
          </w:p>
        </w:tc>
      </w:tr>
      <w:tr w:rsidR="00976999" w:rsidRPr="00526165" w14:paraId="2784A654" w14:textId="77777777" w:rsidTr="001B59B7">
        <w:trPr>
          <w:trHeight w:val="230"/>
        </w:trPr>
        <w:tc>
          <w:tcPr>
            <w:tcW w:w="10774" w:type="dxa"/>
            <w:vMerge/>
            <w:tcBorders>
              <w:top w:val="single" w:sz="4" w:space="0" w:color="auto"/>
              <w:left w:val="single" w:sz="8" w:space="0" w:color="auto"/>
              <w:bottom w:val="single" w:sz="4" w:space="0" w:color="000000"/>
              <w:right w:val="single" w:sz="8" w:space="0" w:color="000000"/>
            </w:tcBorders>
            <w:shd w:val="clear" w:color="auto" w:fill="auto"/>
            <w:vAlign w:val="center"/>
          </w:tcPr>
          <w:p w14:paraId="5BAD6EE8" w14:textId="77777777" w:rsidR="006E1ABC" w:rsidRPr="00976999" w:rsidRDefault="006E1ABC" w:rsidP="009C155F">
            <w:pPr>
              <w:rPr>
                <w:rFonts w:ascii="Arial" w:hAnsi="Arial" w:cs="Arial"/>
                <w:sz w:val="20"/>
                <w:szCs w:val="20"/>
                <w:lang w:val="en-US"/>
              </w:rPr>
            </w:pPr>
          </w:p>
        </w:tc>
      </w:tr>
      <w:tr w:rsidR="00976999" w:rsidRPr="00976999" w14:paraId="093F3FA6" w14:textId="77777777" w:rsidTr="001B59B7">
        <w:trPr>
          <w:trHeight w:val="240"/>
        </w:trPr>
        <w:tc>
          <w:tcPr>
            <w:tcW w:w="10774" w:type="dxa"/>
            <w:tcBorders>
              <w:top w:val="single" w:sz="4" w:space="0" w:color="auto"/>
              <w:left w:val="single" w:sz="8" w:space="0" w:color="auto"/>
              <w:bottom w:val="single" w:sz="4" w:space="0" w:color="auto"/>
              <w:right w:val="single" w:sz="8" w:space="0" w:color="000000"/>
            </w:tcBorders>
            <w:shd w:val="clear" w:color="auto" w:fill="auto"/>
            <w:noWrap/>
            <w:vAlign w:val="center"/>
          </w:tcPr>
          <w:p w14:paraId="26EDBB82" w14:textId="77777777" w:rsidR="006E1ABC" w:rsidRPr="00976999" w:rsidRDefault="001B37B0" w:rsidP="001C1F80">
            <w:pPr>
              <w:rPr>
                <w:rFonts w:ascii="Arial" w:hAnsi="Arial" w:cs="Arial"/>
                <w:sz w:val="20"/>
                <w:szCs w:val="20"/>
              </w:rPr>
            </w:pPr>
            <w:r w:rsidRPr="00976999">
              <w:rPr>
                <w:rFonts w:ascii="Arial" w:hAnsi="Arial" w:cs="Arial"/>
                <w:sz w:val="20"/>
                <w:szCs w:val="20"/>
              </w:rPr>
              <w:t>4</w:t>
            </w:r>
            <w:r w:rsidR="006E1ABC" w:rsidRPr="00976999">
              <w:rPr>
                <w:rFonts w:ascii="Arial" w:hAnsi="Arial" w:cs="Arial"/>
                <w:sz w:val="20"/>
                <w:szCs w:val="20"/>
              </w:rPr>
              <w:t xml:space="preserve">. Description de l'organisation ou de la modification de l'organisation </w:t>
            </w:r>
            <w:r w:rsidR="006E1ABC" w:rsidRPr="00976999">
              <w:rPr>
                <w:rFonts w:ascii="Arial" w:hAnsi="Arial" w:cs="Arial"/>
                <w:i/>
                <w:iCs/>
                <w:sz w:val="16"/>
                <w:szCs w:val="16"/>
              </w:rPr>
              <w:t>(</w:t>
            </w:r>
            <w:r w:rsidR="001C1F80" w:rsidRPr="00976999">
              <w:rPr>
                <w:rFonts w:ascii="Arial" w:hAnsi="Arial" w:cs="Arial"/>
                <w:i/>
                <w:iCs/>
                <w:sz w:val="16"/>
                <w:szCs w:val="16"/>
              </w:rPr>
              <w:t>D</w:t>
            </w:r>
            <w:r w:rsidR="006E1ABC" w:rsidRPr="00976999">
              <w:rPr>
                <w:rFonts w:ascii="Arial" w:hAnsi="Arial" w:cs="Arial"/>
                <w:i/>
                <w:iCs/>
                <w:sz w:val="16"/>
                <w:szCs w:val="16"/>
              </w:rPr>
              <w:t xml:space="preserve">escription of organisation or </w:t>
            </w:r>
            <w:proofErr w:type="spellStart"/>
            <w:r w:rsidR="006E1ABC" w:rsidRPr="00976999">
              <w:rPr>
                <w:rFonts w:ascii="Arial" w:hAnsi="Arial" w:cs="Arial"/>
                <w:i/>
                <w:iCs/>
                <w:sz w:val="16"/>
                <w:szCs w:val="16"/>
              </w:rPr>
              <w:t>organisational</w:t>
            </w:r>
            <w:proofErr w:type="spellEnd"/>
            <w:r w:rsidR="006E1ABC" w:rsidRPr="00976999">
              <w:rPr>
                <w:rFonts w:ascii="Arial" w:hAnsi="Arial" w:cs="Arial"/>
                <w:i/>
                <w:iCs/>
                <w:sz w:val="16"/>
                <w:szCs w:val="16"/>
              </w:rPr>
              <w:t xml:space="preserve"> change) :</w:t>
            </w:r>
          </w:p>
        </w:tc>
      </w:tr>
      <w:tr w:rsidR="00976999" w:rsidRPr="00976999" w14:paraId="3165E779" w14:textId="77777777" w:rsidTr="001B59B7">
        <w:trPr>
          <w:trHeight w:val="2139"/>
        </w:trPr>
        <w:tc>
          <w:tcPr>
            <w:tcW w:w="10774" w:type="dxa"/>
            <w:tcBorders>
              <w:top w:val="single" w:sz="4" w:space="0" w:color="auto"/>
              <w:left w:val="single" w:sz="4" w:space="0" w:color="auto"/>
              <w:bottom w:val="single" w:sz="4" w:space="0" w:color="auto"/>
              <w:right w:val="single" w:sz="4" w:space="0" w:color="auto"/>
            </w:tcBorders>
            <w:shd w:val="clear" w:color="auto" w:fill="auto"/>
            <w:noWrap/>
          </w:tcPr>
          <w:p w14:paraId="5A79797A" w14:textId="77777777" w:rsidR="006E1ABC" w:rsidRPr="00976999" w:rsidRDefault="006E1ABC" w:rsidP="00205D45">
            <w:pPr>
              <w:rPr>
                <w:rFonts w:ascii="Arial" w:hAnsi="Arial" w:cs="Arial"/>
                <w:iCs/>
                <w:sz w:val="20"/>
                <w:szCs w:val="20"/>
              </w:rPr>
            </w:pPr>
          </w:p>
          <w:p w14:paraId="013623AD" w14:textId="77777777" w:rsidR="005A2CBA" w:rsidRPr="00976999" w:rsidRDefault="005A2CBA" w:rsidP="00205D45">
            <w:pPr>
              <w:rPr>
                <w:rFonts w:ascii="Arial" w:hAnsi="Arial" w:cs="Arial"/>
                <w:iCs/>
                <w:sz w:val="20"/>
                <w:szCs w:val="20"/>
              </w:rPr>
            </w:pPr>
          </w:p>
          <w:p w14:paraId="15035BF9" w14:textId="77777777" w:rsidR="006E1ABC" w:rsidRPr="00976999" w:rsidRDefault="006E1ABC" w:rsidP="00205D45">
            <w:pPr>
              <w:rPr>
                <w:rFonts w:ascii="Arial" w:hAnsi="Arial" w:cs="Arial"/>
                <w:iCs/>
                <w:sz w:val="20"/>
                <w:szCs w:val="20"/>
              </w:rPr>
            </w:pPr>
          </w:p>
          <w:p w14:paraId="3CEC14CF" w14:textId="77777777" w:rsidR="006E1ABC" w:rsidRPr="00976999" w:rsidRDefault="006E1ABC" w:rsidP="00205D45">
            <w:pPr>
              <w:rPr>
                <w:rFonts w:ascii="Arial" w:hAnsi="Arial" w:cs="Arial"/>
                <w:iCs/>
                <w:sz w:val="20"/>
                <w:szCs w:val="20"/>
              </w:rPr>
            </w:pPr>
          </w:p>
          <w:p w14:paraId="47E714C4" w14:textId="77777777" w:rsidR="006E1ABC" w:rsidRPr="00976999" w:rsidRDefault="006E1ABC" w:rsidP="00205D45">
            <w:pPr>
              <w:rPr>
                <w:rFonts w:ascii="Arial" w:hAnsi="Arial" w:cs="Arial"/>
                <w:iCs/>
                <w:sz w:val="20"/>
                <w:szCs w:val="20"/>
              </w:rPr>
            </w:pPr>
          </w:p>
          <w:p w14:paraId="071470FC" w14:textId="77777777" w:rsidR="006E1ABC" w:rsidRPr="00976999" w:rsidRDefault="006E1ABC" w:rsidP="00205D45">
            <w:pPr>
              <w:rPr>
                <w:rFonts w:ascii="Arial" w:hAnsi="Arial" w:cs="Arial"/>
                <w:iCs/>
                <w:sz w:val="20"/>
                <w:szCs w:val="20"/>
              </w:rPr>
            </w:pPr>
          </w:p>
          <w:p w14:paraId="363F157E" w14:textId="77777777" w:rsidR="006E1ABC" w:rsidRPr="00976999" w:rsidRDefault="006E1ABC" w:rsidP="00205D45">
            <w:pPr>
              <w:rPr>
                <w:rFonts w:ascii="Arial" w:hAnsi="Arial" w:cs="Arial"/>
                <w:iCs/>
                <w:sz w:val="20"/>
                <w:szCs w:val="20"/>
              </w:rPr>
            </w:pPr>
          </w:p>
          <w:p w14:paraId="2D28411E" w14:textId="77777777" w:rsidR="006E1ABC" w:rsidRPr="00976999" w:rsidRDefault="006E1ABC" w:rsidP="00205D45">
            <w:pPr>
              <w:rPr>
                <w:rFonts w:ascii="Arial" w:hAnsi="Arial" w:cs="Arial"/>
                <w:iCs/>
                <w:sz w:val="20"/>
                <w:szCs w:val="20"/>
              </w:rPr>
            </w:pPr>
          </w:p>
          <w:p w14:paraId="7C56D42B" w14:textId="77777777" w:rsidR="006E1ABC" w:rsidRPr="00976999" w:rsidRDefault="006E1ABC" w:rsidP="00205D45">
            <w:pPr>
              <w:rPr>
                <w:rFonts w:ascii="Arial" w:hAnsi="Arial" w:cs="Arial"/>
                <w:iCs/>
                <w:sz w:val="20"/>
                <w:szCs w:val="20"/>
              </w:rPr>
            </w:pPr>
          </w:p>
          <w:p w14:paraId="2A165F46" w14:textId="77777777" w:rsidR="00E939C4" w:rsidRPr="00976999" w:rsidRDefault="00E939C4" w:rsidP="00205D45">
            <w:pPr>
              <w:rPr>
                <w:rFonts w:ascii="Arial" w:hAnsi="Arial" w:cs="Arial"/>
                <w:iCs/>
                <w:sz w:val="20"/>
                <w:szCs w:val="20"/>
              </w:rPr>
            </w:pPr>
          </w:p>
          <w:p w14:paraId="3751B867" w14:textId="77777777" w:rsidR="006E1ABC" w:rsidRPr="00976999" w:rsidRDefault="006E1ABC" w:rsidP="00205D45">
            <w:pPr>
              <w:rPr>
                <w:rFonts w:ascii="Arial" w:hAnsi="Arial" w:cs="Arial"/>
                <w:iCs/>
                <w:sz w:val="20"/>
                <w:szCs w:val="20"/>
              </w:rPr>
            </w:pPr>
          </w:p>
          <w:p w14:paraId="551C1531" w14:textId="77777777" w:rsidR="006E1ABC" w:rsidRPr="00976999" w:rsidRDefault="006E1ABC" w:rsidP="00205D45">
            <w:pPr>
              <w:rPr>
                <w:rFonts w:ascii="Arial" w:hAnsi="Arial" w:cs="Arial"/>
                <w:i/>
                <w:iCs/>
                <w:sz w:val="20"/>
                <w:szCs w:val="20"/>
              </w:rPr>
            </w:pPr>
          </w:p>
        </w:tc>
      </w:tr>
      <w:tr w:rsidR="00976999" w:rsidRPr="00976999" w14:paraId="681D013E" w14:textId="77777777" w:rsidTr="001B59B7">
        <w:trPr>
          <w:trHeight w:val="240"/>
        </w:trPr>
        <w:tc>
          <w:tcPr>
            <w:tcW w:w="10774" w:type="dxa"/>
            <w:tcBorders>
              <w:top w:val="single" w:sz="4" w:space="0" w:color="auto"/>
              <w:left w:val="single" w:sz="8" w:space="0" w:color="auto"/>
              <w:bottom w:val="nil"/>
              <w:right w:val="single" w:sz="8" w:space="0" w:color="000000"/>
            </w:tcBorders>
            <w:shd w:val="clear" w:color="auto" w:fill="auto"/>
            <w:noWrap/>
            <w:vAlign w:val="center"/>
          </w:tcPr>
          <w:p w14:paraId="2D6DCB4D" w14:textId="77777777" w:rsidR="006E1ABC" w:rsidRPr="00976999" w:rsidRDefault="001B37B0" w:rsidP="00F224F4">
            <w:pPr>
              <w:rPr>
                <w:rFonts w:ascii="Arial" w:hAnsi="Arial" w:cs="Arial"/>
                <w:sz w:val="20"/>
                <w:szCs w:val="20"/>
              </w:rPr>
            </w:pPr>
            <w:r w:rsidRPr="00976999">
              <w:rPr>
                <w:rFonts w:ascii="Arial" w:hAnsi="Arial" w:cs="Arial"/>
                <w:sz w:val="20"/>
                <w:szCs w:val="20"/>
              </w:rPr>
              <w:t>5</w:t>
            </w:r>
            <w:r w:rsidR="006E1ABC" w:rsidRPr="00976999">
              <w:rPr>
                <w:rFonts w:ascii="Arial" w:hAnsi="Arial" w:cs="Arial"/>
                <w:sz w:val="20"/>
                <w:szCs w:val="20"/>
              </w:rPr>
              <w:t xml:space="preserve">. Liens/Dispositions avec l'organisation de conception si différente du § 1 (à renseigner si demande </w:t>
            </w:r>
            <w:r w:rsidR="00A84E7C" w:rsidRPr="00976999">
              <w:rPr>
                <w:rFonts w:ascii="Arial" w:hAnsi="Arial" w:cs="Arial"/>
                <w:sz w:val="20"/>
                <w:szCs w:val="20"/>
              </w:rPr>
              <w:t xml:space="preserve">initiale </w:t>
            </w:r>
            <w:r w:rsidR="007974A8" w:rsidRPr="00976999">
              <w:rPr>
                <w:rFonts w:ascii="Arial" w:hAnsi="Arial" w:cs="Arial"/>
                <w:sz w:val="20"/>
                <w:szCs w:val="20"/>
              </w:rPr>
              <w:t>Partie</w:t>
            </w:r>
            <w:r w:rsidR="006E1ABC" w:rsidRPr="00976999">
              <w:rPr>
                <w:rFonts w:ascii="Arial" w:hAnsi="Arial" w:cs="Arial"/>
                <w:sz w:val="20"/>
                <w:szCs w:val="20"/>
              </w:rPr>
              <w:t xml:space="preserve"> 21 G ou 21 F) :</w:t>
            </w:r>
          </w:p>
        </w:tc>
      </w:tr>
      <w:tr w:rsidR="00976999" w:rsidRPr="00526165" w14:paraId="255F232C" w14:textId="77777777" w:rsidTr="001B59B7">
        <w:trPr>
          <w:trHeight w:val="240"/>
        </w:trPr>
        <w:tc>
          <w:tcPr>
            <w:tcW w:w="10774" w:type="dxa"/>
            <w:tcBorders>
              <w:top w:val="nil"/>
              <w:left w:val="single" w:sz="8" w:space="0" w:color="auto"/>
              <w:bottom w:val="single" w:sz="4" w:space="0" w:color="auto"/>
              <w:right w:val="single" w:sz="8" w:space="0" w:color="000000"/>
            </w:tcBorders>
            <w:shd w:val="clear" w:color="auto" w:fill="auto"/>
            <w:noWrap/>
            <w:vAlign w:val="center"/>
          </w:tcPr>
          <w:p w14:paraId="3BC5912C" w14:textId="77777777" w:rsidR="006E1ABC" w:rsidRPr="00976999" w:rsidRDefault="006E1ABC" w:rsidP="001C1F80">
            <w:pPr>
              <w:rPr>
                <w:rFonts w:ascii="Arial" w:hAnsi="Arial" w:cs="Arial"/>
                <w:i/>
                <w:iCs/>
                <w:sz w:val="16"/>
                <w:szCs w:val="16"/>
                <w:lang w:val="en-GB"/>
              </w:rPr>
            </w:pPr>
            <w:r w:rsidRPr="00976999">
              <w:rPr>
                <w:rFonts w:ascii="Arial" w:hAnsi="Arial" w:cs="Arial"/>
                <w:i/>
                <w:iCs/>
                <w:sz w:val="16"/>
                <w:szCs w:val="16"/>
                <w:lang w:val="en-GB"/>
              </w:rPr>
              <w:t xml:space="preserve">(Links/arrangements with design approval holder / design organisation where different from § 1 (part 21 G or 21 F </w:t>
            </w:r>
            <w:r w:rsidR="00A84E7C" w:rsidRPr="00976999">
              <w:rPr>
                <w:rFonts w:ascii="Arial" w:hAnsi="Arial" w:cs="Arial"/>
                <w:i/>
                <w:iCs/>
                <w:sz w:val="16"/>
                <w:szCs w:val="16"/>
                <w:lang w:val="en-GB"/>
              </w:rPr>
              <w:t xml:space="preserve">initial </w:t>
            </w:r>
            <w:r w:rsidRPr="00976999">
              <w:rPr>
                <w:rFonts w:ascii="Arial" w:hAnsi="Arial" w:cs="Arial"/>
                <w:i/>
                <w:iCs/>
                <w:sz w:val="16"/>
                <w:szCs w:val="16"/>
                <w:lang w:val="en-GB"/>
              </w:rPr>
              <w:t>applicant only)</w:t>
            </w:r>
          </w:p>
        </w:tc>
      </w:tr>
      <w:tr w:rsidR="00976999" w:rsidRPr="00526165" w14:paraId="5C76482B" w14:textId="77777777" w:rsidTr="001B59B7">
        <w:trPr>
          <w:trHeight w:val="230"/>
        </w:trPr>
        <w:tc>
          <w:tcPr>
            <w:tcW w:w="10774" w:type="dxa"/>
            <w:vMerge w:val="restart"/>
            <w:tcBorders>
              <w:top w:val="single" w:sz="4" w:space="0" w:color="auto"/>
              <w:left w:val="single" w:sz="8" w:space="0" w:color="auto"/>
              <w:bottom w:val="single" w:sz="4" w:space="0" w:color="000000"/>
              <w:right w:val="single" w:sz="8" w:space="0" w:color="000000"/>
            </w:tcBorders>
            <w:shd w:val="clear" w:color="auto" w:fill="auto"/>
            <w:noWrap/>
          </w:tcPr>
          <w:p w14:paraId="4DD50ED3" w14:textId="77777777" w:rsidR="006E1ABC" w:rsidRPr="00976999" w:rsidRDefault="006E1ABC" w:rsidP="00205D45">
            <w:pPr>
              <w:rPr>
                <w:rFonts w:ascii="Arial" w:hAnsi="Arial" w:cs="Arial"/>
                <w:iCs/>
                <w:sz w:val="20"/>
                <w:szCs w:val="20"/>
                <w:lang w:val="en-GB"/>
              </w:rPr>
            </w:pPr>
          </w:p>
          <w:p w14:paraId="01A68534" w14:textId="77777777" w:rsidR="006E1ABC" w:rsidRPr="00976999" w:rsidRDefault="006E1ABC" w:rsidP="00205D45">
            <w:pPr>
              <w:rPr>
                <w:rFonts w:ascii="Arial" w:hAnsi="Arial" w:cs="Arial"/>
                <w:iCs/>
                <w:sz w:val="20"/>
                <w:szCs w:val="20"/>
                <w:lang w:val="en-GB"/>
              </w:rPr>
            </w:pPr>
          </w:p>
          <w:p w14:paraId="6C50D97B" w14:textId="77777777" w:rsidR="006E1ABC" w:rsidRPr="00976999" w:rsidRDefault="006E1ABC" w:rsidP="00205D45">
            <w:pPr>
              <w:rPr>
                <w:rFonts w:ascii="Arial" w:hAnsi="Arial" w:cs="Arial"/>
                <w:iCs/>
                <w:sz w:val="20"/>
                <w:szCs w:val="20"/>
                <w:lang w:val="en-GB"/>
              </w:rPr>
            </w:pPr>
          </w:p>
          <w:p w14:paraId="3EA3A688" w14:textId="74EE12F7" w:rsidR="006E1ABC" w:rsidRDefault="006E1ABC" w:rsidP="00205D45">
            <w:pPr>
              <w:rPr>
                <w:rFonts w:ascii="Arial" w:hAnsi="Arial" w:cs="Arial"/>
                <w:iCs/>
                <w:sz w:val="20"/>
                <w:szCs w:val="20"/>
                <w:lang w:val="en-GB"/>
              </w:rPr>
            </w:pPr>
          </w:p>
          <w:p w14:paraId="6C5A8337" w14:textId="77777777" w:rsidR="00FC7154" w:rsidRPr="00976999" w:rsidRDefault="00FC7154" w:rsidP="00205D45">
            <w:pPr>
              <w:rPr>
                <w:rFonts w:ascii="Arial" w:hAnsi="Arial" w:cs="Arial"/>
                <w:iCs/>
                <w:sz w:val="20"/>
                <w:szCs w:val="20"/>
                <w:lang w:val="en-GB"/>
              </w:rPr>
            </w:pPr>
          </w:p>
          <w:p w14:paraId="27388FD7" w14:textId="77777777" w:rsidR="006E1ABC" w:rsidRPr="00976999" w:rsidRDefault="006E1ABC" w:rsidP="00205D45">
            <w:pPr>
              <w:rPr>
                <w:rFonts w:ascii="Arial" w:hAnsi="Arial" w:cs="Arial"/>
                <w:iCs/>
                <w:sz w:val="20"/>
                <w:szCs w:val="20"/>
                <w:lang w:val="en-GB"/>
              </w:rPr>
            </w:pPr>
          </w:p>
          <w:p w14:paraId="3FF2FC2E" w14:textId="4B8F434A" w:rsidR="00C1320B" w:rsidRPr="00976999" w:rsidRDefault="00C1320B" w:rsidP="00205D45">
            <w:pPr>
              <w:rPr>
                <w:rFonts w:ascii="Arial" w:hAnsi="Arial" w:cs="Arial"/>
                <w:iCs/>
                <w:sz w:val="20"/>
                <w:szCs w:val="20"/>
                <w:lang w:val="en-GB"/>
              </w:rPr>
            </w:pPr>
          </w:p>
          <w:p w14:paraId="5B5EBC9A" w14:textId="52155D73" w:rsidR="006E1ABC" w:rsidRPr="00611410" w:rsidRDefault="00E15D59" w:rsidP="00205D45">
            <w:pPr>
              <w:rPr>
                <w:rFonts w:ascii="Arial" w:hAnsi="Arial" w:cs="Arial"/>
                <w:sz w:val="20"/>
                <w:szCs w:val="20"/>
                <w:lang w:val="en-GB"/>
              </w:rPr>
            </w:pPr>
            <w:r>
              <w:rPr>
                <w:rFonts w:ascii="Arial" w:hAnsi="Arial" w:cs="Arial"/>
                <w:iCs/>
                <w:noProof/>
                <w:sz w:val="20"/>
                <w:szCs w:val="20"/>
                <w:lang w:val="en-GB"/>
              </w:rPr>
              <mc:AlternateContent>
                <mc:Choice Requires="wps">
                  <w:drawing>
                    <wp:anchor distT="0" distB="0" distL="114300" distR="114300" simplePos="0" relativeHeight="251719680" behindDoc="0" locked="0" layoutInCell="1" allowOverlap="1" wp14:anchorId="20C467AD" wp14:editId="738A049B">
                      <wp:simplePos x="0" y="0"/>
                      <wp:positionH relativeFrom="column">
                        <wp:posOffset>-119380</wp:posOffset>
                      </wp:positionH>
                      <wp:positionV relativeFrom="paragraph">
                        <wp:posOffset>264160</wp:posOffset>
                      </wp:positionV>
                      <wp:extent cx="0" cy="138430"/>
                      <wp:effectExtent l="0" t="0" r="38100" b="33020"/>
                      <wp:wrapNone/>
                      <wp:docPr id="68" name="Connecteur droit 68"/>
                      <wp:cNvGraphicFramePr/>
                      <a:graphic xmlns:a="http://schemas.openxmlformats.org/drawingml/2006/main">
                        <a:graphicData uri="http://schemas.microsoft.com/office/word/2010/wordprocessingShape">
                          <wps:wsp>
                            <wps:cNvCnPr/>
                            <wps:spPr>
                              <a:xfrm>
                                <a:off x="0" y="0"/>
                                <a:ext cx="0" cy="13843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F17CB4C" id="Connecteur droit 68" o:spid="_x0000_s1026" style="position:absolute;z-index:2517196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9.4pt,20.8pt" to="-9.4pt,3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" strokecolor="black [3213]"/>
                  </w:pict>
                </mc:Fallback>
              </mc:AlternateContent>
            </w:r>
          </w:p>
        </w:tc>
      </w:tr>
      <w:tr w:rsidR="00976999" w:rsidRPr="00526165" w14:paraId="7617BBB2" w14:textId="77777777" w:rsidTr="001B59B7">
        <w:trPr>
          <w:trHeight w:val="210"/>
        </w:trPr>
        <w:tc>
          <w:tcPr>
            <w:tcW w:w="10774" w:type="dxa"/>
            <w:vMerge/>
            <w:tcBorders>
              <w:top w:val="single" w:sz="4" w:space="0" w:color="auto"/>
              <w:left w:val="single" w:sz="8" w:space="0" w:color="auto"/>
              <w:bottom w:val="single" w:sz="4" w:space="0" w:color="000000"/>
              <w:right w:val="single" w:sz="8" w:space="0" w:color="000000"/>
            </w:tcBorders>
            <w:shd w:val="clear" w:color="auto" w:fill="auto"/>
            <w:vAlign w:val="center"/>
          </w:tcPr>
          <w:p w14:paraId="40BB8CDC" w14:textId="77777777" w:rsidR="006E1ABC" w:rsidRPr="00976999" w:rsidRDefault="006E1ABC">
            <w:pPr>
              <w:rPr>
                <w:rFonts w:ascii="Arial" w:hAnsi="Arial" w:cs="Arial"/>
                <w:i/>
                <w:iCs/>
                <w:sz w:val="16"/>
                <w:szCs w:val="16"/>
                <w:lang w:val="en-GB"/>
              </w:rPr>
            </w:pPr>
          </w:p>
        </w:tc>
      </w:tr>
      <w:tr w:rsidR="00976999" w:rsidRPr="00526165" w14:paraId="1C5AE1A5" w14:textId="77777777" w:rsidTr="001B59B7">
        <w:trPr>
          <w:trHeight w:val="210"/>
        </w:trPr>
        <w:tc>
          <w:tcPr>
            <w:tcW w:w="10774" w:type="dxa"/>
            <w:vMerge/>
            <w:tcBorders>
              <w:top w:val="single" w:sz="4" w:space="0" w:color="auto"/>
              <w:left w:val="single" w:sz="8" w:space="0" w:color="auto"/>
              <w:bottom w:val="single" w:sz="4" w:space="0" w:color="000000"/>
              <w:right w:val="single" w:sz="8" w:space="0" w:color="000000"/>
            </w:tcBorders>
            <w:shd w:val="clear" w:color="auto" w:fill="auto"/>
            <w:vAlign w:val="center"/>
          </w:tcPr>
          <w:p w14:paraId="07888B76" w14:textId="77777777" w:rsidR="006E1ABC" w:rsidRPr="00976999" w:rsidRDefault="006E1ABC">
            <w:pPr>
              <w:rPr>
                <w:rFonts w:ascii="Arial" w:hAnsi="Arial" w:cs="Arial"/>
                <w:i/>
                <w:iCs/>
                <w:sz w:val="16"/>
                <w:szCs w:val="16"/>
                <w:lang w:val="en-GB"/>
              </w:rPr>
            </w:pPr>
          </w:p>
        </w:tc>
      </w:tr>
      <w:tr w:rsidR="00976999" w:rsidRPr="00526165" w14:paraId="434F1A88" w14:textId="77777777" w:rsidTr="001B59B7">
        <w:trPr>
          <w:trHeight w:val="210"/>
        </w:trPr>
        <w:tc>
          <w:tcPr>
            <w:tcW w:w="10774" w:type="dxa"/>
            <w:vMerge/>
            <w:tcBorders>
              <w:top w:val="single" w:sz="4" w:space="0" w:color="auto"/>
              <w:left w:val="single" w:sz="8" w:space="0" w:color="auto"/>
              <w:bottom w:val="single" w:sz="4" w:space="0" w:color="auto"/>
              <w:right w:val="single" w:sz="8" w:space="0" w:color="000000"/>
            </w:tcBorders>
            <w:shd w:val="clear" w:color="auto" w:fill="auto"/>
            <w:vAlign w:val="center"/>
          </w:tcPr>
          <w:p w14:paraId="658F3E1F" w14:textId="77777777" w:rsidR="006E1ABC" w:rsidRPr="00976999" w:rsidRDefault="006E1ABC">
            <w:pPr>
              <w:rPr>
                <w:rFonts w:ascii="Arial" w:hAnsi="Arial" w:cs="Arial"/>
                <w:i/>
                <w:iCs/>
                <w:sz w:val="16"/>
                <w:szCs w:val="16"/>
                <w:lang w:val="en-GB"/>
              </w:rPr>
            </w:pPr>
          </w:p>
        </w:tc>
      </w:tr>
      <w:tr w:rsidR="00976999" w:rsidRPr="00976999" w14:paraId="08B40D05" w14:textId="77777777" w:rsidTr="001B59B7">
        <w:trPr>
          <w:trHeight w:val="240"/>
        </w:trPr>
        <w:tc>
          <w:tcPr>
            <w:tcW w:w="1077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B9A321" w14:textId="77777777" w:rsidR="00AF074D" w:rsidRPr="00976999" w:rsidRDefault="00AF074D" w:rsidP="009D3931">
            <w:pPr>
              <w:jc w:val="center"/>
              <w:rPr>
                <w:rFonts w:ascii="Arial" w:hAnsi="Arial" w:cs="Arial"/>
                <w:noProof/>
                <w:sz w:val="20"/>
                <w:szCs w:val="20"/>
              </w:rPr>
            </w:pPr>
            <w:r w:rsidRPr="00976999">
              <w:rPr>
                <w:rFonts w:ascii="Arial" w:hAnsi="Arial" w:cs="Arial"/>
                <w:b/>
                <w:bCs/>
                <w:sz w:val="18"/>
                <w:szCs w:val="18"/>
              </w:rPr>
              <w:lastRenderedPageBreak/>
              <w:t>FORMULAIRE DE DEMANDE OU DE MODIFICATION D'AGRÉMENT</w:t>
            </w:r>
          </w:p>
        </w:tc>
      </w:tr>
      <w:tr w:rsidR="00976999" w:rsidRPr="00526165" w14:paraId="66D58A75" w14:textId="77777777" w:rsidTr="001B59B7">
        <w:trPr>
          <w:trHeight w:val="240"/>
        </w:trPr>
        <w:tc>
          <w:tcPr>
            <w:tcW w:w="1077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643F18" w14:textId="77777777" w:rsidR="00AF074D" w:rsidRPr="00976999" w:rsidRDefault="00AF074D" w:rsidP="009D3931">
            <w:pPr>
              <w:jc w:val="center"/>
              <w:rPr>
                <w:rFonts w:ascii="Arial" w:hAnsi="Arial" w:cs="Arial"/>
                <w:b/>
                <w:bCs/>
                <w:sz w:val="18"/>
                <w:szCs w:val="18"/>
                <w:lang w:val="en-GB"/>
              </w:rPr>
            </w:pPr>
            <w:r w:rsidRPr="00976999">
              <w:rPr>
                <w:rFonts w:ascii="Arial" w:hAnsi="Arial" w:cs="Arial"/>
                <w:i/>
                <w:iCs/>
                <w:sz w:val="16"/>
                <w:szCs w:val="16"/>
                <w:lang w:val="en-GB"/>
              </w:rPr>
              <w:t>(Application form for initial approval or change)</w:t>
            </w:r>
          </w:p>
        </w:tc>
      </w:tr>
      <w:tr w:rsidR="00976999" w:rsidRPr="00526165" w14:paraId="42C83870" w14:textId="77777777" w:rsidTr="001B59B7">
        <w:trPr>
          <w:trHeight w:val="240"/>
        </w:trPr>
        <w:tc>
          <w:tcPr>
            <w:tcW w:w="1077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2D8565" w14:textId="77777777" w:rsidR="00AF074D" w:rsidRPr="00976999" w:rsidRDefault="00AF074D">
            <w:pPr>
              <w:rPr>
                <w:rFonts w:ascii="Arial" w:hAnsi="Arial" w:cs="Arial"/>
                <w:sz w:val="20"/>
                <w:szCs w:val="20"/>
              </w:rPr>
            </w:pPr>
            <w:r w:rsidRPr="00976999">
              <w:rPr>
                <w:rFonts w:ascii="Arial" w:hAnsi="Arial" w:cs="Arial"/>
                <w:sz w:val="20"/>
                <w:szCs w:val="20"/>
              </w:rPr>
              <w:t>6. Effectif total et part concernée ou destinée à être concernée par des activités aéronautiques civiles :</w:t>
            </w:r>
          </w:p>
          <w:p w14:paraId="526333D4" w14:textId="77777777" w:rsidR="00AF074D" w:rsidRPr="00976999" w:rsidRDefault="00AF074D" w:rsidP="00E307D3">
            <w:pPr>
              <w:rPr>
                <w:rFonts w:ascii="Arial" w:hAnsi="Arial" w:cs="Arial"/>
                <w:sz w:val="20"/>
                <w:szCs w:val="20"/>
                <w:lang w:val="en-US"/>
              </w:rPr>
            </w:pPr>
            <w:r w:rsidRPr="00976999">
              <w:rPr>
                <w:rFonts w:ascii="Arial" w:hAnsi="Arial" w:cs="Arial"/>
                <w:i/>
                <w:iCs/>
                <w:sz w:val="16"/>
                <w:szCs w:val="16"/>
                <w:lang w:val="en-GB"/>
              </w:rPr>
              <w:t>(Total number of staff and fraction involved in civil aviation activities)</w:t>
            </w:r>
          </w:p>
        </w:tc>
      </w:tr>
      <w:tr w:rsidR="00976999" w:rsidRPr="00976999" w14:paraId="0376D803" w14:textId="77777777" w:rsidTr="001B59B7">
        <w:trPr>
          <w:trHeight w:val="2123"/>
        </w:trPr>
        <w:tc>
          <w:tcPr>
            <w:tcW w:w="1077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29F429" w14:textId="77777777" w:rsidR="00AF074D" w:rsidRPr="00976999" w:rsidRDefault="00AF074D" w:rsidP="00E80FC7">
            <w:pPr>
              <w:tabs>
                <w:tab w:val="left" w:pos="2951"/>
                <w:tab w:val="left" w:pos="5379"/>
              </w:tabs>
              <w:ind w:left="470"/>
              <w:rPr>
                <w:rFonts w:ascii="Arial" w:hAnsi="Arial" w:cs="Arial"/>
                <w:sz w:val="20"/>
                <w:szCs w:val="20"/>
                <w:lang w:val="en-US"/>
              </w:rPr>
            </w:pPr>
          </w:p>
          <w:tbl>
            <w:tblPr>
              <w:tblW w:w="0" w:type="auto"/>
              <w:tblInd w:w="4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4"/>
              <w:gridCol w:w="1879"/>
              <w:gridCol w:w="1842"/>
              <w:gridCol w:w="1701"/>
              <w:gridCol w:w="2127"/>
            </w:tblGrid>
            <w:tr w:rsidR="00976999" w:rsidRPr="00976999" w14:paraId="57C85DE5" w14:textId="77777777" w:rsidTr="007C0660">
              <w:tc>
                <w:tcPr>
                  <w:tcW w:w="2094" w:type="dxa"/>
                  <w:shd w:val="clear" w:color="auto" w:fill="auto"/>
                </w:tcPr>
                <w:p w14:paraId="628889B5" w14:textId="2374A6EA" w:rsidR="00AF074D" w:rsidRPr="00976999" w:rsidRDefault="00AF074D" w:rsidP="00BF3A13">
                  <w:pPr>
                    <w:rPr>
                      <w:rFonts w:ascii="Arial" w:hAnsi="Arial" w:cs="Arial"/>
                      <w:sz w:val="20"/>
                      <w:szCs w:val="20"/>
                      <w:lang w:val="en-US"/>
                    </w:rPr>
                  </w:pPr>
                </w:p>
              </w:tc>
              <w:tc>
                <w:tcPr>
                  <w:tcW w:w="1879" w:type="dxa"/>
                  <w:shd w:val="clear" w:color="auto" w:fill="auto"/>
                </w:tcPr>
                <w:p w14:paraId="2B17C32A" w14:textId="77777777" w:rsidR="00AF074D" w:rsidRPr="00976999" w:rsidRDefault="00AF074D" w:rsidP="00E80FC7">
                  <w:pPr>
                    <w:jc w:val="center"/>
                    <w:rPr>
                      <w:rFonts w:ascii="Arial" w:hAnsi="Arial" w:cs="Arial"/>
                      <w:sz w:val="18"/>
                      <w:szCs w:val="18"/>
                      <w:lang w:val="en-US"/>
                    </w:rPr>
                  </w:pPr>
                  <w:proofErr w:type="spellStart"/>
                  <w:r w:rsidRPr="00976999">
                    <w:rPr>
                      <w:rFonts w:ascii="Arial" w:hAnsi="Arial" w:cs="Arial"/>
                      <w:sz w:val="18"/>
                      <w:szCs w:val="18"/>
                      <w:lang w:val="en-US"/>
                    </w:rPr>
                    <w:t>Effectif</w:t>
                  </w:r>
                  <w:proofErr w:type="spellEnd"/>
                  <w:r w:rsidRPr="00976999">
                    <w:rPr>
                      <w:rFonts w:ascii="Arial" w:hAnsi="Arial" w:cs="Arial"/>
                      <w:sz w:val="18"/>
                      <w:szCs w:val="18"/>
                      <w:lang w:val="en-US"/>
                    </w:rPr>
                    <w:t xml:space="preserve"> </w:t>
                  </w:r>
                  <w:proofErr w:type="spellStart"/>
                  <w:r w:rsidRPr="00976999">
                    <w:rPr>
                      <w:rFonts w:ascii="Arial" w:hAnsi="Arial" w:cs="Arial"/>
                      <w:sz w:val="18"/>
                      <w:szCs w:val="18"/>
                      <w:lang w:val="en-US"/>
                    </w:rPr>
                    <w:t>directement</w:t>
                  </w:r>
                  <w:proofErr w:type="spellEnd"/>
                  <w:r w:rsidRPr="00976999">
                    <w:rPr>
                      <w:rFonts w:ascii="Arial" w:hAnsi="Arial" w:cs="Arial"/>
                      <w:sz w:val="18"/>
                      <w:szCs w:val="18"/>
                      <w:lang w:val="en-US"/>
                    </w:rPr>
                    <w:t xml:space="preserve"> </w:t>
                  </w:r>
                  <w:proofErr w:type="spellStart"/>
                  <w:r w:rsidRPr="00976999">
                    <w:rPr>
                      <w:rFonts w:ascii="Arial" w:hAnsi="Arial" w:cs="Arial"/>
                      <w:sz w:val="18"/>
                      <w:szCs w:val="18"/>
                      <w:lang w:val="en-US"/>
                    </w:rPr>
                    <w:t>employé</w:t>
                  </w:r>
                  <w:proofErr w:type="spellEnd"/>
                  <w:r w:rsidRPr="00976999">
                    <w:rPr>
                      <w:rFonts w:ascii="Arial" w:hAnsi="Arial" w:cs="Arial"/>
                      <w:sz w:val="18"/>
                      <w:szCs w:val="18"/>
                      <w:lang w:val="en-US"/>
                    </w:rPr>
                    <w:t xml:space="preserve"> (</w:t>
                  </w:r>
                  <w:proofErr w:type="spellStart"/>
                  <w:r w:rsidRPr="00976999">
                    <w:rPr>
                      <w:rFonts w:ascii="Arial" w:hAnsi="Arial" w:cs="Arial"/>
                      <w:sz w:val="18"/>
                      <w:szCs w:val="18"/>
                      <w:lang w:val="en-US"/>
                    </w:rPr>
                    <w:t>nombre</w:t>
                  </w:r>
                  <w:proofErr w:type="spellEnd"/>
                  <w:r w:rsidRPr="00976999">
                    <w:rPr>
                      <w:rFonts w:ascii="Arial" w:hAnsi="Arial" w:cs="Arial"/>
                      <w:sz w:val="18"/>
                      <w:szCs w:val="18"/>
                      <w:lang w:val="en-US"/>
                    </w:rPr>
                    <w:t>)</w:t>
                  </w:r>
                </w:p>
                <w:p w14:paraId="49A6F700" w14:textId="77777777" w:rsidR="00AF074D" w:rsidRPr="00976999" w:rsidRDefault="00AF074D" w:rsidP="00E80FC7">
                  <w:pPr>
                    <w:jc w:val="center"/>
                    <w:rPr>
                      <w:rFonts w:ascii="Arial" w:hAnsi="Arial" w:cs="Arial"/>
                      <w:sz w:val="20"/>
                      <w:szCs w:val="20"/>
                      <w:lang w:val="en-US"/>
                    </w:rPr>
                  </w:pPr>
                  <w:r w:rsidRPr="00976999">
                    <w:rPr>
                      <w:rFonts w:ascii="Arial" w:hAnsi="Arial" w:cs="Arial"/>
                      <w:i/>
                      <w:iCs/>
                      <w:sz w:val="16"/>
                      <w:szCs w:val="16"/>
                      <w:lang w:val="en-GB"/>
                    </w:rPr>
                    <w:t>(Number of staff directly employed)</w:t>
                  </w:r>
                </w:p>
              </w:tc>
              <w:tc>
                <w:tcPr>
                  <w:tcW w:w="1842" w:type="dxa"/>
                </w:tcPr>
                <w:p w14:paraId="255EA58D" w14:textId="77777777" w:rsidR="00AF074D" w:rsidRPr="00976999" w:rsidRDefault="00AF074D" w:rsidP="00E80FC7">
                  <w:pPr>
                    <w:jc w:val="center"/>
                    <w:rPr>
                      <w:rFonts w:ascii="Arial" w:hAnsi="Arial" w:cs="Arial"/>
                      <w:sz w:val="18"/>
                      <w:szCs w:val="18"/>
                    </w:rPr>
                  </w:pPr>
                  <w:r w:rsidRPr="00976999">
                    <w:rPr>
                      <w:rFonts w:ascii="Arial" w:hAnsi="Arial" w:cs="Arial"/>
                      <w:sz w:val="18"/>
                      <w:szCs w:val="18"/>
                    </w:rPr>
                    <w:t xml:space="preserve">Effectif en sous </w:t>
                  </w:r>
                  <w:proofErr w:type="spellStart"/>
                  <w:r w:rsidRPr="00976999">
                    <w:rPr>
                      <w:rFonts w:ascii="Arial" w:hAnsi="Arial" w:cs="Arial"/>
                      <w:sz w:val="18"/>
                      <w:szCs w:val="18"/>
                    </w:rPr>
                    <w:t>traitance</w:t>
                  </w:r>
                  <w:proofErr w:type="spellEnd"/>
                </w:p>
                <w:p w14:paraId="3B01D0F0" w14:textId="77777777" w:rsidR="00AF074D" w:rsidRPr="004C008E" w:rsidRDefault="00AF074D" w:rsidP="00E80FC7">
                  <w:pPr>
                    <w:jc w:val="center"/>
                    <w:rPr>
                      <w:rFonts w:ascii="Arial" w:hAnsi="Arial" w:cs="Arial"/>
                      <w:sz w:val="18"/>
                      <w:szCs w:val="18"/>
                    </w:rPr>
                  </w:pPr>
                  <w:r w:rsidRPr="004C008E">
                    <w:rPr>
                      <w:rFonts w:ascii="Arial" w:hAnsi="Arial" w:cs="Arial"/>
                      <w:sz w:val="18"/>
                      <w:szCs w:val="18"/>
                    </w:rPr>
                    <w:t>(nombre)</w:t>
                  </w:r>
                </w:p>
                <w:p w14:paraId="4FB9624D" w14:textId="77777777" w:rsidR="00AF074D" w:rsidRPr="00976999" w:rsidRDefault="00AF074D" w:rsidP="00E22B02">
                  <w:pPr>
                    <w:jc w:val="center"/>
                    <w:rPr>
                      <w:rFonts w:ascii="Arial" w:hAnsi="Arial" w:cs="Arial"/>
                      <w:i/>
                      <w:sz w:val="16"/>
                      <w:szCs w:val="16"/>
                      <w:lang w:val="en-US"/>
                    </w:rPr>
                  </w:pPr>
                  <w:r w:rsidRPr="00976999">
                    <w:rPr>
                      <w:rFonts w:ascii="Arial" w:hAnsi="Arial" w:cs="Arial"/>
                      <w:i/>
                      <w:sz w:val="16"/>
                      <w:szCs w:val="16"/>
                      <w:lang w:val="en-US"/>
                    </w:rPr>
                    <w:t>(number of subcontracted staff)</w:t>
                  </w:r>
                </w:p>
              </w:tc>
              <w:tc>
                <w:tcPr>
                  <w:tcW w:w="1701" w:type="dxa"/>
                  <w:shd w:val="clear" w:color="auto" w:fill="auto"/>
                </w:tcPr>
                <w:p w14:paraId="15FCF905" w14:textId="77777777" w:rsidR="00AF074D" w:rsidRPr="00976999" w:rsidRDefault="00AF074D" w:rsidP="00E80FC7">
                  <w:pPr>
                    <w:jc w:val="center"/>
                    <w:rPr>
                      <w:rFonts w:ascii="Arial" w:hAnsi="Arial" w:cs="Arial"/>
                      <w:sz w:val="18"/>
                      <w:szCs w:val="18"/>
                    </w:rPr>
                  </w:pPr>
                  <w:r w:rsidRPr="00976999">
                    <w:rPr>
                      <w:rFonts w:ascii="Arial" w:hAnsi="Arial" w:cs="Arial"/>
                      <w:sz w:val="18"/>
                      <w:szCs w:val="18"/>
                    </w:rPr>
                    <w:t>Part aéronautique civile (%)</w:t>
                  </w:r>
                </w:p>
                <w:p w14:paraId="24E9EE83" w14:textId="77777777" w:rsidR="00AF074D" w:rsidRPr="00976999" w:rsidRDefault="00AF074D" w:rsidP="00E80FC7">
                  <w:pPr>
                    <w:jc w:val="center"/>
                    <w:rPr>
                      <w:rFonts w:ascii="Arial" w:hAnsi="Arial" w:cs="Arial"/>
                      <w:sz w:val="20"/>
                      <w:szCs w:val="20"/>
                    </w:rPr>
                  </w:pPr>
                  <w:r w:rsidRPr="00976999">
                    <w:rPr>
                      <w:rFonts w:ascii="Arial" w:hAnsi="Arial" w:cs="Arial"/>
                      <w:i/>
                      <w:iCs/>
                      <w:sz w:val="16"/>
                      <w:szCs w:val="16"/>
                    </w:rPr>
                    <w:t>(Civil aviation part)</w:t>
                  </w:r>
                </w:p>
              </w:tc>
              <w:tc>
                <w:tcPr>
                  <w:tcW w:w="2127" w:type="dxa"/>
                  <w:shd w:val="clear" w:color="auto" w:fill="auto"/>
                </w:tcPr>
                <w:p w14:paraId="3D6FEC2F" w14:textId="77777777" w:rsidR="00AF074D" w:rsidRPr="00976999" w:rsidRDefault="00AF074D" w:rsidP="00E80FC7">
                  <w:pPr>
                    <w:jc w:val="center"/>
                    <w:rPr>
                      <w:rFonts w:ascii="Arial" w:hAnsi="Arial" w:cs="Arial"/>
                      <w:sz w:val="18"/>
                      <w:szCs w:val="18"/>
                    </w:rPr>
                  </w:pPr>
                  <w:r w:rsidRPr="00976999">
                    <w:rPr>
                      <w:rFonts w:ascii="Arial" w:hAnsi="Arial" w:cs="Arial"/>
                      <w:sz w:val="18"/>
                      <w:szCs w:val="18"/>
                    </w:rPr>
                    <w:t>Type d’activité</w:t>
                  </w:r>
                </w:p>
                <w:p w14:paraId="09C4A3B0" w14:textId="77777777" w:rsidR="00AF074D" w:rsidRPr="00976999" w:rsidRDefault="00AF074D" w:rsidP="00E80FC7">
                  <w:pPr>
                    <w:jc w:val="center"/>
                    <w:rPr>
                      <w:rFonts w:ascii="Arial" w:hAnsi="Arial" w:cs="Arial"/>
                      <w:i/>
                      <w:sz w:val="16"/>
                      <w:szCs w:val="16"/>
                    </w:rPr>
                  </w:pPr>
                  <w:r w:rsidRPr="00976999">
                    <w:rPr>
                      <w:rFonts w:ascii="Arial" w:hAnsi="Arial" w:cs="Arial"/>
                      <w:i/>
                      <w:sz w:val="16"/>
                      <w:szCs w:val="16"/>
                      <w:lang w:val="en-GB"/>
                    </w:rPr>
                    <w:t>(Activity</w:t>
                  </w:r>
                  <w:r w:rsidRPr="00976999">
                    <w:rPr>
                      <w:rFonts w:ascii="Arial" w:hAnsi="Arial" w:cs="Arial"/>
                      <w:i/>
                      <w:sz w:val="16"/>
                      <w:szCs w:val="16"/>
                    </w:rPr>
                    <w:t>)</w:t>
                  </w:r>
                </w:p>
              </w:tc>
            </w:tr>
            <w:tr w:rsidR="00976999" w:rsidRPr="00976999" w14:paraId="1CFD94C2" w14:textId="77777777" w:rsidTr="007C0660">
              <w:tc>
                <w:tcPr>
                  <w:tcW w:w="2094" w:type="dxa"/>
                  <w:shd w:val="clear" w:color="auto" w:fill="auto"/>
                </w:tcPr>
                <w:p w14:paraId="3CC6F48E" w14:textId="77777777" w:rsidR="00AF074D" w:rsidRPr="00976999" w:rsidRDefault="00AF074D" w:rsidP="00E80FC7">
                  <w:pPr>
                    <w:rPr>
                      <w:rFonts w:ascii="Arial" w:hAnsi="Arial" w:cs="Arial"/>
                      <w:sz w:val="20"/>
                      <w:szCs w:val="20"/>
                    </w:rPr>
                  </w:pPr>
                  <w:r w:rsidRPr="00976999">
                    <w:rPr>
                      <w:rFonts w:ascii="Arial" w:hAnsi="Arial" w:cs="Arial"/>
                      <w:sz w:val="20"/>
                      <w:szCs w:val="20"/>
                    </w:rPr>
                    <w:t xml:space="preserve">Siège </w:t>
                  </w:r>
                  <w:r w:rsidRPr="00976999">
                    <w:rPr>
                      <w:rFonts w:ascii="Arial" w:hAnsi="Arial" w:cs="Arial"/>
                      <w:i/>
                      <w:iCs/>
                      <w:sz w:val="16"/>
                      <w:szCs w:val="16"/>
                      <w:lang w:val="en-GB"/>
                    </w:rPr>
                    <w:t>(Headquarter)</w:t>
                  </w:r>
                </w:p>
              </w:tc>
              <w:tc>
                <w:tcPr>
                  <w:tcW w:w="1879" w:type="dxa"/>
                  <w:shd w:val="clear" w:color="auto" w:fill="auto"/>
                </w:tcPr>
                <w:p w14:paraId="37A0C7AC" w14:textId="77777777" w:rsidR="00AF074D" w:rsidRPr="00976999" w:rsidRDefault="00AF074D" w:rsidP="00E80FC7">
                  <w:pPr>
                    <w:rPr>
                      <w:rFonts w:ascii="Arial" w:hAnsi="Arial" w:cs="Arial"/>
                      <w:sz w:val="20"/>
                      <w:szCs w:val="20"/>
                    </w:rPr>
                  </w:pPr>
                </w:p>
              </w:tc>
              <w:tc>
                <w:tcPr>
                  <w:tcW w:w="1842" w:type="dxa"/>
                </w:tcPr>
                <w:p w14:paraId="2E18F464" w14:textId="77777777" w:rsidR="00AF074D" w:rsidRPr="00976999" w:rsidRDefault="00AF074D" w:rsidP="00E80FC7">
                  <w:pPr>
                    <w:rPr>
                      <w:rFonts w:ascii="Arial" w:hAnsi="Arial" w:cs="Arial"/>
                      <w:sz w:val="20"/>
                      <w:szCs w:val="20"/>
                    </w:rPr>
                  </w:pPr>
                </w:p>
              </w:tc>
              <w:tc>
                <w:tcPr>
                  <w:tcW w:w="1701" w:type="dxa"/>
                  <w:shd w:val="clear" w:color="auto" w:fill="auto"/>
                </w:tcPr>
                <w:p w14:paraId="0E64712E" w14:textId="77777777" w:rsidR="00AF074D" w:rsidRPr="00976999" w:rsidRDefault="00AF074D" w:rsidP="00E80FC7">
                  <w:pPr>
                    <w:rPr>
                      <w:rFonts w:ascii="Arial" w:hAnsi="Arial" w:cs="Arial"/>
                      <w:sz w:val="20"/>
                      <w:szCs w:val="20"/>
                    </w:rPr>
                  </w:pPr>
                </w:p>
              </w:tc>
              <w:tc>
                <w:tcPr>
                  <w:tcW w:w="2127" w:type="dxa"/>
                  <w:shd w:val="clear" w:color="auto" w:fill="auto"/>
                </w:tcPr>
                <w:p w14:paraId="3E56A4D0" w14:textId="77777777" w:rsidR="00AF074D" w:rsidRPr="00976999" w:rsidRDefault="00AF074D" w:rsidP="00E80FC7">
                  <w:pPr>
                    <w:rPr>
                      <w:rFonts w:ascii="Arial" w:hAnsi="Arial" w:cs="Arial"/>
                      <w:sz w:val="20"/>
                      <w:szCs w:val="20"/>
                    </w:rPr>
                  </w:pPr>
                </w:p>
              </w:tc>
            </w:tr>
            <w:tr w:rsidR="00976999" w:rsidRPr="00976999" w14:paraId="04BA099A" w14:textId="77777777" w:rsidTr="007C0660">
              <w:tc>
                <w:tcPr>
                  <w:tcW w:w="2094" w:type="dxa"/>
                  <w:shd w:val="clear" w:color="auto" w:fill="auto"/>
                </w:tcPr>
                <w:p w14:paraId="47409E1C" w14:textId="77777777" w:rsidR="00AF074D" w:rsidRPr="00976999" w:rsidRDefault="00AF074D" w:rsidP="00E80FC7">
                  <w:pPr>
                    <w:rPr>
                      <w:rFonts w:ascii="Arial" w:hAnsi="Arial" w:cs="Arial"/>
                      <w:sz w:val="20"/>
                      <w:szCs w:val="20"/>
                    </w:rPr>
                  </w:pPr>
                  <w:r w:rsidRPr="00976999">
                    <w:rPr>
                      <w:rFonts w:ascii="Arial" w:hAnsi="Arial" w:cs="Arial"/>
                      <w:sz w:val="20"/>
                      <w:szCs w:val="20"/>
                    </w:rPr>
                    <w:t xml:space="preserve">Site 1 </w:t>
                  </w:r>
                  <w:r w:rsidRPr="00976999">
                    <w:rPr>
                      <w:rFonts w:ascii="Arial" w:hAnsi="Arial" w:cs="Arial"/>
                      <w:i/>
                      <w:iCs/>
                      <w:sz w:val="16"/>
                      <w:szCs w:val="16"/>
                      <w:lang w:val="en-GB"/>
                    </w:rPr>
                    <w:t>(Location 1)</w:t>
                  </w:r>
                </w:p>
              </w:tc>
              <w:tc>
                <w:tcPr>
                  <w:tcW w:w="1879" w:type="dxa"/>
                  <w:shd w:val="clear" w:color="auto" w:fill="auto"/>
                </w:tcPr>
                <w:p w14:paraId="14FE6487" w14:textId="77777777" w:rsidR="00AF074D" w:rsidRPr="00976999" w:rsidRDefault="00AF074D" w:rsidP="00E80FC7">
                  <w:pPr>
                    <w:rPr>
                      <w:rFonts w:ascii="Arial" w:hAnsi="Arial" w:cs="Arial"/>
                      <w:sz w:val="20"/>
                      <w:szCs w:val="20"/>
                    </w:rPr>
                  </w:pPr>
                </w:p>
              </w:tc>
              <w:tc>
                <w:tcPr>
                  <w:tcW w:w="1842" w:type="dxa"/>
                </w:tcPr>
                <w:p w14:paraId="7E634609" w14:textId="77777777" w:rsidR="00AF074D" w:rsidRPr="00976999" w:rsidRDefault="00AF074D" w:rsidP="00E80FC7">
                  <w:pPr>
                    <w:rPr>
                      <w:rFonts w:ascii="Arial" w:hAnsi="Arial" w:cs="Arial"/>
                      <w:sz w:val="20"/>
                      <w:szCs w:val="20"/>
                    </w:rPr>
                  </w:pPr>
                </w:p>
              </w:tc>
              <w:tc>
                <w:tcPr>
                  <w:tcW w:w="1701" w:type="dxa"/>
                  <w:shd w:val="clear" w:color="auto" w:fill="auto"/>
                </w:tcPr>
                <w:p w14:paraId="4182D3E9" w14:textId="77777777" w:rsidR="00AF074D" w:rsidRPr="00976999" w:rsidRDefault="00AF074D" w:rsidP="00E80FC7">
                  <w:pPr>
                    <w:rPr>
                      <w:rFonts w:ascii="Arial" w:hAnsi="Arial" w:cs="Arial"/>
                      <w:sz w:val="20"/>
                      <w:szCs w:val="20"/>
                    </w:rPr>
                  </w:pPr>
                </w:p>
              </w:tc>
              <w:tc>
                <w:tcPr>
                  <w:tcW w:w="2127" w:type="dxa"/>
                  <w:shd w:val="clear" w:color="auto" w:fill="auto"/>
                </w:tcPr>
                <w:p w14:paraId="5308693C" w14:textId="77777777" w:rsidR="00AF074D" w:rsidRPr="00976999" w:rsidRDefault="00AF074D" w:rsidP="00E80FC7">
                  <w:pPr>
                    <w:rPr>
                      <w:rFonts w:ascii="Arial" w:hAnsi="Arial" w:cs="Arial"/>
                      <w:sz w:val="20"/>
                      <w:szCs w:val="20"/>
                    </w:rPr>
                  </w:pPr>
                </w:p>
              </w:tc>
            </w:tr>
            <w:tr w:rsidR="00976999" w:rsidRPr="00976999" w14:paraId="178E9F5E" w14:textId="77777777" w:rsidTr="007C0660">
              <w:tc>
                <w:tcPr>
                  <w:tcW w:w="2094" w:type="dxa"/>
                  <w:shd w:val="clear" w:color="auto" w:fill="auto"/>
                </w:tcPr>
                <w:p w14:paraId="700F1483" w14:textId="77777777" w:rsidR="00AF074D" w:rsidRPr="00976999" w:rsidRDefault="00AF074D" w:rsidP="008E6A48">
                  <w:pPr>
                    <w:rPr>
                      <w:rFonts w:ascii="Arial" w:hAnsi="Arial" w:cs="Arial"/>
                      <w:sz w:val="20"/>
                      <w:szCs w:val="20"/>
                    </w:rPr>
                  </w:pPr>
                  <w:r w:rsidRPr="00976999">
                    <w:rPr>
                      <w:rFonts w:ascii="Arial" w:hAnsi="Arial" w:cs="Arial"/>
                      <w:sz w:val="20"/>
                      <w:szCs w:val="20"/>
                    </w:rPr>
                    <w:t xml:space="preserve">Site 2 </w:t>
                  </w:r>
                  <w:r w:rsidRPr="00976999">
                    <w:rPr>
                      <w:rFonts w:ascii="Arial" w:hAnsi="Arial" w:cs="Arial"/>
                      <w:i/>
                      <w:iCs/>
                      <w:sz w:val="16"/>
                      <w:szCs w:val="16"/>
                      <w:lang w:val="en-GB"/>
                    </w:rPr>
                    <w:t>(Location 2)</w:t>
                  </w:r>
                  <w:r w:rsidRPr="00976999">
                    <w:rPr>
                      <w:rFonts w:ascii="Arial" w:hAnsi="Arial" w:cs="Arial"/>
                      <w:sz w:val="20"/>
                      <w:szCs w:val="20"/>
                    </w:rPr>
                    <w:t xml:space="preserve"> (*)</w:t>
                  </w:r>
                </w:p>
              </w:tc>
              <w:tc>
                <w:tcPr>
                  <w:tcW w:w="1879" w:type="dxa"/>
                  <w:shd w:val="clear" w:color="auto" w:fill="auto"/>
                </w:tcPr>
                <w:p w14:paraId="0D92CEF1" w14:textId="77777777" w:rsidR="00AF074D" w:rsidRPr="00976999" w:rsidRDefault="00AF074D" w:rsidP="00E80FC7">
                  <w:pPr>
                    <w:rPr>
                      <w:rFonts w:ascii="Arial" w:hAnsi="Arial" w:cs="Arial"/>
                      <w:sz w:val="20"/>
                      <w:szCs w:val="20"/>
                    </w:rPr>
                  </w:pPr>
                </w:p>
              </w:tc>
              <w:tc>
                <w:tcPr>
                  <w:tcW w:w="1842" w:type="dxa"/>
                </w:tcPr>
                <w:p w14:paraId="5419B603" w14:textId="77777777" w:rsidR="00AF074D" w:rsidRPr="00976999" w:rsidRDefault="00AF074D" w:rsidP="00E80FC7">
                  <w:pPr>
                    <w:rPr>
                      <w:rFonts w:ascii="Arial" w:hAnsi="Arial" w:cs="Arial"/>
                      <w:sz w:val="20"/>
                      <w:szCs w:val="20"/>
                    </w:rPr>
                  </w:pPr>
                </w:p>
              </w:tc>
              <w:tc>
                <w:tcPr>
                  <w:tcW w:w="1701" w:type="dxa"/>
                  <w:shd w:val="clear" w:color="auto" w:fill="auto"/>
                </w:tcPr>
                <w:p w14:paraId="79686F59" w14:textId="77777777" w:rsidR="00AF074D" w:rsidRPr="00976999" w:rsidRDefault="00AF074D" w:rsidP="00E80FC7">
                  <w:pPr>
                    <w:rPr>
                      <w:rFonts w:ascii="Arial" w:hAnsi="Arial" w:cs="Arial"/>
                      <w:sz w:val="20"/>
                      <w:szCs w:val="20"/>
                    </w:rPr>
                  </w:pPr>
                </w:p>
              </w:tc>
              <w:tc>
                <w:tcPr>
                  <w:tcW w:w="2127" w:type="dxa"/>
                  <w:shd w:val="clear" w:color="auto" w:fill="auto"/>
                </w:tcPr>
                <w:p w14:paraId="36849681" w14:textId="77777777" w:rsidR="00AF074D" w:rsidRPr="00976999" w:rsidRDefault="00AF074D" w:rsidP="00E80FC7">
                  <w:pPr>
                    <w:rPr>
                      <w:rFonts w:ascii="Arial" w:hAnsi="Arial" w:cs="Arial"/>
                      <w:sz w:val="20"/>
                      <w:szCs w:val="20"/>
                    </w:rPr>
                  </w:pPr>
                </w:p>
              </w:tc>
            </w:tr>
            <w:tr w:rsidR="00DB44C9" w:rsidRPr="00976999" w14:paraId="012EFC93" w14:textId="77777777" w:rsidTr="007C0660">
              <w:tc>
                <w:tcPr>
                  <w:tcW w:w="2094" w:type="dxa"/>
                  <w:shd w:val="clear" w:color="auto" w:fill="auto"/>
                </w:tcPr>
                <w:p w14:paraId="1C77B6E7" w14:textId="77777777" w:rsidR="00DB44C9" w:rsidRPr="00976999" w:rsidRDefault="00DB44C9" w:rsidP="008E6A48">
                  <w:pPr>
                    <w:rPr>
                      <w:rFonts w:ascii="Arial" w:hAnsi="Arial" w:cs="Arial"/>
                      <w:sz w:val="20"/>
                      <w:szCs w:val="20"/>
                    </w:rPr>
                  </w:pPr>
                </w:p>
              </w:tc>
              <w:tc>
                <w:tcPr>
                  <w:tcW w:w="1879" w:type="dxa"/>
                  <w:shd w:val="clear" w:color="auto" w:fill="auto"/>
                </w:tcPr>
                <w:p w14:paraId="37B0832D" w14:textId="77777777" w:rsidR="00DB44C9" w:rsidRPr="00976999" w:rsidRDefault="00DB44C9" w:rsidP="00E80FC7">
                  <w:pPr>
                    <w:rPr>
                      <w:rFonts w:ascii="Arial" w:hAnsi="Arial" w:cs="Arial"/>
                      <w:sz w:val="20"/>
                      <w:szCs w:val="20"/>
                    </w:rPr>
                  </w:pPr>
                </w:p>
              </w:tc>
              <w:tc>
                <w:tcPr>
                  <w:tcW w:w="1842" w:type="dxa"/>
                </w:tcPr>
                <w:p w14:paraId="09A5253A" w14:textId="77777777" w:rsidR="00DB44C9" w:rsidRPr="00976999" w:rsidRDefault="00DB44C9" w:rsidP="00E80FC7">
                  <w:pPr>
                    <w:rPr>
                      <w:rFonts w:ascii="Arial" w:hAnsi="Arial" w:cs="Arial"/>
                      <w:sz w:val="20"/>
                      <w:szCs w:val="20"/>
                    </w:rPr>
                  </w:pPr>
                </w:p>
              </w:tc>
              <w:tc>
                <w:tcPr>
                  <w:tcW w:w="1701" w:type="dxa"/>
                  <w:shd w:val="clear" w:color="auto" w:fill="auto"/>
                </w:tcPr>
                <w:p w14:paraId="1F91C750" w14:textId="77777777" w:rsidR="00DB44C9" w:rsidRPr="00976999" w:rsidRDefault="00DB44C9" w:rsidP="00E80FC7">
                  <w:pPr>
                    <w:rPr>
                      <w:rFonts w:ascii="Arial" w:hAnsi="Arial" w:cs="Arial"/>
                      <w:sz w:val="20"/>
                      <w:szCs w:val="20"/>
                    </w:rPr>
                  </w:pPr>
                </w:p>
              </w:tc>
              <w:tc>
                <w:tcPr>
                  <w:tcW w:w="2127" w:type="dxa"/>
                  <w:shd w:val="clear" w:color="auto" w:fill="auto"/>
                </w:tcPr>
                <w:p w14:paraId="3698061B" w14:textId="77777777" w:rsidR="00DB44C9" w:rsidRPr="00976999" w:rsidRDefault="00DB44C9" w:rsidP="00E80FC7">
                  <w:pPr>
                    <w:rPr>
                      <w:rFonts w:ascii="Arial" w:hAnsi="Arial" w:cs="Arial"/>
                      <w:sz w:val="20"/>
                      <w:szCs w:val="20"/>
                    </w:rPr>
                  </w:pPr>
                </w:p>
              </w:tc>
            </w:tr>
            <w:tr w:rsidR="00976999" w:rsidRPr="00976999" w14:paraId="7A2A8A54" w14:textId="77777777" w:rsidTr="008C5E10">
              <w:tc>
                <w:tcPr>
                  <w:tcW w:w="2094" w:type="dxa"/>
                  <w:tcBorders>
                    <w:bottom w:val="single" w:sz="4" w:space="0" w:color="auto"/>
                  </w:tcBorders>
                  <w:shd w:val="clear" w:color="auto" w:fill="auto"/>
                </w:tcPr>
                <w:p w14:paraId="55849E15" w14:textId="77777777" w:rsidR="00AF074D" w:rsidRPr="00976999" w:rsidRDefault="00AF074D" w:rsidP="00833212">
                  <w:pPr>
                    <w:rPr>
                      <w:rFonts w:ascii="Arial" w:hAnsi="Arial" w:cs="Arial"/>
                      <w:sz w:val="20"/>
                      <w:szCs w:val="20"/>
                    </w:rPr>
                  </w:pPr>
                  <w:r w:rsidRPr="00976999">
                    <w:rPr>
                      <w:rFonts w:ascii="Arial" w:hAnsi="Arial" w:cs="Arial"/>
                      <w:sz w:val="20"/>
                      <w:szCs w:val="20"/>
                    </w:rPr>
                    <w:t xml:space="preserve">Total pour l'entreprise </w:t>
                  </w:r>
                  <w:r w:rsidRPr="00976999">
                    <w:rPr>
                      <w:rFonts w:ascii="Arial" w:hAnsi="Arial" w:cs="Arial"/>
                      <w:i/>
                      <w:iCs/>
                      <w:sz w:val="16"/>
                      <w:szCs w:val="16"/>
                      <w:lang w:val="en-GB"/>
                    </w:rPr>
                    <w:t>(Total for the company)</w:t>
                  </w:r>
                </w:p>
              </w:tc>
              <w:tc>
                <w:tcPr>
                  <w:tcW w:w="1879" w:type="dxa"/>
                  <w:tcBorders>
                    <w:bottom w:val="single" w:sz="4" w:space="0" w:color="auto"/>
                  </w:tcBorders>
                  <w:shd w:val="clear" w:color="auto" w:fill="auto"/>
                </w:tcPr>
                <w:p w14:paraId="5BB169AA" w14:textId="77777777" w:rsidR="00AF074D" w:rsidRPr="00976999" w:rsidRDefault="00AF074D" w:rsidP="00E80FC7">
                  <w:pPr>
                    <w:rPr>
                      <w:rFonts w:ascii="Arial" w:hAnsi="Arial" w:cs="Arial"/>
                      <w:sz w:val="20"/>
                      <w:szCs w:val="20"/>
                    </w:rPr>
                  </w:pPr>
                </w:p>
              </w:tc>
              <w:tc>
                <w:tcPr>
                  <w:tcW w:w="1842" w:type="dxa"/>
                  <w:tcBorders>
                    <w:bottom w:val="single" w:sz="4" w:space="0" w:color="auto"/>
                  </w:tcBorders>
                </w:tcPr>
                <w:p w14:paraId="402F7706" w14:textId="77777777" w:rsidR="00AF074D" w:rsidRPr="00976999" w:rsidRDefault="00AF074D" w:rsidP="00E80FC7">
                  <w:pPr>
                    <w:rPr>
                      <w:rFonts w:ascii="Arial" w:hAnsi="Arial" w:cs="Arial"/>
                      <w:sz w:val="20"/>
                      <w:szCs w:val="20"/>
                    </w:rPr>
                  </w:pPr>
                </w:p>
              </w:tc>
              <w:tc>
                <w:tcPr>
                  <w:tcW w:w="1701" w:type="dxa"/>
                  <w:tcBorders>
                    <w:bottom w:val="single" w:sz="4" w:space="0" w:color="auto"/>
                  </w:tcBorders>
                  <w:shd w:val="clear" w:color="auto" w:fill="auto"/>
                </w:tcPr>
                <w:p w14:paraId="77F5F9F7" w14:textId="77777777" w:rsidR="00AF074D" w:rsidRPr="00976999" w:rsidRDefault="00AF074D" w:rsidP="00E80FC7">
                  <w:pPr>
                    <w:rPr>
                      <w:rFonts w:ascii="Arial" w:hAnsi="Arial" w:cs="Arial"/>
                      <w:sz w:val="20"/>
                      <w:szCs w:val="20"/>
                    </w:rPr>
                  </w:pPr>
                </w:p>
              </w:tc>
              <w:tc>
                <w:tcPr>
                  <w:tcW w:w="2127" w:type="dxa"/>
                  <w:tcBorders>
                    <w:bottom w:val="single" w:sz="4" w:space="0" w:color="auto"/>
                  </w:tcBorders>
                  <w:shd w:val="clear" w:color="auto" w:fill="A6A6A6"/>
                </w:tcPr>
                <w:p w14:paraId="3283824D" w14:textId="77777777" w:rsidR="00AF074D" w:rsidRPr="00976999" w:rsidRDefault="00AF074D" w:rsidP="00E80FC7">
                  <w:pPr>
                    <w:rPr>
                      <w:rFonts w:ascii="Arial" w:hAnsi="Arial" w:cs="Arial"/>
                      <w:sz w:val="20"/>
                      <w:szCs w:val="20"/>
                    </w:rPr>
                  </w:pPr>
                </w:p>
              </w:tc>
            </w:tr>
            <w:tr w:rsidR="00976999" w:rsidRPr="00976999" w14:paraId="7D411BAE" w14:textId="77777777" w:rsidTr="008C5E10">
              <w:tc>
                <w:tcPr>
                  <w:tcW w:w="9643" w:type="dxa"/>
                  <w:gridSpan w:val="5"/>
                  <w:tcBorders>
                    <w:left w:val="nil"/>
                    <w:bottom w:val="nil"/>
                    <w:right w:val="nil"/>
                  </w:tcBorders>
                  <w:shd w:val="clear" w:color="auto" w:fill="auto"/>
                </w:tcPr>
                <w:p w14:paraId="4D09A7DC" w14:textId="77777777" w:rsidR="00AF074D" w:rsidRPr="00976999" w:rsidRDefault="00AF074D" w:rsidP="00833212">
                  <w:pPr>
                    <w:rPr>
                      <w:rFonts w:ascii="Arial" w:hAnsi="Arial" w:cs="Arial"/>
                      <w:sz w:val="20"/>
                      <w:szCs w:val="20"/>
                    </w:rPr>
                  </w:pPr>
                </w:p>
                <w:p w14:paraId="067979C5" w14:textId="77777777" w:rsidR="00AF074D" w:rsidRPr="00976999" w:rsidRDefault="00AF074D" w:rsidP="00E80FC7">
                  <w:pPr>
                    <w:rPr>
                      <w:rFonts w:ascii="Arial" w:hAnsi="Arial" w:cs="Arial"/>
                      <w:sz w:val="20"/>
                      <w:szCs w:val="20"/>
                    </w:rPr>
                  </w:pPr>
                  <w:r w:rsidRPr="00976999">
                    <w:rPr>
                      <w:rFonts w:ascii="Arial" w:hAnsi="Arial" w:cs="Arial"/>
                      <w:sz w:val="20"/>
                      <w:szCs w:val="20"/>
                    </w:rPr>
                    <w:t xml:space="preserve">(*) à dupliquer autant que nécessaire </w:t>
                  </w:r>
                  <w:r w:rsidRPr="00976999">
                    <w:rPr>
                      <w:rFonts w:ascii="Arial" w:hAnsi="Arial" w:cs="Arial"/>
                      <w:i/>
                      <w:iCs/>
                      <w:sz w:val="16"/>
                      <w:szCs w:val="16"/>
                    </w:rPr>
                    <w:t xml:space="preserve">(to duplicate as </w:t>
                  </w:r>
                  <w:proofErr w:type="spellStart"/>
                  <w:r w:rsidRPr="00976999">
                    <w:rPr>
                      <w:rFonts w:ascii="Arial" w:hAnsi="Arial" w:cs="Arial"/>
                      <w:i/>
                      <w:iCs/>
                      <w:sz w:val="16"/>
                      <w:szCs w:val="16"/>
                    </w:rPr>
                    <w:t>much</w:t>
                  </w:r>
                  <w:proofErr w:type="spellEnd"/>
                  <w:r w:rsidRPr="00976999">
                    <w:rPr>
                      <w:rFonts w:ascii="Arial" w:hAnsi="Arial" w:cs="Arial"/>
                      <w:i/>
                      <w:iCs/>
                      <w:sz w:val="16"/>
                      <w:szCs w:val="16"/>
                    </w:rPr>
                    <w:t xml:space="preserve"> as </w:t>
                  </w:r>
                  <w:proofErr w:type="spellStart"/>
                  <w:r w:rsidRPr="00976999">
                    <w:rPr>
                      <w:rFonts w:ascii="Arial" w:hAnsi="Arial" w:cs="Arial"/>
                      <w:i/>
                      <w:iCs/>
                      <w:sz w:val="16"/>
                      <w:szCs w:val="16"/>
                    </w:rPr>
                    <w:t>necessary</w:t>
                  </w:r>
                  <w:proofErr w:type="spellEnd"/>
                  <w:r w:rsidRPr="00976999">
                    <w:rPr>
                      <w:rFonts w:ascii="Arial" w:hAnsi="Arial" w:cs="Arial"/>
                      <w:i/>
                      <w:iCs/>
                      <w:sz w:val="16"/>
                      <w:szCs w:val="16"/>
                    </w:rPr>
                    <w:t>)</w:t>
                  </w:r>
                </w:p>
              </w:tc>
            </w:tr>
          </w:tbl>
          <w:p w14:paraId="45CFED5A" w14:textId="77777777" w:rsidR="00AF074D" w:rsidRPr="00976999" w:rsidRDefault="00AF074D">
            <w:pPr>
              <w:rPr>
                <w:rFonts w:ascii="Arial" w:hAnsi="Arial" w:cs="Arial"/>
                <w:i/>
                <w:iCs/>
                <w:sz w:val="16"/>
                <w:szCs w:val="16"/>
              </w:rPr>
            </w:pPr>
          </w:p>
          <w:p w14:paraId="54D17B5F" w14:textId="77777777" w:rsidR="00AF074D" w:rsidRPr="00976999" w:rsidRDefault="00AF074D">
            <w:pPr>
              <w:rPr>
                <w:rFonts w:ascii="Arial" w:hAnsi="Arial" w:cs="Arial"/>
                <w:i/>
                <w:iCs/>
                <w:sz w:val="16"/>
                <w:szCs w:val="16"/>
              </w:rPr>
            </w:pPr>
          </w:p>
        </w:tc>
      </w:tr>
      <w:tr w:rsidR="00976999" w:rsidRPr="00526165" w14:paraId="481568D9" w14:textId="77777777" w:rsidTr="001B59B7">
        <w:trPr>
          <w:trHeight w:val="239"/>
        </w:trPr>
        <w:tc>
          <w:tcPr>
            <w:tcW w:w="10774" w:type="dxa"/>
            <w:tcBorders>
              <w:top w:val="single" w:sz="4" w:space="0" w:color="auto"/>
              <w:left w:val="single" w:sz="8" w:space="0" w:color="auto"/>
              <w:bottom w:val="single" w:sz="4" w:space="0" w:color="000000"/>
              <w:right w:val="single" w:sz="8" w:space="0" w:color="000000"/>
            </w:tcBorders>
            <w:shd w:val="clear" w:color="auto" w:fill="auto"/>
            <w:noWrap/>
            <w:vAlign w:val="center"/>
          </w:tcPr>
          <w:p w14:paraId="01499F2B" w14:textId="77777777" w:rsidR="00AF074D" w:rsidRPr="00976999" w:rsidRDefault="00AF074D" w:rsidP="002564F7">
            <w:pPr>
              <w:rPr>
                <w:rFonts w:ascii="Arial" w:hAnsi="Arial" w:cs="Arial"/>
                <w:sz w:val="20"/>
                <w:szCs w:val="20"/>
              </w:rPr>
            </w:pPr>
            <w:r w:rsidRPr="00976999">
              <w:rPr>
                <w:rFonts w:ascii="Arial" w:hAnsi="Arial" w:cs="Arial"/>
                <w:sz w:val="20"/>
                <w:szCs w:val="20"/>
              </w:rPr>
              <w:t xml:space="preserve">7. Chiffre d’affaires aéronautique civil des matériels neufs du domaine couvert par l’agrément (à renseigner si demande initiale Partie 21 G ou 21 F) : </w:t>
            </w:r>
          </w:p>
          <w:p w14:paraId="006BF151" w14:textId="77777777" w:rsidR="00AF074D" w:rsidRPr="00976999" w:rsidRDefault="00AF074D" w:rsidP="006C0935">
            <w:pPr>
              <w:rPr>
                <w:rFonts w:ascii="Arial" w:hAnsi="Arial" w:cs="Arial"/>
                <w:sz w:val="20"/>
                <w:szCs w:val="20"/>
                <w:lang w:val="en-GB"/>
              </w:rPr>
            </w:pPr>
            <w:r w:rsidRPr="00976999">
              <w:rPr>
                <w:rFonts w:ascii="Arial" w:hAnsi="Arial" w:cs="Arial"/>
                <w:i/>
                <w:iCs/>
                <w:sz w:val="16"/>
                <w:szCs w:val="16"/>
                <w:lang w:val="en-GB"/>
              </w:rPr>
              <w:t>(Annual revenues for civil aviation activities related to the approval; Part 21 G or 21 F initial applicant only)</w:t>
            </w:r>
          </w:p>
        </w:tc>
      </w:tr>
      <w:tr w:rsidR="00976999" w:rsidRPr="00526165" w14:paraId="5C038003" w14:textId="77777777" w:rsidTr="001B59B7">
        <w:trPr>
          <w:trHeight w:val="239"/>
        </w:trPr>
        <w:tc>
          <w:tcPr>
            <w:tcW w:w="10774" w:type="dxa"/>
            <w:tcBorders>
              <w:top w:val="single" w:sz="4" w:space="0" w:color="auto"/>
              <w:left w:val="single" w:sz="8" w:space="0" w:color="auto"/>
              <w:bottom w:val="single" w:sz="4" w:space="0" w:color="000000"/>
              <w:right w:val="single" w:sz="8" w:space="0" w:color="000000"/>
            </w:tcBorders>
            <w:shd w:val="clear" w:color="auto" w:fill="auto"/>
            <w:noWrap/>
            <w:vAlign w:val="center"/>
          </w:tcPr>
          <w:p w14:paraId="7864298D" w14:textId="77777777" w:rsidR="00AF074D" w:rsidRPr="00976999" w:rsidRDefault="00AF074D" w:rsidP="00F43B16">
            <w:pPr>
              <w:rPr>
                <w:rFonts w:ascii="Arial" w:hAnsi="Arial" w:cs="Arial"/>
                <w:sz w:val="18"/>
                <w:szCs w:val="18"/>
                <w:lang w:val="en-US"/>
              </w:rPr>
            </w:pPr>
          </w:p>
          <w:tbl>
            <w:tblPr>
              <w:tblW w:w="0" w:type="auto"/>
              <w:tblInd w:w="3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4"/>
              <w:gridCol w:w="2402"/>
              <w:gridCol w:w="2402"/>
              <w:gridCol w:w="2411"/>
            </w:tblGrid>
            <w:tr w:rsidR="00976999" w:rsidRPr="00976999" w14:paraId="77283CE1" w14:textId="77777777" w:rsidTr="0029607F">
              <w:trPr>
                <w:trHeight w:val="435"/>
              </w:trPr>
              <w:tc>
                <w:tcPr>
                  <w:tcW w:w="2454" w:type="dxa"/>
                  <w:shd w:val="clear" w:color="auto" w:fill="auto"/>
                </w:tcPr>
                <w:p w14:paraId="359AFA36" w14:textId="77777777" w:rsidR="00AF074D" w:rsidRPr="00976999" w:rsidRDefault="00AF074D" w:rsidP="00E80FC7">
                  <w:pPr>
                    <w:jc w:val="center"/>
                    <w:rPr>
                      <w:rFonts w:ascii="Arial" w:hAnsi="Arial" w:cs="Arial"/>
                      <w:sz w:val="20"/>
                      <w:szCs w:val="20"/>
                      <w:lang w:val="en-US"/>
                    </w:rPr>
                  </w:pPr>
                </w:p>
              </w:tc>
              <w:tc>
                <w:tcPr>
                  <w:tcW w:w="2402" w:type="dxa"/>
                  <w:shd w:val="clear" w:color="auto" w:fill="auto"/>
                </w:tcPr>
                <w:p w14:paraId="157DCA5A" w14:textId="77777777" w:rsidR="00AF074D" w:rsidRPr="00976999" w:rsidRDefault="00AF074D" w:rsidP="00E80FC7">
                  <w:pPr>
                    <w:jc w:val="center"/>
                    <w:rPr>
                      <w:rFonts w:ascii="Arial" w:hAnsi="Arial" w:cs="Arial"/>
                      <w:sz w:val="20"/>
                      <w:szCs w:val="20"/>
                    </w:rPr>
                  </w:pPr>
                  <w:r w:rsidRPr="00976999">
                    <w:rPr>
                      <w:rFonts w:ascii="Arial" w:hAnsi="Arial" w:cs="Arial"/>
                      <w:sz w:val="20"/>
                      <w:szCs w:val="20"/>
                    </w:rPr>
                    <w:t>Année en cours</w:t>
                  </w:r>
                </w:p>
                <w:p w14:paraId="15C8A548" w14:textId="77777777" w:rsidR="00AF074D" w:rsidRPr="00976999" w:rsidRDefault="00AF074D" w:rsidP="00E80FC7">
                  <w:pPr>
                    <w:jc w:val="center"/>
                    <w:rPr>
                      <w:rFonts w:ascii="Arial" w:hAnsi="Arial" w:cs="Arial"/>
                      <w:i/>
                      <w:sz w:val="16"/>
                      <w:szCs w:val="16"/>
                    </w:rPr>
                  </w:pPr>
                  <w:r w:rsidRPr="00976999">
                    <w:rPr>
                      <w:rFonts w:ascii="Arial" w:hAnsi="Arial" w:cs="Arial"/>
                      <w:i/>
                      <w:sz w:val="16"/>
                      <w:szCs w:val="16"/>
                    </w:rPr>
                    <w:t>(</w:t>
                  </w:r>
                  <w:proofErr w:type="spellStart"/>
                  <w:r w:rsidRPr="00976999">
                    <w:rPr>
                      <w:rFonts w:ascii="Arial" w:hAnsi="Arial" w:cs="Arial"/>
                      <w:i/>
                      <w:sz w:val="16"/>
                      <w:szCs w:val="16"/>
                    </w:rPr>
                    <w:t>Current</w:t>
                  </w:r>
                  <w:proofErr w:type="spellEnd"/>
                  <w:r w:rsidRPr="00976999">
                    <w:rPr>
                      <w:rFonts w:ascii="Arial" w:hAnsi="Arial" w:cs="Arial"/>
                      <w:i/>
                      <w:sz w:val="16"/>
                      <w:szCs w:val="16"/>
                    </w:rPr>
                    <w:t xml:space="preserve"> </w:t>
                  </w:r>
                  <w:proofErr w:type="spellStart"/>
                  <w:r w:rsidRPr="00976999">
                    <w:rPr>
                      <w:rFonts w:ascii="Arial" w:hAnsi="Arial" w:cs="Arial"/>
                      <w:i/>
                      <w:sz w:val="16"/>
                      <w:szCs w:val="16"/>
                    </w:rPr>
                    <w:t>year</w:t>
                  </w:r>
                  <w:proofErr w:type="spellEnd"/>
                  <w:r w:rsidRPr="00976999">
                    <w:rPr>
                      <w:rFonts w:ascii="Arial" w:hAnsi="Arial" w:cs="Arial"/>
                      <w:i/>
                      <w:sz w:val="16"/>
                      <w:szCs w:val="16"/>
                    </w:rPr>
                    <w:t>)</w:t>
                  </w:r>
                </w:p>
              </w:tc>
              <w:tc>
                <w:tcPr>
                  <w:tcW w:w="2402" w:type="dxa"/>
                  <w:shd w:val="clear" w:color="auto" w:fill="auto"/>
                </w:tcPr>
                <w:p w14:paraId="4D7972AD" w14:textId="77777777" w:rsidR="00AF074D" w:rsidRPr="00976999" w:rsidRDefault="00AF074D" w:rsidP="00E80FC7">
                  <w:pPr>
                    <w:jc w:val="center"/>
                    <w:rPr>
                      <w:rFonts w:ascii="Arial" w:hAnsi="Arial" w:cs="Arial"/>
                      <w:sz w:val="20"/>
                      <w:szCs w:val="20"/>
                    </w:rPr>
                  </w:pPr>
                  <w:r w:rsidRPr="00976999">
                    <w:rPr>
                      <w:rFonts w:ascii="Arial" w:hAnsi="Arial" w:cs="Arial"/>
                      <w:sz w:val="20"/>
                      <w:szCs w:val="20"/>
                    </w:rPr>
                    <w:t>Année N-1</w:t>
                  </w:r>
                </w:p>
                <w:p w14:paraId="4731478A" w14:textId="77777777" w:rsidR="00AF074D" w:rsidRPr="00976999" w:rsidRDefault="00AF074D" w:rsidP="00E80FC7">
                  <w:pPr>
                    <w:jc w:val="center"/>
                    <w:rPr>
                      <w:rFonts w:ascii="Arial" w:hAnsi="Arial" w:cs="Arial"/>
                      <w:i/>
                      <w:sz w:val="16"/>
                      <w:szCs w:val="16"/>
                    </w:rPr>
                  </w:pPr>
                  <w:r w:rsidRPr="00976999">
                    <w:rPr>
                      <w:rFonts w:ascii="Arial" w:hAnsi="Arial" w:cs="Arial"/>
                      <w:i/>
                      <w:sz w:val="16"/>
                      <w:szCs w:val="16"/>
                    </w:rPr>
                    <w:t>(</w:t>
                  </w:r>
                  <w:proofErr w:type="spellStart"/>
                  <w:r w:rsidRPr="00976999">
                    <w:rPr>
                      <w:rFonts w:ascii="Arial" w:hAnsi="Arial" w:cs="Arial"/>
                      <w:i/>
                      <w:sz w:val="16"/>
                      <w:szCs w:val="16"/>
                    </w:rPr>
                    <w:t>Year</w:t>
                  </w:r>
                  <w:proofErr w:type="spellEnd"/>
                  <w:r w:rsidRPr="00976999">
                    <w:rPr>
                      <w:rFonts w:ascii="Arial" w:hAnsi="Arial" w:cs="Arial"/>
                      <w:i/>
                      <w:sz w:val="16"/>
                      <w:szCs w:val="16"/>
                    </w:rPr>
                    <w:t xml:space="preserve"> N-1)</w:t>
                  </w:r>
                </w:p>
              </w:tc>
              <w:tc>
                <w:tcPr>
                  <w:tcW w:w="2411" w:type="dxa"/>
                  <w:shd w:val="clear" w:color="auto" w:fill="auto"/>
                </w:tcPr>
                <w:p w14:paraId="48925A2A" w14:textId="77777777" w:rsidR="00AF074D" w:rsidRPr="00976999" w:rsidRDefault="00AF074D" w:rsidP="00E80FC7">
                  <w:pPr>
                    <w:jc w:val="center"/>
                    <w:rPr>
                      <w:rFonts w:ascii="Arial" w:hAnsi="Arial" w:cs="Arial"/>
                      <w:sz w:val="20"/>
                      <w:szCs w:val="20"/>
                    </w:rPr>
                  </w:pPr>
                  <w:r w:rsidRPr="00976999">
                    <w:rPr>
                      <w:rFonts w:ascii="Arial" w:hAnsi="Arial" w:cs="Arial"/>
                      <w:sz w:val="20"/>
                      <w:szCs w:val="20"/>
                    </w:rPr>
                    <w:t>Année N-2</w:t>
                  </w:r>
                </w:p>
                <w:p w14:paraId="3199DFB7" w14:textId="77777777" w:rsidR="00AF074D" w:rsidRPr="00976999" w:rsidRDefault="00AF074D" w:rsidP="00E80FC7">
                  <w:pPr>
                    <w:jc w:val="center"/>
                    <w:rPr>
                      <w:rFonts w:ascii="Arial" w:hAnsi="Arial" w:cs="Arial"/>
                      <w:sz w:val="20"/>
                      <w:szCs w:val="20"/>
                    </w:rPr>
                  </w:pPr>
                  <w:r w:rsidRPr="00976999">
                    <w:rPr>
                      <w:rFonts w:ascii="Arial" w:hAnsi="Arial" w:cs="Arial"/>
                      <w:i/>
                      <w:sz w:val="16"/>
                      <w:szCs w:val="16"/>
                    </w:rPr>
                    <w:t>(</w:t>
                  </w:r>
                  <w:proofErr w:type="spellStart"/>
                  <w:r w:rsidRPr="00976999">
                    <w:rPr>
                      <w:rFonts w:ascii="Arial" w:hAnsi="Arial" w:cs="Arial"/>
                      <w:i/>
                      <w:sz w:val="16"/>
                      <w:szCs w:val="16"/>
                    </w:rPr>
                    <w:t>Year</w:t>
                  </w:r>
                  <w:proofErr w:type="spellEnd"/>
                  <w:r w:rsidRPr="00976999">
                    <w:rPr>
                      <w:rFonts w:ascii="Arial" w:hAnsi="Arial" w:cs="Arial"/>
                      <w:i/>
                      <w:sz w:val="16"/>
                      <w:szCs w:val="16"/>
                    </w:rPr>
                    <w:t xml:space="preserve"> N-2)</w:t>
                  </w:r>
                </w:p>
              </w:tc>
            </w:tr>
            <w:tr w:rsidR="00976999" w:rsidRPr="00976999" w14:paraId="07070B66" w14:textId="77777777" w:rsidTr="0029607F">
              <w:trPr>
                <w:trHeight w:val="469"/>
              </w:trPr>
              <w:tc>
                <w:tcPr>
                  <w:tcW w:w="2454" w:type="dxa"/>
                  <w:shd w:val="clear" w:color="auto" w:fill="auto"/>
                </w:tcPr>
                <w:p w14:paraId="5DB475ED" w14:textId="1538146F" w:rsidR="00AF074D" w:rsidRPr="00976999" w:rsidRDefault="00AF074D" w:rsidP="00112B57">
                  <w:pPr>
                    <w:rPr>
                      <w:rFonts w:ascii="Arial" w:hAnsi="Arial" w:cs="Arial"/>
                      <w:sz w:val="20"/>
                      <w:szCs w:val="20"/>
                    </w:rPr>
                  </w:pPr>
                  <w:r w:rsidRPr="00976999">
                    <w:rPr>
                      <w:rFonts w:ascii="Arial" w:hAnsi="Arial" w:cs="Arial"/>
                      <w:sz w:val="20"/>
                      <w:szCs w:val="20"/>
                    </w:rPr>
                    <w:t>Production</w:t>
                  </w:r>
                </w:p>
                <w:p w14:paraId="6F1CFE67" w14:textId="77777777" w:rsidR="00AF074D" w:rsidRPr="00976999" w:rsidRDefault="00AF074D" w:rsidP="00FC6253">
                  <w:pPr>
                    <w:rPr>
                      <w:rFonts w:ascii="Arial" w:hAnsi="Arial" w:cs="Arial"/>
                      <w:sz w:val="20"/>
                      <w:szCs w:val="20"/>
                    </w:rPr>
                  </w:pPr>
                </w:p>
              </w:tc>
              <w:tc>
                <w:tcPr>
                  <w:tcW w:w="2402" w:type="dxa"/>
                  <w:shd w:val="clear" w:color="auto" w:fill="auto"/>
                </w:tcPr>
                <w:p w14:paraId="4658B88B" w14:textId="77777777" w:rsidR="00AF074D" w:rsidRPr="00976999" w:rsidRDefault="00AF074D" w:rsidP="00112B57">
                  <w:pPr>
                    <w:rPr>
                      <w:rFonts w:ascii="Arial" w:hAnsi="Arial" w:cs="Arial"/>
                      <w:sz w:val="20"/>
                      <w:szCs w:val="20"/>
                    </w:rPr>
                  </w:pPr>
                </w:p>
              </w:tc>
              <w:tc>
                <w:tcPr>
                  <w:tcW w:w="2402" w:type="dxa"/>
                  <w:shd w:val="clear" w:color="auto" w:fill="auto"/>
                </w:tcPr>
                <w:p w14:paraId="54AC818A" w14:textId="77777777" w:rsidR="00AF074D" w:rsidRPr="00976999" w:rsidRDefault="00AF074D" w:rsidP="00112B57">
                  <w:pPr>
                    <w:rPr>
                      <w:rFonts w:ascii="Arial" w:hAnsi="Arial" w:cs="Arial"/>
                      <w:sz w:val="20"/>
                      <w:szCs w:val="20"/>
                    </w:rPr>
                  </w:pPr>
                </w:p>
              </w:tc>
              <w:tc>
                <w:tcPr>
                  <w:tcW w:w="2411" w:type="dxa"/>
                  <w:shd w:val="clear" w:color="auto" w:fill="auto"/>
                </w:tcPr>
                <w:p w14:paraId="78F26B30" w14:textId="77777777" w:rsidR="00AF074D" w:rsidRPr="00976999" w:rsidRDefault="00AF074D" w:rsidP="00112B57">
                  <w:pPr>
                    <w:rPr>
                      <w:rFonts w:ascii="Arial" w:hAnsi="Arial" w:cs="Arial"/>
                      <w:sz w:val="20"/>
                      <w:szCs w:val="20"/>
                    </w:rPr>
                  </w:pPr>
                </w:p>
              </w:tc>
            </w:tr>
            <w:tr w:rsidR="00976999" w:rsidRPr="00526165" w14:paraId="0EFC601A" w14:textId="77777777" w:rsidTr="0029607F">
              <w:trPr>
                <w:trHeight w:val="486"/>
              </w:trPr>
              <w:tc>
                <w:tcPr>
                  <w:tcW w:w="2454" w:type="dxa"/>
                  <w:shd w:val="clear" w:color="auto" w:fill="auto"/>
                </w:tcPr>
                <w:p w14:paraId="344CFE61" w14:textId="77777777" w:rsidR="00AF074D" w:rsidRPr="00976999" w:rsidRDefault="00AF074D" w:rsidP="000458D5">
                  <w:pPr>
                    <w:rPr>
                      <w:rFonts w:ascii="Arial" w:hAnsi="Arial" w:cs="Arial"/>
                      <w:sz w:val="20"/>
                      <w:szCs w:val="20"/>
                    </w:rPr>
                  </w:pPr>
                  <w:r w:rsidRPr="00976999">
                    <w:rPr>
                      <w:rFonts w:ascii="Arial" w:hAnsi="Arial" w:cs="Arial"/>
                      <w:sz w:val="20"/>
                      <w:szCs w:val="20"/>
                    </w:rPr>
                    <w:t xml:space="preserve">Le cas échéant, Maintenance réalisée sous agrément 145 </w:t>
                  </w:r>
                </w:p>
                <w:p w14:paraId="08C79D2B" w14:textId="77777777" w:rsidR="00AF074D" w:rsidRPr="00976999" w:rsidRDefault="00AF074D" w:rsidP="000458D5">
                  <w:pPr>
                    <w:rPr>
                      <w:rFonts w:ascii="Arial" w:hAnsi="Arial" w:cs="Arial"/>
                      <w:sz w:val="20"/>
                      <w:szCs w:val="20"/>
                      <w:lang w:val="en-GB"/>
                    </w:rPr>
                  </w:pPr>
                  <w:r w:rsidRPr="00976999">
                    <w:rPr>
                      <w:rFonts w:ascii="Arial" w:hAnsi="Arial" w:cs="Arial"/>
                      <w:i/>
                      <w:iCs/>
                      <w:sz w:val="16"/>
                      <w:szCs w:val="16"/>
                      <w:lang w:val="en-GB"/>
                    </w:rPr>
                    <w:t xml:space="preserve">(if applicable, maintenance performed under part 145 </w:t>
                  </w:r>
                  <w:proofErr w:type="spellStart"/>
                  <w:r w:rsidRPr="00976999">
                    <w:rPr>
                      <w:rFonts w:ascii="Arial" w:hAnsi="Arial" w:cs="Arial"/>
                      <w:i/>
                      <w:iCs/>
                      <w:sz w:val="16"/>
                      <w:szCs w:val="16"/>
                      <w:lang w:val="en-GB"/>
                    </w:rPr>
                    <w:t>agrement</w:t>
                  </w:r>
                  <w:proofErr w:type="spellEnd"/>
                  <w:r w:rsidRPr="00976999">
                    <w:rPr>
                      <w:rFonts w:ascii="Arial" w:hAnsi="Arial" w:cs="Arial"/>
                      <w:i/>
                      <w:iCs/>
                      <w:sz w:val="16"/>
                      <w:szCs w:val="16"/>
                      <w:lang w:val="en-GB"/>
                    </w:rPr>
                    <w:t>)</w:t>
                  </w:r>
                </w:p>
              </w:tc>
              <w:tc>
                <w:tcPr>
                  <w:tcW w:w="2402" w:type="dxa"/>
                  <w:shd w:val="clear" w:color="auto" w:fill="auto"/>
                </w:tcPr>
                <w:p w14:paraId="6CE52A7F" w14:textId="77777777" w:rsidR="00AF074D" w:rsidRPr="00976999" w:rsidRDefault="00AF074D" w:rsidP="00112B57">
                  <w:pPr>
                    <w:rPr>
                      <w:rFonts w:ascii="Arial" w:hAnsi="Arial" w:cs="Arial"/>
                      <w:sz w:val="20"/>
                      <w:szCs w:val="20"/>
                      <w:lang w:val="en-GB"/>
                    </w:rPr>
                  </w:pPr>
                </w:p>
              </w:tc>
              <w:tc>
                <w:tcPr>
                  <w:tcW w:w="2402" w:type="dxa"/>
                  <w:shd w:val="clear" w:color="auto" w:fill="auto"/>
                </w:tcPr>
                <w:p w14:paraId="2E9C4CF7" w14:textId="77777777" w:rsidR="00AF074D" w:rsidRPr="00976999" w:rsidRDefault="00AF074D" w:rsidP="00112B57">
                  <w:pPr>
                    <w:rPr>
                      <w:rFonts w:ascii="Arial" w:hAnsi="Arial" w:cs="Arial"/>
                      <w:sz w:val="20"/>
                      <w:szCs w:val="20"/>
                      <w:lang w:val="en-GB"/>
                    </w:rPr>
                  </w:pPr>
                </w:p>
              </w:tc>
              <w:tc>
                <w:tcPr>
                  <w:tcW w:w="2411" w:type="dxa"/>
                  <w:shd w:val="clear" w:color="auto" w:fill="auto"/>
                </w:tcPr>
                <w:p w14:paraId="3D4158E7" w14:textId="77777777" w:rsidR="00AF074D" w:rsidRPr="00976999" w:rsidRDefault="00AF074D" w:rsidP="00112B57">
                  <w:pPr>
                    <w:rPr>
                      <w:rFonts w:ascii="Arial" w:hAnsi="Arial" w:cs="Arial"/>
                      <w:sz w:val="20"/>
                      <w:szCs w:val="20"/>
                      <w:lang w:val="en-GB"/>
                    </w:rPr>
                  </w:pPr>
                </w:p>
              </w:tc>
            </w:tr>
          </w:tbl>
          <w:p w14:paraId="02FF722E" w14:textId="77777777" w:rsidR="00AF074D" w:rsidRPr="00976999" w:rsidRDefault="00AF074D" w:rsidP="00FC6253">
            <w:pPr>
              <w:rPr>
                <w:rFonts w:ascii="Arial" w:hAnsi="Arial" w:cs="Arial"/>
                <w:sz w:val="16"/>
                <w:szCs w:val="16"/>
                <w:lang w:val="en-GB"/>
              </w:rPr>
            </w:pPr>
          </w:p>
          <w:p w14:paraId="1CCC130C" w14:textId="77777777" w:rsidR="00AF074D" w:rsidRPr="00976999" w:rsidRDefault="00AF074D" w:rsidP="006C0935">
            <w:pPr>
              <w:rPr>
                <w:rFonts w:ascii="Arial" w:hAnsi="Arial" w:cs="Arial"/>
                <w:sz w:val="20"/>
                <w:szCs w:val="20"/>
                <w:lang w:val="en-GB"/>
              </w:rPr>
            </w:pPr>
          </w:p>
        </w:tc>
      </w:tr>
      <w:tr w:rsidR="00976999" w:rsidRPr="00526165" w14:paraId="2791AE58" w14:textId="77777777" w:rsidTr="001B59B7">
        <w:trPr>
          <w:trHeight w:val="249"/>
        </w:trPr>
        <w:tc>
          <w:tcPr>
            <w:tcW w:w="10774" w:type="dxa"/>
            <w:tcBorders>
              <w:top w:val="single" w:sz="4" w:space="0" w:color="auto"/>
              <w:left w:val="single" w:sz="8" w:space="0" w:color="auto"/>
              <w:bottom w:val="single" w:sz="4" w:space="0" w:color="auto"/>
              <w:right w:val="single" w:sz="8" w:space="0" w:color="000000"/>
            </w:tcBorders>
            <w:shd w:val="clear" w:color="auto" w:fill="auto"/>
            <w:noWrap/>
            <w:vAlign w:val="center"/>
          </w:tcPr>
          <w:p w14:paraId="0D52DCF8" w14:textId="77777777" w:rsidR="00AF074D" w:rsidRPr="00976999" w:rsidRDefault="00AF074D" w:rsidP="00F43B16">
            <w:pPr>
              <w:rPr>
                <w:rFonts w:ascii="Arial" w:hAnsi="Arial" w:cs="Arial"/>
                <w:sz w:val="20"/>
                <w:szCs w:val="20"/>
              </w:rPr>
            </w:pPr>
            <w:r w:rsidRPr="00976999">
              <w:rPr>
                <w:rFonts w:ascii="Arial" w:hAnsi="Arial" w:cs="Arial"/>
                <w:sz w:val="20"/>
                <w:szCs w:val="20"/>
              </w:rPr>
              <w:t>8. Aéronefs gérés et examens de navigabilité (à renseigner si demande initiale Partie-CAO ou Partie-CAMO)</w:t>
            </w:r>
          </w:p>
          <w:p w14:paraId="3EF3BC75" w14:textId="77777777" w:rsidR="00AF074D" w:rsidRPr="00976999" w:rsidRDefault="00AF074D" w:rsidP="00E341E5">
            <w:pPr>
              <w:rPr>
                <w:rFonts w:ascii="Arial" w:hAnsi="Arial" w:cs="Arial"/>
                <w:sz w:val="20"/>
                <w:szCs w:val="20"/>
                <w:lang w:val="en-US"/>
              </w:rPr>
            </w:pPr>
            <w:r w:rsidRPr="00976999">
              <w:rPr>
                <w:rFonts w:ascii="Arial" w:hAnsi="Arial" w:cs="Arial"/>
                <w:i/>
                <w:iCs/>
                <w:sz w:val="16"/>
                <w:szCs w:val="16"/>
                <w:lang w:val="en-GB"/>
              </w:rPr>
              <w:t xml:space="preserve">(Aircraft whose continued airworthiness is managed, and </w:t>
            </w:r>
            <w:r w:rsidRPr="00976999">
              <w:rPr>
                <w:rFonts w:ascii="Arial" w:hAnsi="Arial" w:cs="Arial"/>
                <w:i/>
                <w:iCs/>
                <w:sz w:val="16"/>
                <w:szCs w:val="16"/>
                <w:lang w:val="en-US"/>
              </w:rPr>
              <w:t>airworthiness reviews</w:t>
            </w:r>
            <w:r w:rsidRPr="00976999">
              <w:rPr>
                <w:rFonts w:ascii="Arial" w:hAnsi="Arial" w:cs="Arial"/>
                <w:i/>
                <w:iCs/>
                <w:sz w:val="16"/>
                <w:szCs w:val="16"/>
                <w:lang w:val="en-GB"/>
              </w:rPr>
              <w:t>)</w:t>
            </w:r>
          </w:p>
        </w:tc>
      </w:tr>
      <w:tr w:rsidR="00976999" w:rsidRPr="00526165" w14:paraId="409567F8" w14:textId="77777777" w:rsidTr="001B59B7">
        <w:trPr>
          <w:trHeight w:val="576"/>
        </w:trPr>
        <w:tc>
          <w:tcPr>
            <w:tcW w:w="10774" w:type="dxa"/>
            <w:tcBorders>
              <w:top w:val="single" w:sz="4" w:space="0" w:color="auto"/>
              <w:left w:val="single" w:sz="4" w:space="0" w:color="auto"/>
              <w:right w:val="single" w:sz="4" w:space="0" w:color="auto"/>
            </w:tcBorders>
            <w:shd w:val="clear" w:color="auto" w:fill="auto"/>
            <w:noWrap/>
            <w:vAlign w:val="center"/>
          </w:tcPr>
          <w:p w14:paraId="1ADA37A5" w14:textId="3331B6A1" w:rsidR="00AF074D" w:rsidRPr="00976999" w:rsidRDefault="00AF074D" w:rsidP="007A3F4E">
            <w:pPr>
              <w:rPr>
                <w:rFonts w:ascii="Arial" w:hAnsi="Arial" w:cs="Arial"/>
                <w:sz w:val="20"/>
                <w:szCs w:val="20"/>
                <w:lang w:val="en-US"/>
              </w:rPr>
            </w:pPr>
            <w:r w:rsidRPr="00976999">
              <w:rPr>
                <w:rFonts w:ascii="Arial" w:hAnsi="Arial" w:cs="Arial"/>
                <w:sz w:val="20"/>
                <w:szCs w:val="20"/>
                <w:lang w:val="en-US"/>
              </w:rPr>
              <w:t xml:space="preserve">   a) Types et masses </w:t>
            </w:r>
            <w:proofErr w:type="spellStart"/>
            <w:r w:rsidRPr="00976999">
              <w:rPr>
                <w:rFonts w:ascii="Arial" w:hAnsi="Arial" w:cs="Arial"/>
                <w:sz w:val="20"/>
                <w:szCs w:val="20"/>
                <w:lang w:val="en-US"/>
              </w:rPr>
              <w:t>maximales</w:t>
            </w:r>
            <w:proofErr w:type="spellEnd"/>
            <w:r w:rsidRPr="00976999">
              <w:rPr>
                <w:rFonts w:ascii="Arial" w:hAnsi="Arial" w:cs="Arial"/>
                <w:sz w:val="20"/>
                <w:szCs w:val="20"/>
                <w:lang w:val="en-US"/>
              </w:rPr>
              <w:t xml:space="preserve"> au </w:t>
            </w:r>
            <w:proofErr w:type="spellStart"/>
            <w:r w:rsidRPr="00976999">
              <w:rPr>
                <w:rFonts w:ascii="Arial" w:hAnsi="Arial" w:cs="Arial"/>
                <w:sz w:val="20"/>
                <w:szCs w:val="20"/>
                <w:lang w:val="en-US"/>
              </w:rPr>
              <w:t>décollage</w:t>
            </w:r>
            <w:proofErr w:type="spellEnd"/>
            <w:r w:rsidRPr="00976999">
              <w:rPr>
                <w:rFonts w:ascii="Arial" w:hAnsi="Arial" w:cs="Arial"/>
                <w:sz w:val="20"/>
                <w:szCs w:val="20"/>
                <w:lang w:val="en-US"/>
              </w:rPr>
              <w:t xml:space="preserve"> des </w:t>
            </w:r>
            <w:proofErr w:type="spellStart"/>
            <w:r w:rsidRPr="00976999">
              <w:rPr>
                <w:rFonts w:ascii="Arial" w:hAnsi="Arial" w:cs="Arial"/>
                <w:sz w:val="20"/>
                <w:szCs w:val="20"/>
                <w:lang w:val="en-US"/>
              </w:rPr>
              <w:t>aéronefs</w:t>
            </w:r>
            <w:proofErr w:type="spellEnd"/>
            <w:r w:rsidRPr="00976999">
              <w:rPr>
                <w:rFonts w:ascii="Arial" w:hAnsi="Arial" w:cs="Arial"/>
                <w:sz w:val="20"/>
                <w:szCs w:val="20"/>
                <w:lang w:val="en-US"/>
              </w:rPr>
              <w:t xml:space="preserve"> </w:t>
            </w:r>
            <w:proofErr w:type="spellStart"/>
            <w:r w:rsidRPr="00976999">
              <w:rPr>
                <w:rFonts w:ascii="Arial" w:hAnsi="Arial" w:cs="Arial"/>
                <w:sz w:val="20"/>
                <w:szCs w:val="20"/>
                <w:lang w:val="en-US"/>
              </w:rPr>
              <w:t>gérés</w:t>
            </w:r>
            <w:proofErr w:type="spellEnd"/>
            <w:r w:rsidRPr="00976999">
              <w:rPr>
                <w:rFonts w:ascii="Arial" w:hAnsi="Arial" w:cs="Arial"/>
                <w:sz w:val="20"/>
                <w:szCs w:val="20"/>
                <w:lang w:val="en-US"/>
              </w:rPr>
              <w:t xml:space="preserve"> </w:t>
            </w:r>
            <w:r w:rsidRPr="00976999">
              <w:rPr>
                <w:rFonts w:ascii="Arial" w:hAnsi="Arial" w:cs="Arial"/>
                <w:i/>
                <w:iCs/>
                <w:sz w:val="16"/>
                <w:szCs w:val="16"/>
                <w:lang w:val="en-US"/>
              </w:rPr>
              <w:t xml:space="preserve">(Aircraft types and </w:t>
            </w:r>
            <w:r w:rsidRPr="00976999">
              <w:rPr>
                <w:rFonts w:ascii="Arial" w:hAnsi="Arial" w:cs="Arial"/>
                <w:i/>
                <w:iCs/>
                <w:sz w:val="16"/>
                <w:szCs w:val="16"/>
                <w:lang w:val="en-GB"/>
              </w:rPr>
              <w:t>MTOW of all aircraft whose continued airworthiness is managed</w:t>
            </w:r>
            <w:r w:rsidRPr="00976999">
              <w:rPr>
                <w:rFonts w:ascii="Arial" w:hAnsi="Arial" w:cs="Arial"/>
                <w:i/>
                <w:iCs/>
                <w:sz w:val="16"/>
                <w:szCs w:val="16"/>
                <w:lang w:val="en-US"/>
              </w:rPr>
              <w:t>)</w:t>
            </w:r>
          </w:p>
        </w:tc>
      </w:tr>
      <w:tr w:rsidR="00976999" w:rsidRPr="00526165" w14:paraId="51B0A2A0" w14:textId="77777777" w:rsidTr="001B59B7">
        <w:trPr>
          <w:trHeight w:val="249"/>
        </w:trPr>
        <w:tc>
          <w:tcPr>
            <w:tcW w:w="10774" w:type="dxa"/>
            <w:tcBorders>
              <w:left w:val="single" w:sz="4" w:space="0" w:color="auto"/>
              <w:right w:val="single" w:sz="4" w:space="0" w:color="auto"/>
            </w:tcBorders>
            <w:shd w:val="clear" w:color="auto" w:fill="auto"/>
            <w:noWrap/>
          </w:tcPr>
          <w:p w14:paraId="3EC26352" w14:textId="77777777" w:rsidR="00AF074D" w:rsidRPr="00976999" w:rsidRDefault="00AF074D" w:rsidP="00F81529">
            <w:pPr>
              <w:rPr>
                <w:rFonts w:ascii="Arial" w:hAnsi="Arial" w:cs="Arial"/>
                <w:sz w:val="20"/>
                <w:szCs w:val="20"/>
                <w:lang w:val="en-US"/>
              </w:rPr>
            </w:pPr>
          </w:p>
          <w:p w14:paraId="42690C8B" w14:textId="77777777" w:rsidR="00AF074D" w:rsidRPr="00976999" w:rsidRDefault="00AF074D" w:rsidP="00F81529">
            <w:pPr>
              <w:rPr>
                <w:rFonts w:ascii="Arial" w:hAnsi="Arial" w:cs="Arial"/>
                <w:sz w:val="20"/>
                <w:szCs w:val="20"/>
                <w:lang w:val="en-US"/>
              </w:rPr>
            </w:pPr>
          </w:p>
          <w:p w14:paraId="5312FC79" w14:textId="77777777" w:rsidR="00AF074D" w:rsidRPr="00976999" w:rsidRDefault="00AF074D" w:rsidP="00F81529">
            <w:pPr>
              <w:rPr>
                <w:rFonts w:ascii="Arial" w:hAnsi="Arial" w:cs="Arial"/>
                <w:sz w:val="20"/>
                <w:szCs w:val="20"/>
                <w:lang w:val="en-US"/>
              </w:rPr>
            </w:pPr>
          </w:p>
          <w:p w14:paraId="1A6C8ED8" w14:textId="77777777" w:rsidR="00AF074D" w:rsidRPr="00976999" w:rsidRDefault="00AF074D" w:rsidP="00F81529">
            <w:pPr>
              <w:rPr>
                <w:rFonts w:ascii="Arial" w:hAnsi="Arial" w:cs="Arial"/>
                <w:sz w:val="16"/>
                <w:szCs w:val="16"/>
                <w:lang w:val="en-US"/>
              </w:rPr>
            </w:pPr>
          </w:p>
        </w:tc>
      </w:tr>
      <w:tr w:rsidR="00976999" w:rsidRPr="00976999" w14:paraId="578CB5A5" w14:textId="77777777" w:rsidTr="001B59B7">
        <w:trPr>
          <w:trHeight w:val="249"/>
        </w:trPr>
        <w:tc>
          <w:tcPr>
            <w:tcW w:w="10774" w:type="dxa"/>
            <w:tcBorders>
              <w:left w:val="single" w:sz="4" w:space="0" w:color="auto"/>
              <w:right w:val="single" w:sz="4" w:space="0" w:color="auto"/>
            </w:tcBorders>
            <w:shd w:val="clear" w:color="auto" w:fill="auto"/>
            <w:noWrap/>
            <w:vAlign w:val="center"/>
          </w:tcPr>
          <w:p w14:paraId="005BA9C6" w14:textId="77777777" w:rsidR="00AF074D" w:rsidRPr="00976999" w:rsidRDefault="00AF074D" w:rsidP="0094068B">
            <w:pPr>
              <w:rPr>
                <w:rFonts w:ascii="Arial" w:hAnsi="Arial" w:cs="Arial"/>
                <w:sz w:val="20"/>
                <w:szCs w:val="20"/>
              </w:rPr>
            </w:pPr>
            <w:r w:rsidRPr="00976999">
              <w:rPr>
                <w:rFonts w:ascii="Arial" w:hAnsi="Arial" w:cs="Arial"/>
                <w:sz w:val="20"/>
                <w:szCs w:val="20"/>
                <w:lang w:val="en-US"/>
              </w:rPr>
              <w:t xml:space="preserve">   </w:t>
            </w:r>
            <w:r w:rsidRPr="00976999">
              <w:rPr>
                <w:rFonts w:ascii="Arial" w:hAnsi="Arial" w:cs="Arial"/>
                <w:sz w:val="20"/>
                <w:szCs w:val="20"/>
              </w:rPr>
              <w:t xml:space="preserve">b) Personnel réalisant des examens de navigabilité </w:t>
            </w:r>
            <w:r w:rsidRPr="00976999">
              <w:rPr>
                <w:rFonts w:ascii="Arial" w:hAnsi="Arial" w:cs="Arial"/>
                <w:i/>
                <w:iCs/>
                <w:sz w:val="16"/>
                <w:szCs w:val="16"/>
              </w:rPr>
              <w:t>:</w:t>
            </w:r>
            <w:r w:rsidRPr="00976999">
              <w:rPr>
                <w:rFonts w:ascii="Arial" w:hAnsi="Arial" w:cs="Arial"/>
                <w:sz w:val="20"/>
                <w:szCs w:val="20"/>
              </w:rPr>
              <w:t xml:space="preserve"> </w:t>
            </w:r>
            <w:r w:rsidRPr="00976999">
              <w:rPr>
                <w:rFonts w:ascii="Arial" w:hAnsi="Arial" w:cs="Arial"/>
                <w:i/>
                <w:iCs/>
                <w:sz w:val="16"/>
                <w:szCs w:val="16"/>
              </w:rPr>
              <w:t xml:space="preserve">(Personnel </w:t>
            </w:r>
            <w:proofErr w:type="spellStart"/>
            <w:r w:rsidRPr="00976999">
              <w:rPr>
                <w:rFonts w:ascii="Arial" w:hAnsi="Arial" w:cs="Arial"/>
                <w:i/>
                <w:iCs/>
                <w:sz w:val="16"/>
                <w:szCs w:val="16"/>
              </w:rPr>
              <w:t>performing</w:t>
            </w:r>
            <w:proofErr w:type="spellEnd"/>
            <w:r w:rsidRPr="00976999">
              <w:rPr>
                <w:rFonts w:ascii="Arial" w:hAnsi="Arial" w:cs="Arial"/>
                <w:i/>
                <w:iCs/>
                <w:sz w:val="16"/>
                <w:szCs w:val="16"/>
              </w:rPr>
              <w:t xml:space="preserve"> airworthiness </w:t>
            </w:r>
            <w:proofErr w:type="spellStart"/>
            <w:r w:rsidRPr="00976999">
              <w:rPr>
                <w:rFonts w:ascii="Arial" w:hAnsi="Arial" w:cs="Arial"/>
                <w:i/>
                <w:iCs/>
                <w:sz w:val="16"/>
                <w:szCs w:val="16"/>
              </w:rPr>
              <w:t>reviews</w:t>
            </w:r>
            <w:proofErr w:type="spellEnd"/>
            <w:r w:rsidRPr="00976999">
              <w:rPr>
                <w:rFonts w:ascii="Arial" w:hAnsi="Arial" w:cs="Arial"/>
                <w:i/>
                <w:iCs/>
                <w:sz w:val="16"/>
                <w:szCs w:val="16"/>
              </w:rPr>
              <w:t>)</w:t>
            </w:r>
          </w:p>
        </w:tc>
      </w:tr>
      <w:tr w:rsidR="00976999" w:rsidRPr="00976999" w14:paraId="7424D3A5" w14:textId="77777777" w:rsidTr="001B59B7">
        <w:trPr>
          <w:trHeight w:val="499"/>
        </w:trPr>
        <w:tc>
          <w:tcPr>
            <w:tcW w:w="10774" w:type="dxa"/>
            <w:tcBorders>
              <w:left w:val="single" w:sz="4" w:space="0" w:color="auto"/>
              <w:bottom w:val="single" w:sz="4" w:space="0" w:color="auto"/>
              <w:right w:val="single" w:sz="4" w:space="0" w:color="auto"/>
            </w:tcBorders>
            <w:shd w:val="clear" w:color="auto" w:fill="auto"/>
            <w:noWrap/>
          </w:tcPr>
          <w:p w14:paraId="4C2154EE" w14:textId="77777777" w:rsidR="00AF074D" w:rsidRPr="00976999" w:rsidRDefault="00AF074D" w:rsidP="00F81529">
            <w:pPr>
              <w:rPr>
                <w:rFonts w:ascii="Arial" w:hAnsi="Arial" w:cs="Arial"/>
                <w:sz w:val="20"/>
                <w:szCs w:val="20"/>
              </w:rPr>
            </w:pPr>
          </w:p>
          <w:p w14:paraId="35C41C75" w14:textId="77777777" w:rsidR="00AF074D" w:rsidRPr="00976999" w:rsidRDefault="00AF074D" w:rsidP="00F81529">
            <w:pPr>
              <w:rPr>
                <w:rFonts w:ascii="Arial" w:hAnsi="Arial" w:cs="Arial"/>
                <w:sz w:val="20"/>
                <w:szCs w:val="20"/>
              </w:rPr>
            </w:pPr>
          </w:p>
          <w:p w14:paraId="3F8480DB" w14:textId="77777777" w:rsidR="00AF074D" w:rsidRPr="00976999" w:rsidRDefault="00AF074D" w:rsidP="00F81529">
            <w:pPr>
              <w:rPr>
                <w:rFonts w:ascii="Arial" w:hAnsi="Arial" w:cs="Arial"/>
                <w:sz w:val="20"/>
                <w:szCs w:val="20"/>
              </w:rPr>
            </w:pPr>
          </w:p>
          <w:p w14:paraId="59502EEB" w14:textId="77777777" w:rsidR="00AF074D" w:rsidRPr="00976999" w:rsidRDefault="00AF074D" w:rsidP="00F81529">
            <w:pPr>
              <w:rPr>
                <w:rFonts w:ascii="Arial" w:hAnsi="Arial" w:cs="Arial"/>
                <w:sz w:val="16"/>
                <w:szCs w:val="16"/>
              </w:rPr>
            </w:pPr>
          </w:p>
        </w:tc>
      </w:tr>
      <w:tr w:rsidR="00976999" w:rsidRPr="00976999" w14:paraId="33855151" w14:textId="77777777" w:rsidTr="001B59B7">
        <w:trPr>
          <w:trHeight w:val="249"/>
        </w:trPr>
        <w:tc>
          <w:tcPr>
            <w:tcW w:w="10774" w:type="dxa"/>
            <w:tcBorders>
              <w:top w:val="single" w:sz="4" w:space="0" w:color="auto"/>
              <w:left w:val="single" w:sz="8" w:space="0" w:color="auto"/>
              <w:bottom w:val="single" w:sz="4" w:space="0" w:color="auto"/>
              <w:right w:val="single" w:sz="8" w:space="0" w:color="000000"/>
            </w:tcBorders>
            <w:shd w:val="clear" w:color="auto" w:fill="auto"/>
            <w:noWrap/>
            <w:vAlign w:val="center"/>
          </w:tcPr>
          <w:p w14:paraId="43D85ED2" w14:textId="77777777" w:rsidR="00AF074D" w:rsidRPr="00976999" w:rsidRDefault="00AF074D" w:rsidP="00F81529">
            <w:pPr>
              <w:rPr>
                <w:rFonts w:ascii="Arial" w:hAnsi="Arial" w:cs="Arial"/>
                <w:sz w:val="20"/>
                <w:szCs w:val="20"/>
              </w:rPr>
            </w:pPr>
            <w:r w:rsidRPr="00976999">
              <w:rPr>
                <w:rFonts w:ascii="Arial" w:hAnsi="Arial" w:cs="Arial"/>
                <w:sz w:val="20"/>
                <w:szCs w:val="20"/>
              </w:rPr>
              <w:t>9. Aéronefs et moteurs entretenus (à renseigner si demande Partie-CAO)</w:t>
            </w:r>
          </w:p>
          <w:p w14:paraId="5EBA7E1F" w14:textId="4DC25488" w:rsidR="00AF074D" w:rsidRPr="00976999" w:rsidRDefault="00AF074D" w:rsidP="00F81529">
            <w:pPr>
              <w:rPr>
                <w:rFonts w:ascii="Arial" w:hAnsi="Arial" w:cs="Arial"/>
                <w:sz w:val="20"/>
                <w:szCs w:val="20"/>
                <w:lang w:val="en-US"/>
              </w:rPr>
            </w:pPr>
            <w:r w:rsidRPr="00976999">
              <w:rPr>
                <w:rFonts w:ascii="Arial" w:hAnsi="Arial" w:cs="Arial"/>
                <w:i/>
                <w:iCs/>
                <w:sz w:val="16"/>
                <w:szCs w:val="16"/>
                <w:lang w:val="en-GB"/>
              </w:rPr>
              <w:t>(Aircraft and engines maintained)</w:t>
            </w:r>
          </w:p>
        </w:tc>
      </w:tr>
      <w:tr w:rsidR="00976999" w:rsidRPr="00976999" w14:paraId="01570DA8" w14:textId="77777777" w:rsidTr="001B59B7">
        <w:trPr>
          <w:trHeight w:val="509"/>
        </w:trPr>
        <w:tc>
          <w:tcPr>
            <w:tcW w:w="1077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8D530A" w14:textId="77777777" w:rsidR="00AF074D" w:rsidRPr="00976999" w:rsidRDefault="00AF074D" w:rsidP="00B53BC9">
            <w:pPr>
              <w:numPr>
                <w:ilvl w:val="0"/>
                <w:numId w:val="13"/>
              </w:numPr>
              <w:rPr>
                <w:rFonts w:ascii="Arial" w:hAnsi="Arial" w:cs="Arial"/>
                <w:sz w:val="20"/>
                <w:szCs w:val="20"/>
              </w:rPr>
            </w:pPr>
            <w:r w:rsidRPr="00976999">
              <w:rPr>
                <w:rFonts w:ascii="Arial" w:hAnsi="Arial" w:cs="Arial"/>
                <w:sz w:val="20"/>
                <w:szCs w:val="20"/>
              </w:rPr>
              <w:t xml:space="preserve">Types et masses maximales au décollage des aéronefs entretenus </w:t>
            </w:r>
            <w:r w:rsidRPr="00976999">
              <w:rPr>
                <w:rFonts w:ascii="Arial" w:hAnsi="Arial" w:cs="Arial"/>
                <w:i/>
                <w:iCs/>
                <w:sz w:val="16"/>
                <w:szCs w:val="16"/>
              </w:rPr>
              <w:t xml:space="preserve">(Aircraft types and MTOW of all </w:t>
            </w:r>
            <w:proofErr w:type="spellStart"/>
            <w:r w:rsidRPr="00976999">
              <w:rPr>
                <w:rFonts w:ascii="Arial" w:hAnsi="Arial" w:cs="Arial"/>
                <w:i/>
                <w:iCs/>
                <w:sz w:val="16"/>
                <w:szCs w:val="16"/>
              </w:rPr>
              <w:t>aircraft</w:t>
            </w:r>
            <w:proofErr w:type="spellEnd"/>
            <w:r w:rsidRPr="00976999">
              <w:rPr>
                <w:rFonts w:ascii="Arial" w:hAnsi="Arial" w:cs="Arial"/>
                <w:i/>
                <w:iCs/>
                <w:sz w:val="16"/>
                <w:szCs w:val="16"/>
              </w:rPr>
              <w:t xml:space="preserve"> </w:t>
            </w:r>
            <w:proofErr w:type="spellStart"/>
            <w:r w:rsidRPr="00976999">
              <w:rPr>
                <w:rFonts w:ascii="Arial" w:hAnsi="Arial" w:cs="Arial"/>
                <w:i/>
                <w:iCs/>
                <w:sz w:val="16"/>
                <w:szCs w:val="16"/>
              </w:rPr>
              <w:t>maintained</w:t>
            </w:r>
            <w:proofErr w:type="spellEnd"/>
            <w:r w:rsidRPr="00976999">
              <w:rPr>
                <w:rFonts w:ascii="Arial" w:hAnsi="Arial" w:cs="Arial"/>
                <w:i/>
                <w:iCs/>
                <w:sz w:val="16"/>
                <w:szCs w:val="16"/>
              </w:rPr>
              <w:t>)</w:t>
            </w:r>
          </w:p>
          <w:p w14:paraId="74B76C77" w14:textId="77777777" w:rsidR="00AF074D" w:rsidRPr="00976999" w:rsidRDefault="00AF074D" w:rsidP="00B53BC9">
            <w:pPr>
              <w:ind w:left="510"/>
              <w:rPr>
                <w:rFonts w:ascii="Arial" w:hAnsi="Arial" w:cs="Arial"/>
                <w:sz w:val="20"/>
                <w:szCs w:val="20"/>
              </w:rPr>
            </w:pPr>
          </w:p>
          <w:p w14:paraId="19477FB3" w14:textId="5D2B73F1" w:rsidR="00BE7A9F" w:rsidRDefault="00BE7A9F" w:rsidP="00B53BC9">
            <w:pPr>
              <w:ind w:left="510"/>
              <w:rPr>
                <w:rFonts w:ascii="Arial" w:hAnsi="Arial" w:cs="Arial"/>
                <w:sz w:val="20"/>
                <w:szCs w:val="20"/>
              </w:rPr>
            </w:pPr>
          </w:p>
          <w:p w14:paraId="670BCFD9" w14:textId="77777777" w:rsidR="00FC7154" w:rsidRPr="00976999" w:rsidRDefault="00FC7154" w:rsidP="00B53BC9">
            <w:pPr>
              <w:ind w:left="510"/>
              <w:rPr>
                <w:rFonts w:ascii="Arial" w:hAnsi="Arial" w:cs="Arial"/>
                <w:sz w:val="20"/>
                <w:szCs w:val="20"/>
              </w:rPr>
            </w:pPr>
          </w:p>
          <w:p w14:paraId="66FAAADA" w14:textId="182E92CC" w:rsidR="00AF074D" w:rsidRPr="00976999" w:rsidRDefault="00AF074D" w:rsidP="00B53BC9">
            <w:pPr>
              <w:ind w:left="510"/>
              <w:rPr>
                <w:rFonts w:ascii="Arial" w:hAnsi="Arial" w:cs="Arial"/>
                <w:sz w:val="20"/>
                <w:szCs w:val="20"/>
              </w:rPr>
            </w:pPr>
          </w:p>
          <w:p w14:paraId="39794935" w14:textId="77777777" w:rsidR="00AF074D" w:rsidRPr="00976999" w:rsidRDefault="00AF074D" w:rsidP="00B53BC9">
            <w:pPr>
              <w:numPr>
                <w:ilvl w:val="0"/>
                <w:numId w:val="13"/>
              </w:numPr>
              <w:rPr>
                <w:rFonts w:ascii="Arial" w:hAnsi="Arial" w:cs="Arial"/>
                <w:sz w:val="20"/>
                <w:szCs w:val="20"/>
              </w:rPr>
            </w:pPr>
            <w:r w:rsidRPr="00976999">
              <w:rPr>
                <w:rFonts w:ascii="Arial" w:hAnsi="Arial" w:cs="Arial"/>
                <w:sz w:val="20"/>
                <w:szCs w:val="20"/>
              </w:rPr>
              <w:t xml:space="preserve">Types de moteurs entretenus : </w:t>
            </w:r>
            <w:r w:rsidRPr="00976999">
              <w:rPr>
                <w:rFonts w:ascii="Arial" w:hAnsi="Arial" w:cs="Arial"/>
                <w:i/>
                <w:iCs/>
                <w:sz w:val="16"/>
                <w:szCs w:val="16"/>
              </w:rPr>
              <w:t>(</w:t>
            </w:r>
            <w:proofErr w:type="spellStart"/>
            <w:r w:rsidRPr="00976999">
              <w:rPr>
                <w:rFonts w:ascii="Arial" w:hAnsi="Arial" w:cs="Arial"/>
                <w:i/>
                <w:iCs/>
                <w:sz w:val="16"/>
                <w:szCs w:val="16"/>
              </w:rPr>
              <w:t>Technology</w:t>
            </w:r>
            <w:proofErr w:type="spellEnd"/>
            <w:r w:rsidRPr="00976999">
              <w:rPr>
                <w:rFonts w:ascii="Arial" w:hAnsi="Arial" w:cs="Arial"/>
                <w:i/>
                <w:iCs/>
                <w:sz w:val="16"/>
                <w:szCs w:val="16"/>
              </w:rPr>
              <w:t xml:space="preserve"> of engines </w:t>
            </w:r>
            <w:proofErr w:type="spellStart"/>
            <w:r w:rsidRPr="00976999">
              <w:rPr>
                <w:rFonts w:ascii="Arial" w:hAnsi="Arial" w:cs="Arial"/>
                <w:i/>
                <w:iCs/>
                <w:sz w:val="16"/>
                <w:szCs w:val="16"/>
              </w:rPr>
              <w:t>maintained</w:t>
            </w:r>
            <w:proofErr w:type="spellEnd"/>
            <w:r w:rsidRPr="00976999">
              <w:rPr>
                <w:rFonts w:ascii="Arial" w:hAnsi="Arial" w:cs="Arial"/>
                <w:i/>
                <w:iCs/>
                <w:sz w:val="16"/>
                <w:szCs w:val="16"/>
              </w:rPr>
              <w:t>)</w:t>
            </w:r>
          </w:p>
          <w:p w14:paraId="7CFA5230" w14:textId="77777777" w:rsidR="00AF074D" w:rsidRPr="00976999" w:rsidRDefault="00AF074D" w:rsidP="00B53BC9">
            <w:pPr>
              <w:ind w:left="510"/>
              <w:rPr>
                <w:rFonts w:ascii="Arial" w:hAnsi="Arial" w:cs="Arial"/>
                <w:sz w:val="20"/>
                <w:szCs w:val="20"/>
              </w:rPr>
            </w:pPr>
          </w:p>
          <w:p w14:paraId="2A2FF6C5" w14:textId="77777777" w:rsidR="00AF074D" w:rsidRPr="00976999" w:rsidRDefault="00AF074D" w:rsidP="00B53BC9">
            <w:pPr>
              <w:ind w:left="510"/>
              <w:rPr>
                <w:rFonts w:ascii="Arial" w:hAnsi="Arial" w:cs="Arial"/>
                <w:sz w:val="20"/>
                <w:szCs w:val="20"/>
              </w:rPr>
            </w:pPr>
          </w:p>
          <w:p w14:paraId="0D1ABCCF" w14:textId="68D5E1C4" w:rsidR="00AF074D" w:rsidRPr="00976999" w:rsidRDefault="00AF074D" w:rsidP="00B53BC9">
            <w:pPr>
              <w:ind w:left="510"/>
              <w:rPr>
                <w:rFonts w:ascii="Arial" w:hAnsi="Arial" w:cs="Arial"/>
                <w:sz w:val="20"/>
                <w:szCs w:val="20"/>
              </w:rPr>
            </w:pPr>
          </w:p>
          <w:p w14:paraId="55CA117D" w14:textId="0F1BFAAB" w:rsidR="00AF074D" w:rsidRPr="00976999" w:rsidRDefault="00AF074D" w:rsidP="00B53BC9">
            <w:pPr>
              <w:ind w:left="510"/>
              <w:rPr>
                <w:rFonts w:ascii="Arial" w:hAnsi="Arial" w:cs="Arial"/>
                <w:sz w:val="20"/>
                <w:szCs w:val="20"/>
              </w:rPr>
            </w:pPr>
          </w:p>
          <w:p w14:paraId="440DBC68" w14:textId="4055472C" w:rsidR="00AF074D" w:rsidRPr="00976999" w:rsidRDefault="00AF074D" w:rsidP="00B53BC9">
            <w:pPr>
              <w:ind w:left="510"/>
              <w:rPr>
                <w:rFonts w:ascii="Arial" w:hAnsi="Arial" w:cs="Arial"/>
                <w:sz w:val="20"/>
                <w:szCs w:val="20"/>
              </w:rPr>
            </w:pPr>
          </w:p>
          <w:p w14:paraId="5E01AD02" w14:textId="229843A5" w:rsidR="00AF074D" w:rsidRPr="00976999" w:rsidRDefault="0018226B" w:rsidP="00B53BC9">
            <w:pPr>
              <w:ind w:left="510"/>
              <w:rPr>
                <w:rFonts w:ascii="Arial" w:hAnsi="Arial" w:cs="Arial"/>
                <w:sz w:val="16"/>
                <w:szCs w:val="16"/>
              </w:rPr>
            </w:pPr>
            <w:r>
              <w:rPr>
                <w:rFonts w:ascii="Arial" w:hAnsi="Arial" w:cs="Arial"/>
                <w:noProof/>
                <w:sz w:val="20"/>
                <w:szCs w:val="20"/>
              </w:rPr>
              <mc:AlternateContent>
                <mc:Choice Requires="wps">
                  <w:drawing>
                    <wp:anchor distT="0" distB="0" distL="114300" distR="114300" simplePos="0" relativeHeight="251702272" behindDoc="0" locked="0" layoutInCell="1" allowOverlap="1" wp14:anchorId="03868BAD" wp14:editId="7B4CFA14">
                      <wp:simplePos x="0" y="0"/>
                      <wp:positionH relativeFrom="column">
                        <wp:posOffset>-133350</wp:posOffset>
                      </wp:positionH>
                      <wp:positionV relativeFrom="paragraph">
                        <wp:posOffset>104140</wp:posOffset>
                      </wp:positionV>
                      <wp:extent cx="0" cy="187325"/>
                      <wp:effectExtent l="0" t="0" r="38100" b="22225"/>
                      <wp:wrapNone/>
                      <wp:docPr id="54" name="Connecteur droit 54"/>
                      <wp:cNvGraphicFramePr/>
                      <a:graphic xmlns:a="http://schemas.openxmlformats.org/drawingml/2006/main">
                        <a:graphicData uri="http://schemas.microsoft.com/office/word/2010/wordprocessingShape">
                          <wps:wsp>
                            <wps:cNvCnPr/>
                            <wps:spPr>
                              <a:xfrm flipV="1">
                                <a:off x="0" y="0"/>
                                <a:ext cx="0" cy="18732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6344AF4" id="Connecteur droit 54" o:spid="_x0000_s1026" style="position:absolute;flip:y;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5pt,8.2pt" to="-10.5pt,2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" strokecolor="black [3213]"/>
                  </w:pict>
                </mc:Fallback>
              </mc:AlternateContent>
            </w:r>
          </w:p>
        </w:tc>
      </w:tr>
      <w:tr w:rsidR="00976999" w:rsidRPr="00526165" w14:paraId="3117730D" w14:textId="77777777" w:rsidTr="001B59B7">
        <w:trPr>
          <w:trHeight w:val="249"/>
        </w:trPr>
        <w:tc>
          <w:tcPr>
            <w:tcW w:w="10774" w:type="dxa"/>
            <w:tcBorders>
              <w:top w:val="single" w:sz="4" w:space="0" w:color="auto"/>
              <w:left w:val="single" w:sz="8" w:space="0" w:color="auto"/>
              <w:bottom w:val="single" w:sz="4" w:space="0" w:color="auto"/>
              <w:right w:val="single" w:sz="8" w:space="0" w:color="000000"/>
            </w:tcBorders>
            <w:shd w:val="clear" w:color="auto" w:fill="auto"/>
            <w:noWrap/>
            <w:vAlign w:val="center"/>
          </w:tcPr>
          <w:p w14:paraId="03B3970A" w14:textId="48BA21AA" w:rsidR="00AF074D" w:rsidRPr="00976999" w:rsidRDefault="00AF074D" w:rsidP="00937BA9">
            <w:pPr>
              <w:rPr>
                <w:rFonts w:ascii="Arial" w:hAnsi="Arial" w:cs="Arial"/>
                <w:sz w:val="20"/>
                <w:szCs w:val="20"/>
              </w:rPr>
            </w:pPr>
            <w:r w:rsidRPr="00976999">
              <w:rPr>
                <w:rFonts w:ascii="Arial" w:hAnsi="Arial" w:cs="Arial"/>
                <w:sz w:val="20"/>
                <w:szCs w:val="20"/>
              </w:rPr>
              <w:lastRenderedPageBreak/>
              <w:t>10A. Formation(s) de base dispensée(s) (à renseigner si demande Partie-147)</w:t>
            </w:r>
          </w:p>
          <w:p w14:paraId="1BB6062B" w14:textId="5847B819" w:rsidR="00AF074D" w:rsidRPr="00976999" w:rsidRDefault="00AF074D" w:rsidP="00A07697">
            <w:pPr>
              <w:rPr>
                <w:rFonts w:ascii="Arial" w:hAnsi="Arial" w:cs="Arial"/>
                <w:sz w:val="20"/>
                <w:szCs w:val="20"/>
                <w:lang w:val="en-US"/>
              </w:rPr>
            </w:pPr>
            <w:r w:rsidRPr="00976999">
              <w:rPr>
                <w:rFonts w:ascii="Arial" w:hAnsi="Arial" w:cs="Arial"/>
                <w:i/>
                <w:iCs/>
                <w:sz w:val="16"/>
                <w:szCs w:val="16"/>
                <w:lang w:val="en-GB"/>
              </w:rPr>
              <w:t>(Base Training delivered, to be filled in if Part 147 requested)</w:t>
            </w:r>
          </w:p>
        </w:tc>
      </w:tr>
      <w:tr w:rsidR="00976999" w:rsidRPr="00976999" w14:paraId="7633CCB1" w14:textId="77777777" w:rsidTr="001B59B7">
        <w:trPr>
          <w:trHeight w:val="5281"/>
        </w:trPr>
        <w:tc>
          <w:tcPr>
            <w:tcW w:w="10774" w:type="dxa"/>
            <w:tcBorders>
              <w:top w:val="single" w:sz="4" w:space="0" w:color="auto"/>
              <w:left w:val="single" w:sz="8" w:space="0" w:color="auto"/>
              <w:bottom w:val="single" w:sz="4" w:space="0" w:color="auto"/>
              <w:right w:val="single" w:sz="8" w:space="0" w:color="000000"/>
            </w:tcBorders>
            <w:shd w:val="clear" w:color="auto" w:fill="auto"/>
            <w:noWrap/>
            <w:vAlign w:val="center"/>
          </w:tcPr>
          <w:p w14:paraId="6BA58297" w14:textId="77777777" w:rsidR="00AF074D" w:rsidRPr="00976999" w:rsidRDefault="00AF074D" w:rsidP="00937BA9">
            <w:pPr>
              <w:rPr>
                <w:rFonts w:ascii="Arial" w:hAnsi="Arial" w:cs="Arial"/>
                <w:sz w:val="16"/>
                <w:szCs w:val="16"/>
                <w:lang w:val="en-US"/>
              </w:rPr>
            </w:pPr>
          </w:p>
          <w:tbl>
            <w:tblPr>
              <w:tblW w:w="96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1"/>
              <w:gridCol w:w="1479"/>
              <w:gridCol w:w="2023"/>
              <w:gridCol w:w="394"/>
              <w:gridCol w:w="1866"/>
              <w:gridCol w:w="2443"/>
            </w:tblGrid>
            <w:tr w:rsidR="00976999" w:rsidRPr="00526165" w14:paraId="34B55F47" w14:textId="77777777" w:rsidTr="0029607F">
              <w:trPr>
                <w:trHeight w:val="329"/>
              </w:trPr>
              <w:tc>
                <w:tcPr>
                  <w:tcW w:w="1471" w:type="dxa"/>
                  <w:shd w:val="clear" w:color="auto" w:fill="auto"/>
                </w:tcPr>
                <w:p w14:paraId="478FBA47" w14:textId="77777777" w:rsidR="00AF074D" w:rsidRPr="00976999" w:rsidRDefault="00AF074D" w:rsidP="00454E03">
                  <w:pPr>
                    <w:rPr>
                      <w:rFonts w:ascii="Arial" w:hAnsi="Arial" w:cs="Arial"/>
                      <w:sz w:val="18"/>
                      <w:szCs w:val="18"/>
                    </w:rPr>
                  </w:pPr>
                  <w:r w:rsidRPr="00976999">
                    <w:rPr>
                      <w:rFonts w:ascii="Arial" w:hAnsi="Arial" w:cs="Arial"/>
                      <w:sz w:val="18"/>
                      <w:szCs w:val="18"/>
                      <w:lang w:val="en-GB"/>
                    </w:rPr>
                    <w:t xml:space="preserve">Cours * </w:t>
                  </w:r>
                  <w:r w:rsidRPr="00976999">
                    <w:rPr>
                      <w:rFonts w:ascii="Arial" w:hAnsi="Arial" w:cs="Arial"/>
                      <w:i/>
                      <w:iCs/>
                      <w:sz w:val="16"/>
                      <w:szCs w:val="16"/>
                      <w:lang w:val="en-GB"/>
                    </w:rPr>
                    <w:t>(courses *)</w:t>
                  </w:r>
                </w:p>
              </w:tc>
              <w:tc>
                <w:tcPr>
                  <w:tcW w:w="8204" w:type="dxa"/>
                  <w:gridSpan w:val="5"/>
                  <w:vMerge w:val="restart"/>
                  <w:shd w:val="clear" w:color="auto" w:fill="auto"/>
                </w:tcPr>
                <w:p w14:paraId="6FEA08BC" w14:textId="6542CFF9" w:rsidR="00AF074D" w:rsidRPr="00976999" w:rsidRDefault="00BE7A9F" w:rsidP="00457E90">
                  <w:pPr>
                    <w:tabs>
                      <w:tab w:val="left" w:pos="190"/>
                      <w:tab w:val="left" w:pos="290"/>
                    </w:tabs>
                    <w:spacing w:before="60" w:after="60"/>
                    <w:rPr>
                      <w:rFonts w:ascii="Arial" w:hAnsi="Arial" w:cs="Arial"/>
                      <w:sz w:val="18"/>
                      <w:szCs w:val="18"/>
                    </w:rPr>
                  </w:pPr>
                  <w:r w:rsidRPr="00976999">
                    <w:rPr>
                      <w:rFonts w:ascii="Arial" w:hAnsi="Arial" w:cs="Arial"/>
                      <w:sz w:val="18"/>
                      <w:szCs w:val="18"/>
                    </w:rPr>
                    <w:fldChar w:fldCharType="begin">
                      <w:ffData>
                        <w:name w:val=""/>
                        <w:enabled/>
                        <w:calcOnExit w:val="0"/>
                        <w:checkBox>
                          <w:size w:val="22"/>
                          <w:default w:val="0"/>
                        </w:checkBox>
                      </w:ffData>
                    </w:fldChar>
                  </w:r>
                  <w:r w:rsidRPr="00976999">
                    <w:rPr>
                      <w:rFonts w:ascii="Arial" w:hAnsi="Arial" w:cs="Arial"/>
                      <w:sz w:val="18"/>
                      <w:szCs w:val="18"/>
                    </w:rPr>
                    <w:instrText xml:space="preserve"> FORMCHECKBOX </w:instrText>
                  </w:r>
                  <w:r w:rsidR="0036090A">
                    <w:rPr>
                      <w:rFonts w:ascii="Arial" w:hAnsi="Arial" w:cs="Arial"/>
                      <w:sz w:val="18"/>
                      <w:szCs w:val="18"/>
                    </w:rPr>
                  </w:r>
                  <w:r w:rsidR="0036090A">
                    <w:rPr>
                      <w:rFonts w:ascii="Arial" w:hAnsi="Arial" w:cs="Arial"/>
                      <w:sz w:val="18"/>
                      <w:szCs w:val="18"/>
                    </w:rPr>
                    <w:fldChar w:fldCharType="separate"/>
                  </w:r>
                  <w:r w:rsidRPr="00976999">
                    <w:rPr>
                      <w:rFonts w:ascii="Arial" w:hAnsi="Arial" w:cs="Arial"/>
                      <w:sz w:val="18"/>
                      <w:szCs w:val="18"/>
                    </w:rPr>
                    <w:fldChar w:fldCharType="end"/>
                  </w:r>
                  <w:r w:rsidRPr="00976999">
                    <w:rPr>
                      <w:rFonts w:ascii="Arial" w:hAnsi="Arial" w:cs="Arial"/>
                      <w:sz w:val="18"/>
                      <w:szCs w:val="18"/>
                    </w:rPr>
                    <w:t xml:space="preserve"> </w:t>
                  </w:r>
                  <w:r w:rsidR="00AF074D" w:rsidRPr="00976999">
                    <w:rPr>
                      <w:rFonts w:ascii="Arial" w:hAnsi="Arial" w:cs="Arial"/>
                      <w:sz w:val="18"/>
                      <w:szCs w:val="18"/>
                    </w:rPr>
                    <w:t xml:space="preserve">demande d’approbation d’un cours  </w:t>
                  </w:r>
                  <w:r w:rsidR="00AF074D" w:rsidRPr="00976999">
                    <w:rPr>
                      <w:rFonts w:ascii="Arial" w:hAnsi="Arial" w:cs="Arial"/>
                      <w:sz w:val="18"/>
                      <w:szCs w:val="18"/>
                    </w:rPr>
                    <w:tab/>
                  </w:r>
                  <w:r w:rsidR="006B2540">
                    <w:rPr>
                      <w:rFonts w:ascii="Arial" w:hAnsi="Arial" w:cs="Arial"/>
                      <w:sz w:val="18"/>
                      <w:szCs w:val="18"/>
                    </w:rPr>
                    <w:fldChar w:fldCharType="begin">
                      <w:ffData>
                        <w:name w:val=""/>
                        <w:enabled/>
                        <w:calcOnExit w:val="0"/>
                        <w:checkBox>
                          <w:size w:val="22"/>
                          <w:default w:val="0"/>
                        </w:checkBox>
                      </w:ffData>
                    </w:fldChar>
                  </w:r>
                  <w:r w:rsidR="006B2540">
                    <w:rPr>
                      <w:rFonts w:ascii="Arial" w:hAnsi="Arial" w:cs="Arial"/>
                      <w:sz w:val="18"/>
                      <w:szCs w:val="18"/>
                    </w:rPr>
                    <w:instrText xml:space="preserve"> FORMCHECKBOX </w:instrText>
                  </w:r>
                  <w:r w:rsidR="0036090A">
                    <w:rPr>
                      <w:rFonts w:ascii="Arial" w:hAnsi="Arial" w:cs="Arial"/>
                      <w:sz w:val="18"/>
                      <w:szCs w:val="18"/>
                    </w:rPr>
                  </w:r>
                  <w:r w:rsidR="0036090A">
                    <w:rPr>
                      <w:rFonts w:ascii="Arial" w:hAnsi="Arial" w:cs="Arial"/>
                      <w:sz w:val="18"/>
                      <w:szCs w:val="18"/>
                    </w:rPr>
                    <w:fldChar w:fldCharType="separate"/>
                  </w:r>
                  <w:r w:rsidR="006B2540">
                    <w:rPr>
                      <w:rFonts w:ascii="Arial" w:hAnsi="Arial" w:cs="Arial"/>
                      <w:sz w:val="18"/>
                      <w:szCs w:val="18"/>
                    </w:rPr>
                    <w:fldChar w:fldCharType="end"/>
                  </w:r>
                  <w:r w:rsidR="00AF074D" w:rsidRPr="00976999">
                    <w:rPr>
                      <w:rFonts w:ascii="Arial" w:hAnsi="Arial" w:cs="Arial"/>
                      <w:sz w:val="18"/>
                      <w:szCs w:val="18"/>
                    </w:rPr>
                    <w:t xml:space="preserve"> demande de retrait d’un cours</w:t>
                  </w:r>
                </w:p>
                <w:p w14:paraId="005E176D" w14:textId="77777777" w:rsidR="00AF074D" w:rsidRPr="00976999" w:rsidRDefault="00AF074D" w:rsidP="00457E90">
                  <w:pPr>
                    <w:tabs>
                      <w:tab w:val="left" w:pos="190"/>
                      <w:tab w:val="left" w:pos="290"/>
                    </w:tabs>
                    <w:spacing w:before="60" w:after="60"/>
                    <w:rPr>
                      <w:rFonts w:ascii="Arial" w:hAnsi="Arial" w:cs="Arial"/>
                      <w:sz w:val="18"/>
                      <w:szCs w:val="18"/>
                      <w:lang w:val="en-US"/>
                    </w:rPr>
                  </w:pPr>
                  <w:r w:rsidRPr="00976999">
                    <w:rPr>
                      <w:rFonts w:ascii="Arial" w:hAnsi="Arial" w:cs="Arial"/>
                      <w:i/>
                      <w:iCs/>
                      <w:sz w:val="16"/>
                      <w:szCs w:val="16"/>
                    </w:rPr>
                    <w:t xml:space="preserve">      </w:t>
                  </w:r>
                  <w:r w:rsidRPr="00976999">
                    <w:rPr>
                      <w:rFonts w:ascii="Arial" w:hAnsi="Arial" w:cs="Arial"/>
                      <w:i/>
                      <w:iCs/>
                      <w:sz w:val="16"/>
                      <w:szCs w:val="16"/>
                      <w:lang w:val="en-GB"/>
                    </w:rPr>
                    <w:t>(request for course approval)                                  (request to withdraw a course)</w:t>
                  </w:r>
                </w:p>
              </w:tc>
            </w:tr>
            <w:tr w:rsidR="00976999" w:rsidRPr="00976999" w14:paraId="22A3E22A" w14:textId="77777777" w:rsidTr="0029607F">
              <w:trPr>
                <w:trHeight w:val="376"/>
              </w:trPr>
              <w:tc>
                <w:tcPr>
                  <w:tcW w:w="1471" w:type="dxa"/>
                  <w:shd w:val="clear" w:color="auto" w:fill="auto"/>
                </w:tcPr>
                <w:p w14:paraId="2D1506DB" w14:textId="77777777" w:rsidR="00AF074D" w:rsidRPr="00976999" w:rsidRDefault="00AF074D" w:rsidP="00AD56D8">
                  <w:pPr>
                    <w:rPr>
                      <w:rFonts w:ascii="Arial" w:hAnsi="Arial" w:cs="Arial"/>
                      <w:sz w:val="18"/>
                      <w:szCs w:val="18"/>
                      <w:lang w:val="en-GB"/>
                    </w:rPr>
                  </w:pPr>
                  <w:r w:rsidRPr="00976999">
                    <w:rPr>
                      <w:rFonts w:ascii="Arial" w:hAnsi="Arial" w:cs="Arial"/>
                      <w:bCs/>
                      <w:spacing w:val="-2"/>
                      <w:sz w:val="18"/>
                      <w:szCs w:val="18"/>
                      <w:lang w:val="en-GB"/>
                    </w:rPr>
                    <w:fldChar w:fldCharType="begin">
                      <w:ffData>
                        <w:name w:val=""/>
                        <w:enabled/>
                        <w:calcOnExit w:val="0"/>
                        <w:textInput>
                          <w:default w:val="01"/>
                        </w:textInput>
                      </w:ffData>
                    </w:fldChar>
                  </w:r>
                  <w:r w:rsidRPr="00976999">
                    <w:rPr>
                      <w:rFonts w:ascii="Arial" w:hAnsi="Arial" w:cs="Arial"/>
                      <w:bCs/>
                      <w:spacing w:val="-2"/>
                      <w:sz w:val="18"/>
                      <w:szCs w:val="18"/>
                      <w:lang w:val="en-GB"/>
                    </w:rPr>
                    <w:instrText xml:space="preserve"> FORMTEXT </w:instrText>
                  </w:r>
                  <w:r w:rsidRPr="00976999">
                    <w:rPr>
                      <w:rFonts w:ascii="Arial" w:hAnsi="Arial" w:cs="Arial"/>
                      <w:bCs/>
                      <w:spacing w:val="-2"/>
                      <w:sz w:val="18"/>
                      <w:szCs w:val="18"/>
                      <w:lang w:val="en-GB"/>
                    </w:rPr>
                  </w:r>
                  <w:r w:rsidRPr="00976999">
                    <w:rPr>
                      <w:rFonts w:ascii="Arial" w:hAnsi="Arial" w:cs="Arial"/>
                      <w:bCs/>
                      <w:spacing w:val="-2"/>
                      <w:sz w:val="18"/>
                      <w:szCs w:val="18"/>
                      <w:lang w:val="en-GB"/>
                    </w:rPr>
                    <w:fldChar w:fldCharType="separate"/>
                  </w:r>
                  <w:r w:rsidRPr="00976999">
                    <w:rPr>
                      <w:rFonts w:ascii="Arial" w:hAnsi="Arial" w:cs="Arial"/>
                      <w:bCs/>
                      <w:noProof/>
                      <w:spacing w:val="-2"/>
                      <w:sz w:val="18"/>
                      <w:szCs w:val="18"/>
                      <w:lang w:val="en-GB"/>
                    </w:rPr>
                    <w:t>01</w:t>
                  </w:r>
                  <w:r w:rsidRPr="00976999">
                    <w:rPr>
                      <w:rFonts w:ascii="Arial" w:hAnsi="Arial" w:cs="Arial"/>
                      <w:bCs/>
                      <w:spacing w:val="-2"/>
                      <w:sz w:val="18"/>
                      <w:szCs w:val="18"/>
                      <w:lang w:val="en-GB"/>
                    </w:rPr>
                    <w:fldChar w:fldCharType="end"/>
                  </w:r>
                </w:p>
              </w:tc>
              <w:tc>
                <w:tcPr>
                  <w:tcW w:w="8204" w:type="dxa"/>
                  <w:gridSpan w:val="5"/>
                  <w:vMerge/>
                  <w:shd w:val="clear" w:color="auto" w:fill="auto"/>
                </w:tcPr>
                <w:p w14:paraId="1AB4BC2E" w14:textId="77777777" w:rsidR="00AF074D" w:rsidRPr="00976999" w:rsidRDefault="00AF074D" w:rsidP="003A71C9">
                  <w:pPr>
                    <w:tabs>
                      <w:tab w:val="left" w:pos="190"/>
                      <w:tab w:val="left" w:pos="290"/>
                    </w:tabs>
                    <w:spacing w:before="60" w:after="60"/>
                    <w:jc w:val="center"/>
                    <w:rPr>
                      <w:rFonts w:ascii="Arial" w:hAnsi="Arial" w:cs="Arial"/>
                      <w:sz w:val="18"/>
                      <w:szCs w:val="18"/>
                      <w:lang w:val="en-GB"/>
                    </w:rPr>
                  </w:pPr>
                </w:p>
              </w:tc>
            </w:tr>
            <w:tr w:rsidR="00976999" w:rsidRPr="00976999" w14:paraId="43FA32EC" w14:textId="77777777" w:rsidTr="0029607F">
              <w:trPr>
                <w:trHeight w:val="365"/>
              </w:trPr>
              <w:tc>
                <w:tcPr>
                  <w:tcW w:w="5367" w:type="dxa"/>
                  <w:gridSpan w:val="4"/>
                  <w:shd w:val="clear" w:color="auto" w:fill="auto"/>
                </w:tcPr>
                <w:p w14:paraId="04283A9B" w14:textId="77777777" w:rsidR="00AF074D" w:rsidRPr="00976999" w:rsidRDefault="00AF074D" w:rsidP="003A71C9">
                  <w:pPr>
                    <w:tabs>
                      <w:tab w:val="left" w:pos="190"/>
                      <w:tab w:val="left" w:pos="290"/>
                    </w:tabs>
                    <w:spacing w:before="60" w:after="60"/>
                    <w:ind w:left="100"/>
                    <w:rPr>
                      <w:rFonts w:ascii="Arial" w:hAnsi="Arial" w:cs="Arial"/>
                      <w:sz w:val="18"/>
                      <w:szCs w:val="18"/>
                    </w:rPr>
                  </w:pPr>
                  <w:r w:rsidRPr="00976999">
                    <w:rPr>
                      <w:rFonts w:ascii="Arial" w:hAnsi="Arial" w:cs="Arial"/>
                      <w:sz w:val="18"/>
                      <w:szCs w:val="18"/>
                    </w:rPr>
                    <w:t xml:space="preserve">Avions à moteur à turbines </w:t>
                  </w:r>
                  <w:r w:rsidRPr="00976999">
                    <w:rPr>
                      <w:rFonts w:ascii="Arial" w:hAnsi="Arial" w:cs="Arial"/>
                      <w:i/>
                      <w:sz w:val="18"/>
                      <w:szCs w:val="18"/>
                    </w:rPr>
                    <w:t>(</w:t>
                  </w:r>
                  <w:proofErr w:type="spellStart"/>
                  <w:r w:rsidRPr="00976999">
                    <w:rPr>
                      <w:rFonts w:ascii="Arial" w:hAnsi="Arial" w:cs="Arial"/>
                      <w:i/>
                      <w:sz w:val="18"/>
                      <w:szCs w:val="18"/>
                    </w:rPr>
                    <w:t>aeroplanes</w:t>
                  </w:r>
                  <w:proofErr w:type="spellEnd"/>
                  <w:r w:rsidRPr="00976999">
                    <w:rPr>
                      <w:rFonts w:ascii="Arial" w:hAnsi="Arial" w:cs="Arial"/>
                      <w:i/>
                      <w:sz w:val="18"/>
                      <w:szCs w:val="18"/>
                    </w:rPr>
                    <w:t xml:space="preserve"> turbine)</w:t>
                  </w:r>
                </w:p>
              </w:tc>
              <w:tc>
                <w:tcPr>
                  <w:tcW w:w="1866" w:type="dxa"/>
                  <w:shd w:val="clear" w:color="auto" w:fill="auto"/>
                </w:tcPr>
                <w:p w14:paraId="165CFB84" w14:textId="77777777" w:rsidR="00AF074D" w:rsidRPr="00976999" w:rsidRDefault="00BE7A9F" w:rsidP="003A71C9">
                  <w:pPr>
                    <w:tabs>
                      <w:tab w:val="left" w:pos="190"/>
                      <w:tab w:val="left" w:pos="290"/>
                    </w:tabs>
                    <w:spacing w:before="60" w:after="60"/>
                    <w:ind w:left="-108"/>
                    <w:jc w:val="center"/>
                    <w:rPr>
                      <w:rFonts w:ascii="Arial" w:hAnsi="Arial" w:cs="Arial"/>
                      <w:sz w:val="18"/>
                      <w:szCs w:val="18"/>
                      <w:lang w:val="en-GB"/>
                    </w:rPr>
                  </w:pPr>
                  <w:r w:rsidRPr="00976999">
                    <w:rPr>
                      <w:rFonts w:ascii="Arial" w:hAnsi="Arial" w:cs="Arial"/>
                      <w:sz w:val="18"/>
                      <w:szCs w:val="18"/>
                    </w:rPr>
                    <w:fldChar w:fldCharType="begin">
                      <w:ffData>
                        <w:name w:val=""/>
                        <w:enabled/>
                        <w:calcOnExit w:val="0"/>
                        <w:checkBox>
                          <w:size w:val="22"/>
                          <w:default w:val="0"/>
                        </w:checkBox>
                      </w:ffData>
                    </w:fldChar>
                  </w:r>
                  <w:r w:rsidRPr="00976999">
                    <w:rPr>
                      <w:rFonts w:ascii="Arial" w:hAnsi="Arial" w:cs="Arial"/>
                      <w:sz w:val="18"/>
                      <w:szCs w:val="18"/>
                    </w:rPr>
                    <w:instrText xml:space="preserve"> FORMCHECKBOX </w:instrText>
                  </w:r>
                  <w:r w:rsidR="0036090A">
                    <w:rPr>
                      <w:rFonts w:ascii="Arial" w:hAnsi="Arial" w:cs="Arial"/>
                      <w:sz w:val="18"/>
                      <w:szCs w:val="18"/>
                    </w:rPr>
                  </w:r>
                  <w:r w:rsidR="0036090A">
                    <w:rPr>
                      <w:rFonts w:ascii="Arial" w:hAnsi="Arial" w:cs="Arial"/>
                      <w:sz w:val="18"/>
                      <w:szCs w:val="18"/>
                    </w:rPr>
                    <w:fldChar w:fldCharType="separate"/>
                  </w:r>
                  <w:r w:rsidRPr="00976999">
                    <w:rPr>
                      <w:rFonts w:ascii="Arial" w:hAnsi="Arial" w:cs="Arial"/>
                      <w:sz w:val="18"/>
                      <w:szCs w:val="18"/>
                    </w:rPr>
                    <w:fldChar w:fldCharType="end"/>
                  </w:r>
                  <w:r w:rsidR="00AF074D" w:rsidRPr="00976999">
                    <w:rPr>
                      <w:rFonts w:ascii="Arial" w:hAnsi="Arial" w:cs="Arial"/>
                      <w:sz w:val="18"/>
                      <w:szCs w:val="18"/>
                      <w:lang w:val="en-GB"/>
                    </w:rPr>
                    <w:tab/>
                    <w:t>A1</w:t>
                  </w:r>
                </w:p>
              </w:tc>
              <w:tc>
                <w:tcPr>
                  <w:tcW w:w="2443" w:type="dxa"/>
                  <w:shd w:val="clear" w:color="auto" w:fill="auto"/>
                </w:tcPr>
                <w:p w14:paraId="0829BB11" w14:textId="77777777" w:rsidR="00AF074D" w:rsidRPr="00976999" w:rsidRDefault="00BE7A9F" w:rsidP="003A71C9">
                  <w:pPr>
                    <w:spacing w:before="60" w:after="60"/>
                    <w:ind w:left="742" w:firstLine="284"/>
                    <w:rPr>
                      <w:rFonts w:ascii="Arial" w:hAnsi="Arial" w:cs="Arial"/>
                      <w:sz w:val="18"/>
                      <w:szCs w:val="18"/>
                      <w:lang w:val="en-GB"/>
                    </w:rPr>
                  </w:pPr>
                  <w:r w:rsidRPr="00976999">
                    <w:rPr>
                      <w:rFonts w:ascii="Arial" w:hAnsi="Arial" w:cs="Arial"/>
                      <w:sz w:val="18"/>
                      <w:szCs w:val="18"/>
                    </w:rPr>
                    <w:fldChar w:fldCharType="begin">
                      <w:ffData>
                        <w:name w:val=""/>
                        <w:enabled/>
                        <w:calcOnExit w:val="0"/>
                        <w:checkBox>
                          <w:size w:val="22"/>
                          <w:default w:val="0"/>
                        </w:checkBox>
                      </w:ffData>
                    </w:fldChar>
                  </w:r>
                  <w:r w:rsidRPr="00976999">
                    <w:rPr>
                      <w:rFonts w:ascii="Arial" w:hAnsi="Arial" w:cs="Arial"/>
                      <w:sz w:val="18"/>
                      <w:szCs w:val="18"/>
                    </w:rPr>
                    <w:instrText xml:space="preserve"> FORMCHECKBOX </w:instrText>
                  </w:r>
                  <w:r w:rsidR="0036090A">
                    <w:rPr>
                      <w:rFonts w:ascii="Arial" w:hAnsi="Arial" w:cs="Arial"/>
                      <w:sz w:val="18"/>
                      <w:szCs w:val="18"/>
                    </w:rPr>
                  </w:r>
                  <w:r w:rsidR="0036090A">
                    <w:rPr>
                      <w:rFonts w:ascii="Arial" w:hAnsi="Arial" w:cs="Arial"/>
                      <w:sz w:val="18"/>
                      <w:szCs w:val="18"/>
                    </w:rPr>
                    <w:fldChar w:fldCharType="separate"/>
                  </w:r>
                  <w:r w:rsidRPr="00976999">
                    <w:rPr>
                      <w:rFonts w:ascii="Arial" w:hAnsi="Arial" w:cs="Arial"/>
                      <w:sz w:val="18"/>
                      <w:szCs w:val="18"/>
                    </w:rPr>
                    <w:fldChar w:fldCharType="end"/>
                  </w:r>
                  <w:r w:rsidR="00AF074D" w:rsidRPr="00976999">
                    <w:rPr>
                      <w:rFonts w:ascii="Arial" w:hAnsi="Arial" w:cs="Arial"/>
                      <w:sz w:val="18"/>
                      <w:szCs w:val="18"/>
                      <w:lang w:val="en-GB"/>
                    </w:rPr>
                    <w:t xml:space="preserve"> B1.1</w:t>
                  </w:r>
                </w:p>
              </w:tc>
            </w:tr>
            <w:tr w:rsidR="00976999" w:rsidRPr="00976999" w14:paraId="128F49D1" w14:textId="77777777" w:rsidTr="0029607F">
              <w:trPr>
                <w:trHeight w:val="381"/>
              </w:trPr>
              <w:tc>
                <w:tcPr>
                  <w:tcW w:w="5367" w:type="dxa"/>
                  <w:gridSpan w:val="4"/>
                  <w:shd w:val="clear" w:color="auto" w:fill="auto"/>
                </w:tcPr>
                <w:p w14:paraId="708066F7" w14:textId="77777777" w:rsidR="00AF074D" w:rsidRPr="00976999" w:rsidRDefault="00AF074D" w:rsidP="003A71C9">
                  <w:pPr>
                    <w:tabs>
                      <w:tab w:val="left" w:pos="190"/>
                      <w:tab w:val="left" w:pos="290"/>
                    </w:tabs>
                    <w:spacing w:before="60" w:after="60"/>
                    <w:ind w:left="100"/>
                    <w:rPr>
                      <w:rFonts w:ascii="Arial" w:hAnsi="Arial" w:cs="Arial"/>
                      <w:sz w:val="18"/>
                      <w:szCs w:val="18"/>
                    </w:rPr>
                  </w:pPr>
                  <w:r w:rsidRPr="00976999">
                    <w:rPr>
                      <w:rFonts w:ascii="Arial" w:hAnsi="Arial" w:cs="Arial"/>
                      <w:sz w:val="18"/>
                      <w:szCs w:val="18"/>
                    </w:rPr>
                    <w:t xml:space="preserve">Avions à moteur à pistons </w:t>
                  </w:r>
                  <w:r w:rsidRPr="00976999">
                    <w:rPr>
                      <w:rFonts w:ascii="Arial" w:hAnsi="Arial" w:cs="Arial"/>
                      <w:i/>
                      <w:sz w:val="18"/>
                      <w:szCs w:val="18"/>
                    </w:rPr>
                    <w:t>(</w:t>
                  </w:r>
                  <w:proofErr w:type="spellStart"/>
                  <w:r w:rsidRPr="00976999">
                    <w:rPr>
                      <w:rFonts w:ascii="Arial" w:hAnsi="Arial" w:cs="Arial"/>
                      <w:i/>
                      <w:sz w:val="18"/>
                      <w:szCs w:val="18"/>
                    </w:rPr>
                    <w:t>aeroplanes</w:t>
                  </w:r>
                  <w:proofErr w:type="spellEnd"/>
                  <w:r w:rsidRPr="00976999">
                    <w:rPr>
                      <w:rFonts w:ascii="Arial" w:hAnsi="Arial" w:cs="Arial"/>
                      <w:i/>
                      <w:sz w:val="18"/>
                      <w:szCs w:val="18"/>
                    </w:rPr>
                    <w:t xml:space="preserve"> piston)</w:t>
                  </w:r>
                </w:p>
              </w:tc>
              <w:tc>
                <w:tcPr>
                  <w:tcW w:w="1866" w:type="dxa"/>
                  <w:shd w:val="clear" w:color="auto" w:fill="auto"/>
                </w:tcPr>
                <w:p w14:paraId="08FB0CC4" w14:textId="77777777" w:rsidR="00AF074D" w:rsidRPr="00976999" w:rsidRDefault="00BE7A9F" w:rsidP="003A71C9">
                  <w:pPr>
                    <w:tabs>
                      <w:tab w:val="left" w:pos="190"/>
                      <w:tab w:val="left" w:pos="290"/>
                    </w:tabs>
                    <w:spacing w:before="60" w:after="60"/>
                    <w:ind w:left="-108"/>
                    <w:jc w:val="center"/>
                    <w:rPr>
                      <w:rFonts w:ascii="Arial" w:hAnsi="Arial" w:cs="Arial"/>
                      <w:sz w:val="18"/>
                      <w:szCs w:val="18"/>
                      <w:lang w:val="en-GB"/>
                    </w:rPr>
                  </w:pPr>
                  <w:r w:rsidRPr="00976999">
                    <w:rPr>
                      <w:rFonts w:ascii="Arial" w:hAnsi="Arial" w:cs="Arial"/>
                      <w:sz w:val="18"/>
                      <w:szCs w:val="18"/>
                    </w:rPr>
                    <w:fldChar w:fldCharType="begin">
                      <w:ffData>
                        <w:name w:val=""/>
                        <w:enabled/>
                        <w:calcOnExit w:val="0"/>
                        <w:checkBox>
                          <w:size w:val="22"/>
                          <w:default w:val="0"/>
                        </w:checkBox>
                      </w:ffData>
                    </w:fldChar>
                  </w:r>
                  <w:r w:rsidRPr="00976999">
                    <w:rPr>
                      <w:rFonts w:ascii="Arial" w:hAnsi="Arial" w:cs="Arial"/>
                      <w:sz w:val="18"/>
                      <w:szCs w:val="18"/>
                    </w:rPr>
                    <w:instrText xml:space="preserve"> FORMCHECKBOX </w:instrText>
                  </w:r>
                  <w:r w:rsidR="0036090A">
                    <w:rPr>
                      <w:rFonts w:ascii="Arial" w:hAnsi="Arial" w:cs="Arial"/>
                      <w:sz w:val="18"/>
                      <w:szCs w:val="18"/>
                    </w:rPr>
                  </w:r>
                  <w:r w:rsidR="0036090A">
                    <w:rPr>
                      <w:rFonts w:ascii="Arial" w:hAnsi="Arial" w:cs="Arial"/>
                      <w:sz w:val="18"/>
                      <w:szCs w:val="18"/>
                    </w:rPr>
                    <w:fldChar w:fldCharType="separate"/>
                  </w:r>
                  <w:r w:rsidRPr="00976999">
                    <w:rPr>
                      <w:rFonts w:ascii="Arial" w:hAnsi="Arial" w:cs="Arial"/>
                      <w:sz w:val="18"/>
                      <w:szCs w:val="18"/>
                    </w:rPr>
                    <w:fldChar w:fldCharType="end"/>
                  </w:r>
                  <w:r w:rsidR="00AF074D" w:rsidRPr="00976999">
                    <w:rPr>
                      <w:rFonts w:ascii="Arial" w:hAnsi="Arial" w:cs="Arial"/>
                      <w:sz w:val="18"/>
                      <w:szCs w:val="18"/>
                      <w:lang w:val="en-GB"/>
                    </w:rPr>
                    <w:tab/>
                    <w:t>A2</w:t>
                  </w:r>
                </w:p>
              </w:tc>
              <w:tc>
                <w:tcPr>
                  <w:tcW w:w="2443" w:type="dxa"/>
                  <w:shd w:val="clear" w:color="auto" w:fill="auto"/>
                </w:tcPr>
                <w:p w14:paraId="22257892" w14:textId="77777777" w:rsidR="00AF074D" w:rsidRPr="00976999" w:rsidRDefault="00C03E00" w:rsidP="003A71C9">
                  <w:pPr>
                    <w:spacing w:before="60" w:after="60"/>
                    <w:ind w:left="742" w:firstLine="284"/>
                    <w:rPr>
                      <w:rFonts w:ascii="Arial" w:hAnsi="Arial" w:cs="Arial"/>
                      <w:sz w:val="18"/>
                      <w:szCs w:val="18"/>
                      <w:lang w:val="en-GB"/>
                    </w:rPr>
                  </w:pPr>
                  <w:r w:rsidRPr="00976999">
                    <w:rPr>
                      <w:rFonts w:ascii="Arial" w:hAnsi="Arial" w:cs="Arial"/>
                      <w:sz w:val="18"/>
                      <w:szCs w:val="18"/>
                    </w:rPr>
                    <w:fldChar w:fldCharType="begin">
                      <w:ffData>
                        <w:name w:val=""/>
                        <w:enabled/>
                        <w:calcOnExit w:val="0"/>
                        <w:checkBox>
                          <w:size w:val="22"/>
                          <w:default w:val="0"/>
                        </w:checkBox>
                      </w:ffData>
                    </w:fldChar>
                  </w:r>
                  <w:r w:rsidRPr="00976999">
                    <w:rPr>
                      <w:rFonts w:ascii="Arial" w:hAnsi="Arial" w:cs="Arial"/>
                      <w:sz w:val="18"/>
                      <w:szCs w:val="18"/>
                    </w:rPr>
                    <w:instrText xml:space="preserve"> FORMCHECKBOX </w:instrText>
                  </w:r>
                  <w:r w:rsidR="0036090A">
                    <w:rPr>
                      <w:rFonts w:ascii="Arial" w:hAnsi="Arial" w:cs="Arial"/>
                      <w:sz w:val="18"/>
                      <w:szCs w:val="18"/>
                    </w:rPr>
                  </w:r>
                  <w:r w:rsidR="0036090A">
                    <w:rPr>
                      <w:rFonts w:ascii="Arial" w:hAnsi="Arial" w:cs="Arial"/>
                      <w:sz w:val="18"/>
                      <w:szCs w:val="18"/>
                    </w:rPr>
                    <w:fldChar w:fldCharType="separate"/>
                  </w:r>
                  <w:r w:rsidRPr="00976999">
                    <w:rPr>
                      <w:rFonts w:ascii="Arial" w:hAnsi="Arial" w:cs="Arial"/>
                      <w:sz w:val="18"/>
                      <w:szCs w:val="18"/>
                    </w:rPr>
                    <w:fldChar w:fldCharType="end"/>
                  </w:r>
                  <w:r w:rsidR="00AF074D" w:rsidRPr="00976999">
                    <w:rPr>
                      <w:rFonts w:ascii="Arial" w:hAnsi="Arial" w:cs="Arial"/>
                      <w:sz w:val="18"/>
                      <w:szCs w:val="18"/>
                      <w:lang w:val="en-GB"/>
                    </w:rPr>
                    <w:t xml:space="preserve"> B1.2</w:t>
                  </w:r>
                </w:p>
              </w:tc>
            </w:tr>
            <w:tr w:rsidR="00976999" w:rsidRPr="00976999" w14:paraId="3449B3BE" w14:textId="77777777" w:rsidTr="0029607F">
              <w:trPr>
                <w:trHeight w:val="381"/>
              </w:trPr>
              <w:tc>
                <w:tcPr>
                  <w:tcW w:w="5367" w:type="dxa"/>
                  <w:gridSpan w:val="4"/>
                  <w:shd w:val="clear" w:color="auto" w:fill="auto"/>
                </w:tcPr>
                <w:p w14:paraId="1E0F8310" w14:textId="77777777" w:rsidR="00AF074D" w:rsidRPr="00976999" w:rsidRDefault="00AF074D" w:rsidP="003A71C9">
                  <w:pPr>
                    <w:tabs>
                      <w:tab w:val="left" w:pos="190"/>
                      <w:tab w:val="left" w:pos="290"/>
                    </w:tabs>
                    <w:spacing w:before="60" w:after="60"/>
                    <w:ind w:left="100"/>
                    <w:rPr>
                      <w:rFonts w:ascii="Arial" w:hAnsi="Arial" w:cs="Arial"/>
                      <w:sz w:val="18"/>
                      <w:szCs w:val="18"/>
                    </w:rPr>
                  </w:pPr>
                  <w:r w:rsidRPr="00976999">
                    <w:rPr>
                      <w:rFonts w:ascii="Arial" w:hAnsi="Arial" w:cs="Arial"/>
                      <w:sz w:val="18"/>
                      <w:szCs w:val="18"/>
                    </w:rPr>
                    <w:t xml:space="preserve">Hélicoptères à moteur à turbines </w:t>
                  </w:r>
                  <w:r w:rsidRPr="00976999">
                    <w:rPr>
                      <w:rFonts w:ascii="Arial" w:hAnsi="Arial" w:cs="Arial"/>
                      <w:i/>
                      <w:sz w:val="18"/>
                      <w:szCs w:val="18"/>
                    </w:rPr>
                    <w:t>(</w:t>
                  </w:r>
                  <w:proofErr w:type="spellStart"/>
                  <w:r w:rsidRPr="00976999">
                    <w:rPr>
                      <w:rFonts w:ascii="Arial" w:hAnsi="Arial" w:cs="Arial"/>
                      <w:i/>
                      <w:sz w:val="18"/>
                      <w:szCs w:val="18"/>
                    </w:rPr>
                    <w:t>helicopters</w:t>
                  </w:r>
                  <w:proofErr w:type="spellEnd"/>
                  <w:r w:rsidRPr="00976999">
                    <w:rPr>
                      <w:rFonts w:ascii="Arial" w:hAnsi="Arial" w:cs="Arial"/>
                      <w:i/>
                      <w:sz w:val="18"/>
                      <w:szCs w:val="18"/>
                    </w:rPr>
                    <w:t xml:space="preserve"> turbine)</w:t>
                  </w:r>
                </w:p>
              </w:tc>
              <w:tc>
                <w:tcPr>
                  <w:tcW w:w="1866" w:type="dxa"/>
                  <w:shd w:val="clear" w:color="auto" w:fill="auto"/>
                </w:tcPr>
                <w:p w14:paraId="5423AFC3" w14:textId="77777777" w:rsidR="00AF074D" w:rsidRPr="00976999" w:rsidRDefault="00BE7A9F" w:rsidP="003A71C9">
                  <w:pPr>
                    <w:tabs>
                      <w:tab w:val="left" w:pos="190"/>
                      <w:tab w:val="left" w:pos="290"/>
                    </w:tabs>
                    <w:spacing w:before="60" w:after="60"/>
                    <w:ind w:left="-108"/>
                    <w:jc w:val="center"/>
                    <w:rPr>
                      <w:rFonts w:ascii="Arial" w:hAnsi="Arial" w:cs="Arial"/>
                      <w:sz w:val="18"/>
                      <w:szCs w:val="18"/>
                      <w:lang w:val="en-GB"/>
                    </w:rPr>
                  </w:pPr>
                  <w:r w:rsidRPr="00976999">
                    <w:rPr>
                      <w:rFonts w:ascii="Arial" w:hAnsi="Arial" w:cs="Arial"/>
                      <w:sz w:val="18"/>
                      <w:szCs w:val="18"/>
                    </w:rPr>
                    <w:fldChar w:fldCharType="begin">
                      <w:ffData>
                        <w:name w:val=""/>
                        <w:enabled/>
                        <w:calcOnExit w:val="0"/>
                        <w:checkBox>
                          <w:size w:val="22"/>
                          <w:default w:val="0"/>
                        </w:checkBox>
                      </w:ffData>
                    </w:fldChar>
                  </w:r>
                  <w:r w:rsidRPr="00976999">
                    <w:rPr>
                      <w:rFonts w:ascii="Arial" w:hAnsi="Arial" w:cs="Arial"/>
                      <w:sz w:val="18"/>
                      <w:szCs w:val="18"/>
                    </w:rPr>
                    <w:instrText xml:space="preserve"> FORMCHECKBOX </w:instrText>
                  </w:r>
                  <w:r w:rsidR="0036090A">
                    <w:rPr>
                      <w:rFonts w:ascii="Arial" w:hAnsi="Arial" w:cs="Arial"/>
                      <w:sz w:val="18"/>
                      <w:szCs w:val="18"/>
                    </w:rPr>
                  </w:r>
                  <w:r w:rsidR="0036090A">
                    <w:rPr>
                      <w:rFonts w:ascii="Arial" w:hAnsi="Arial" w:cs="Arial"/>
                      <w:sz w:val="18"/>
                      <w:szCs w:val="18"/>
                    </w:rPr>
                    <w:fldChar w:fldCharType="separate"/>
                  </w:r>
                  <w:r w:rsidRPr="00976999">
                    <w:rPr>
                      <w:rFonts w:ascii="Arial" w:hAnsi="Arial" w:cs="Arial"/>
                      <w:sz w:val="18"/>
                      <w:szCs w:val="18"/>
                    </w:rPr>
                    <w:fldChar w:fldCharType="end"/>
                  </w:r>
                  <w:r w:rsidR="00AF074D" w:rsidRPr="00976999">
                    <w:rPr>
                      <w:rFonts w:ascii="Arial" w:hAnsi="Arial" w:cs="Arial"/>
                      <w:sz w:val="18"/>
                      <w:szCs w:val="18"/>
                      <w:lang w:val="en-GB"/>
                    </w:rPr>
                    <w:tab/>
                    <w:t>A3</w:t>
                  </w:r>
                </w:p>
              </w:tc>
              <w:tc>
                <w:tcPr>
                  <w:tcW w:w="2443" w:type="dxa"/>
                  <w:shd w:val="clear" w:color="auto" w:fill="auto"/>
                </w:tcPr>
                <w:p w14:paraId="781AB975" w14:textId="77777777" w:rsidR="00AF074D" w:rsidRPr="00976999" w:rsidRDefault="00C03E00" w:rsidP="003A71C9">
                  <w:pPr>
                    <w:spacing w:before="60" w:after="60"/>
                    <w:ind w:left="742" w:firstLine="284"/>
                    <w:rPr>
                      <w:rFonts w:ascii="Arial" w:hAnsi="Arial" w:cs="Arial"/>
                      <w:sz w:val="18"/>
                      <w:szCs w:val="18"/>
                      <w:lang w:val="en-GB"/>
                    </w:rPr>
                  </w:pPr>
                  <w:r w:rsidRPr="00976999">
                    <w:rPr>
                      <w:rFonts w:ascii="Arial" w:hAnsi="Arial" w:cs="Arial"/>
                      <w:sz w:val="18"/>
                      <w:szCs w:val="18"/>
                    </w:rPr>
                    <w:fldChar w:fldCharType="begin">
                      <w:ffData>
                        <w:name w:val=""/>
                        <w:enabled/>
                        <w:calcOnExit w:val="0"/>
                        <w:checkBox>
                          <w:size w:val="22"/>
                          <w:default w:val="0"/>
                        </w:checkBox>
                      </w:ffData>
                    </w:fldChar>
                  </w:r>
                  <w:r w:rsidRPr="00976999">
                    <w:rPr>
                      <w:rFonts w:ascii="Arial" w:hAnsi="Arial" w:cs="Arial"/>
                      <w:sz w:val="18"/>
                      <w:szCs w:val="18"/>
                    </w:rPr>
                    <w:instrText xml:space="preserve"> FORMCHECKBOX </w:instrText>
                  </w:r>
                  <w:r w:rsidR="0036090A">
                    <w:rPr>
                      <w:rFonts w:ascii="Arial" w:hAnsi="Arial" w:cs="Arial"/>
                      <w:sz w:val="18"/>
                      <w:szCs w:val="18"/>
                    </w:rPr>
                  </w:r>
                  <w:r w:rsidR="0036090A">
                    <w:rPr>
                      <w:rFonts w:ascii="Arial" w:hAnsi="Arial" w:cs="Arial"/>
                      <w:sz w:val="18"/>
                      <w:szCs w:val="18"/>
                    </w:rPr>
                    <w:fldChar w:fldCharType="separate"/>
                  </w:r>
                  <w:r w:rsidRPr="00976999">
                    <w:rPr>
                      <w:rFonts w:ascii="Arial" w:hAnsi="Arial" w:cs="Arial"/>
                      <w:sz w:val="18"/>
                      <w:szCs w:val="18"/>
                    </w:rPr>
                    <w:fldChar w:fldCharType="end"/>
                  </w:r>
                  <w:r w:rsidR="00AF074D" w:rsidRPr="00976999">
                    <w:rPr>
                      <w:rFonts w:ascii="Arial" w:hAnsi="Arial" w:cs="Arial"/>
                      <w:sz w:val="18"/>
                      <w:szCs w:val="18"/>
                      <w:lang w:val="en-GB"/>
                    </w:rPr>
                    <w:t xml:space="preserve"> B1.3</w:t>
                  </w:r>
                </w:p>
              </w:tc>
            </w:tr>
            <w:tr w:rsidR="00976999" w:rsidRPr="00976999" w14:paraId="1A04BECD" w14:textId="77777777" w:rsidTr="0029607F">
              <w:trPr>
                <w:trHeight w:val="381"/>
              </w:trPr>
              <w:tc>
                <w:tcPr>
                  <w:tcW w:w="5367" w:type="dxa"/>
                  <w:gridSpan w:val="4"/>
                  <w:tcBorders>
                    <w:bottom w:val="single" w:sz="4" w:space="0" w:color="auto"/>
                  </w:tcBorders>
                  <w:shd w:val="clear" w:color="auto" w:fill="auto"/>
                </w:tcPr>
                <w:p w14:paraId="0A814BC8" w14:textId="77777777" w:rsidR="00AF074D" w:rsidRPr="00976999" w:rsidRDefault="00AF074D" w:rsidP="003A71C9">
                  <w:pPr>
                    <w:tabs>
                      <w:tab w:val="left" w:pos="190"/>
                      <w:tab w:val="left" w:pos="290"/>
                    </w:tabs>
                    <w:spacing w:before="60" w:after="60"/>
                    <w:ind w:left="100"/>
                    <w:rPr>
                      <w:rFonts w:ascii="Arial" w:hAnsi="Arial" w:cs="Arial"/>
                      <w:sz w:val="18"/>
                      <w:szCs w:val="18"/>
                    </w:rPr>
                  </w:pPr>
                  <w:r w:rsidRPr="00976999">
                    <w:rPr>
                      <w:rFonts w:ascii="Arial" w:hAnsi="Arial" w:cs="Arial"/>
                      <w:sz w:val="18"/>
                      <w:szCs w:val="18"/>
                    </w:rPr>
                    <w:t xml:space="preserve">Hélicoptères à moteur à pistons </w:t>
                  </w:r>
                  <w:r w:rsidRPr="00976999">
                    <w:rPr>
                      <w:rFonts w:ascii="Arial" w:hAnsi="Arial" w:cs="Arial"/>
                      <w:i/>
                      <w:sz w:val="18"/>
                      <w:szCs w:val="18"/>
                    </w:rPr>
                    <w:t>(</w:t>
                  </w:r>
                  <w:proofErr w:type="spellStart"/>
                  <w:r w:rsidRPr="00976999">
                    <w:rPr>
                      <w:rFonts w:ascii="Arial" w:hAnsi="Arial" w:cs="Arial"/>
                      <w:i/>
                      <w:sz w:val="18"/>
                      <w:szCs w:val="18"/>
                    </w:rPr>
                    <w:t>helicopters</w:t>
                  </w:r>
                  <w:proofErr w:type="spellEnd"/>
                  <w:r w:rsidRPr="00976999">
                    <w:rPr>
                      <w:rFonts w:ascii="Arial" w:hAnsi="Arial" w:cs="Arial"/>
                      <w:i/>
                      <w:sz w:val="18"/>
                      <w:szCs w:val="18"/>
                    </w:rPr>
                    <w:t xml:space="preserve"> piston)</w:t>
                  </w:r>
                </w:p>
              </w:tc>
              <w:tc>
                <w:tcPr>
                  <w:tcW w:w="1866" w:type="dxa"/>
                  <w:tcBorders>
                    <w:bottom w:val="single" w:sz="4" w:space="0" w:color="auto"/>
                  </w:tcBorders>
                  <w:shd w:val="clear" w:color="auto" w:fill="auto"/>
                </w:tcPr>
                <w:p w14:paraId="1D44DD46" w14:textId="77777777" w:rsidR="00AF074D" w:rsidRPr="00976999" w:rsidRDefault="00BE7A9F" w:rsidP="003A71C9">
                  <w:pPr>
                    <w:tabs>
                      <w:tab w:val="left" w:pos="190"/>
                      <w:tab w:val="left" w:pos="290"/>
                    </w:tabs>
                    <w:spacing w:before="60" w:after="60"/>
                    <w:ind w:left="-108"/>
                    <w:jc w:val="center"/>
                    <w:rPr>
                      <w:rFonts w:ascii="Arial" w:hAnsi="Arial" w:cs="Arial"/>
                      <w:sz w:val="18"/>
                      <w:szCs w:val="18"/>
                      <w:lang w:val="en-GB"/>
                    </w:rPr>
                  </w:pPr>
                  <w:r w:rsidRPr="00976999">
                    <w:rPr>
                      <w:rFonts w:ascii="Arial" w:hAnsi="Arial" w:cs="Arial"/>
                      <w:sz w:val="18"/>
                      <w:szCs w:val="18"/>
                    </w:rPr>
                    <w:fldChar w:fldCharType="begin">
                      <w:ffData>
                        <w:name w:val=""/>
                        <w:enabled/>
                        <w:calcOnExit w:val="0"/>
                        <w:checkBox>
                          <w:size w:val="22"/>
                          <w:default w:val="0"/>
                        </w:checkBox>
                      </w:ffData>
                    </w:fldChar>
                  </w:r>
                  <w:r w:rsidRPr="00976999">
                    <w:rPr>
                      <w:rFonts w:ascii="Arial" w:hAnsi="Arial" w:cs="Arial"/>
                      <w:sz w:val="18"/>
                      <w:szCs w:val="18"/>
                    </w:rPr>
                    <w:instrText xml:space="preserve"> FORMCHECKBOX </w:instrText>
                  </w:r>
                  <w:r w:rsidR="0036090A">
                    <w:rPr>
                      <w:rFonts w:ascii="Arial" w:hAnsi="Arial" w:cs="Arial"/>
                      <w:sz w:val="18"/>
                      <w:szCs w:val="18"/>
                    </w:rPr>
                  </w:r>
                  <w:r w:rsidR="0036090A">
                    <w:rPr>
                      <w:rFonts w:ascii="Arial" w:hAnsi="Arial" w:cs="Arial"/>
                      <w:sz w:val="18"/>
                      <w:szCs w:val="18"/>
                    </w:rPr>
                    <w:fldChar w:fldCharType="separate"/>
                  </w:r>
                  <w:r w:rsidRPr="00976999">
                    <w:rPr>
                      <w:rFonts w:ascii="Arial" w:hAnsi="Arial" w:cs="Arial"/>
                      <w:sz w:val="18"/>
                      <w:szCs w:val="18"/>
                    </w:rPr>
                    <w:fldChar w:fldCharType="end"/>
                  </w:r>
                  <w:r w:rsidR="00AF074D" w:rsidRPr="00976999">
                    <w:rPr>
                      <w:rFonts w:ascii="Arial" w:hAnsi="Arial" w:cs="Arial"/>
                      <w:sz w:val="18"/>
                      <w:szCs w:val="18"/>
                      <w:lang w:val="en-GB"/>
                    </w:rPr>
                    <w:tab/>
                    <w:t>A4</w:t>
                  </w:r>
                </w:p>
              </w:tc>
              <w:tc>
                <w:tcPr>
                  <w:tcW w:w="2443" w:type="dxa"/>
                  <w:shd w:val="clear" w:color="auto" w:fill="auto"/>
                </w:tcPr>
                <w:p w14:paraId="75E980F2" w14:textId="77777777" w:rsidR="00AF074D" w:rsidRPr="00976999" w:rsidRDefault="00C03E00" w:rsidP="003A71C9">
                  <w:pPr>
                    <w:spacing w:before="60" w:after="60"/>
                    <w:ind w:left="742" w:firstLine="284"/>
                    <w:rPr>
                      <w:rFonts w:ascii="Arial" w:hAnsi="Arial" w:cs="Arial"/>
                      <w:sz w:val="18"/>
                      <w:szCs w:val="18"/>
                      <w:lang w:val="en-GB"/>
                    </w:rPr>
                  </w:pPr>
                  <w:r w:rsidRPr="00976999">
                    <w:rPr>
                      <w:rFonts w:ascii="Arial" w:hAnsi="Arial" w:cs="Arial"/>
                      <w:sz w:val="18"/>
                      <w:szCs w:val="18"/>
                    </w:rPr>
                    <w:fldChar w:fldCharType="begin">
                      <w:ffData>
                        <w:name w:val=""/>
                        <w:enabled/>
                        <w:calcOnExit w:val="0"/>
                        <w:checkBox>
                          <w:size w:val="22"/>
                          <w:default w:val="0"/>
                        </w:checkBox>
                      </w:ffData>
                    </w:fldChar>
                  </w:r>
                  <w:r w:rsidRPr="00976999">
                    <w:rPr>
                      <w:rFonts w:ascii="Arial" w:hAnsi="Arial" w:cs="Arial"/>
                      <w:sz w:val="18"/>
                      <w:szCs w:val="18"/>
                    </w:rPr>
                    <w:instrText xml:space="preserve"> FORMCHECKBOX </w:instrText>
                  </w:r>
                  <w:r w:rsidR="0036090A">
                    <w:rPr>
                      <w:rFonts w:ascii="Arial" w:hAnsi="Arial" w:cs="Arial"/>
                      <w:sz w:val="18"/>
                      <w:szCs w:val="18"/>
                    </w:rPr>
                  </w:r>
                  <w:r w:rsidR="0036090A">
                    <w:rPr>
                      <w:rFonts w:ascii="Arial" w:hAnsi="Arial" w:cs="Arial"/>
                      <w:sz w:val="18"/>
                      <w:szCs w:val="18"/>
                    </w:rPr>
                    <w:fldChar w:fldCharType="separate"/>
                  </w:r>
                  <w:r w:rsidRPr="00976999">
                    <w:rPr>
                      <w:rFonts w:ascii="Arial" w:hAnsi="Arial" w:cs="Arial"/>
                      <w:sz w:val="18"/>
                      <w:szCs w:val="18"/>
                    </w:rPr>
                    <w:fldChar w:fldCharType="end"/>
                  </w:r>
                  <w:r w:rsidR="00AF074D" w:rsidRPr="00976999">
                    <w:rPr>
                      <w:rFonts w:ascii="Arial" w:hAnsi="Arial" w:cs="Arial"/>
                      <w:sz w:val="18"/>
                      <w:szCs w:val="18"/>
                      <w:lang w:val="en-GB"/>
                    </w:rPr>
                    <w:t xml:space="preserve"> B1.4</w:t>
                  </w:r>
                </w:p>
              </w:tc>
            </w:tr>
            <w:tr w:rsidR="00976999" w:rsidRPr="00976999" w14:paraId="340C41CA" w14:textId="77777777" w:rsidTr="0029607F">
              <w:trPr>
                <w:trHeight w:val="381"/>
              </w:trPr>
              <w:tc>
                <w:tcPr>
                  <w:tcW w:w="7233" w:type="dxa"/>
                  <w:gridSpan w:val="5"/>
                  <w:tcBorders>
                    <w:top w:val="single" w:sz="4" w:space="0" w:color="auto"/>
                    <w:left w:val="single" w:sz="4" w:space="0" w:color="auto"/>
                    <w:bottom w:val="single" w:sz="4" w:space="0" w:color="auto"/>
                    <w:right w:val="single" w:sz="4" w:space="0" w:color="auto"/>
                  </w:tcBorders>
                  <w:shd w:val="clear" w:color="auto" w:fill="auto"/>
                </w:tcPr>
                <w:p w14:paraId="43186DC1" w14:textId="77777777" w:rsidR="00AF074D" w:rsidRPr="00976999" w:rsidRDefault="00AF074D" w:rsidP="00FE4CF7">
                  <w:pPr>
                    <w:tabs>
                      <w:tab w:val="left" w:pos="190"/>
                      <w:tab w:val="left" w:pos="290"/>
                    </w:tabs>
                    <w:spacing w:before="60" w:after="60"/>
                    <w:ind w:left="100"/>
                    <w:rPr>
                      <w:rFonts w:ascii="Arial" w:hAnsi="Arial" w:cs="Arial"/>
                      <w:sz w:val="18"/>
                      <w:szCs w:val="18"/>
                    </w:rPr>
                  </w:pPr>
                  <w:r w:rsidRPr="00976999">
                    <w:rPr>
                      <w:rFonts w:ascii="Arial" w:hAnsi="Arial" w:cs="Arial"/>
                      <w:sz w:val="18"/>
                      <w:szCs w:val="18"/>
                    </w:rPr>
                    <w:t xml:space="preserve">Avions à moteur à pistons non pressurisés de moins de 2 tonnes </w:t>
                  </w:r>
                  <w:r w:rsidRPr="00976999">
                    <w:rPr>
                      <w:rFonts w:ascii="Arial" w:hAnsi="Arial" w:cs="Arial"/>
                      <w:i/>
                      <w:iCs/>
                      <w:sz w:val="16"/>
                      <w:szCs w:val="16"/>
                    </w:rPr>
                    <w:t>(piston-engine non-</w:t>
                  </w:r>
                  <w:proofErr w:type="spellStart"/>
                  <w:r w:rsidRPr="00976999">
                    <w:rPr>
                      <w:rFonts w:ascii="Arial" w:hAnsi="Arial" w:cs="Arial"/>
                      <w:i/>
                      <w:iCs/>
                      <w:sz w:val="16"/>
                      <w:szCs w:val="16"/>
                    </w:rPr>
                    <w:t>pressurized</w:t>
                  </w:r>
                  <w:proofErr w:type="spellEnd"/>
                  <w:r w:rsidRPr="00976999">
                    <w:rPr>
                      <w:rFonts w:ascii="Arial" w:hAnsi="Arial" w:cs="Arial"/>
                      <w:i/>
                      <w:iCs/>
                      <w:sz w:val="16"/>
                      <w:szCs w:val="16"/>
                    </w:rPr>
                    <w:t xml:space="preserve"> </w:t>
                  </w:r>
                  <w:proofErr w:type="spellStart"/>
                  <w:r w:rsidRPr="00976999">
                    <w:rPr>
                      <w:rFonts w:ascii="Arial" w:hAnsi="Arial" w:cs="Arial"/>
                      <w:i/>
                      <w:iCs/>
                      <w:sz w:val="16"/>
                      <w:szCs w:val="16"/>
                    </w:rPr>
                    <w:t>aeroplanes</w:t>
                  </w:r>
                  <w:proofErr w:type="spellEnd"/>
                  <w:r w:rsidRPr="00976999">
                    <w:rPr>
                      <w:rFonts w:ascii="Arial" w:hAnsi="Arial" w:cs="Arial"/>
                      <w:i/>
                      <w:iCs/>
                      <w:sz w:val="16"/>
                      <w:szCs w:val="16"/>
                    </w:rPr>
                    <w:t xml:space="preserve"> of 2 000 kg MTOM and </w:t>
                  </w:r>
                  <w:proofErr w:type="spellStart"/>
                  <w:r w:rsidRPr="00976999">
                    <w:rPr>
                      <w:rFonts w:ascii="Arial" w:hAnsi="Arial" w:cs="Arial"/>
                      <w:i/>
                      <w:iCs/>
                      <w:sz w:val="16"/>
                      <w:szCs w:val="16"/>
                    </w:rPr>
                    <w:t>below</w:t>
                  </w:r>
                  <w:proofErr w:type="spellEnd"/>
                  <w:r w:rsidRPr="00976999">
                    <w:rPr>
                      <w:rFonts w:ascii="Arial" w:hAnsi="Arial" w:cs="Arial"/>
                      <w:i/>
                      <w:iCs/>
                      <w:sz w:val="16"/>
                      <w:szCs w:val="16"/>
                    </w:rPr>
                    <w:t>)</w:t>
                  </w:r>
                </w:p>
              </w:tc>
              <w:tc>
                <w:tcPr>
                  <w:tcW w:w="2443" w:type="dxa"/>
                  <w:tcBorders>
                    <w:left w:val="single" w:sz="4" w:space="0" w:color="auto"/>
                  </w:tcBorders>
                  <w:shd w:val="clear" w:color="auto" w:fill="auto"/>
                </w:tcPr>
                <w:p w14:paraId="1B375032" w14:textId="77777777" w:rsidR="00AF074D" w:rsidRPr="00976999" w:rsidRDefault="00C03E00" w:rsidP="003A71C9">
                  <w:pPr>
                    <w:spacing w:before="60" w:after="60"/>
                    <w:ind w:left="742" w:firstLine="284"/>
                    <w:rPr>
                      <w:rFonts w:ascii="Arial" w:hAnsi="Arial" w:cs="Arial"/>
                      <w:sz w:val="18"/>
                      <w:szCs w:val="18"/>
                      <w:lang w:val="en-GB"/>
                    </w:rPr>
                  </w:pPr>
                  <w:r w:rsidRPr="00976999">
                    <w:rPr>
                      <w:rFonts w:ascii="Arial" w:hAnsi="Arial" w:cs="Arial"/>
                      <w:sz w:val="18"/>
                      <w:szCs w:val="18"/>
                    </w:rPr>
                    <w:fldChar w:fldCharType="begin">
                      <w:ffData>
                        <w:name w:val=""/>
                        <w:enabled/>
                        <w:calcOnExit w:val="0"/>
                        <w:checkBox>
                          <w:size w:val="22"/>
                          <w:default w:val="0"/>
                        </w:checkBox>
                      </w:ffData>
                    </w:fldChar>
                  </w:r>
                  <w:r w:rsidRPr="00976999">
                    <w:rPr>
                      <w:rFonts w:ascii="Arial" w:hAnsi="Arial" w:cs="Arial"/>
                      <w:sz w:val="18"/>
                      <w:szCs w:val="18"/>
                    </w:rPr>
                    <w:instrText xml:space="preserve"> FORMCHECKBOX </w:instrText>
                  </w:r>
                  <w:r w:rsidR="0036090A">
                    <w:rPr>
                      <w:rFonts w:ascii="Arial" w:hAnsi="Arial" w:cs="Arial"/>
                      <w:sz w:val="18"/>
                      <w:szCs w:val="18"/>
                    </w:rPr>
                  </w:r>
                  <w:r w:rsidR="0036090A">
                    <w:rPr>
                      <w:rFonts w:ascii="Arial" w:hAnsi="Arial" w:cs="Arial"/>
                      <w:sz w:val="18"/>
                      <w:szCs w:val="18"/>
                    </w:rPr>
                    <w:fldChar w:fldCharType="separate"/>
                  </w:r>
                  <w:r w:rsidRPr="00976999">
                    <w:rPr>
                      <w:rFonts w:ascii="Arial" w:hAnsi="Arial" w:cs="Arial"/>
                      <w:sz w:val="18"/>
                      <w:szCs w:val="18"/>
                    </w:rPr>
                    <w:fldChar w:fldCharType="end"/>
                  </w:r>
                  <w:r w:rsidR="00AF074D" w:rsidRPr="00976999">
                    <w:rPr>
                      <w:rFonts w:ascii="Arial" w:hAnsi="Arial" w:cs="Arial"/>
                      <w:sz w:val="18"/>
                      <w:szCs w:val="18"/>
                      <w:lang w:val="en-GB"/>
                    </w:rPr>
                    <w:t>B3</w:t>
                  </w:r>
                </w:p>
              </w:tc>
            </w:tr>
            <w:tr w:rsidR="00976999" w:rsidRPr="00976999" w14:paraId="3E774436" w14:textId="77777777" w:rsidTr="0029607F">
              <w:trPr>
                <w:trHeight w:val="381"/>
              </w:trPr>
              <w:tc>
                <w:tcPr>
                  <w:tcW w:w="7233" w:type="dxa"/>
                  <w:gridSpan w:val="5"/>
                  <w:tcBorders>
                    <w:top w:val="single" w:sz="4" w:space="0" w:color="auto"/>
                    <w:bottom w:val="single" w:sz="4" w:space="0" w:color="auto"/>
                  </w:tcBorders>
                  <w:shd w:val="clear" w:color="auto" w:fill="auto"/>
                </w:tcPr>
                <w:p w14:paraId="5544C1FE" w14:textId="77777777" w:rsidR="00AF074D" w:rsidRPr="00976999" w:rsidRDefault="00AF074D" w:rsidP="003A71C9">
                  <w:pPr>
                    <w:tabs>
                      <w:tab w:val="left" w:pos="190"/>
                      <w:tab w:val="left" w:pos="290"/>
                    </w:tabs>
                    <w:spacing w:before="60" w:after="60"/>
                    <w:ind w:left="100"/>
                    <w:rPr>
                      <w:rFonts w:ascii="Arial" w:hAnsi="Arial" w:cs="Arial"/>
                      <w:sz w:val="18"/>
                      <w:szCs w:val="18"/>
                      <w:lang w:val="en-GB"/>
                    </w:rPr>
                  </w:pPr>
                  <w:proofErr w:type="spellStart"/>
                  <w:r w:rsidRPr="00976999">
                    <w:rPr>
                      <w:rFonts w:ascii="Arial" w:hAnsi="Arial" w:cs="Arial"/>
                      <w:sz w:val="18"/>
                      <w:szCs w:val="18"/>
                      <w:lang w:val="en-GB"/>
                    </w:rPr>
                    <w:t>Avionique</w:t>
                  </w:r>
                  <w:proofErr w:type="spellEnd"/>
                  <w:r w:rsidRPr="00976999">
                    <w:rPr>
                      <w:rFonts w:ascii="Arial" w:hAnsi="Arial" w:cs="Arial"/>
                      <w:sz w:val="18"/>
                      <w:szCs w:val="18"/>
                      <w:lang w:val="en-GB"/>
                    </w:rPr>
                    <w:t xml:space="preserve"> </w:t>
                  </w:r>
                  <w:r w:rsidRPr="00976999">
                    <w:rPr>
                      <w:rFonts w:ascii="Arial" w:hAnsi="Arial" w:cs="Arial"/>
                      <w:i/>
                      <w:sz w:val="18"/>
                      <w:szCs w:val="18"/>
                      <w:lang w:val="en-GB"/>
                    </w:rPr>
                    <w:t>(avionics)</w:t>
                  </w:r>
                </w:p>
              </w:tc>
              <w:tc>
                <w:tcPr>
                  <w:tcW w:w="2443" w:type="dxa"/>
                  <w:tcBorders>
                    <w:bottom w:val="single" w:sz="4" w:space="0" w:color="auto"/>
                  </w:tcBorders>
                  <w:shd w:val="clear" w:color="auto" w:fill="auto"/>
                </w:tcPr>
                <w:p w14:paraId="49D2FE6C" w14:textId="77777777" w:rsidR="00AF074D" w:rsidRPr="00976999" w:rsidRDefault="00C03E00" w:rsidP="003A71C9">
                  <w:pPr>
                    <w:spacing w:before="60" w:after="60"/>
                    <w:ind w:left="742" w:firstLine="284"/>
                    <w:rPr>
                      <w:rFonts w:ascii="Arial" w:hAnsi="Arial" w:cs="Arial"/>
                      <w:sz w:val="18"/>
                      <w:szCs w:val="18"/>
                      <w:lang w:val="en-GB"/>
                    </w:rPr>
                  </w:pPr>
                  <w:r w:rsidRPr="00976999">
                    <w:rPr>
                      <w:rFonts w:ascii="Arial" w:hAnsi="Arial" w:cs="Arial"/>
                      <w:sz w:val="18"/>
                      <w:szCs w:val="18"/>
                    </w:rPr>
                    <w:fldChar w:fldCharType="begin">
                      <w:ffData>
                        <w:name w:val=""/>
                        <w:enabled/>
                        <w:calcOnExit w:val="0"/>
                        <w:checkBox>
                          <w:size w:val="22"/>
                          <w:default w:val="0"/>
                        </w:checkBox>
                      </w:ffData>
                    </w:fldChar>
                  </w:r>
                  <w:r w:rsidRPr="00976999">
                    <w:rPr>
                      <w:rFonts w:ascii="Arial" w:hAnsi="Arial" w:cs="Arial"/>
                      <w:sz w:val="18"/>
                      <w:szCs w:val="18"/>
                    </w:rPr>
                    <w:instrText xml:space="preserve"> FORMCHECKBOX </w:instrText>
                  </w:r>
                  <w:r w:rsidR="0036090A">
                    <w:rPr>
                      <w:rFonts w:ascii="Arial" w:hAnsi="Arial" w:cs="Arial"/>
                      <w:sz w:val="18"/>
                      <w:szCs w:val="18"/>
                    </w:rPr>
                  </w:r>
                  <w:r w:rsidR="0036090A">
                    <w:rPr>
                      <w:rFonts w:ascii="Arial" w:hAnsi="Arial" w:cs="Arial"/>
                      <w:sz w:val="18"/>
                      <w:szCs w:val="18"/>
                    </w:rPr>
                    <w:fldChar w:fldCharType="separate"/>
                  </w:r>
                  <w:r w:rsidRPr="00976999">
                    <w:rPr>
                      <w:rFonts w:ascii="Arial" w:hAnsi="Arial" w:cs="Arial"/>
                      <w:sz w:val="18"/>
                      <w:szCs w:val="18"/>
                    </w:rPr>
                    <w:fldChar w:fldCharType="end"/>
                  </w:r>
                  <w:r w:rsidR="00AF074D" w:rsidRPr="00976999">
                    <w:rPr>
                      <w:rFonts w:ascii="Arial" w:hAnsi="Arial" w:cs="Arial"/>
                      <w:sz w:val="18"/>
                      <w:szCs w:val="18"/>
                      <w:lang w:val="en-GB"/>
                    </w:rPr>
                    <w:t xml:space="preserve"> B2</w:t>
                  </w:r>
                </w:p>
              </w:tc>
            </w:tr>
            <w:tr w:rsidR="00976999" w:rsidRPr="00976999" w14:paraId="76B83191" w14:textId="77777777" w:rsidTr="0029607F">
              <w:trPr>
                <w:trHeight w:val="457"/>
              </w:trPr>
              <w:tc>
                <w:tcPr>
                  <w:tcW w:w="7233" w:type="dxa"/>
                  <w:gridSpan w:val="5"/>
                  <w:tcBorders>
                    <w:bottom w:val="nil"/>
                    <w:right w:val="single" w:sz="4" w:space="0" w:color="auto"/>
                  </w:tcBorders>
                  <w:shd w:val="clear" w:color="auto" w:fill="auto"/>
                  <w:vAlign w:val="center"/>
                </w:tcPr>
                <w:p w14:paraId="00809055" w14:textId="77777777" w:rsidR="00AF074D" w:rsidRPr="00976999" w:rsidRDefault="00AF074D" w:rsidP="000B48CE">
                  <w:pPr>
                    <w:pStyle w:val="Paragraphedeliste"/>
                    <w:tabs>
                      <w:tab w:val="left" w:pos="393"/>
                      <w:tab w:val="left" w:pos="6237"/>
                    </w:tabs>
                    <w:spacing w:before="0" w:after="0" w:line="276" w:lineRule="auto"/>
                    <w:ind w:left="100"/>
                    <w:jc w:val="left"/>
                    <w:rPr>
                      <w:sz w:val="18"/>
                      <w:szCs w:val="18"/>
                      <w:lang w:val="en-GB"/>
                    </w:rPr>
                  </w:pPr>
                  <w:proofErr w:type="spellStart"/>
                  <w:r w:rsidRPr="00976999">
                    <w:rPr>
                      <w:sz w:val="18"/>
                      <w:szCs w:val="18"/>
                      <w:lang w:val="en-GB"/>
                    </w:rPr>
                    <w:t>Avionique</w:t>
                  </w:r>
                  <w:proofErr w:type="spellEnd"/>
                  <w:r w:rsidRPr="00976999">
                    <w:rPr>
                      <w:sz w:val="18"/>
                      <w:szCs w:val="18"/>
                      <w:lang w:val="en-GB"/>
                    </w:rPr>
                    <w:t xml:space="preserve"> </w:t>
                  </w:r>
                  <w:proofErr w:type="spellStart"/>
                  <w:r w:rsidRPr="00976999">
                    <w:rPr>
                      <w:sz w:val="18"/>
                      <w:szCs w:val="18"/>
                      <w:lang w:val="en-GB"/>
                    </w:rPr>
                    <w:t>systéme</w:t>
                  </w:r>
                  <w:proofErr w:type="spellEnd"/>
                  <w:r w:rsidRPr="00976999">
                    <w:rPr>
                      <w:sz w:val="18"/>
                      <w:szCs w:val="18"/>
                      <w:lang w:val="en-GB"/>
                    </w:rPr>
                    <w:t xml:space="preserve"> </w:t>
                  </w:r>
                  <w:r w:rsidRPr="00976999">
                    <w:rPr>
                      <w:rFonts w:eastAsia="Times New Roman"/>
                      <w:i/>
                      <w:iCs/>
                      <w:sz w:val="16"/>
                      <w:szCs w:val="16"/>
                      <w:lang w:val="en-GB" w:eastAsia="fr-FR"/>
                    </w:rPr>
                    <w:t>(avionics systems):</w:t>
                  </w:r>
                  <w:r w:rsidRPr="00976999">
                    <w:rPr>
                      <w:sz w:val="18"/>
                      <w:szCs w:val="18"/>
                      <w:lang w:val="en-GB"/>
                    </w:rPr>
                    <w:t xml:space="preserve"> </w:t>
                  </w:r>
                </w:p>
              </w:tc>
              <w:tc>
                <w:tcPr>
                  <w:tcW w:w="2443" w:type="dxa"/>
                  <w:tcBorders>
                    <w:left w:val="single" w:sz="4" w:space="0" w:color="auto"/>
                    <w:bottom w:val="nil"/>
                  </w:tcBorders>
                  <w:shd w:val="clear" w:color="auto" w:fill="auto"/>
                </w:tcPr>
                <w:p w14:paraId="5F2DAFA5" w14:textId="77777777" w:rsidR="00AF074D" w:rsidRPr="00976999" w:rsidRDefault="00C03E00" w:rsidP="003A71C9">
                  <w:pPr>
                    <w:spacing w:before="60" w:after="60"/>
                    <w:ind w:left="742" w:firstLine="284"/>
                    <w:rPr>
                      <w:rFonts w:ascii="Arial" w:hAnsi="Arial" w:cs="Arial"/>
                      <w:sz w:val="18"/>
                      <w:szCs w:val="18"/>
                      <w:lang w:val="en-GB"/>
                    </w:rPr>
                  </w:pPr>
                  <w:r w:rsidRPr="00976999">
                    <w:rPr>
                      <w:rFonts w:ascii="Arial" w:hAnsi="Arial" w:cs="Arial"/>
                      <w:sz w:val="18"/>
                      <w:szCs w:val="18"/>
                    </w:rPr>
                    <w:fldChar w:fldCharType="begin">
                      <w:ffData>
                        <w:name w:val=""/>
                        <w:enabled/>
                        <w:calcOnExit w:val="0"/>
                        <w:checkBox>
                          <w:size w:val="22"/>
                          <w:default w:val="0"/>
                        </w:checkBox>
                      </w:ffData>
                    </w:fldChar>
                  </w:r>
                  <w:r w:rsidRPr="00976999">
                    <w:rPr>
                      <w:rFonts w:ascii="Arial" w:hAnsi="Arial" w:cs="Arial"/>
                      <w:sz w:val="18"/>
                      <w:szCs w:val="18"/>
                    </w:rPr>
                    <w:instrText xml:space="preserve"> FORMCHECKBOX </w:instrText>
                  </w:r>
                  <w:r w:rsidR="0036090A">
                    <w:rPr>
                      <w:rFonts w:ascii="Arial" w:hAnsi="Arial" w:cs="Arial"/>
                      <w:sz w:val="18"/>
                      <w:szCs w:val="18"/>
                    </w:rPr>
                  </w:r>
                  <w:r w:rsidR="0036090A">
                    <w:rPr>
                      <w:rFonts w:ascii="Arial" w:hAnsi="Arial" w:cs="Arial"/>
                      <w:sz w:val="18"/>
                      <w:szCs w:val="18"/>
                    </w:rPr>
                    <w:fldChar w:fldCharType="separate"/>
                  </w:r>
                  <w:r w:rsidRPr="00976999">
                    <w:rPr>
                      <w:rFonts w:ascii="Arial" w:hAnsi="Arial" w:cs="Arial"/>
                      <w:sz w:val="18"/>
                      <w:szCs w:val="18"/>
                    </w:rPr>
                    <w:fldChar w:fldCharType="end"/>
                  </w:r>
                  <w:r w:rsidR="00AF074D" w:rsidRPr="00976999">
                    <w:rPr>
                      <w:rFonts w:ascii="Arial" w:hAnsi="Arial" w:cs="Arial"/>
                      <w:sz w:val="18"/>
                      <w:szCs w:val="18"/>
                      <w:lang w:val="en-GB"/>
                    </w:rPr>
                    <w:t xml:space="preserve"> B2L</w:t>
                  </w:r>
                </w:p>
              </w:tc>
            </w:tr>
            <w:tr w:rsidR="00976999" w:rsidRPr="00976999" w14:paraId="42A1EE07" w14:textId="77777777" w:rsidTr="0029607F">
              <w:trPr>
                <w:trHeight w:val="457"/>
              </w:trPr>
              <w:tc>
                <w:tcPr>
                  <w:tcW w:w="2950" w:type="dxa"/>
                  <w:gridSpan w:val="2"/>
                  <w:tcBorders>
                    <w:top w:val="nil"/>
                    <w:bottom w:val="nil"/>
                    <w:right w:val="nil"/>
                  </w:tcBorders>
                  <w:shd w:val="clear" w:color="auto" w:fill="auto"/>
                  <w:vAlign w:val="center"/>
                </w:tcPr>
                <w:p w14:paraId="1352912C" w14:textId="77777777" w:rsidR="00AF074D" w:rsidRPr="00976999" w:rsidRDefault="00C03E00" w:rsidP="00C03E00">
                  <w:pPr>
                    <w:pStyle w:val="Paragraphedeliste"/>
                    <w:tabs>
                      <w:tab w:val="left" w:pos="393"/>
                      <w:tab w:val="left" w:pos="2019"/>
                      <w:tab w:val="left" w:pos="3578"/>
                      <w:tab w:val="left" w:pos="4996"/>
                      <w:tab w:val="left" w:pos="6697"/>
                    </w:tabs>
                    <w:spacing w:before="0" w:after="0" w:line="276" w:lineRule="auto"/>
                    <w:ind w:left="170" w:hanging="70"/>
                    <w:jc w:val="left"/>
                    <w:rPr>
                      <w:i/>
                      <w:sz w:val="18"/>
                      <w:szCs w:val="18"/>
                    </w:rPr>
                  </w:pPr>
                  <w:r w:rsidRPr="00976999">
                    <w:rPr>
                      <w:sz w:val="18"/>
                      <w:szCs w:val="18"/>
                    </w:rPr>
                    <w:fldChar w:fldCharType="begin">
                      <w:ffData>
                        <w:name w:val=""/>
                        <w:enabled/>
                        <w:calcOnExit w:val="0"/>
                        <w:checkBox>
                          <w:size w:val="22"/>
                          <w:default w:val="0"/>
                        </w:checkBox>
                      </w:ffData>
                    </w:fldChar>
                  </w:r>
                  <w:r w:rsidRPr="00976999">
                    <w:rPr>
                      <w:sz w:val="18"/>
                      <w:szCs w:val="18"/>
                    </w:rPr>
                    <w:instrText xml:space="preserve"> FORMCHECKBOX </w:instrText>
                  </w:r>
                  <w:r w:rsidR="0036090A">
                    <w:rPr>
                      <w:sz w:val="18"/>
                      <w:szCs w:val="18"/>
                    </w:rPr>
                  </w:r>
                  <w:r w:rsidR="0036090A">
                    <w:rPr>
                      <w:sz w:val="18"/>
                      <w:szCs w:val="18"/>
                    </w:rPr>
                    <w:fldChar w:fldCharType="separate"/>
                  </w:r>
                  <w:r w:rsidRPr="00976999">
                    <w:rPr>
                      <w:sz w:val="18"/>
                      <w:szCs w:val="18"/>
                    </w:rPr>
                    <w:fldChar w:fldCharType="end"/>
                  </w:r>
                  <w:r w:rsidRPr="00976999">
                    <w:rPr>
                      <w:sz w:val="18"/>
                      <w:szCs w:val="18"/>
                    </w:rPr>
                    <w:t xml:space="preserve"> </w:t>
                  </w:r>
                  <w:r w:rsidR="00AF074D" w:rsidRPr="00976999">
                    <w:rPr>
                      <w:rFonts w:eastAsia="Times New Roman"/>
                      <w:sz w:val="18"/>
                      <w:szCs w:val="18"/>
                      <w:lang w:eastAsia="fr-FR"/>
                    </w:rPr>
                    <w:t>Vol automatique (</w:t>
                  </w:r>
                  <w:r w:rsidR="00AF074D" w:rsidRPr="00976999">
                    <w:rPr>
                      <w:i/>
                      <w:sz w:val="18"/>
                      <w:szCs w:val="18"/>
                    </w:rPr>
                    <w:t xml:space="preserve">Auto flight) </w:t>
                  </w:r>
                </w:p>
              </w:tc>
              <w:tc>
                <w:tcPr>
                  <w:tcW w:w="4283" w:type="dxa"/>
                  <w:gridSpan w:val="3"/>
                  <w:tcBorders>
                    <w:top w:val="nil"/>
                    <w:left w:val="nil"/>
                    <w:bottom w:val="nil"/>
                  </w:tcBorders>
                  <w:shd w:val="clear" w:color="auto" w:fill="auto"/>
                  <w:vAlign w:val="center"/>
                </w:tcPr>
                <w:p w14:paraId="61980472" w14:textId="77777777" w:rsidR="00AF074D" w:rsidRPr="00976999" w:rsidRDefault="00C03E00" w:rsidP="001E4929">
                  <w:pPr>
                    <w:pStyle w:val="Paragraphedeliste"/>
                    <w:tabs>
                      <w:tab w:val="left" w:pos="393"/>
                      <w:tab w:val="left" w:pos="2019"/>
                      <w:tab w:val="left" w:pos="3578"/>
                      <w:tab w:val="left" w:pos="4996"/>
                      <w:tab w:val="left" w:pos="6697"/>
                    </w:tabs>
                    <w:spacing w:before="0" w:after="0" w:line="276" w:lineRule="auto"/>
                    <w:ind w:left="170"/>
                    <w:jc w:val="left"/>
                    <w:rPr>
                      <w:sz w:val="18"/>
                      <w:szCs w:val="18"/>
                    </w:rPr>
                  </w:pPr>
                  <w:r w:rsidRPr="00976999">
                    <w:rPr>
                      <w:sz w:val="18"/>
                      <w:szCs w:val="18"/>
                    </w:rPr>
                    <w:fldChar w:fldCharType="begin">
                      <w:ffData>
                        <w:name w:val=""/>
                        <w:enabled/>
                        <w:calcOnExit w:val="0"/>
                        <w:checkBox>
                          <w:size w:val="22"/>
                          <w:default w:val="0"/>
                        </w:checkBox>
                      </w:ffData>
                    </w:fldChar>
                  </w:r>
                  <w:r w:rsidRPr="00976999">
                    <w:rPr>
                      <w:sz w:val="18"/>
                      <w:szCs w:val="18"/>
                    </w:rPr>
                    <w:instrText xml:space="preserve"> FORMCHECKBOX </w:instrText>
                  </w:r>
                  <w:r w:rsidR="0036090A">
                    <w:rPr>
                      <w:sz w:val="18"/>
                      <w:szCs w:val="18"/>
                    </w:rPr>
                  </w:r>
                  <w:r w:rsidR="0036090A">
                    <w:rPr>
                      <w:sz w:val="18"/>
                      <w:szCs w:val="18"/>
                    </w:rPr>
                    <w:fldChar w:fldCharType="separate"/>
                  </w:r>
                  <w:r w:rsidRPr="00976999">
                    <w:rPr>
                      <w:sz w:val="18"/>
                      <w:szCs w:val="18"/>
                    </w:rPr>
                    <w:fldChar w:fldCharType="end"/>
                  </w:r>
                  <w:r w:rsidR="00AF074D" w:rsidRPr="00976999">
                    <w:rPr>
                      <w:rFonts w:eastAsia="Times New Roman"/>
                      <w:sz w:val="18"/>
                      <w:szCs w:val="18"/>
                      <w:lang w:eastAsia="fr-FR"/>
                    </w:rPr>
                    <w:t>Systèmes de la cellule (</w:t>
                  </w:r>
                  <w:proofErr w:type="spellStart"/>
                  <w:r w:rsidR="00AF074D" w:rsidRPr="00976999">
                    <w:rPr>
                      <w:i/>
                      <w:sz w:val="18"/>
                      <w:szCs w:val="18"/>
                    </w:rPr>
                    <w:t>Airframe</w:t>
                  </w:r>
                  <w:proofErr w:type="spellEnd"/>
                  <w:r w:rsidR="00AF074D" w:rsidRPr="00976999">
                    <w:rPr>
                      <w:i/>
                      <w:sz w:val="18"/>
                      <w:szCs w:val="18"/>
                    </w:rPr>
                    <w:t xml:space="preserve"> </w:t>
                  </w:r>
                  <w:proofErr w:type="spellStart"/>
                  <w:r w:rsidR="00AF074D" w:rsidRPr="00976999">
                    <w:rPr>
                      <w:i/>
                      <w:sz w:val="18"/>
                      <w:szCs w:val="18"/>
                    </w:rPr>
                    <w:t>systems</w:t>
                  </w:r>
                  <w:proofErr w:type="spellEnd"/>
                  <w:r w:rsidR="00AF074D" w:rsidRPr="00976999">
                    <w:rPr>
                      <w:i/>
                      <w:sz w:val="18"/>
                      <w:szCs w:val="18"/>
                    </w:rPr>
                    <w:t>)</w:t>
                  </w:r>
                </w:p>
              </w:tc>
              <w:tc>
                <w:tcPr>
                  <w:tcW w:w="2443" w:type="dxa"/>
                  <w:tcBorders>
                    <w:top w:val="nil"/>
                    <w:left w:val="nil"/>
                    <w:bottom w:val="nil"/>
                  </w:tcBorders>
                  <w:shd w:val="clear" w:color="auto" w:fill="auto"/>
                </w:tcPr>
                <w:p w14:paraId="1FEF83D9" w14:textId="77777777" w:rsidR="00AF074D" w:rsidRPr="00976999" w:rsidRDefault="00AF074D" w:rsidP="003A71C9">
                  <w:pPr>
                    <w:pStyle w:val="Paragraphedeliste"/>
                    <w:tabs>
                      <w:tab w:val="left" w:pos="393"/>
                      <w:tab w:val="left" w:pos="2019"/>
                      <w:tab w:val="left" w:pos="3578"/>
                      <w:tab w:val="left" w:pos="4996"/>
                      <w:tab w:val="left" w:pos="6697"/>
                    </w:tabs>
                    <w:spacing w:before="0" w:after="0" w:line="276" w:lineRule="auto"/>
                    <w:ind w:left="170"/>
                    <w:rPr>
                      <w:sz w:val="18"/>
                      <w:szCs w:val="18"/>
                    </w:rPr>
                  </w:pPr>
                </w:p>
              </w:tc>
            </w:tr>
            <w:tr w:rsidR="00976999" w:rsidRPr="00976999" w14:paraId="49E40A12" w14:textId="77777777" w:rsidTr="0029607F">
              <w:trPr>
                <w:trHeight w:val="457"/>
              </w:trPr>
              <w:tc>
                <w:tcPr>
                  <w:tcW w:w="2950" w:type="dxa"/>
                  <w:gridSpan w:val="2"/>
                  <w:tcBorders>
                    <w:top w:val="nil"/>
                    <w:right w:val="nil"/>
                  </w:tcBorders>
                  <w:shd w:val="clear" w:color="auto" w:fill="auto"/>
                  <w:vAlign w:val="center"/>
                </w:tcPr>
                <w:p w14:paraId="59356659" w14:textId="77777777" w:rsidR="00AF074D" w:rsidRPr="00976999" w:rsidRDefault="00C03E00" w:rsidP="00C03E00">
                  <w:pPr>
                    <w:pStyle w:val="Paragraphedeliste"/>
                    <w:tabs>
                      <w:tab w:val="left" w:pos="393"/>
                      <w:tab w:val="left" w:pos="2019"/>
                      <w:tab w:val="left" w:pos="3578"/>
                      <w:tab w:val="left" w:pos="4996"/>
                      <w:tab w:val="left" w:pos="6697"/>
                    </w:tabs>
                    <w:spacing w:before="0" w:after="0" w:line="276" w:lineRule="auto"/>
                    <w:ind w:left="170" w:hanging="70"/>
                    <w:jc w:val="left"/>
                    <w:rPr>
                      <w:rFonts w:eastAsia="Times New Roman"/>
                      <w:sz w:val="18"/>
                      <w:szCs w:val="18"/>
                      <w:lang w:eastAsia="fr-FR"/>
                    </w:rPr>
                  </w:pPr>
                  <w:r w:rsidRPr="00976999">
                    <w:rPr>
                      <w:sz w:val="18"/>
                      <w:szCs w:val="18"/>
                    </w:rPr>
                    <w:fldChar w:fldCharType="begin">
                      <w:ffData>
                        <w:name w:val=""/>
                        <w:enabled/>
                        <w:calcOnExit w:val="0"/>
                        <w:checkBox>
                          <w:size w:val="22"/>
                          <w:default w:val="0"/>
                        </w:checkBox>
                      </w:ffData>
                    </w:fldChar>
                  </w:r>
                  <w:r w:rsidRPr="00976999">
                    <w:rPr>
                      <w:sz w:val="18"/>
                      <w:szCs w:val="18"/>
                    </w:rPr>
                    <w:instrText xml:space="preserve"> FORMCHECKBOX </w:instrText>
                  </w:r>
                  <w:r w:rsidR="0036090A">
                    <w:rPr>
                      <w:sz w:val="18"/>
                      <w:szCs w:val="18"/>
                    </w:rPr>
                  </w:r>
                  <w:r w:rsidR="0036090A">
                    <w:rPr>
                      <w:sz w:val="18"/>
                      <w:szCs w:val="18"/>
                    </w:rPr>
                    <w:fldChar w:fldCharType="separate"/>
                  </w:r>
                  <w:r w:rsidRPr="00976999">
                    <w:rPr>
                      <w:sz w:val="18"/>
                      <w:szCs w:val="18"/>
                    </w:rPr>
                    <w:fldChar w:fldCharType="end"/>
                  </w:r>
                  <w:r w:rsidRPr="00976999">
                    <w:rPr>
                      <w:sz w:val="18"/>
                      <w:szCs w:val="18"/>
                    </w:rPr>
                    <w:t xml:space="preserve"> </w:t>
                  </w:r>
                  <w:r w:rsidR="00AF074D" w:rsidRPr="00976999">
                    <w:rPr>
                      <w:rFonts w:eastAsia="Times New Roman"/>
                      <w:sz w:val="18"/>
                      <w:szCs w:val="18"/>
                      <w:lang w:eastAsia="fr-FR"/>
                    </w:rPr>
                    <w:t xml:space="preserve">Surveillance </w:t>
                  </w:r>
                  <w:r w:rsidR="00AF074D" w:rsidRPr="00976999">
                    <w:rPr>
                      <w:rFonts w:eastAsia="Times New Roman"/>
                      <w:i/>
                      <w:iCs/>
                      <w:sz w:val="16"/>
                      <w:szCs w:val="16"/>
                      <w:lang w:val="en-GB" w:eastAsia="fr-FR"/>
                    </w:rPr>
                    <w:t>(monitoring)</w:t>
                  </w:r>
                </w:p>
              </w:tc>
              <w:tc>
                <w:tcPr>
                  <w:tcW w:w="2023" w:type="dxa"/>
                  <w:tcBorders>
                    <w:top w:val="nil"/>
                    <w:left w:val="nil"/>
                    <w:right w:val="nil"/>
                  </w:tcBorders>
                  <w:shd w:val="clear" w:color="auto" w:fill="auto"/>
                  <w:vAlign w:val="center"/>
                </w:tcPr>
                <w:p w14:paraId="70A43C12" w14:textId="77777777" w:rsidR="00AF074D" w:rsidRPr="00976999" w:rsidRDefault="00C03E00" w:rsidP="000F0903">
                  <w:pPr>
                    <w:pStyle w:val="Paragraphedeliste"/>
                    <w:tabs>
                      <w:tab w:val="left" w:pos="393"/>
                      <w:tab w:val="left" w:pos="2019"/>
                      <w:tab w:val="left" w:pos="3578"/>
                      <w:tab w:val="left" w:pos="4996"/>
                      <w:tab w:val="left" w:pos="6697"/>
                    </w:tabs>
                    <w:spacing w:before="0" w:after="0" w:line="276" w:lineRule="auto"/>
                    <w:ind w:left="170"/>
                    <w:jc w:val="left"/>
                    <w:rPr>
                      <w:rFonts w:eastAsia="Times New Roman"/>
                      <w:sz w:val="18"/>
                      <w:szCs w:val="18"/>
                      <w:lang w:eastAsia="fr-FR"/>
                    </w:rPr>
                  </w:pPr>
                  <w:r w:rsidRPr="00976999">
                    <w:rPr>
                      <w:sz w:val="18"/>
                      <w:szCs w:val="18"/>
                    </w:rPr>
                    <w:fldChar w:fldCharType="begin">
                      <w:ffData>
                        <w:name w:val=""/>
                        <w:enabled/>
                        <w:calcOnExit w:val="0"/>
                        <w:checkBox>
                          <w:size w:val="22"/>
                          <w:default w:val="0"/>
                        </w:checkBox>
                      </w:ffData>
                    </w:fldChar>
                  </w:r>
                  <w:r w:rsidRPr="00976999">
                    <w:rPr>
                      <w:sz w:val="18"/>
                      <w:szCs w:val="18"/>
                    </w:rPr>
                    <w:instrText xml:space="preserve"> FORMCHECKBOX </w:instrText>
                  </w:r>
                  <w:r w:rsidR="0036090A">
                    <w:rPr>
                      <w:sz w:val="18"/>
                      <w:szCs w:val="18"/>
                    </w:rPr>
                  </w:r>
                  <w:r w:rsidR="0036090A">
                    <w:rPr>
                      <w:sz w:val="18"/>
                      <w:szCs w:val="18"/>
                    </w:rPr>
                    <w:fldChar w:fldCharType="separate"/>
                  </w:r>
                  <w:r w:rsidRPr="00976999">
                    <w:rPr>
                      <w:sz w:val="18"/>
                      <w:szCs w:val="18"/>
                    </w:rPr>
                    <w:fldChar w:fldCharType="end"/>
                  </w:r>
                  <w:r w:rsidRPr="00976999">
                    <w:rPr>
                      <w:sz w:val="18"/>
                      <w:szCs w:val="18"/>
                    </w:rPr>
                    <w:t xml:space="preserve"> </w:t>
                  </w:r>
                  <w:r w:rsidR="00AF074D" w:rsidRPr="00976999">
                    <w:rPr>
                      <w:rFonts w:eastAsia="Times New Roman"/>
                      <w:sz w:val="18"/>
                      <w:szCs w:val="18"/>
                      <w:lang w:eastAsia="fr-FR"/>
                    </w:rPr>
                    <w:t>Instruments</w:t>
                  </w:r>
                </w:p>
                <w:p w14:paraId="67A17346" w14:textId="77777777" w:rsidR="00AF074D" w:rsidRPr="00976999" w:rsidRDefault="00AF074D" w:rsidP="001E4929">
                  <w:pPr>
                    <w:pStyle w:val="Paragraphedeliste"/>
                    <w:tabs>
                      <w:tab w:val="left" w:pos="393"/>
                      <w:tab w:val="left" w:pos="2019"/>
                      <w:tab w:val="left" w:pos="3578"/>
                      <w:tab w:val="left" w:pos="4996"/>
                      <w:tab w:val="left" w:pos="6697"/>
                    </w:tabs>
                    <w:spacing w:before="0" w:after="0" w:line="276" w:lineRule="auto"/>
                    <w:ind w:left="170"/>
                    <w:jc w:val="left"/>
                    <w:rPr>
                      <w:rFonts w:eastAsia="Times New Roman"/>
                      <w:sz w:val="18"/>
                      <w:szCs w:val="18"/>
                      <w:lang w:eastAsia="fr-FR"/>
                    </w:rPr>
                  </w:pPr>
                  <w:r w:rsidRPr="00976999">
                    <w:rPr>
                      <w:rFonts w:eastAsia="Times New Roman"/>
                      <w:i/>
                      <w:iCs/>
                      <w:sz w:val="16"/>
                      <w:szCs w:val="16"/>
                      <w:lang w:val="en-GB" w:eastAsia="fr-FR"/>
                    </w:rPr>
                    <w:t>(instruments)</w:t>
                  </w:r>
                  <w:r w:rsidRPr="00976999">
                    <w:rPr>
                      <w:rFonts w:eastAsia="Times New Roman"/>
                      <w:sz w:val="18"/>
                      <w:szCs w:val="18"/>
                      <w:lang w:eastAsia="fr-FR"/>
                    </w:rPr>
                    <w:t xml:space="preserve"> </w:t>
                  </w:r>
                </w:p>
              </w:tc>
              <w:tc>
                <w:tcPr>
                  <w:tcW w:w="2259" w:type="dxa"/>
                  <w:gridSpan w:val="2"/>
                  <w:tcBorders>
                    <w:top w:val="nil"/>
                    <w:left w:val="nil"/>
                  </w:tcBorders>
                  <w:shd w:val="clear" w:color="auto" w:fill="auto"/>
                  <w:vAlign w:val="center"/>
                </w:tcPr>
                <w:p w14:paraId="37D044A2" w14:textId="77777777" w:rsidR="00AF074D" w:rsidRPr="00976999" w:rsidRDefault="00C03E00" w:rsidP="001E4929">
                  <w:pPr>
                    <w:pStyle w:val="Paragraphedeliste"/>
                    <w:tabs>
                      <w:tab w:val="left" w:pos="393"/>
                      <w:tab w:val="left" w:pos="2019"/>
                      <w:tab w:val="left" w:pos="3578"/>
                      <w:tab w:val="left" w:pos="4996"/>
                      <w:tab w:val="left" w:pos="6697"/>
                    </w:tabs>
                    <w:spacing w:before="0" w:after="0" w:line="276" w:lineRule="auto"/>
                    <w:ind w:left="170"/>
                    <w:jc w:val="left"/>
                    <w:rPr>
                      <w:rFonts w:eastAsia="Times New Roman"/>
                      <w:sz w:val="18"/>
                      <w:szCs w:val="18"/>
                      <w:lang w:eastAsia="fr-FR"/>
                    </w:rPr>
                  </w:pPr>
                  <w:r w:rsidRPr="00976999">
                    <w:rPr>
                      <w:sz w:val="18"/>
                      <w:szCs w:val="18"/>
                    </w:rPr>
                    <w:fldChar w:fldCharType="begin">
                      <w:ffData>
                        <w:name w:val=""/>
                        <w:enabled/>
                        <w:calcOnExit w:val="0"/>
                        <w:checkBox>
                          <w:size w:val="22"/>
                          <w:default w:val="0"/>
                        </w:checkBox>
                      </w:ffData>
                    </w:fldChar>
                  </w:r>
                  <w:r w:rsidRPr="00976999">
                    <w:rPr>
                      <w:sz w:val="18"/>
                      <w:szCs w:val="18"/>
                    </w:rPr>
                    <w:instrText xml:space="preserve"> FORMCHECKBOX </w:instrText>
                  </w:r>
                  <w:r w:rsidR="0036090A">
                    <w:rPr>
                      <w:sz w:val="18"/>
                      <w:szCs w:val="18"/>
                    </w:rPr>
                  </w:r>
                  <w:r w:rsidR="0036090A">
                    <w:rPr>
                      <w:sz w:val="18"/>
                      <w:szCs w:val="18"/>
                    </w:rPr>
                    <w:fldChar w:fldCharType="separate"/>
                  </w:r>
                  <w:r w:rsidRPr="00976999">
                    <w:rPr>
                      <w:sz w:val="18"/>
                      <w:szCs w:val="18"/>
                    </w:rPr>
                    <w:fldChar w:fldCharType="end"/>
                  </w:r>
                  <w:r w:rsidRPr="00976999">
                    <w:rPr>
                      <w:sz w:val="18"/>
                      <w:szCs w:val="18"/>
                    </w:rPr>
                    <w:t xml:space="preserve"> </w:t>
                  </w:r>
                  <w:r w:rsidR="00AF074D" w:rsidRPr="00976999">
                    <w:rPr>
                      <w:rFonts w:eastAsia="Times New Roman"/>
                      <w:sz w:val="18"/>
                      <w:szCs w:val="18"/>
                      <w:lang w:eastAsia="fr-FR"/>
                    </w:rPr>
                    <w:t>Com/</w:t>
                  </w:r>
                  <w:proofErr w:type="spellStart"/>
                  <w:r w:rsidR="00AF074D" w:rsidRPr="00976999">
                    <w:rPr>
                      <w:rFonts w:eastAsia="Times New Roman"/>
                      <w:sz w:val="18"/>
                      <w:szCs w:val="18"/>
                      <w:lang w:eastAsia="fr-FR"/>
                    </w:rPr>
                    <w:t>nav</w:t>
                  </w:r>
                  <w:proofErr w:type="spellEnd"/>
                  <w:r w:rsidR="00AF074D" w:rsidRPr="00976999">
                    <w:rPr>
                      <w:rFonts w:eastAsia="Times New Roman"/>
                      <w:sz w:val="18"/>
                      <w:szCs w:val="18"/>
                      <w:lang w:eastAsia="fr-FR"/>
                    </w:rPr>
                    <w:t xml:space="preserve"> </w:t>
                  </w:r>
                  <w:r w:rsidR="00AF074D" w:rsidRPr="00976999">
                    <w:rPr>
                      <w:rFonts w:eastAsia="Times New Roman"/>
                      <w:i/>
                      <w:iCs/>
                      <w:sz w:val="16"/>
                      <w:szCs w:val="16"/>
                      <w:lang w:val="en-GB" w:eastAsia="fr-FR"/>
                    </w:rPr>
                    <w:t>(com/nav)</w:t>
                  </w:r>
                  <w:r w:rsidR="00AF074D" w:rsidRPr="00976999">
                    <w:rPr>
                      <w:rFonts w:eastAsia="Times New Roman"/>
                      <w:sz w:val="18"/>
                      <w:szCs w:val="18"/>
                      <w:lang w:eastAsia="fr-FR"/>
                    </w:rPr>
                    <w:t xml:space="preserve"> </w:t>
                  </w:r>
                </w:p>
              </w:tc>
              <w:tc>
                <w:tcPr>
                  <w:tcW w:w="2443" w:type="dxa"/>
                  <w:tcBorders>
                    <w:top w:val="nil"/>
                    <w:left w:val="nil"/>
                  </w:tcBorders>
                  <w:shd w:val="clear" w:color="auto" w:fill="auto"/>
                </w:tcPr>
                <w:p w14:paraId="4BE5CC86" w14:textId="77777777" w:rsidR="00AF074D" w:rsidRPr="00976999" w:rsidRDefault="00AF074D" w:rsidP="003A71C9">
                  <w:pPr>
                    <w:pStyle w:val="Paragraphedeliste"/>
                    <w:tabs>
                      <w:tab w:val="left" w:pos="393"/>
                      <w:tab w:val="left" w:pos="2019"/>
                      <w:tab w:val="left" w:pos="3578"/>
                      <w:tab w:val="left" w:pos="4996"/>
                      <w:tab w:val="left" w:pos="6697"/>
                    </w:tabs>
                    <w:spacing w:before="0" w:after="0" w:line="276" w:lineRule="auto"/>
                    <w:ind w:left="170"/>
                    <w:rPr>
                      <w:rFonts w:eastAsia="Times New Roman"/>
                      <w:sz w:val="18"/>
                      <w:szCs w:val="18"/>
                      <w:lang w:eastAsia="fr-FR"/>
                    </w:rPr>
                  </w:pPr>
                </w:p>
              </w:tc>
            </w:tr>
            <w:tr w:rsidR="00976999" w:rsidRPr="00976999" w14:paraId="43AE76FB" w14:textId="77777777" w:rsidTr="0029607F">
              <w:trPr>
                <w:trHeight w:val="347"/>
              </w:trPr>
              <w:tc>
                <w:tcPr>
                  <w:tcW w:w="9676" w:type="dxa"/>
                  <w:gridSpan w:val="6"/>
                  <w:shd w:val="clear" w:color="auto" w:fill="auto"/>
                </w:tcPr>
                <w:p w14:paraId="4C6322C4" w14:textId="77777777" w:rsidR="00AF074D" w:rsidRPr="00976999" w:rsidRDefault="00AF074D" w:rsidP="003A71C9">
                  <w:pPr>
                    <w:tabs>
                      <w:tab w:val="left" w:pos="190"/>
                      <w:tab w:val="left" w:pos="290"/>
                    </w:tabs>
                    <w:spacing w:before="60" w:after="60"/>
                    <w:rPr>
                      <w:rFonts w:ascii="Arial" w:hAnsi="Arial" w:cs="Arial"/>
                      <w:i/>
                      <w:iCs/>
                      <w:sz w:val="16"/>
                      <w:szCs w:val="16"/>
                      <w:lang w:val="en-GB"/>
                    </w:rPr>
                  </w:pPr>
                  <w:r w:rsidRPr="00976999">
                    <w:rPr>
                      <w:rFonts w:ascii="Arial" w:hAnsi="Arial" w:cs="Arial"/>
                      <w:i/>
                      <w:sz w:val="18"/>
                      <w:szCs w:val="18"/>
                    </w:rPr>
                    <w:t xml:space="preserve">(*) A dupliquer autant que nécessaire </w:t>
                  </w:r>
                  <w:r w:rsidRPr="00976999">
                    <w:rPr>
                      <w:rFonts w:ascii="Arial" w:hAnsi="Arial" w:cs="Arial"/>
                      <w:i/>
                      <w:iCs/>
                      <w:sz w:val="16"/>
                      <w:szCs w:val="16"/>
                      <w:lang w:val="en-GB"/>
                    </w:rPr>
                    <w:t>(to duplicate as much as necessary)</w:t>
                  </w:r>
                </w:p>
                <w:p w14:paraId="123984F5" w14:textId="77777777" w:rsidR="00AF074D" w:rsidRPr="00976999" w:rsidRDefault="00AF074D" w:rsidP="004C62D0">
                  <w:pPr>
                    <w:tabs>
                      <w:tab w:val="left" w:pos="190"/>
                      <w:tab w:val="left" w:pos="290"/>
                    </w:tabs>
                    <w:rPr>
                      <w:rFonts w:ascii="Arial" w:hAnsi="Arial" w:cs="Arial"/>
                      <w:sz w:val="18"/>
                      <w:szCs w:val="18"/>
                    </w:rPr>
                  </w:pPr>
                </w:p>
              </w:tc>
            </w:tr>
          </w:tbl>
          <w:p w14:paraId="17175C12" w14:textId="77777777" w:rsidR="00AF074D" w:rsidRPr="00976999" w:rsidRDefault="00AF074D" w:rsidP="00154151">
            <w:pPr>
              <w:tabs>
                <w:tab w:val="left" w:pos="190"/>
                <w:tab w:val="left" w:pos="290"/>
              </w:tabs>
              <w:spacing w:before="60" w:after="60"/>
              <w:rPr>
                <w:rFonts w:ascii="Arial" w:hAnsi="Arial" w:cs="Arial"/>
                <w:sz w:val="16"/>
                <w:szCs w:val="16"/>
              </w:rPr>
            </w:pPr>
          </w:p>
        </w:tc>
      </w:tr>
      <w:tr w:rsidR="00976999" w:rsidRPr="00526165" w14:paraId="00681728" w14:textId="77777777" w:rsidTr="001B59B7">
        <w:trPr>
          <w:trHeight w:val="240"/>
        </w:trPr>
        <w:tc>
          <w:tcPr>
            <w:tcW w:w="10774" w:type="dxa"/>
            <w:tcBorders>
              <w:top w:val="single" w:sz="4" w:space="0" w:color="auto"/>
              <w:left w:val="single" w:sz="8" w:space="0" w:color="auto"/>
              <w:bottom w:val="single" w:sz="4" w:space="0" w:color="auto"/>
              <w:right w:val="single" w:sz="8" w:space="0" w:color="000000"/>
            </w:tcBorders>
            <w:shd w:val="clear" w:color="auto" w:fill="auto"/>
            <w:noWrap/>
            <w:vAlign w:val="center"/>
          </w:tcPr>
          <w:p w14:paraId="3C409E4F" w14:textId="77777777" w:rsidR="00AF074D" w:rsidRPr="00976999" w:rsidRDefault="00AF074D" w:rsidP="003A71C9">
            <w:pPr>
              <w:rPr>
                <w:rFonts w:ascii="Arial" w:hAnsi="Arial" w:cs="Arial"/>
                <w:sz w:val="20"/>
                <w:szCs w:val="20"/>
              </w:rPr>
            </w:pPr>
            <w:r w:rsidRPr="00976999">
              <w:rPr>
                <w:rFonts w:ascii="Arial" w:hAnsi="Arial" w:cs="Arial"/>
                <w:sz w:val="20"/>
                <w:szCs w:val="20"/>
              </w:rPr>
              <w:t>10B. Examen(s) de base (à renseigner si demande Partie-147)</w:t>
            </w:r>
          </w:p>
          <w:p w14:paraId="160607DB" w14:textId="77777777" w:rsidR="00AF074D" w:rsidRPr="00976999" w:rsidRDefault="00AF074D" w:rsidP="00454E03">
            <w:pPr>
              <w:rPr>
                <w:rFonts w:ascii="Arial" w:hAnsi="Arial" w:cs="Arial"/>
                <w:sz w:val="20"/>
                <w:szCs w:val="20"/>
                <w:lang w:val="en-US"/>
              </w:rPr>
            </w:pPr>
            <w:r w:rsidRPr="00976999">
              <w:rPr>
                <w:rFonts w:ascii="Arial" w:hAnsi="Arial" w:cs="Arial"/>
                <w:i/>
                <w:iCs/>
                <w:sz w:val="16"/>
                <w:szCs w:val="16"/>
                <w:lang w:val="en-GB"/>
              </w:rPr>
              <w:t>(Baseline examination, to be filled in if Part 147 requested)</w:t>
            </w:r>
          </w:p>
        </w:tc>
      </w:tr>
      <w:tr w:rsidR="00976999" w:rsidRPr="00976999" w14:paraId="10871D79" w14:textId="77777777" w:rsidTr="001B59B7">
        <w:trPr>
          <w:trHeight w:val="4713"/>
        </w:trPr>
        <w:tc>
          <w:tcPr>
            <w:tcW w:w="1077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4D0EA8" w14:textId="77777777" w:rsidR="00AF074D" w:rsidRPr="00976999" w:rsidRDefault="00AF074D" w:rsidP="00937BA9">
            <w:pPr>
              <w:rPr>
                <w:rFonts w:ascii="Arial" w:hAnsi="Arial" w:cs="Arial"/>
                <w:sz w:val="16"/>
                <w:szCs w:val="16"/>
                <w:lang w:val="en-US"/>
              </w:rPr>
            </w:pPr>
          </w:p>
          <w:tbl>
            <w:tblPr>
              <w:tblW w:w="9782" w:type="dxa"/>
              <w:tblInd w:w="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20"/>
              <w:gridCol w:w="2464"/>
              <w:gridCol w:w="4198"/>
            </w:tblGrid>
            <w:tr w:rsidR="00976999" w:rsidRPr="00526165" w14:paraId="69A06A3A" w14:textId="77777777" w:rsidTr="00454E03">
              <w:trPr>
                <w:trHeight w:val="430"/>
              </w:trPr>
              <w:tc>
                <w:tcPr>
                  <w:tcW w:w="3120" w:type="dxa"/>
                  <w:tcBorders>
                    <w:top w:val="single" w:sz="4" w:space="0" w:color="auto"/>
                  </w:tcBorders>
                  <w:shd w:val="clear" w:color="auto" w:fill="auto"/>
                  <w:vAlign w:val="center"/>
                </w:tcPr>
                <w:p w14:paraId="0B38148F" w14:textId="77777777" w:rsidR="00AF074D" w:rsidRPr="00976999" w:rsidRDefault="00AF074D" w:rsidP="003A71C9">
                  <w:pPr>
                    <w:rPr>
                      <w:rFonts w:ascii="Arial" w:hAnsi="Arial" w:cs="Arial"/>
                      <w:sz w:val="18"/>
                      <w:szCs w:val="18"/>
                    </w:rPr>
                  </w:pPr>
                  <w:r w:rsidRPr="00976999">
                    <w:rPr>
                      <w:rFonts w:ascii="Arial" w:hAnsi="Arial" w:cs="Arial"/>
                      <w:sz w:val="18"/>
                      <w:szCs w:val="18"/>
                    </w:rPr>
                    <w:t>Examen de base</w:t>
                  </w:r>
                </w:p>
                <w:p w14:paraId="0179656E" w14:textId="77777777" w:rsidR="00AF074D" w:rsidRPr="00976999" w:rsidRDefault="00AF074D" w:rsidP="003A71C9">
                  <w:pPr>
                    <w:rPr>
                      <w:rFonts w:ascii="Arial" w:hAnsi="Arial" w:cs="Arial"/>
                      <w:sz w:val="18"/>
                      <w:szCs w:val="18"/>
                    </w:rPr>
                  </w:pPr>
                  <w:r w:rsidRPr="00976999">
                    <w:rPr>
                      <w:rFonts w:ascii="Arial" w:hAnsi="Arial" w:cs="Arial"/>
                      <w:i/>
                      <w:iCs/>
                      <w:sz w:val="16"/>
                      <w:szCs w:val="16"/>
                    </w:rPr>
                    <w:t>(</w:t>
                  </w:r>
                  <w:proofErr w:type="spellStart"/>
                  <w:r w:rsidRPr="00976999">
                    <w:rPr>
                      <w:rFonts w:ascii="Arial" w:hAnsi="Arial" w:cs="Arial"/>
                      <w:i/>
                      <w:iCs/>
                      <w:sz w:val="16"/>
                      <w:szCs w:val="16"/>
                    </w:rPr>
                    <w:t>baseline</w:t>
                  </w:r>
                  <w:proofErr w:type="spellEnd"/>
                  <w:r w:rsidRPr="00976999">
                    <w:rPr>
                      <w:rFonts w:ascii="Arial" w:hAnsi="Arial" w:cs="Arial"/>
                      <w:i/>
                      <w:iCs/>
                      <w:sz w:val="16"/>
                      <w:szCs w:val="16"/>
                    </w:rPr>
                    <w:t xml:space="preserve"> </w:t>
                  </w:r>
                  <w:proofErr w:type="spellStart"/>
                  <w:r w:rsidRPr="00976999">
                    <w:rPr>
                      <w:rFonts w:ascii="Arial" w:hAnsi="Arial" w:cs="Arial"/>
                      <w:i/>
                      <w:iCs/>
                      <w:sz w:val="16"/>
                      <w:szCs w:val="16"/>
                    </w:rPr>
                    <w:t>examination</w:t>
                  </w:r>
                  <w:proofErr w:type="spellEnd"/>
                  <w:r w:rsidRPr="00976999">
                    <w:rPr>
                      <w:rFonts w:ascii="Arial" w:hAnsi="Arial" w:cs="Arial"/>
                      <w:i/>
                      <w:iCs/>
                      <w:sz w:val="16"/>
                      <w:szCs w:val="16"/>
                    </w:rPr>
                    <w:t>)</w:t>
                  </w:r>
                </w:p>
              </w:tc>
              <w:tc>
                <w:tcPr>
                  <w:tcW w:w="6662" w:type="dxa"/>
                  <w:gridSpan w:val="2"/>
                  <w:tcBorders>
                    <w:top w:val="single" w:sz="4" w:space="0" w:color="auto"/>
                  </w:tcBorders>
                  <w:shd w:val="clear" w:color="auto" w:fill="FFFFFF"/>
                  <w:vAlign w:val="center"/>
                </w:tcPr>
                <w:p w14:paraId="2934D845" w14:textId="77777777" w:rsidR="00AF074D" w:rsidRPr="00976999" w:rsidRDefault="00E47B16" w:rsidP="008E33CC">
                  <w:pPr>
                    <w:tabs>
                      <w:tab w:val="left" w:pos="190"/>
                      <w:tab w:val="left" w:pos="290"/>
                    </w:tabs>
                    <w:spacing w:before="60" w:after="60"/>
                    <w:rPr>
                      <w:rFonts w:ascii="Arial" w:hAnsi="Arial" w:cs="Arial"/>
                      <w:sz w:val="18"/>
                      <w:szCs w:val="18"/>
                    </w:rPr>
                  </w:pPr>
                  <w:r w:rsidRPr="00976999">
                    <w:rPr>
                      <w:rFonts w:ascii="Arial" w:hAnsi="Arial" w:cs="Arial"/>
                      <w:sz w:val="18"/>
                      <w:szCs w:val="18"/>
                    </w:rPr>
                    <w:fldChar w:fldCharType="begin">
                      <w:ffData>
                        <w:name w:val=""/>
                        <w:enabled/>
                        <w:calcOnExit w:val="0"/>
                        <w:checkBox>
                          <w:size w:val="22"/>
                          <w:default w:val="0"/>
                        </w:checkBox>
                      </w:ffData>
                    </w:fldChar>
                  </w:r>
                  <w:r w:rsidRPr="00976999">
                    <w:rPr>
                      <w:rFonts w:ascii="Arial" w:hAnsi="Arial" w:cs="Arial"/>
                      <w:sz w:val="18"/>
                      <w:szCs w:val="18"/>
                    </w:rPr>
                    <w:instrText xml:space="preserve"> FORMCHECKBOX </w:instrText>
                  </w:r>
                  <w:r w:rsidR="0036090A">
                    <w:rPr>
                      <w:rFonts w:ascii="Arial" w:hAnsi="Arial" w:cs="Arial"/>
                      <w:sz w:val="18"/>
                      <w:szCs w:val="18"/>
                    </w:rPr>
                  </w:r>
                  <w:r w:rsidR="0036090A">
                    <w:rPr>
                      <w:rFonts w:ascii="Arial" w:hAnsi="Arial" w:cs="Arial"/>
                      <w:sz w:val="18"/>
                      <w:szCs w:val="18"/>
                    </w:rPr>
                    <w:fldChar w:fldCharType="separate"/>
                  </w:r>
                  <w:r w:rsidRPr="00976999">
                    <w:rPr>
                      <w:rFonts w:ascii="Arial" w:hAnsi="Arial" w:cs="Arial"/>
                      <w:sz w:val="18"/>
                      <w:szCs w:val="18"/>
                    </w:rPr>
                    <w:fldChar w:fldCharType="end"/>
                  </w:r>
                  <w:r w:rsidR="00AF074D" w:rsidRPr="00976999">
                    <w:rPr>
                      <w:rFonts w:ascii="Arial" w:hAnsi="Arial" w:cs="Arial"/>
                      <w:sz w:val="18"/>
                      <w:szCs w:val="18"/>
                    </w:rPr>
                    <w:t xml:space="preserve"> demande d’ap</w:t>
                  </w:r>
                  <w:r w:rsidRPr="00976999">
                    <w:rPr>
                      <w:rFonts w:ascii="Arial" w:hAnsi="Arial" w:cs="Arial"/>
                      <w:sz w:val="18"/>
                      <w:szCs w:val="18"/>
                    </w:rPr>
                    <w:t>probation d’un examen</w:t>
                  </w:r>
                  <w:r w:rsidR="00AF074D" w:rsidRPr="00976999">
                    <w:rPr>
                      <w:rFonts w:ascii="Arial" w:hAnsi="Arial" w:cs="Arial"/>
                      <w:sz w:val="18"/>
                      <w:szCs w:val="18"/>
                    </w:rPr>
                    <w:tab/>
                  </w:r>
                  <w:r w:rsidRPr="00976999">
                    <w:rPr>
                      <w:rFonts w:ascii="Arial" w:hAnsi="Arial" w:cs="Arial"/>
                      <w:sz w:val="18"/>
                      <w:szCs w:val="18"/>
                    </w:rPr>
                    <w:fldChar w:fldCharType="begin">
                      <w:ffData>
                        <w:name w:val=""/>
                        <w:enabled/>
                        <w:calcOnExit w:val="0"/>
                        <w:checkBox>
                          <w:size w:val="22"/>
                          <w:default w:val="0"/>
                        </w:checkBox>
                      </w:ffData>
                    </w:fldChar>
                  </w:r>
                  <w:r w:rsidRPr="00976999">
                    <w:rPr>
                      <w:rFonts w:ascii="Arial" w:hAnsi="Arial" w:cs="Arial"/>
                      <w:sz w:val="18"/>
                      <w:szCs w:val="18"/>
                    </w:rPr>
                    <w:instrText xml:space="preserve"> FORMCHECKBOX </w:instrText>
                  </w:r>
                  <w:r w:rsidR="0036090A">
                    <w:rPr>
                      <w:rFonts w:ascii="Arial" w:hAnsi="Arial" w:cs="Arial"/>
                      <w:sz w:val="18"/>
                      <w:szCs w:val="18"/>
                    </w:rPr>
                  </w:r>
                  <w:r w:rsidR="0036090A">
                    <w:rPr>
                      <w:rFonts w:ascii="Arial" w:hAnsi="Arial" w:cs="Arial"/>
                      <w:sz w:val="18"/>
                      <w:szCs w:val="18"/>
                    </w:rPr>
                    <w:fldChar w:fldCharType="separate"/>
                  </w:r>
                  <w:r w:rsidRPr="00976999">
                    <w:rPr>
                      <w:rFonts w:ascii="Arial" w:hAnsi="Arial" w:cs="Arial"/>
                      <w:sz w:val="18"/>
                      <w:szCs w:val="18"/>
                    </w:rPr>
                    <w:fldChar w:fldCharType="end"/>
                  </w:r>
                  <w:r w:rsidR="00AF074D" w:rsidRPr="00976999">
                    <w:rPr>
                      <w:rFonts w:ascii="Arial" w:hAnsi="Arial" w:cs="Arial"/>
                      <w:sz w:val="18"/>
                      <w:szCs w:val="18"/>
                    </w:rPr>
                    <w:t xml:space="preserve"> demande de retrait d’un examen</w:t>
                  </w:r>
                </w:p>
                <w:p w14:paraId="6B59A874" w14:textId="77777777" w:rsidR="00AF074D" w:rsidRPr="00976999" w:rsidRDefault="00AF074D" w:rsidP="008E33CC">
                  <w:pPr>
                    <w:tabs>
                      <w:tab w:val="left" w:pos="190"/>
                      <w:tab w:val="left" w:pos="290"/>
                    </w:tabs>
                    <w:spacing w:before="60" w:after="60"/>
                    <w:rPr>
                      <w:rFonts w:ascii="Arial" w:hAnsi="Arial" w:cs="Arial"/>
                      <w:sz w:val="18"/>
                      <w:szCs w:val="18"/>
                      <w:lang w:val="en-GB"/>
                    </w:rPr>
                  </w:pPr>
                  <w:r w:rsidRPr="00976999">
                    <w:rPr>
                      <w:rFonts w:ascii="Arial" w:hAnsi="Arial" w:cs="Arial"/>
                      <w:sz w:val="18"/>
                      <w:szCs w:val="18"/>
                    </w:rPr>
                    <w:t xml:space="preserve">  </w:t>
                  </w:r>
                  <w:r w:rsidRPr="00976999">
                    <w:rPr>
                      <w:rFonts w:ascii="Arial" w:hAnsi="Arial" w:cs="Arial"/>
                      <w:i/>
                      <w:iCs/>
                      <w:sz w:val="16"/>
                      <w:szCs w:val="16"/>
                      <w:lang w:val="en-GB"/>
                    </w:rPr>
                    <w:t>(request for examination approval)                            (request to withdraw an examination)</w:t>
                  </w:r>
                </w:p>
              </w:tc>
            </w:tr>
            <w:tr w:rsidR="00976999" w:rsidRPr="00976999" w14:paraId="721CCBF5" w14:textId="77777777" w:rsidTr="00454E03">
              <w:tblPrEx>
                <w:tblBorders>
                  <w:insideH w:val="none" w:sz="0" w:space="0" w:color="auto"/>
                </w:tblBorders>
              </w:tblPrEx>
              <w:tc>
                <w:tcPr>
                  <w:tcW w:w="5584" w:type="dxa"/>
                  <w:gridSpan w:val="2"/>
                  <w:shd w:val="clear" w:color="auto" w:fill="auto"/>
                </w:tcPr>
                <w:p w14:paraId="4A1833DF" w14:textId="77777777" w:rsidR="00AF074D" w:rsidRPr="00976999" w:rsidRDefault="00AF074D" w:rsidP="003A71C9">
                  <w:pPr>
                    <w:tabs>
                      <w:tab w:val="left" w:pos="190"/>
                      <w:tab w:val="left" w:pos="290"/>
                    </w:tabs>
                    <w:spacing w:before="60" w:after="60"/>
                    <w:rPr>
                      <w:rFonts w:ascii="Arial" w:hAnsi="Arial" w:cs="Arial"/>
                      <w:sz w:val="18"/>
                      <w:szCs w:val="18"/>
                    </w:rPr>
                  </w:pPr>
                  <w:r w:rsidRPr="00976999">
                    <w:rPr>
                      <w:rFonts w:ascii="Arial" w:hAnsi="Arial" w:cs="Arial"/>
                      <w:sz w:val="18"/>
                      <w:szCs w:val="18"/>
                    </w:rPr>
                    <w:t xml:space="preserve">planeurs composites. </w:t>
                  </w:r>
                  <w:r w:rsidRPr="00976999">
                    <w:rPr>
                      <w:rFonts w:ascii="Arial" w:hAnsi="Arial" w:cs="Arial"/>
                      <w:i/>
                      <w:iCs/>
                      <w:sz w:val="16"/>
                      <w:szCs w:val="16"/>
                      <w:lang w:val="en-GB"/>
                    </w:rPr>
                    <w:t>(composite sailplanes)</w:t>
                  </w:r>
                </w:p>
              </w:tc>
              <w:tc>
                <w:tcPr>
                  <w:tcW w:w="4198" w:type="dxa"/>
                  <w:shd w:val="clear" w:color="auto" w:fill="auto"/>
                  <w:vAlign w:val="center"/>
                </w:tcPr>
                <w:p w14:paraId="1D8AD512" w14:textId="77777777" w:rsidR="00AF074D" w:rsidRPr="00976999" w:rsidRDefault="00E47B16" w:rsidP="00454E03">
                  <w:pPr>
                    <w:tabs>
                      <w:tab w:val="left" w:pos="190"/>
                      <w:tab w:val="left" w:pos="290"/>
                    </w:tabs>
                    <w:spacing w:before="60" w:after="60"/>
                    <w:ind w:left="1538"/>
                    <w:rPr>
                      <w:rFonts w:ascii="Arial" w:hAnsi="Arial" w:cs="Arial"/>
                      <w:sz w:val="18"/>
                      <w:szCs w:val="18"/>
                      <w:lang w:val="en-GB"/>
                    </w:rPr>
                  </w:pPr>
                  <w:r w:rsidRPr="00976999">
                    <w:rPr>
                      <w:rFonts w:ascii="Arial" w:hAnsi="Arial" w:cs="Arial"/>
                      <w:sz w:val="18"/>
                      <w:szCs w:val="18"/>
                    </w:rPr>
                    <w:fldChar w:fldCharType="begin">
                      <w:ffData>
                        <w:name w:val=""/>
                        <w:enabled/>
                        <w:calcOnExit w:val="0"/>
                        <w:checkBox>
                          <w:size w:val="22"/>
                          <w:default w:val="0"/>
                        </w:checkBox>
                      </w:ffData>
                    </w:fldChar>
                  </w:r>
                  <w:r w:rsidRPr="00976999">
                    <w:rPr>
                      <w:rFonts w:ascii="Arial" w:hAnsi="Arial" w:cs="Arial"/>
                      <w:sz w:val="18"/>
                      <w:szCs w:val="18"/>
                    </w:rPr>
                    <w:instrText xml:space="preserve"> FORMCHECKBOX </w:instrText>
                  </w:r>
                  <w:r w:rsidR="0036090A">
                    <w:rPr>
                      <w:rFonts w:ascii="Arial" w:hAnsi="Arial" w:cs="Arial"/>
                      <w:sz w:val="18"/>
                      <w:szCs w:val="18"/>
                    </w:rPr>
                  </w:r>
                  <w:r w:rsidR="0036090A">
                    <w:rPr>
                      <w:rFonts w:ascii="Arial" w:hAnsi="Arial" w:cs="Arial"/>
                      <w:sz w:val="18"/>
                      <w:szCs w:val="18"/>
                    </w:rPr>
                    <w:fldChar w:fldCharType="separate"/>
                  </w:r>
                  <w:r w:rsidRPr="00976999">
                    <w:rPr>
                      <w:rFonts w:ascii="Arial" w:hAnsi="Arial" w:cs="Arial"/>
                      <w:sz w:val="18"/>
                      <w:szCs w:val="18"/>
                    </w:rPr>
                    <w:fldChar w:fldCharType="end"/>
                  </w:r>
                  <w:r w:rsidR="00AF074D" w:rsidRPr="00976999">
                    <w:rPr>
                      <w:rFonts w:ascii="Arial" w:hAnsi="Arial" w:cs="Arial"/>
                      <w:sz w:val="18"/>
                      <w:szCs w:val="18"/>
                    </w:rPr>
                    <w:t xml:space="preserve"> L1C:</w:t>
                  </w:r>
                </w:p>
              </w:tc>
            </w:tr>
            <w:tr w:rsidR="00976999" w:rsidRPr="00976999" w14:paraId="1E30EC10" w14:textId="77777777" w:rsidTr="00454E03">
              <w:tblPrEx>
                <w:tblBorders>
                  <w:insideH w:val="none" w:sz="0" w:space="0" w:color="auto"/>
                </w:tblBorders>
              </w:tblPrEx>
              <w:tc>
                <w:tcPr>
                  <w:tcW w:w="5584" w:type="dxa"/>
                  <w:gridSpan w:val="2"/>
                  <w:shd w:val="clear" w:color="auto" w:fill="auto"/>
                </w:tcPr>
                <w:p w14:paraId="55C96D97" w14:textId="77777777" w:rsidR="00AF074D" w:rsidRPr="00976999" w:rsidRDefault="00AF074D" w:rsidP="003A71C9">
                  <w:pPr>
                    <w:tabs>
                      <w:tab w:val="left" w:pos="190"/>
                      <w:tab w:val="left" w:pos="290"/>
                    </w:tabs>
                    <w:spacing w:before="60" w:after="60"/>
                    <w:rPr>
                      <w:rFonts w:ascii="Arial" w:hAnsi="Arial" w:cs="Arial"/>
                      <w:sz w:val="18"/>
                      <w:szCs w:val="18"/>
                    </w:rPr>
                  </w:pPr>
                  <w:r w:rsidRPr="00976999">
                    <w:rPr>
                      <w:rFonts w:ascii="Arial" w:hAnsi="Arial" w:cs="Arial"/>
                      <w:sz w:val="18"/>
                      <w:szCs w:val="18"/>
                    </w:rPr>
                    <w:t xml:space="preserve">Planeurs </w:t>
                  </w:r>
                  <w:r w:rsidRPr="00976999">
                    <w:rPr>
                      <w:rFonts w:ascii="Arial" w:hAnsi="Arial" w:cs="Arial"/>
                      <w:i/>
                      <w:iCs/>
                      <w:sz w:val="16"/>
                      <w:szCs w:val="16"/>
                      <w:lang w:val="en-GB"/>
                    </w:rPr>
                    <w:t>(sailplanes)</w:t>
                  </w:r>
                </w:p>
              </w:tc>
              <w:tc>
                <w:tcPr>
                  <w:tcW w:w="4198" w:type="dxa"/>
                  <w:shd w:val="clear" w:color="auto" w:fill="auto"/>
                  <w:vAlign w:val="center"/>
                </w:tcPr>
                <w:p w14:paraId="2B7E0FCD" w14:textId="77777777" w:rsidR="00AF074D" w:rsidRPr="00976999" w:rsidRDefault="00E47B16" w:rsidP="00E47B16">
                  <w:pPr>
                    <w:tabs>
                      <w:tab w:val="left" w:pos="190"/>
                      <w:tab w:val="left" w:pos="290"/>
                    </w:tabs>
                    <w:spacing w:before="60" w:after="60"/>
                    <w:ind w:left="1538"/>
                    <w:rPr>
                      <w:rFonts w:ascii="Arial" w:hAnsi="Arial" w:cs="Arial"/>
                      <w:sz w:val="18"/>
                      <w:szCs w:val="18"/>
                      <w:lang w:val="en-GB"/>
                    </w:rPr>
                  </w:pPr>
                  <w:r w:rsidRPr="00976999">
                    <w:rPr>
                      <w:rFonts w:ascii="Arial" w:hAnsi="Arial" w:cs="Arial"/>
                      <w:sz w:val="18"/>
                      <w:szCs w:val="18"/>
                    </w:rPr>
                    <w:fldChar w:fldCharType="begin">
                      <w:ffData>
                        <w:name w:val=""/>
                        <w:enabled/>
                        <w:calcOnExit w:val="0"/>
                        <w:checkBox>
                          <w:size w:val="22"/>
                          <w:default w:val="0"/>
                        </w:checkBox>
                      </w:ffData>
                    </w:fldChar>
                  </w:r>
                  <w:r w:rsidRPr="00976999">
                    <w:rPr>
                      <w:rFonts w:ascii="Arial" w:hAnsi="Arial" w:cs="Arial"/>
                      <w:sz w:val="18"/>
                      <w:szCs w:val="18"/>
                    </w:rPr>
                    <w:instrText xml:space="preserve"> FORMCHECKBOX </w:instrText>
                  </w:r>
                  <w:r w:rsidR="0036090A">
                    <w:rPr>
                      <w:rFonts w:ascii="Arial" w:hAnsi="Arial" w:cs="Arial"/>
                      <w:sz w:val="18"/>
                      <w:szCs w:val="18"/>
                    </w:rPr>
                  </w:r>
                  <w:r w:rsidR="0036090A">
                    <w:rPr>
                      <w:rFonts w:ascii="Arial" w:hAnsi="Arial" w:cs="Arial"/>
                      <w:sz w:val="18"/>
                      <w:szCs w:val="18"/>
                    </w:rPr>
                    <w:fldChar w:fldCharType="separate"/>
                  </w:r>
                  <w:r w:rsidRPr="00976999">
                    <w:rPr>
                      <w:rFonts w:ascii="Arial" w:hAnsi="Arial" w:cs="Arial"/>
                      <w:sz w:val="18"/>
                      <w:szCs w:val="18"/>
                    </w:rPr>
                    <w:fldChar w:fldCharType="end"/>
                  </w:r>
                  <w:r w:rsidR="00AF074D" w:rsidRPr="00976999">
                    <w:rPr>
                      <w:rFonts w:ascii="Arial" w:hAnsi="Arial" w:cs="Arial"/>
                      <w:sz w:val="18"/>
                      <w:szCs w:val="18"/>
                      <w:lang w:val="en-GB"/>
                    </w:rPr>
                    <w:t xml:space="preserve"> </w:t>
                  </w:r>
                  <w:r w:rsidR="00AF074D" w:rsidRPr="00976999">
                    <w:rPr>
                      <w:rFonts w:ascii="Arial" w:hAnsi="Arial" w:cs="Arial"/>
                      <w:sz w:val="18"/>
                      <w:szCs w:val="18"/>
                    </w:rPr>
                    <w:t>L1:</w:t>
                  </w:r>
                </w:p>
              </w:tc>
            </w:tr>
            <w:tr w:rsidR="00976999" w:rsidRPr="00976999" w14:paraId="02C341D6" w14:textId="77777777" w:rsidTr="00454E03">
              <w:tblPrEx>
                <w:tblBorders>
                  <w:insideH w:val="none" w:sz="0" w:space="0" w:color="auto"/>
                </w:tblBorders>
              </w:tblPrEx>
              <w:tc>
                <w:tcPr>
                  <w:tcW w:w="5584" w:type="dxa"/>
                  <w:gridSpan w:val="2"/>
                  <w:shd w:val="clear" w:color="auto" w:fill="auto"/>
                </w:tcPr>
                <w:p w14:paraId="55DCEB51" w14:textId="77777777" w:rsidR="00AF074D" w:rsidRPr="00976999" w:rsidRDefault="00AF074D" w:rsidP="00454E03">
                  <w:pPr>
                    <w:tabs>
                      <w:tab w:val="left" w:pos="190"/>
                      <w:tab w:val="left" w:pos="290"/>
                    </w:tabs>
                    <w:spacing w:before="60" w:after="60"/>
                    <w:rPr>
                      <w:rFonts w:ascii="Arial" w:hAnsi="Arial" w:cs="Arial"/>
                      <w:sz w:val="18"/>
                      <w:szCs w:val="18"/>
                    </w:rPr>
                  </w:pPr>
                  <w:r w:rsidRPr="00976999">
                    <w:rPr>
                      <w:rFonts w:ascii="Arial" w:hAnsi="Arial" w:cs="Arial"/>
                      <w:sz w:val="18"/>
                      <w:szCs w:val="18"/>
                    </w:rPr>
                    <w:t xml:space="preserve">motoplaneurs composites et avions ELA1 composites </w:t>
                  </w:r>
                  <w:r w:rsidRPr="00976999">
                    <w:rPr>
                      <w:rFonts w:ascii="Arial" w:hAnsi="Arial" w:cs="Arial"/>
                      <w:i/>
                      <w:iCs/>
                      <w:sz w:val="16"/>
                      <w:szCs w:val="16"/>
                      <w:lang w:val="en-GB"/>
                    </w:rPr>
                    <w:t>(Composite powered sailplanes and composite ELA1 aeroplanes)</w:t>
                  </w:r>
                </w:p>
              </w:tc>
              <w:tc>
                <w:tcPr>
                  <w:tcW w:w="4198" w:type="dxa"/>
                  <w:shd w:val="clear" w:color="auto" w:fill="auto"/>
                  <w:vAlign w:val="center"/>
                </w:tcPr>
                <w:p w14:paraId="173C6389" w14:textId="77777777" w:rsidR="00AF074D" w:rsidRPr="00976999" w:rsidRDefault="00E47B16" w:rsidP="00E47B16">
                  <w:pPr>
                    <w:tabs>
                      <w:tab w:val="left" w:pos="190"/>
                      <w:tab w:val="left" w:pos="290"/>
                    </w:tabs>
                    <w:spacing w:before="60" w:after="60"/>
                    <w:ind w:left="1538"/>
                    <w:rPr>
                      <w:rFonts w:ascii="Arial" w:hAnsi="Arial" w:cs="Arial"/>
                      <w:sz w:val="18"/>
                      <w:szCs w:val="18"/>
                    </w:rPr>
                  </w:pPr>
                  <w:r w:rsidRPr="00976999">
                    <w:rPr>
                      <w:rFonts w:ascii="Arial" w:hAnsi="Arial" w:cs="Arial"/>
                      <w:sz w:val="18"/>
                      <w:szCs w:val="18"/>
                    </w:rPr>
                    <w:fldChar w:fldCharType="begin">
                      <w:ffData>
                        <w:name w:val=""/>
                        <w:enabled/>
                        <w:calcOnExit w:val="0"/>
                        <w:checkBox>
                          <w:size w:val="22"/>
                          <w:default w:val="0"/>
                        </w:checkBox>
                      </w:ffData>
                    </w:fldChar>
                  </w:r>
                  <w:r w:rsidRPr="00976999">
                    <w:rPr>
                      <w:rFonts w:ascii="Arial" w:hAnsi="Arial" w:cs="Arial"/>
                      <w:sz w:val="18"/>
                      <w:szCs w:val="18"/>
                    </w:rPr>
                    <w:instrText xml:space="preserve"> FORMCHECKBOX </w:instrText>
                  </w:r>
                  <w:r w:rsidR="0036090A">
                    <w:rPr>
                      <w:rFonts w:ascii="Arial" w:hAnsi="Arial" w:cs="Arial"/>
                      <w:sz w:val="18"/>
                      <w:szCs w:val="18"/>
                    </w:rPr>
                  </w:r>
                  <w:r w:rsidR="0036090A">
                    <w:rPr>
                      <w:rFonts w:ascii="Arial" w:hAnsi="Arial" w:cs="Arial"/>
                      <w:sz w:val="18"/>
                      <w:szCs w:val="18"/>
                    </w:rPr>
                    <w:fldChar w:fldCharType="separate"/>
                  </w:r>
                  <w:r w:rsidRPr="00976999">
                    <w:rPr>
                      <w:rFonts w:ascii="Arial" w:hAnsi="Arial" w:cs="Arial"/>
                      <w:sz w:val="18"/>
                      <w:szCs w:val="18"/>
                    </w:rPr>
                    <w:fldChar w:fldCharType="end"/>
                  </w:r>
                  <w:r w:rsidR="00AF074D" w:rsidRPr="00976999">
                    <w:rPr>
                      <w:rFonts w:ascii="Arial" w:hAnsi="Arial" w:cs="Arial"/>
                      <w:sz w:val="18"/>
                      <w:szCs w:val="18"/>
                      <w:lang w:val="en-GB"/>
                    </w:rPr>
                    <w:t xml:space="preserve"> </w:t>
                  </w:r>
                  <w:r w:rsidR="00AF074D" w:rsidRPr="00976999">
                    <w:rPr>
                      <w:rFonts w:ascii="Arial" w:hAnsi="Arial" w:cs="Arial"/>
                      <w:sz w:val="18"/>
                      <w:szCs w:val="18"/>
                    </w:rPr>
                    <w:t>L2C:</w:t>
                  </w:r>
                </w:p>
              </w:tc>
            </w:tr>
            <w:tr w:rsidR="00976999" w:rsidRPr="00976999" w14:paraId="6F2CB002" w14:textId="77777777" w:rsidTr="00454E03">
              <w:tblPrEx>
                <w:tblBorders>
                  <w:insideH w:val="none" w:sz="0" w:space="0" w:color="auto"/>
                </w:tblBorders>
              </w:tblPrEx>
              <w:tc>
                <w:tcPr>
                  <w:tcW w:w="5584" w:type="dxa"/>
                  <w:gridSpan w:val="2"/>
                  <w:shd w:val="clear" w:color="auto" w:fill="auto"/>
                </w:tcPr>
                <w:p w14:paraId="17C151A9" w14:textId="77777777" w:rsidR="00AF074D" w:rsidRPr="00976999" w:rsidRDefault="00AF074D" w:rsidP="003A71C9">
                  <w:pPr>
                    <w:tabs>
                      <w:tab w:val="left" w:pos="190"/>
                      <w:tab w:val="left" w:pos="290"/>
                    </w:tabs>
                    <w:spacing w:before="60" w:after="60"/>
                    <w:rPr>
                      <w:rFonts w:ascii="Arial" w:hAnsi="Arial" w:cs="Arial"/>
                      <w:sz w:val="18"/>
                      <w:szCs w:val="18"/>
                      <w:lang w:val="en-US"/>
                    </w:rPr>
                  </w:pPr>
                  <w:proofErr w:type="spellStart"/>
                  <w:r w:rsidRPr="00976999">
                    <w:rPr>
                      <w:rFonts w:ascii="Arial" w:hAnsi="Arial" w:cs="Arial"/>
                      <w:sz w:val="18"/>
                      <w:szCs w:val="18"/>
                      <w:lang w:val="en-US"/>
                    </w:rPr>
                    <w:t>motoplaneurs</w:t>
                  </w:r>
                  <w:proofErr w:type="spellEnd"/>
                  <w:r w:rsidRPr="00976999">
                    <w:rPr>
                      <w:rFonts w:ascii="Arial" w:hAnsi="Arial" w:cs="Arial"/>
                      <w:sz w:val="18"/>
                      <w:szCs w:val="18"/>
                      <w:lang w:val="en-US"/>
                    </w:rPr>
                    <w:t xml:space="preserve"> et avions ELA,</w:t>
                  </w:r>
                  <w:r w:rsidRPr="00976999">
                    <w:rPr>
                      <w:rFonts w:ascii="Arial" w:hAnsi="Arial" w:cs="Arial"/>
                      <w:i/>
                      <w:sz w:val="18"/>
                      <w:szCs w:val="18"/>
                      <w:lang w:val="en-US"/>
                    </w:rPr>
                    <w:t xml:space="preserve"> </w:t>
                  </w:r>
                  <w:r w:rsidRPr="00976999">
                    <w:rPr>
                      <w:rFonts w:ascii="Arial" w:hAnsi="Arial" w:cs="Arial"/>
                      <w:i/>
                      <w:iCs/>
                      <w:sz w:val="16"/>
                      <w:szCs w:val="16"/>
                      <w:lang w:val="en-GB"/>
                    </w:rPr>
                    <w:t>(powered sailplanes and ELA1 aeroplanes)</w:t>
                  </w:r>
                </w:p>
              </w:tc>
              <w:tc>
                <w:tcPr>
                  <w:tcW w:w="4198" w:type="dxa"/>
                  <w:shd w:val="clear" w:color="auto" w:fill="auto"/>
                  <w:vAlign w:val="center"/>
                </w:tcPr>
                <w:p w14:paraId="6E668C99" w14:textId="77777777" w:rsidR="00AF074D" w:rsidRPr="00976999" w:rsidRDefault="00E47B16" w:rsidP="00454E03">
                  <w:pPr>
                    <w:tabs>
                      <w:tab w:val="left" w:pos="190"/>
                      <w:tab w:val="left" w:pos="290"/>
                    </w:tabs>
                    <w:spacing w:before="60" w:after="60"/>
                    <w:ind w:left="1538"/>
                    <w:rPr>
                      <w:rFonts w:ascii="Arial" w:hAnsi="Arial" w:cs="Arial"/>
                      <w:sz w:val="18"/>
                      <w:szCs w:val="18"/>
                    </w:rPr>
                  </w:pPr>
                  <w:r w:rsidRPr="00976999">
                    <w:rPr>
                      <w:rFonts w:ascii="Arial" w:hAnsi="Arial" w:cs="Arial"/>
                      <w:sz w:val="18"/>
                      <w:szCs w:val="18"/>
                    </w:rPr>
                    <w:fldChar w:fldCharType="begin">
                      <w:ffData>
                        <w:name w:val=""/>
                        <w:enabled/>
                        <w:calcOnExit w:val="0"/>
                        <w:checkBox>
                          <w:size w:val="22"/>
                          <w:default w:val="0"/>
                        </w:checkBox>
                      </w:ffData>
                    </w:fldChar>
                  </w:r>
                  <w:r w:rsidRPr="00976999">
                    <w:rPr>
                      <w:rFonts w:ascii="Arial" w:hAnsi="Arial" w:cs="Arial"/>
                      <w:sz w:val="18"/>
                      <w:szCs w:val="18"/>
                    </w:rPr>
                    <w:instrText xml:space="preserve"> FORMCHECKBOX </w:instrText>
                  </w:r>
                  <w:r w:rsidR="0036090A">
                    <w:rPr>
                      <w:rFonts w:ascii="Arial" w:hAnsi="Arial" w:cs="Arial"/>
                      <w:sz w:val="18"/>
                      <w:szCs w:val="18"/>
                    </w:rPr>
                  </w:r>
                  <w:r w:rsidR="0036090A">
                    <w:rPr>
                      <w:rFonts w:ascii="Arial" w:hAnsi="Arial" w:cs="Arial"/>
                      <w:sz w:val="18"/>
                      <w:szCs w:val="18"/>
                    </w:rPr>
                    <w:fldChar w:fldCharType="separate"/>
                  </w:r>
                  <w:r w:rsidRPr="00976999">
                    <w:rPr>
                      <w:rFonts w:ascii="Arial" w:hAnsi="Arial" w:cs="Arial"/>
                      <w:sz w:val="18"/>
                      <w:szCs w:val="18"/>
                    </w:rPr>
                    <w:fldChar w:fldCharType="end"/>
                  </w:r>
                  <w:r w:rsidR="00AF074D" w:rsidRPr="00976999">
                    <w:rPr>
                      <w:rFonts w:ascii="Arial" w:hAnsi="Arial" w:cs="Arial"/>
                      <w:sz w:val="18"/>
                      <w:szCs w:val="18"/>
                      <w:lang w:val="en-GB"/>
                    </w:rPr>
                    <w:t xml:space="preserve"> </w:t>
                  </w:r>
                  <w:r w:rsidR="00AF074D" w:rsidRPr="00976999">
                    <w:rPr>
                      <w:rFonts w:ascii="Arial" w:hAnsi="Arial" w:cs="Arial"/>
                      <w:sz w:val="18"/>
                      <w:szCs w:val="18"/>
                    </w:rPr>
                    <w:t>L2:</w:t>
                  </w:r>
                </w:p>
              </w:tc>
            </w:tr>
            <w:tr w:rsidR="00976999" w:rsidRPr="00976999" w14:paraId="3C1AB889" w14:textId="77777777" w:rsidTr="00454E03">
              <w:tblPrEx>
                <w:tblBorders>
                  <w:insideH w:val="none" w:sz="0" w:space="0" w:color="auto"/>
                </w:tblBorders>
              </w:tblPrEx>
              <w:tc>
                <w:tcPr>
                  <w:tcW w:w="5584" w:type="dxa"/>
                  <w:gridSpan w:val="2"/>
                  <w:shd w:val="clear" w:color="auto" w:fill="auto"/>
                </w:tcPr>
                <w:p w14:paraId="20692242" w14:textId="77777777" w:rsidR="00AF074D" w:rsidRPr="00976999" w:rsidRDefault="00AF074D" w:rsidP="00454E03">
                  <w:pPr>
                    <w:tabs>
                      <w:tab w:val="left" w:pos="190"/>
                      <w:tab w:val="left" w:pos="290"/>
                    </w:tabs>
                    <w:spacing w:before="60" w:after="60"/>
                    <w:rPr>
                      <w:rFonts w:ascii="Arial" w:hAnsi="Arial" w:cs="Arial"/>
                      <w:i/>
                      <w:sz w:val="18"/>
                      <w:szCs w:val="18"/>
                    </w:rPr>
                  </w:pPr>
                  <w:r w:rsidRPr="00976999">
                    <w:rPr>
                      <w:rFonts w:ascii="Arial" w:hAnsi="Arial" w:cs="Arial"/>
                      <w:sz w:val="18"/>
                      <w:szCs w:val="18"/>
                    </w:rPr>
                    <w:t xml:space="preserve">ballons à air chaud </w:t>
                  </w:r>
                  <w:r w:rsidRPr="00976999">
                    <w:rPr>
                      <w:rFonts w:ascii="Arial" w:hAnsi="Arial" w:cs="Arial"/>
                      <w:i/>
                      <w:iCs/>
                      <w:sz w:val="16"/>
                      <w:szCs w:val="16"/>
                    </w:rPr>
                    <w:t xml:space="preserve">(hot air </w:t>
                  </w:r>
                  <w:proofErr w:type="spellStart"/>
                  <w:r w:rsidRPr="00976999">
                    <w:rPr>
                      <w:rFonts w:ascii="Arial" w:hAnsi="Arial" w:cs="Arial"/>
                      <w:i/>
                      <w:iCs/>
                      <w:sz w:val="16"/>
                      <w:szCs w:val="16"/>
                    </w:rPr>
                    <w:t>balloons</w:t>
                  </w:r>
                  <w:proofErr w:type="spellEnd"/>
                  <w:r w:rsidRPr="00976999">
                    <w:rPr>
                      <w:rFonts w:ascii="Arial" w:hAnsi="Arial" w:cs="Arial"/>
                      <w:i/>
                      <w:iCs/>
                      <w:sz w:val="16"/>
                      <w:szCs w:val="16"/>
                    </w:rPr>
                    <w:t>)</w:t>
                  </w:r>
                </w:p>
              </w:tc>
              <w:tc>
                <w:tcPr>
                  <w:tcW w:w="4198" w:type="dxa"/>
                  <w:shd w:val="clear" w:color="auto" w:fill="auto"/>
                  <w:vAlign w:val="center"/>
                </w:tcPr>
                <w:p w14:paraId="7C53F63F" w14:textId="77777777" w:rsidR="00AF074D" w:rsidRPr="00976999" w:rsidRDefault="00FE3152" w:rsidP="00454E03">
                  <w:pPr>
                    <w:tabs>
                      <w:tab w:val="left" w:pos="190"/>
                      <w:tab w:val="left" w:pos="290"/>
                    </w:tabs>
                    <w:spacing w:before="60" w:after="60"/>
                    <w:ind w:left="1538"/>
                    <w:rPr>
                      <w:rFonts w:ascii="Arial" w:hAnsi="Arial" w:cs="Arial"/>
                      <w:sz w:val="18"/>
                      <w:szCs w:val="18"/>
                    </w:rPr>
                  </w:pPr>
                  <w:r w:rsidRPr="00976999">
                    <w:rPr>
                      <w:rFonts w:ascii="Arial" w:hAnsi="Arial" w:cs="Arial"/>
                      <w:sz w:val="18"/>
                      <w:szCs w:val="18"/>
                    </w:rPr>
                    <w:fldChar w:fldCharType="begin">
                      <w:ffData>
                        <w:name w:val=""/>
                        <w:enabled/>
                        <w:calcOnExit w:val="0"/>
                        <w:checkBox>
                          <w:size w:val="22"/>
                          <w:default w:val="0"/>
                        </w:checkBox>
                      </w:ffData>
                    </w:fldChar>
                  </w:r>
                  <w:r w:rsidRPr="00976999">
                    <w:rPr>
                      <w:rFonts w:ascii="Arial" w:hAnsi="Arial" w:cs="Arial"/>
                      <w:sz w:val="18"/>
                      <w:szCs w:val="18"/>
                    </w:rPr>
                    <w:instrText xml:space="preserve"> FORMCHECKBOX </w:instrText>
                  </w:r>
                  <w:r w:rsidR="0036090A">
                    <w:rPr>
                      <w:rFonts w:ascii="Arial" w:hAnsi="Arial" w:cs="Arial"/>
                      <w:sz w:val="18"/>
                      <w:szCs w:val="18"/>
                    </w:rPr>
                  </w:r>
                  <w:r w:rsidR="0036090A">
                    <w:rPr>
                      <w:rFonts w:ascii="Arial" w:hAnsi="Arial" w:cs="Arial"/>
                      <w:sz w:val="18"/>
                      <w:szCs w:val="18"/>
                    </w:rPr>
                    <w:fldChar w:fldCharType="separate"/>
                  </w:r>
                  <w:r w:rsidRPr="00976999">
                    <w:rPr>
                      <w:rFonts w:ascii="Arial" w:hAnsi="Arial" w:cs="Arial"/>
                      <w:sz w:val="18"/>
                      <w:szCs w:val="18"/>
                    </w:rPr>
                    <w:fldChar w:fldCharType="end"/>
                  </w:r>
                  <w:r w:rsidR="00952A97" w:rsidRPr="00976999">
                    <w:rPr>
                      <w:rFonts w:ascii="Arial" w:hAnsi="Arial" w:cs="Arial"/>
                      <w:sz w:val="18"/>
                      <w:szCs w:val="18"/>
                      <w:lang w:val="en-GB"/>
                    </w:rPr>
                    <w:t xml:space="preserve"> </w:t>
                  </w:r>
                  <w:r w:rsidR="00AF074D" w:rsidRPr="00976999">
                    <w:rPr>
                      <w:rFonts w:ascii="Arial" w:hAnsi="Arial" w:cs="Arial"/>
                      <w:sz w:val="18"/>
                      <w:szCs w:val="18"/>
                    </w:rPr>
                    <w:t>L3H:</w:t>
                  </w:r>
                </w:p>
              </w:tc>
            </w:tr>
            <w:tr w:rsidR="00976999" w:rsidRPr="00976999" w14:paraId="3444C5CD" w14:textId="77777777" w:rsidTr="00454E03">
              <w:tblPrEx>
                <w:tblBorders>
                  <w:insideH w:val="none" w:sz="0" w:space="0" w:color="auto"/>
                </w:tblBorders>
              </w:tblPrEx>
              <w:tc>
                <w:tcPr>
                  <w:tcW w:w="5584" w:type="dxa"/>
                  <w:gridSpan w:val="2"/>
                  <w:shd w:val="clear" w:color="auto" w:fill="auto"/>
                </w:tcPr>
                <w:p w14:paraId="68263E1A" w14:textId="77777777" w:rsidR="00AF074D" w:rsidRPr="00976999" w:rsidRDefault="00AF074D" w:rsidP="003A71C9">
                  <w:pPr>
                    <w:tabs>
                      <w:tab w:val="left" w:pos="190"/>
                      <w:tab w:val="left" w:pos="290"/>
                    </w:tabs>
                    <w:spacing w:before="60" w:after="60"/>
                    <w:rPr>
                      <w:rFonts w:ascii="Arial" w:hAnsi="Arial" w:cs="Arial"/>
                      <w:sz w:val="18"/>
                      <w:szCs w:val="18"/>
                    </w:rPr>
                  </w:pPr>
                  <w:r w:rsidRPr="00976999">
                    <w:rPr>
                      <w:rFonts w:ascii="Arial" w:hAnsi="Arial" w:cs="Arial"/>
                      <w:sz w:val="18"/>
                      <w:szCs w:val="18"/>
                    </w:rPr>
                    <w:t>ballons à gaz,</w:t>
                  </w:r>
                  <w:r w:rsidRPr="00976999">
                    <w:rPr>
                      <w:rFonts w:ascii="Arial" w:hAnsi="Arial" w:cs="Arial"/>
                      <w:i/>
                      <w:sz w:val="18"/>
                      <w:szCs w:val="18"/>
                    </w:rPr>
                    <w:t xml:space="preserve"> </w:t>
                  </w:r>
                  <w:r w:rsidRPr="00976999">
                    <w:rPr>
                      <w:rFonts w:ascii="Arial" w:hAnsi="Arial" w:cs="Arial"/>
                      <w:i/>
                      <w:iCs/>
                      <w:sz w:val="16"/>
                      <w:szCs w:val="16"/>
                    </w:rPr>
                    <w:t>(</w:t>
                  </w:r>
                  <w:proofErr w:type="spellStart"/>
                  <w:r w:rsidRPr="00976999">
                    <w:rPr>
                      <w:rFonts w:ascii="Arial" w:hAnsi="Arial" w:cs="Arial"/>
                      <w:i/>
                      <w:iCs/>
                      <w:sz w:val="16"/>
                      <w:szCs w:val="16"/>
                    </w:rPr>
                    <w:t>gas</w:t>
                  </w:r>
                  <w:proofErr w:type="spellEnd"/>
                  <w:r w:rsidRPr="00976999">
                    <w:rPr>
                      <w:rFonts w:ascii="Arial" w:hAnsi="Arial" w:cs="Arial"/>
                      <w:i/>
                      <w:iCs/>
                      <w:sz w:val="16"/>
                      <w:szCs w:val="16"/>
                    </w:rPr>
                    <w:t xml:space="preserve"> </w:t>
                  </w:r>
                  <w:proofErr w:type="spellStart"/>
                  <w:r w:rsidRPr="00976999">
                    <w:rPr>
                      <w:rFonts w:ascii="Arial" w:hAnsi="Arial" w:cs="Arial"/>
                      <w:i/>
                      <w:iCs/>
                      <w:sz w:val="16"/>
                      <w:szCs w:val="16"/>
                    </w:rPr>
                    <w:t>balloons</w:t>
                  </w:r>
                  <w:proofErr w:type="spellEnd"/>
                  <w:r w:rsidRPr="00976999">
                    <w:rPr>
                      <w:rFonts w:ascii="Arial" w:hAnsi="Arial" w:cs="Arial"/>
                      <w:i/>
                      <w:iCs/>
                      <w:sz w:val="16"/>
                      <w:szCs w:val="16"/>
                    </w:rPr>
                    <w:t>)</w:t>
                  </w:r>
                </w:p>
              </w:tc>
              <w:tc>
                <w:tcPr>
                  <w:tcW w:w="4198" w:type="dxa"/>
                  <w:shd w:val="clear" w:color="auto" w:fill="auto"/>
                  <w:vAlign w:val="center"/>
                </w:tcPr>
                <w:p w14:paraId="1E295F96" w14:textId="77777777" w:rsidR="00AF074D" w:rsidRPr="00976999" w:rsidRDefault="00FE3152" w:rsidP="00454E03">
                  <w:pPr>
                    <w:tabs>
                      <w:tab w:val="left" w:pos="190"/>
                      <w:tab w:val="left" w:pos="290"/>
                    </w:tabs>
                    <w:spacing w:before="60" w:after="60"/>
                    <w:ind w:left="1538"/>
                    <w:rPr>
                      <w:rFonts w:ascii="Arial" w:hAnsi="Arial" w:cs="Arial"/>
                      <w:sz w:val="18"/>
                      <w:szCs w:val="18"/>
                      <w:lang w:val="en-GB"/>
                    </w:rPr>
                  </w:pPr>
                  <w:r w:rsidRPr="00976999">
                    <w:rPr>
                      <w:rFonts w:ascii="Arial" w:hAnsi="Arial" w:cs="Arial"/>
                      <w:sz w:val="18"/>
                      <w:szCs w:val="18"/>
                    </w:rPr>
                    <w:fldChar w:fldCharType="begin">
                      <w:ffData>
                        <w:name w:val=""/>
                        <w:enabled/>
                        <w:calcOnExit w:val="0"/>
                        <w:checkBox>
                          <w:size w:val="22"/>
                          <w:default w:val="0"/>
                        </w:checkBox>
                      </w:ffData>
                    </w:fldChar>
                  </w:r>
                  <w:r w:rsidRPr="00976999">
                    <w:rPr>
                      <w:rFonts w:ascii="Arial" w:hAnsi="Arial" w:cs="Arial"/>
                      <w:sz w:val="18"/>
                      <w:szCs w:val="18"/>
                    </w:rPr>
                    <w:instrText xml:space="preserve"> FORMCHECKBOX </w:instrText>
                  </w:r>
                  <w:r w:rsidR="0036090A">
                    <w:rPr>
                      <w:rFonts w:ascii="Arial" w:hAnsi="Arial" w:cs="Arial"/>
                      <w:sz w:val="18"/>
                      <w:szCs w:val="18"/>
                    </w:rPr>
                  </w:r>
                  <w:r w:rsidR="0036090A">
                    <w:rPr>
                      <w:rFonts w:ascii="Arial" w:hAnsi="Arial" w:cs="Arial"/>
                      <w:sz w:val="18"/>
                      <w:szCs w:val="18"/>
                    </w:rPr>
                    <w:fldChar w:fldCharType="separate"/>
                  </w:r>
                  <w:r w:rsidRPr="00976999">
                    <w:rPr>
                      <w:rFonts w:ascii="Arial" w:hAnsi="Arial" w:cs="Arial"/>
                      <w:sz w:val="18"/>
                      <w:szCs w:val="18"/>
                    </w:rPr>
                    <w:fldChar w:fldCharType="end"/>
                  </w:r>
                  <w:r w:rsidR="00952A97" w:rsidRPr="00976999">
                    <w:rPr>
                      <w:rFonts w:ascii="Arial" w:hAnsi="Arial" w:cs="Arial"/>
                      <w:sz w:val="18"/>
                      <w:szCs w:val="18"/>
                      <w:lang w:val="en-GB"/>
                    </w:rPr>
                    <w:t xml:space="preserve"> </w:t>
                  </w:r>
                  <w:r w:rsidR="00AF074D" w:rsidRPr="00976999">
                    <w:rPr>
                      <w:rFonts w:ascii="Arial" w:hAnsi="Arial" w:cs="Arial"/>
                      <w:sz w:val="18"/>
                      <w:szCs w:val="18"/>
                    </w:rPr>
                    <w:t>L3G:</w:t>
                  </w:r>
                </w:p>
              </w:tc>
            </w:tr>
            <w:tr w:rsidR="00976999" w:rsidRPr="00976999" w14:paraId="170D88D1" w14:textId="77777777" w:rsidTr="00454E03">
              <w:tblPrEx>
                <w:tblBorders>
                  <w:insideH w:val="none" w:sz="0" w:space="0" w:color="auto"/>
                </w:tblBorders>
              </w:tblPrEx>
              <w:tc>
                <w:tcPr>
                  <w:tcW w:w="5584" w:type="dxa"/>
                  <w:gridSpan w:val="2"/>
                  <w:shd w:val="clear" w:color="auto" w:fill="auto"/>
                </w:tcPr>
                <w:p w14:paraId="4D6507D0" w14:textId="77777777" w:rsidR="00AF074D" w:rsidRPr="00976999" w:rsidRDefault="00AF074D" w:rsidP="003A71C9">
                  <w:pPr>
                    <w:tabs>
                      <w:tab w:val="left" w:pos="190"/>
                      <w:tab w:val="left" w:pos="290"/>
                    </w:tabs>
                    <w:spacing w:before="60" w:after="60"/>
                    <w:rPr>
                      <w:rFonts w:ascii="Arial" w:hAnsi="Arial" w:cs="Arial"/>
                      <w:sz w:val="18"/>
                      <w:szCs w:val="18"/>
                    </w:rPr>
                  </w:pPr>
                  <w:r w:rsidRPr="00976999">
                    <w:rPr>
                      <w:rFonts w:ascii="Arial" w:hAnsi="Arial" w:cs="Arial"/>
                      <w:sz w:val="18"/>
                      <w:szCs w:val="18"/>
                    </w:rPr>
                    <w:t xml:space="preserve">dirigeables à air chaud, </w:t>
                  </w:r>
                  <w:r w:rsidRPr="00976999">
                    <w:rPr>
                      <w:rFonts w:ascii="Arial" w:hAnsi="Arial" w:cs="Arial"/>
                      <w:i/>
                      <w:iCs/>
                      <w:sz w:val="16"/>
                      <w:szCs w:val="16"/>
                    </w:rPr>
                    <w:t xml:space="preserve">(Hot-air </w:t>
                  </w:r>
                  <w:proofErr w:type="spellStart"/>
                  <w:r w:rsidRPr="00976999">
                    <w:rPr>
                      <w:rFonts w:ascii="Arial" w:hAnsi="Arial" w:cs="Arial"/>
                      <w:i/>
                      <w:iCs/>
                      <w:sz w:val="16"/>
                      <w:szCs w:val="16"/>
                    </w:rPr>
                    <w:t>airships</w:t>
                  </w:r>
                  <w:proofErr w:type="spellEnd"/>
                  <w:r w:rsidRPr="00976999">
                    <w:rPr>
                      <w:rFonts w:ascii="Arial" w:hAnsi="Arial" w:cs="Arial"/>
                      <w:i/>
                      <w:iCs/>
                      <w:sz w:val="16"/>
                      <w:szCs w:val="16"/>
                    </w:rPr>
                    <w:t>)</w:t>
                  </w:r>
                </w:p>
              </w:tc>
              <w:tc>
                <w:tcPr>
                  <w:tcW w:w="4198" w:type="dxa"/>
                  <w:shd w:val="clear" w:color="auto" w:fill="auto"/>
                  <w:vAlign w:val="center"/>
                </w:tcPr>
                <w:p w14:paraId="37E99533" w14:textId="77777777" w:rsidR="00AF074D" w:rsidRPr="00976999" w:rsidRDefault="00FE3152" w:rsidP="00454E03">
                  <w:pPr>
                    <w:tabs>
                      <w:tab w:val="left" w:pos="190"/>
                      <w:tab w:val="left" w:pos="290"/>
                    </w:tabs>
                    <w:spacing w:before="60" w:after="60"/>
                    <w:ind w:left="1538"/>
                    <w:rPr>
                      <w:rFonts w:ascii="Arial" w:hAnsi="Arial" w:cs="Arial"/>
                      <w:sz w:val="18"/>
                      <w:szCs w:val="18"/>
                    </w:rPr>
                  </w:pPr>
                  <w:r w:rsidRPr="00976999">
                    <w:rPr>
                      <w:rFonts w:ascii="Arial" w:hAnsi="Arial" w:cs="Arial"/>
                      <w:sz w:val="18"/>
                      <w:szCs w:val="18"/>
                    </w:rPr>
                    <w:fldChar w:fldCharType="begin">
                      <w:ffData>
                        <w:name w:val=""/>
                        <w:enabled/>
                        <w:calcOnExit w:val="0"/>
                        <w:checkBox>
                          <w:size w:val="22"/>
                          <w:default w:val="0"/>
                        </w:checkBox>
                      </w:ffData>
                    </w:fldChar>
                  </w:r>
                  <w:r w:rsidRPr="00976999">
                    <w:rPr>
                      <w:rFonts w:ascii="Arial" w:hAnsi="Arial" w:cs="Arial"/>
                      <w:sz w:val="18"/>
                      <w:szCs w:val="18"/>
                    </w:rPr>
                    <w:instrText xml:space="preserve"> FORMCHECKBOX </w:instrText>
                  </w:r>
                  <w:r w:rsidR="0036090A">
                    <w:rPr>
                      <w:rFonts w:ascii="Arial" w:hAnsi="Arial" w:cs="Arial"/>
                      <w:sz w:val="18"/>
                      <w:szCs w:val="18"/>
                    </w:rPr>
                  </w:r>
                  <w:r w:rsidR="0036090A">
                    <w:rPr>
                      <w:rFonts w:ascii="Arial" w:hAnsi="Arial" w:cs="Arial"/>
                      <w:sz w:val="18"/>
                      <w:szCs w:val="18"/>
                    </w:rPr>
                    <w:fldChar w:fldCharType="separate"/>
                  </w:r>
                  <w:r w:rsidRPr="00976999">
                    <w:rPr>
                      <w:rFonts w:ascii="Arial" w:hAnsi="Arial" w:cs="Arial"/>
                      <w:sz w:val="18"/>
                      <w:szCs w:val="18"/>
                    </w:rPr>
                    <w:fldChar w:fldCharType="end"/>
                  </w:r>
                  <w:r w:rsidR="00AF074D" w:rsidRPr="00976999">
                    <w:rPr>
                      <w:rFonts w:ascii="Arial" w:hAnsi="Arial" w:cs="Arial"/>
                      <w:sz w:val="18"/>
                      <w:szCs w:val="18"/>
                      <w:lang w:val="en-GB"/>
                    </w:rPr>
                    <w:t xml:space="preserve"> </w:t>
                  </w:r>
                  <w:r w:rsidR="00AF074D" w:rsidRPr="00976999">
                    <w:rPr>
                      <w:rFonts w:ascii="Arial" w:hAnsi="Arial" w:cs="Arial"/>
                      <w:sz w:val="18"/>
                      <w:szCs w:val="18"/>
                    </w:rPr>
                    <w:t>L4H:</w:t>
                  </w:r>
                </w:p>
              </w:tc>
            </w:tr>
            <w:tr w:rsidR="00976999" w:rsidRPr="00976999" w14:paraId="4FB27B67" w14:textId="77777777" w:rsidTr="00154151">
              <w:tblPrEx>
                <w:tblBorders>
                  <w:insideH w:val="none" w:sz="0" w:space="0" w:color="auto"/>
                </w:tblBorders>
              </w:tblPrEx>
              <w:tc>
                <w:tcPr>
                  <w:tcW w:w="5584" w:type="dxa"/>
                  <w:gridSpan w:val="2"/>
                  <w:shd w:val="clear" w:color="auto" w:fill="auto"/>
                </w:tcPr>
                <w:p w14:paraId="7D4671BE" w14:textId="77777777" w:rsidR="00AF074D" w:rsidRPr="00976999" w:rsidRDefault="00AF074D" w:rsidP="003A71C9">
                  <w:pPr>
                    <w:tabs>
                      <w:tab w:val="left" w:pos="190"/>
                      <w:tab w:val="left" w:pos="290"/>
                    </w:tabs>
                    <w:spacing w:before="60" w:after="60"/>
                    <w:rPr>
                      <w:rFonts w:ascii="Arial" w:hAnsi="Arial" w:cs="Arial"/>
                      <w:sz w:val="18"/>
                      <w:szCs w:val="18"/>
                    </w:rPr>
                  </w:pPr>
                  <w:r w:rsidRPr="00976999">
                    <w:rPr>
                      <w:rFonts w:ascii="Arial" w:hAnsi="Arial" w:cs="Arial"/>
                      <w:sz w:val="18"/>
                      <w:szCs w:val="18"/>
                    </w:rPr>
                    <w:t>dirigeables à gaz ELA2,</w:t>
                  </w:r>
                  <w:r w:rsidRPr="00976999">
                    <w:rPr>
                      <w:rFonts w:ascii="Arial" w:hAnsi="Arial" w:cs="Arial"/>
                      <w:i/>
                      <w:sz w:val="18"/>
                      <w:szCs w:val="18"/>
                    </w:rPr>
                    <w:t xml:space="preserve"> </w:t>
                  </w:r>
                  <w:r w:rsidRPr="00976999">
                    <w:rPr>
                      <w:rFonts w:ascii="Arial" w:hAnsi="Arial" w:cs="Arial"/>
                      <w:i/>
                      <w:iCs/>
                      <w:sz w:val="16"/>
                      <w:szCs w:val="16"/>
                    </w:rPr>
                    <w:t xml:space="preserve">(ELA2 </w:t>
                  </w:r>
                  <w:proofErr w:type="spellStart"/>
                  <w:r w:rsidRPr="00976999">
                    <w:rPr>
                      <w:rFonts w:ascii="Arial" w:hAnsi="Arial" w:cs="Arial"/>
                      <w:i/>
                      <w:iCs/>
                      <w:sz w:val="16"/>
                      <w:szCs w:val="16"/>
                    </w:rPr>
                    <w:t>gas</w:t>
                  </w:r>
                  <w:proofErr w:type="spellEnd"/>
                  <w:r w:rsidRPr="00976999">
                    <w:rPr>
                      <w:rFonts w:ascii="Arial" w:hAnsi="Arial" w:cs="Arial"/>
                      <w:i/>
                      <w:iCs/>
                      <w:sz w:val="16"/>
                      <w:szCs w:val="16"/>
                    </w:rPr>
                    <w:t xml:space="preserve"> </w:t>
                  </w:r>
                  <w:proofErr w:type="spellStart"/>
                  <w:r w:rsidRPr="00976999">
                    <w:rPr>
                      <w:rFonts w:ascii="Arial" w:hAnsi="Arial" w:cs="Arial"/>
                      <w:i/>
                      <w:iCs/>
                      <w:sz w:val="16"/>
                      <w:szCs w:val="16"/>
                    </w:rPr>
                    <w:t>airships</w:t>
                  </w:r>
                  <w:proofErr w:type="spellEnd"/>
                  <w:r w:rsidRPr="00976999">
                    <w:rPr>
                      <w:rFonts w:ascii="Arial" w:hAnsi="Arial" w:cs="Arial"/>
                      <w:i/>
                      <w:iCs/>
                      <w:sz w:val="16"/>
                      <w:szCs w:val="16"/>
                    </w:rPr>
                    <w:t>)</w:t>
                  </w:r>
                  <w:r w:rsidRPr="00976999">
                    <w:rPr>
                      <w:rFonts w:ascii="Arial" w:hAnsi="Arial" w:cs="Arial"/>
                      <w:i/>
                      <w:sz w:val="18"/>
                      <w:szCs w:val="18"/>
                    </w:rPr>
                    <w:t xml:space="preserve"> </w:t>
                  </w:r>
                </w:p>
              </w:tc>
              <w:tc>
                <w:tcPr>
                  <w:tcW w:w="4198" w:type="dxa"/>
                  <w:shd w:val="clear" w:color="auto" w:fill="auto"/>
                  <w:vAlign w:val="center"/>
                </w:tcPr>
                <w:p w14:paraId="12869298" w14:textId="77777777" w:rsidR="00AF074D" w:rsidRPr="00976999" w:rsidRDefault="00FE3152" w:rsidP="00454E03">
                  <w:pPr>
                    <w:tabs>
                      <w:tab w:val="left" w:pos="190"/>
                      <w:tab w:val="left" w:pos="290"/>
                    </w:tabs>
                    <w:spacing w:before="60" w:after="60"/>
                    <w:ind w:left="1538"/>
                    <w:rPr>
                      <w:rFonts w:ascii="Arial" w:hAnsi="Arial" w:cs="Arial"/>
                      <w:sz w:val="18"/>
                      <w:szCs w:val="18"/>
                    </w:rPr>
                  </w:pPr>
                  <w:r w:rsidRPr="00976999">
                    <w:rPr>
                      <w:rFonts w:ascii="Arial" w:hAnsi="Arial" w:cs="Arial"/>
                      <w:sz w:val="18"/>
                      <w:szCs w:val="18"/>
                    </w:rPr>
                    <w:fldChar w:fldCharType="begin">
                      <w:ffData>
                        <w:name w:val=""/>
                        <w:enabled/>
                        <w:calcOnExit w:val="0"/>
                        <w:checkBox>
                          <w:size w:val="22"/>
                          <w:default w:val="0"/>
                        </w:checkBox>
                      </w:ffData>
                    </w:fldChar>
                  </w:r>
                  <w:r w:rsidRPr="00976999">
                    <w:rPr>
                      <w:rFonts w:ascii="Arial" w:hAnsi="Arial" w:cs="Arial"/>
                      <w:sz w:val="18"/>
                      <w:szCs w:val="18"/>
                    </w:rPr>
                    <w:instrText xml:space="preserve"> FORMCHECKBOX </w:instrText>
                  </w:r>
                  <w:r w:rsidR="0036090A">
                    <w:rPr>
                      <w:rFonts w:ascii="Arial" w:hAnsi="Arial" w:cs="Arial"/>
                      <w:sz w:val="18"/>
                      <w:szCs w:val="18"/>
                    </w:rPr>
                  </w:r>
                  <w:r w:rsidR="0036090A">
                    <w:rPr>
                      <w:rFonts w:ascii="Arial" w:hAnsi="Arial" w:cs="Arial"/>
                      <w:sz w:val="18"/>
                      <w:szCs w:val="18"/>
                    </w:rPr>
                    <w:fldChar w:fldCharType="separate"/>
                  </w:r>
                  <w:r w:rsidRPr="00976999">
                    <w:rPr>
                      <w:rFonts w:ascii="Arial" w:hAnsi="Arial" w:cs="Arial"/>
                      <w:sz w:val="18"/>
                      <w:szCs w:val="18"/>
                    </w:rPr>
                    <w:fldChar w:fldCharType="end"/>
                  </w:r>
                  <w:r w:rsidR="00AF074D" w:rsidRPr="00976999">
                    <w:rPr>
                      <w:rFonts w:ascii="Arial" w:hAnsi="Arial" w:cs="Arial"/>
                      <w:sz w:val="18"/>
                      <w:szCs w:val="18"/>
                      <w:lang w:val="en-GB"/>
                    </w:rPr>
                    <w:t xml:space="preserve"> </w:t>
                  </w:r>
                  <w:r w:rsidR="00AF074D" w:rsidRPr="00976999">
                    <w:rPr>
                      <w:rFonts w:ascii="Arial" w:hAnsi="Arial" w:cs="Arial"/>
                      <w:sz w:val="18"/>
                      <w:szCs w:val="18"/>
                    </w:rPr>
                    <w:t>L4G:</w:t>
                  </w:r>
                </w:p>
              </w:tc>
            </w:tr>
            <w:tr w:rsidR="00976999" w:rsidRPr="00976999" w14:paraId="7A1409EE" w14:textId="77777777" w:rsidTr="00154151">
              <w:tblPrEx>
                <w:tblBorders>
                  <w:insideH w:val="none" w:sz="0" w:space="0" w:color="auto"/>
                </w:tblBorders>
              </w:tblPrEx>
              <w:tc>
                <w:tcPr>
                  <w:tcW w:w="5584" w:type="dxa"/>
                  <w:gridSpan w:val="2"/>
                  <w:shd w:val="clear" w:color="auto" w:fill="auto"/>
                </w:tcPr>
                <w:p w14:paraId="0D350260" w14:textId="77777777" w:rsidR="00AF074D" w:rsidRPr="00976999" w:rsidRDefault="00AF074D" w:rsidP="003A71C9">
                  <w:pPr>
                    <w:tabs>
                      <w:tab w:val="left" w:pos="190"/>
                      <w:tab w:val="left" w:pos="290"/>
                    </w:tabs>
                    <w:spacing w:before="60" w:after="60"/>
                    <w:rPr>
                      <w:rFonts w:ascii="Arial" w:hAnsi="Arial" w:cs="Arial"/>
                      <w:sz w:val="18"/>
                      <w:szCs w:val="18"/>
                      <w:lang w:val="en-US"/>
                    </w:rPr>
                  </w:pPr>
                  <w:r w:rsidRPr="00976999">
                    <w:rPr>
                      <w:rFonts w:ascii="Arial" w:hAnsi="Arial" w:cs="Arial"/>
                      <w:sz w:val="18"/>
                      <w:szCs w:val="18"/>
                    </w:rPr>
                    <w:t>dirigeables à gaz autres que ELA2</w:t>
                  </w:r>
                  <w:r w:rsidRPr="00976999">
                    <w:rPr>
                      <w:rFonts w:ascii="Arial" w:hAnsi="Arial" w:cs="Arial"/>
                      <w:i/>
                      <w:iCs/>
                      <w:sz w:val="16"/>
                      <w:szCs w:val="16"/>
                    </w:rPr>
                    <w:t xml:space="preserve">. </w:t>
                  </w:r>
                  <w:r w:rsidRPr="00976999">
                    <w:rPr>
                      <w:rFonts w:ascii="Arial" w:hAnsi="Arial" w:cs="Arial"/>
                      <w:i/>
                      <w:iCs/>
                      <w:sz w:val="16"/>
                      <w:szCs w:val="16"/>
                      <w:lang w:val="en-GB"/>
                    </w:rPr>
                    <w:t>(Gas airship other than ELA2)</w:t>
                  </w:r>
                </w:p>
              </w:tc>
              <w:tc>
                <w:tcPr>
                  <w:tcW w:w="4198" w:type="dxa"/>
                  <w:shd w:val="clear" w:color="auto" w:fill="auto"/>
                  <w:vAlign w:val="center"/>
                </w:tcPr>
                <w:p w14:paraId="45A8DC30" w14:textId="77777777" w:rsidR="00AF074D" w:rsidRPr="00976999" w:rsidRDefault="00FE3152" w:rsidP="00454E03">
                  <w:pPr>
                    <w:tabs>
                      <w:tab w:val="left" w:pos="190"/>
                      <w:tab w:val="left" w:pos="290"/>
                    </w:tabs>
                    <w:spacing w:before="60" w:after="60"/>
                    <w:ind w:left="1538"/>
                    <w:rPr>
                      <w:rFonts w:ascii="Arial" w:hAnsi="Arial" w:cs="Arial"/>
                      <w:sz w:val="18"/>
                      <w:szCs w:val="18"/>
                      <w:lang w:val="en-GB"/>
                    </w:rPr>
                  </w:pPr>
                  <w:r w:rsidRPr="00976999">
                    <w:rPr>
                      <w:rFonts w:ascii="Arial" w:hAnsi="Arial" w:cs="Arial"/>
                      <w:sz w:val="18"/>
                      <w:szCs w:val="18"/>
                    </w:rPr>
                    <w:fldChar w:fldCharType="begin">
                      <w:ffData>
                        <w:name w:val=""/>
                        <w:enabled/>
                        <w:calcOnExit w:val="0"/>
                        <w:checkBox>
                          <w:size w:val="22"/>
                          <w:default w:val="0"/>
                        </w:checkBox>
                      </w:ffData>
                    </w:fldChar>
                  </w:r>
                  <w:r w:rsidRPr="00976999">
                    <w:rPr>
                      <w:rFonts w:ascii="Arial" w:hAnsi="Arial" w:cs="Arial"/>
                      <w:sz w:val="18"/>
                      <w:szCs w:val="18"/>
                    </w:rPr>
                    <w:instrText xml:space="preserve"> FORMCHECKBOX </w:instrText>
                  </w:r>
                  <w:r w:rsidR="0036090A">
                    <w:rPr>
                      <w:rFonts w:ascii="Arial" w:hAnsi="Arial" w:cs="Arial"/>
                      <w:sz w:val="18"/>
                      <w:szCs w:val="18"/>
                    </w:rPr>
                  </w:r>
                  <w:r w:rsidR="0036090A">
                    <w:rPr>
                      <w:rFonts w:ascii="Arial" w:hAnsi="Arial" w:cs="Arial"/>
                      <w:sz w:val="18"/>
                      <w:szCs w:val="18"/>
                    </w:rPr>
                    <w:fldChar w:fldCharType="separate"/>
                  </w:r>
                  <w:r w:rsidRPr="00976999">
                    <w:rPr>
                      <w:rFonts w:ascii="Arial" w:hAnsi="Arial" w:cs="Arial"/>
                      <w:sz w:val="18"/>
                      <w:szCs w:val="18"/>
                    </w:rPr>
                    <w:fldChar w:fldCharType="end"/>
                  </w:r>
                  <w:r w:rsidR="00AF074D" w:rsidRPr="00976999">
                    <w:rPr>
                      <w:rFonts w:ascii="Arial" w:hAnsi="Arial" w:cs="Arial"/>
                      <w:sz w:val="18"/>
                      <w:szCs w:val="18"/>
                    </w:rPr>
                    <w:t xml:space="preserve"> L5</w:t>
                  </w:r>
                </w:p>
              </w:tc>
            </w:tr>
          </w:tbl>
          <w:p w14:paraId="6DCDF043" w14:textId="77777777" w:rsidR="00AF074D" w:rsidRPr="00976999" w:rsidRDefault="00AF074D" w:rsidP="00937BA9">
            <w:pPr>
              <w:rPr>
                <w:rFonts w:ascii="Arial" w:hAnsi="Arial" w:cs="Arial"/>
                <w:sz w:val="16"/>
                <w:szCs w:val="16"/>
              </w:rPr>
            </w:pPr>
          </w:p>
        </w:tc>
      </w:tr>
    </w:tbl>
    <w:p w14:paraId="2A826A6C" w14:textId="77777777" w:rsidR="00BF1D93" w:rsidRPr="00976999" w:rsidRDefault="00953951" w:rsidP="00A07697">
      <w:pPr>
        <w:rPr>
          <w:rFonts w:ascii="Arial" w:hAnsi="Arial" w:cs="Arial"/>
          <w:sz w:val="20"/>
          <w:szCs w:val="20"/>
        </w:rPr>
        <w:sectPr w:rsidR="00BF1D93" w:rsidRPr="00976999" w:rsidSect="00154151">
          <w:pgSz w:w="11906" w:h="16838"/>
          <w:pgMar w:top="360" w:right="1417" w:bottom="568" w:left="1417" w:header="708" w:footer="499" w:gutter="0"/>
          <w:cols w:space="708"/>
          <w:docGrid w:linePitch="360"/>
        </w:sectPr>
      </w:pPr>
      <w:r>
        <w:rPr>
          <w:rFonts w:ascii="Arial" w:hAnsi="Arial" w:cs="Arial"/>
          <w:noProof/>
          <w:sz w:val="20"/>
          <w:szCs w:val="20"/>
        </w:rPr>
        <mc:AlternateContent>
          <mc:Choice Requires="wps">
            <w:drawing>
              <wp:anchor distT="0" distB="0" distL="114300" distR="114300" simplePos="0" relativeHeight="251728896" behindDoc="0" locked="0" layoutInCell="1" allowOverlap="1" wp14:anchorId="6E7B5CF6" wp14:editId="53DE6487">
                <wp:simplePos x="0" y="0"/>
                <wp:positionH relativeFrom="column">
                  <wp:posOffset>-594995</wp:posOffset>
                </wp:positionH>
                <wp:positionV relativeFrom="paragraph">
                  <wp:posOffset>2111375</wp:posOffset>
                </wp:positionV>
                <wp:extent cx="0" cy="190195"/>
                <wp:effectExtent l="0" t="0" r="38100" b="19685"/>
                <wp:wrapNone/>
                <wp:docPr id="73" name="Connecteur droit 73"/>
                <wp:cNvGraphicFramePr/>
                <a:graphic xmlns:a="http://schemas.openxmlformats.org/drawingml/2006/main">
                  <a:graphicData uri="http://schemas.microsoft.com/office/word/2010/wordprocessingShape">
                    <wps:wsp>
                      <wps:cNvCnPr/>
                      <wps:spPr>
                        <a:xfrm>
                          <a:off x="0" y="0"/>
                          <a:ext cx="0" cy="19019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D5F91E9" id="Connecteur droit 73" o:spid="_x0000_s1026" style="position:absolute;z-index:251728896;visibility:visible;mso-wrap-style:square;mso-wrap-distance-left:9pt;mso-wrap-distance-top:0;mso-wrap-distance-right:9pt;mso-wrap-distance-bottom:0;mso-position-horizontal:absolute;mso-position-horizontal-relative:text;mso-position-vertical:absolute;mso-position-vertical-relative:text" from="-46.85pt,166.25pt" to="-46.85pt,18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" strokecolor="black [3213]"/>
            </w:pict>
          </mc:Fallback>
        </mc:AlternateContent>
      </w:r>
    </w:p>
    <w:tbl>
      <w:tblPr>
        <w:tblW w:w="10774" w:type="dxa"/>
        <w:tblInd w:w="-719" w:type="dxa"/>
        <w:tblCellMar>
          <w:left w:w="70" w:type="dxa"/>
          <w:right w:w="70" w:type="dxa"/>
        </w:tblCellMar>
        <w:tblLook w:val="0000" w:firstRow="0" w:lastRow="0" w:firstColumn="0" w:lastColumn="0" w:noHBand="0" w:noVBand="0"/>
      </w:tblPr>
      <w:tblGrid>
        <w:gridCol w:w="10774"/>
      </w:tblGrid>
      <w:tr w:rsidR="00976999" w:rsidRPr="0091429F" w14:paraId="1DAEEC37" w14:textId="77777777" w:rsidTr="00812693">
        <w:trPr>
          <w:trHeight w:val="1260"/>
          <w:tblHeader/>
        </w:trPr>
        <w:tc>
          <w:tcPr>
            <w:tcW w:w="10774" w:type="dxa"/>
            <w:tcBorders>
              <w:top w:val="single" w:sz="8" w:space="0" w:color="auto"/>
              <w:left w:val="single" w:sz="8" w:space="0" w:color="auto"/>
              <w:bottom w:val="nil"/>
              <w:right w:val="single" w:sz="8" w:space="0" w:color="000000"/>
            </w:tcBorders>
            <w:shd w:val="clear" w:color="auto" w:fill="auto"/>
            <w:vAlign w:val="bottom"/>
          </w:tcPr>
          <w:p w14:paraId="6839854D" w14:textId="395AB969" w:rsidR="00BF1D93" w:rsidRPr="00976999" w:rsidRDefault="00953951" w:rsidP="00BF1D93">
            <w:pPr>
              <w:spacing w:before="60"/>
              <w:jc w:val="center"/>
              <w:rPr>
                <w:rFonts w:ascii="Arial" w:hAnsi="Arial" w:cs="Arial"/>
                <w:b/>
                <w:bCs/>
                <w:sz w:val="20"/>
                <w:szCs w:val="20"/>
              </w:rPr>
            </w:pPr>
            <w:r>
              <w:rPr>
                <w:noProof/>
              </w:rPr>
              <w:lastRenderedPageBreak/>
              <w:drawing>
                <wp:anchor distT="0" distB="0" distL="114300" distR="114300" simplePos="0" relativeHeight="251727872" behindDoc="0" locked="0" layoutInCell="1" allowOverlap="1" wp14:anchorId="3F2BAB82" wp14:editId="673B955F">
                  <wp:simplePos x="0" y="0"/>
                  <wp:positionH relativeFrom="column">
                    <wp:posOffset>6046470</wp:posOffset>
                  </wp:positionH>
                  <wp:positionV relativeFrom="paragraph">
                    <wp:posOffset>-288925</wp:posOffset>
                  </wp:positionV>
                  <wp:extent cx="682625" cy="474980"/>
                  <wp:effectExtent l="0" t="0" r="3175" b="1270"/>
                  <wp:wrapNone/>
                  <wp:docPr id="72" name="Imag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Image 45"/>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682625" cy="474980"/>
                          </a:xfrm>
                          <a:prstGeom prst="rect">
                            <a:avLst/>
                          </a:prstGeom>
                        </pic:spPr>
                      </pic:pic>
                    </a:graphicData>
                  </a:graphic>
                  <wp14:sizeRelH relativeFrom="margin">
                    <wp14:pctWidth>0</wp14:pctWidth>
                  </wp14:sizeRelH>
                  <wp14:sizeRelV relativeFrom="margin">
                    <wp14:pctHeight>0</wp14:pctHeight>
                  </wp14:sizeRelV>
                </wp:anchor>
              </w:drawing>
            </w:r>
            <w:r w:rsidRPr="00EB4E22">
              <w:rPr>
                <w:rFonts w:ascii="Arial" w:hAnsi="Arial" w:cs="Arial"/>
                <w:b/>
                <w:bCs/>
                <w:noProof/>
                <w:sz w:val="20"/>
                <w:szCs w:val="20"/>
              </w:rPr>
              <w:drawing>
                <wp:anchor distT="0" distB="0" distL="114300" distR="114300" simplePos="0" relativeHeight="251721728" behindDoc="0" locked="0" layoutInCell="1" allowOverlap="1" wp14:anchorId="6AF3FEDB" wp14:editId="04FAD8F4">
                  <wp:simplePos x="0" y="0"/>
                  <wp:positionH relativeFrom="column">
                    <wp:posOffset>-8890</wp:posOffset>
                  </wp:positionH>
                  <wp:positionV relativeFrom="paragraph">
                    <wp:posOffset>-383540</wp:posOffset>
                  </wp:positionV>
                  <wp:extent cx="1234440" cy="636905"/>
                  <wp:effectExtent l="0" t="0" r="0" b="0"/>
                  <wp:wrapNone/>
                  <wp:docPr id="69" name="Imag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 18"/>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234440" cy="636905"/>
                          </a:xfrm>
                          <a:prstGeom prst="rect">
                            <a:avLst/>
                          </a:prstGeom>
                        </pic:spPr>
                      </pic:pic>
                    </a:graphicData>
                  </a:graphic>
                  <wp14:sizeRelH relativeFrom="margin">
                    <wp14:pctWidth>0</wp14:pctWidth>
                  </wp14:sizeRelH>
                  <wp14:sizeRelV relativeFrom="margin">
                    <wp14:pctHeight>0</wp14:pctHeight>
                  </wp14:sizeRelV>
                </wp:anchor>
              </w:drawing>
            </w:r>
            <w:r w:rsidR="00BF1D93" w:rsidRPr="00976999">
              <w:rPr>
                <w:rFonts w:ascii="Arial" w:hAnsi="Arial" w:cs="Arial"/>
                <w:b/>
                <w:bCs/>
                <w:sz w:val="20"/>
                <w:szCs w:val="20"/>
              </w:rPr>
              <w:t>DIRECTION DE LA SÉCURITÉ DE L'AVIATION CIVILE    -    France</w:t>
            </w:r>
          </w:p>
          <w:p w14:paraId="01BBD389" w14:textId="6E273FAC" w:rsidR="00BF1D93" w:rsidRPr="0091429F" w:rsidRDefault="00BF1D93" w:rsidP="0091429F">
            <w:pPr>
              <w:spacing w:before="60"/>
              <w:jc w:val="center"/>
              <w:rPr>
                <w:rFonts w:ascii="Arial" w:hAnsi="Arial" w:cs="Arial"/>
                <w:b/>
                <w:bCs/>
                <w:sz w:val="20"/>
                <w:szCs w:val="20"/>
              </w:rPr>
            </w:pPr>
            <w:r w:rsidRPr="00976999">
              <w:rPr>
                <w:rFonts w:ascii="Arial" w:hAnsi="Arial" w:cs="Arial"/>
                <w:b/>
                <w:bCs/>
                <w:sz w:val="20"/>
                <w:szCs w:val="20"/>
              </w:rPr>
              <w:t xml:space="preserve">Membre de l'Union Européenne </w:t>
            </w:r>
            <w:r w:rsidRPr="0091429F">
              <w:rPr>
                <w:rFonts w:ascii="Arial" w:hAnsi="Arial" w:cs="Arial"/>
                <w:b/>
                <w:bCs/>
                <w:sz w:val="20"/>
                <w:szCs w:val="20"/>
              </w:rPr>
              <w:t xml:space="preserve">(A </w:t>
            </w:r>
            <w:proofErr w:type="spellStart"/>
            <w:r w:rsidRPr="0091429F">
              <w:rPr>
                <w:rFonts w:ascii="Arial" w:hAnsi="Arial" w:cs="Arial"/>
                <w:b/>
                <w:bCs/>
                <w:sz w:val="20"/>
                <w:szCs w:val="20"/>
              </w:rPr>
              <w:t>Member</w:t>
            </w:r>
            <w:proofErr w:type="spellEnd"/>
            <w:r w:rsidRPr="0091429F">
              <w:rPr>
                <w:rFonts w:ascii="Arial" w:hAnsi="Arial" w:cs="Arial"/>
                <w:b/>
                <w:bCs/>
                <w:sz w:val="20"/>
                <w:szCs w:val="20"/>
              </w:rPr>
              <w:t xml:space="preserve"> State of the </w:t>
            </w:r>
            <w:proofErr w:type="spellStart"/>
            <w:r w:rsidRPr="0091429F">
              <w:rPr>
                <w:rFonts w:ascii="Arial" w:hAnsi="Arial" w:cs="Arial"/>
                <w:b/>
                <w:bCs/>
                <w:sz w:val="20"/>
                <w:szCs w:val="20"/>
              </w:rPr>
              <w:t>European</w:t>
            </w:r>
            <w:proofErr w:type="spellEnd"/>
            <w:r w:rsidRPr="0091429F">
              <w:rPr>
                <w:rFonts w:ascii="Arial" w:hAnsi="Arial" w:cs="Arial"/>
                <w:b/>
                <w:bCs/>
                <w:sz w:val="20"/>
                <w:szCs w:val="20"/>
              </w:rPr>
              <w:t xml:space="preserve"> Union)</w:t>
            </w:r>
            <w:r w:rsidR="006B2540" w:rsidRPr="00EB4E22">
              <w:rPr>
                <w:rFonts w:ascii="Arial" w:hAnsi="Arial" w:cs="Arial"/>
                <w:b/>
                <w:bCs/>
                <w:sz w:val="20"/>
                <w:szCs w:val="20"/>
              </w:rPr>
              <w:t xml:space="preserve"> </w:t>
            </w:r>
          </w:p>
        </w:tc>
      </w:tr>
      <w:tr w:rsidR="00976999" w:rsidRPr="00976999" w14:paraId="13C2CDCE" w14:textId="77777777" w:rsidTr="00812693">
        <w:trPr>
          <w:trHeight w:val="248"/>
          <w:tblHeader/>
        </w:trPr>
        <w:tc>
          <w:tcPr>
            <w:tcW w:w="10774" w:type="dxa"/>
            <w:tcBorders>
              <w:top w:val="single" w:sz="8" w:space="0" w:color="auto"/>
              <w:left w:val="single" w:sz="8" w:space="0" w:color="auto"/>
              <w:bottom w:val="nil"/>
              <w:right w:val="single" w:sz="8" w:space="0" w:color="000000"/>
            </w:tcBorders>
            <w:shd w:val="clear" w:color="auto" w:fill="auto"/>
            <w:vAlign w:val="center"/>
          </w:tcPr>
          <w:p w14:paraId="5AA8AB5C" w14:textId="77777777" w:rsidR="00BF1D93" w:rsidRPr="00976999" w:rsidRDefault="00BF1D93" w:rsidP="00BF1D93">
            <w:pPr>
              <w:jc w:val="center"/>
              <w:rPr>
                <w:rFonts w:ascii="Arial" w:hAnsi="Arial" w:cs="Arial"/>
                <w:b/>
                <w:bCs/>
                <w:sz w:val="18"/>
                <w:szCs w:val="18"/>
              </w:rPr>
            </w:pPr>
            <w:r w:rsidRPr="00976999">
              <w:rPr>
                <w:rFonts w:ascii="Arial" w:hAnsi="Arial" w:cs="Arial"/>
                <w:b/>
                <w:bCs/>
                <w:sz w:val="18"/>
                <w:szCs w:val="18"/>
              </w:rPr>
              <w:t>FORMULAIRE DE DEMANDE OU DE MODIFICATION D'AGRÉMENT</w:t>
            </w:r>
          </w:p>
        </w:tc>
      </w:tr>
      <w:tr w:rsidR="00976999" w:rsidRPr="00526165" w14:paraId="38833DA4" w14:textId="77777777" w:rsidTr="00812693">
        <w:trPr>
          <w:trHeight w:val="240"/>
          <w:tblHeader/>
        </w:trPr>
        <w:tc>
          <w:tcPr>
            <w:tcW w:w="10774" w:type="dxa"/>
            <w:tcBorders>
              <w:top w:val="nil"/>
              <w:left w:val="single" w:sz="8" w:space="0" w:color="auto"/>
              <w:bottom w:val="single" w:sz="8" w:space="0" w:color="000000"/>
              <w:right w:val="single" w:sz="8" w:space="0" w:color="000000"/>
            </w:tcBorders>
            <w:shd w:val="clear" w:color="auto" w:fill="auto"/>
            <w:vAlign w:val="center"/>
          </w:tcPr>
          <w:p w14:paraId="335E0219" w14:textId="77777777" w:rsidR="00BF1D93" w:rsidRPr="00976999" w:rsidRDefault="00BF1D93" w:rsidP="00BF1D93">
            <w:pPr>
              <w:jc w:val="center"/>
              <w:rPr>
                <w:rFonts w:ascii="Arial" w:hAnsi="Arial" w:cs="Arial"/>
                <w:i/>
                <w:iCs/>
                <w:sz w:val="16"/>
                <w:szCs w:val="16"/>
                <w:lang w:val="en-GB"/>
              </w:rPr>
            </w:pPr>
            <w:r w:rsidRPr="00976999">
              <w:rPr>
                <w:rFonts w:ascii="Arial" w:hAnsi="Arial" w:cs="Arial"/>
                <w:i/>
                <w:iCs/>
                <w:sz w:val="16"/>
                <w:szCs w:val="16"/>
                <w:lang w:val="en-GB"/>
              </w:rPr>
              <w:t>(Application form for initial approval or change)</w:t>
            </w:r>
          </w:p>
        </w:tc>
      </w:tr>
      <w:tr w:rsidR="00976999" w:rsidRPr="00526165" w14:paraId="496140A0" w14:textId="77777777" w:rsidTr="00812693">
        <w:trPr>
          <w:trHeight w:val="240"/>
          <w:tblHeader/>
        </w:trPr>
        <w:tc>
          <w:tcPr>
            <w:tcW w:w="10774" w:type="dxa"/>
            <w:tcBorders>
              <w:top w:val="single" w:sz="8" w:space="0" w:color="000000"/>
              <w:left w:val="single" w:sz="8" w:space="0" w:color="auto"/>
              <w:bottom w:val="single" w:sz="8" w:space="0" w:color="000000"/>
              <w:right w:val="single" w:sz="8" w:space="0" w:color="000000"/>
            </w:tcBorders>
            <w:shd w:val="clear" w:color="auto" w:fill="auto"/>
            <w:vAlign w:val="center"/>
          </w:tcPr>
          <w:p w14:paraId="1DE09E23" w14:textId="4D342883" w:rsidR="00BF1D93" w:rsidRPr="00976999" w:rsidRDefault="00BF1D93" w:rsidP="00BF1D93">
            <w:pPr>
              <w:rPr>
                <w:rFonts w:ascii="Arial" w:hAnsi="Arial" w:cs="Arial"/>
                <w:sz w:val="20"/>
                <w:szCs w:val="20"/>
              </w:rPr>
            </w:pPr>
            <w:r w:rsidRPr="00976999">
              <w:rPr>
                <w:rFonts w:ascii="Arial" w:hAnsi="Arial" w:cs="Arial"/>
                <w:sz w:val="20"/>
                <w:szCs w:val="20"/>
              </w:rPr>
              <w:t>10C. Formation(s) de type dispensé(es) (à renseigner si demande Partie 147)</w:t>
            </w:r>
          </w:p>
          <w:p w14:paraId="4D1F6B39" w14:textId="77777777" w:rsidR="00184A81" w:rsidRPr="00976999" w:rsidRDefault="00BF1D93" w:rsidP="00BF1D93">
            <w:pPr>
              <w:rPr>
                <w:rFonts w:ascii="Arial" w:hAnsi="Arial" w:cs="Arial"/>
                <w:i/>
                <w:iCs/>
                <w:sz w:val="16"/>
                <w:szCs w:val="16"/>
                <w:lang w:val="en-GB"/>
              </w:rPr>
            </w:pPr>
            <w:r w:rsidRPr="00976999">
              <w:rPr>
                <w:rFonts w:ascii="Arial" w:hAnsi="Arial" w:cs="Arial"/>
                <w:i/>
                <w:iCs/>
                <w:sz w:val="16"/>
                <w:szCs w:val="16"/>
                <w:lang w:val="en-US"/>
              </w:rPr>
              <w:t>(Traini</w:t>
            </w:r>
            <w:r w:rsidRPr="00976999">
              <w:rPr>
                <w:rFonts w:ascii="Arial" w:hAnsi="Arial" w:cs="Arial"/>
                <w:i/>
                <w:iCs/>
                <w:sz w:val="16"/>
                <w:szCs w:val="16"/>
                <w:lang w:val="en-GB"/>
              </w:rPr>
              <w:t>ng and qualifications delivered , to be filled in if Part 147 requested)</w:t>
            </w:r>
          </w:p>
        </w:tc>
      </w:tr>
      <w:tr w:rsidR="00976999" w:rsidRPr="00976999" w14:paraId="17DC4EF5" w14:textId="77777777" w:rsidTr="00812693">
        <w:trPr>
          <w:trHeight w:val="240"/>
          <w:tblHeader/>
        </w:trPr>
        <w:tc>
          <w:tcPr>
            <w:tcW w:w="10774" w:type="dxa"/>
            <w:tcBorders>
              <w:top w:val="single" w:sz="8" w:space="0" w:color="000000"/>
              <w:left w:val="single" w:sz="8" w:space="0" w:color="auto"/>
              <w:bottom w:val="single" w:sz="8" w:space="0" w:color="000000"/>
              <w:right w:val="single" w:sz="8" w:space="0" w:color="000000"/>
            </w:tcBorders>
            <w:shd w:val="clear" w:color="auto" w:fill="auto"/>
            <w:vAlign w:val="center"/>
          </w:tcPr>
          <w:p w14:paraId="32F90893" w14:textId="77777777" w:rsidR="00184A81" w:rsidRPr="00976999" w:rsidRDefault="00184A81" w:rsidP="00BF1D93">
            <w:pPr>
              <w:rPr>
                <w:rFonts w:ascii="Arial" w:hAnsi="Arial" w:cs="Arial"/>
                <w:sz w:val="20"/>
                <w:szCs w:val="20"/>
                <w:lang w:val="en-GB"/>
              </w:rPr>
            </w:pPr>
          </w:p>
          <w:tbl>
            <w:tblPr>
              <w:tblW w:w="10274" w:type="dxa"/>
              <w:tblInd w:w="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6"/>
              <w:gridCol w:w="248"/>
              <w:gridCol w:w="283"/>
              <w:gridCol w:w="1418"/>
              <w:gridCol w:w="1417"/>
              <w:gridCol w:w="1361"/>
              <w:gridCol w:w="1501"/>
              <w:gridCol w:w="2450"/>
            </w:tblGrid>
            <w:tr w:rsidR="00976999" w:rsidRPr="00526165" w14:paraId="44C71AF8" w14:textId="77777777" w:rsidTr="00184A81">
              <w:trPr>
                <w:trHeight w:val="352"/>
              </w:trPr>
              <w:tc>
                <w:tcPr>
                  <w:tcW w:w="1844" w:type="dxa"/>
                  <w:gridSpan w:val="2"/>
                </w:tcPr>
                <w:p w14:paraId="16CAD010" w14:textId="77777777" w:rsidR="00184A81" w:rsidRPr="00976999" w:rsidRDefault="00184A81" w:rsidP="00184A81">
                  <w:pPr>
                    <w:spacing w:before="60"/>
                    <w:rPr>
                      <w:rFonts w:ascii="Arial" w:hAnsi="Arial" w:cs="Arial"/>
                      <w:i/>
                      <w:iCs/>
                      <w:sz w:val="16"/>
                      <w:szCs w:val="16"/>
                      <w:lang w:val="en-GB"/>
                    </w:rPr>
                  </w:pPr>
                  <w:r w:rsidRPr="00976999">
                    <w:rPr>
                      <w:rFonts w:ascii="Arial" w:hAnsi="Arial" w:cs="Arial"/>
                      <w:sz w:val="20"/>
                      <w:szCs w:val="20"/>
                    </w:rPr>
                    <w:t xml:space="preserve">Cours de type </w:t>
                  </w:r>
                  <w:r w:rsidR="00F76474" w:rsidRPr="00976999">
                    <w:rPr>
                      <w:rFonts w:ascii="Arial" w:hAnsi="Arial" w:cs="Arial"/>
                      <w:sz w:val="18"/>
                      <w:szCs w:val="18"/>
                      <w:lang w:val="en-GB"/>
                    </w:rPr>
                    <w:t>*</w:t>
                  </w:r>
                  <w:r w:rsidR="00F76474" w:rsidRPr="00976999">
                    <w:rPr>
                      <w:rFonts w:ascii="Arial" w:hAnsi="Arial" w:cs="Arial"/>
                      <w:i/>
                      <w:iCs/>
                      <w:sz w:val="16"/>
                      <w:szCs w:val="16"/>
                      <w:lang w:val="en-GB"/>
                    </w:rPr>
                    <w:t xml:space="preserve"> </w:t>
                  </w:r>
                  <w:r w:rsidRPr="00976999">
                    <w:rPr>
                      <w:rFonts w:ascii="Arial" w:hAnsi="Arial" w:cs="Arial"/>
                      <w:i/>
                      <w:iCs/>
                      <w:sz w:val="16"/>
                      <w:szCs w:val="16"/>
                      <w:lang w:val="en-GB"/>
                    </w:rPr>
                    <w:t>(Type of course</w:t>
                  </w:r>
                  <w:r w:rsidR="00F76474" w:rsidRPr="00976999">
                    <w:rPr>
                      <w:rFonts w:ascii="Arial" w:hAnsi="Arial" w:cs="Arial"/>
                      <w:i/>
                      <w:iCs/>
                      <w:sz w:val="16"/>
                      <w:szCs w:val="16"/>
                      <w:lang w:val="en-GB"/>
                    </w:rPr>
                    <w:t>*</w:t>
                  </w:r>
                  <w:r w:rsidRPr="00976999">
                    <w:rPr>
                      <w:rFonts w:ascii="Arial" w:hAnsi="Arial" w:cs="Arial"/>
                      <w:i/>
                      <w:iCs/>
                      <w:sz w:val="16"/>
                      <w:szCs w:val="16"/>
                      <w:lang w:val="en-GB"/>
                    </w:rPr>
                    <w:t>)</w:t>
                  </w:r>
                </w:p>
              </w:tc>
              <w:tc>
                <w:tcPr>
                  <w:tcW w:w="8430" w:type="dxa"/>
                  <w:gridSpan w:val="6"/>
                  <w:vMerge w:val="restart"/>
                </w:tcPr>
                <w:p w14:paraId="7D9CB56C" w14:textId="77777777" w:rsidR="00184A81" w:rsidRPr="00976999" w:rsidRDefault="00184A81" w:rsidP="00184A81">
                  <w:pPr>
                    <w:spacing w:before="60"/>
                    <w:rPr>
                      <w:rFonts w:ascii="Arial" w:hAnsi="Arial" w:cs="Arial"/>
                      <w:sz w:val="18"/>
                      <w:szCs w:val="18"/>
                    </w:rPr>
                  </w:pPr>
                  <w:r w:rsidRPr="00976999">
                    <w:rPr>
                      <w:rFonts w:ascii="Arial" w:hAnsi="Arial" w:cs="Arial"/>
                      <w:sz w:val="18"/>
                      <w:szCs w:val="18"/>
                      <w:lang w:val="en-GB"/>
                    </w:rPr>
                    <w:fldChar w:fldCharType="begin">
                      <w:ffData>
                        <w:name w:val=""/>
                        <w:enabled/>
                        <w:calcOnExit w:val="0"/>
                        <w:textInput>
                          <w:default w:val="Type aéronef"/>
                        </w:textInput>
                      </w:ffData>
                    </w:fldChar>
                  </w:r>
                  <w:r w:rsidRPr="00976999">
                    <w:rPr>
                      <w:rFonts w:ascii="Arial" w:hAnsi="Arial" w:cs="Arial"/>
                      <w:sz w:val="18"/>
                      <w:szCs w:val="18"/>
                    </w:rPr>
                    <w:instrText xml:space="preserve"> FORMTEXT </w:instrText>
                  </w:r>
                  <w:r w:rsidRPr="00976999">
                    <w:rPr>
                      <w:rFonts w:ascii="Arial" w:hAnsi="Arial" w:cs="Arial"/>
                      <w:sz w:val="18"/>
                      <w:szCs w:val="18"/>
                      <w:lang w:val="en-GB"/>
                    </w:rPr>
                  </w:r>
                  <w:r w:rsidRPr="00976999">
                    <w:rPr>
                      <w:rFonts w:ascii="Arial" w:hAnsi="Arial" w:cs="Arial"/>
                      <w:sz w:val="18"/>
                      <w:szCs w:val="18"/>
                      <w:lang w:val="en-GB"/>
                    </w:rPr>
                    <w:fldChar w:fldCharType="separate"/>
                  </w:r>
                  <w:r w:rsidRPr="00976999">
                    <w:rPr>
                      <w:rFonts w:ascii="Arial" w:hAnsi="Arial" w:cs="Arial"/>
                      <w:sz w:val="18"/>
                      <w:szCs w:val="18"/>
                    </w:rPr>
                    <w:t>Type aéronef</w:t>
                  </w:r>
                  <w:r w:rsidRPr="00976999">
                    <w:rPr>
                      <w:rFonts w:ascii="Arial" w:hAnsi="Arial" w:cs="Arial"/>
                      <w:sz w:val="18"/>
                      <w:szCs w:val="18"/>
                      <w:lang w:val="en-GB"/>
                    </w:rPr>
                    <w:fldChar w:fldCharType="end"/>
                  </w:r>
                  <w:r w:rsidRPr="00976999">
                    <w:rPr>
                      <w:rFonts w:ascii="Arial" w:hAnsi="Arial" w:cs="Arial"/>
                      <w:sz w:val="18"/>
                      <w:szCs w:val="18"/>
                    </w:rPr>
                    <w:t xml:space="preserve"> </w:t>
                  </w:r>
                  <w:r w:rsidRPr="00976999">
                    <w:rPr>
                      <w:rFonts w:ascii="Arial" w:hAnsi="Arial" w:cs="Arial"/>
                      <w:sz w:val="16"/>
                      <w:szCs w:val="16"/>
                    </w:rPr>
                    <w:t>(</w:t>
                  </w:r>
                  <w:r w:rsidRPr="00976999">
                    <w:rPr>
                      <w:rFonts w:ascii="Arial" w:hAnsi="Arial" w:cs="Arial"/>
                      <w:i/>
                      <w:iCs/>
                      <w:sz w:val="16"/>
                      <w:szCs w:val="16"/>
                    </w:rPr>
                    <w:t>Aircraft type)</w:t>
                  </w:r>
                  <w:r w:rsidR="00FE3152" w:rsidRPr="00976999">
                    <w:rPr>
                      <w:rFonts w:ascii="Arial" w:hAnsi="Arial" w:cs="Arial"/>
                      <w:i/>
                      <w:iCs/>
                      <w:sz w:val="16"/>
                      <w:szCs w:val="16"/>
                    </w:rPr>
                    <w:t>:</w:t>
                  </w:r>
                </w:p>
                <w:p w14:paraId="7FE8F89A" w14:textId="77777777" w:rsidR="00F76474" w:rsidRPr="00976999" w:rsidRDefault="00FE3152" w:rsidP="00F76474">
                  <w:pPr>
                    <w:spacing w:before="60"/>
                    <w:rPr>
                      <w:rFonts w:ascii="Arial" w:hAnsi="Arial" w:cs="Arial"/>
                      <w:i/>
                      <w:iCs/>
                      <w:sz w:val="16"/>
                      <w:szCs w:val="16"/>
                    </w:rPr>
                  </w:pPr>
                  <w:r w:rsidRPr="00976999">
                    <w:rPr>
                      <w:rFonts w:ascii="Arial" w:hAnsi="Arial" w:cs="Arial"/>
                      <w:sz w:val="18"/>
                      <w:szCs w:val="18"/>
                    </w:rPr>
                    <w:fldChar w:fldCharType="begin">
                      <w:ffData>
                        <w:name w:val=""/>
                        <w:enabled/>
                        <w:calcOnExit w:val="0"/>
                        <w:checkBox>
                          <w:size w:val="22"/>
                          <w:default w:val="0"/>
                        </w:checkBox>
                      </w:ffData>
                    </w:fldChar>
                  </w:r>
                  <w:r w:rsidRPr="00976999">
                    <w:rPr>
                      <w:rFonts w:ascii="Arial" w:hAnsi="Arial" w:cs="Arial"/>
                      <w:sz w:val="18"/>
                      <w:szCs w:val="18"/>
                    </w:rPr>
                    <w:instrText xml:space="preserve"> FORMCHECKBOX </w:instrText>
                  </w:r>
                  <w:r w:rsidR="0036090A">
                    <w:rPr>
                      <w:rFonts w:ascii="Arial" w:hAnsi="Arial" w:cs="Arial"/>
                      <w:sz w:val="18"/>
                      <w:szCs w:val="18"/>
                    </w:rPr>
                  </w:r>
                  <w:r w:rsidR="0036090A">
                    <w:rPr>
                      <w:rFonts w:ascii="Arial" w:hAnsi="Arial" w:cs="Arial"/>
                      <w:sz w:val="18"/>
                      <w:szCs w:val="18"/>
                    </w:rPr>
                    <w:fldChar w:fldCharType="separate"/>
                  </w:r>
                  <w:r w:rsidRPr="00976999">
                    <w:rPr>
                      <w:rFonts w:ascii="Arial" w:hAnsi="Arial" w:cs="Arial"/>
                      <w:sz w:val="18"/>
                      <w:szCs w:val="18"/>
                    </w:rPr>
                    <w:fldChar w:fldCharType="end"/>
                  </w:r>
                  <w:r w:rsidRPr="00976999">
                    <w:rPr>
                      <w:rFonts w:ascii="Arial" w:hAnsi="Arial" w:cs="Arial"/>
                      <w:sz w:val="18"/>
                      <w:szCs w:val="18"/>
                    </w:rPr>
                    <w:t xml:space="preserve"> </w:t>
                  </w:r>
                  <w:r w:rsidR="00184A81" w:rsidRPr="00976999">
                    <w:rPr>
                      <w:rFonts w:ascii="Arial" w:hAnsi="Arial" w:cs="Arial"/>
                      <w:sz w:val="18"/>
                      <w:szCs w:val="18"/>
                    </w:rPr>
                    <w:t xml:space="preserve">demande d’approbation d’un cours </w:t>
                  </w:r>
                  <w:r w:rsidR="00184A81" w:rsidRPr="00976999">
                    <w:rPr>
                      <w:rFonts w:ascii="Arial" w:hAnsi="Arial" w:cs="Arial"/>
                      <w:sz w:val="18"/>
                      <w:szCs w:val="18"/>
                    </w:rPr>
                    <w:tab/>
                  </w:r>
                  <w:r w:rsidRPr="00976999">
                    <w:rPr>
                      <w:rFonts w:ascii="Arial" w:hAnsi="Arial" w:cs="Arial"/>
                      <w:sz w:val="18"/>
                      <w:szCs w:val="18"/>
                    </w:rPr>
                    <w:fldChar w:fldCharType="begin">
                      <w:ffData>
                        <w:name w:val=""/>
                        <w:enabled/>
                        <w:calcOnExit w:val="0"/>
                        <w:checkBox>
                          <w:size w:val="22"/>
                          <w:default w:val="0"/>
                        </w:checkBox>
                      </w:ffData>
                    </w:fldChar>
                  </w:r>
                  <w:r w:rsidRPr="00976999">
                    <w:rPr>
                      <w:rFonts w:ascii="Arial" w:hAnsi="Arial" w:cs="Arial"/>
                      <w:sz w:val="18"/>
                      <w:szCs w:val="18"/>
                    </w:rPr>
                    <w:instrText xml:space="preserve"> FORMCHECKBOX </w:instrText>
                  </w:r>
                  <w:r w:rsidR="0036090A">
                    <w:rPr>
                      <w:rFonts w:ascii="Arial" w:hAnsi="Arial" w:cs="Arial"/>
                      <w:sz w:val="18"/>
                      <w:szCs w:val="18"/>
                    </w:rPr>
                  </w:r>
                  <w:r w:rsidR="0036090A">
                    <w:rPr>
                      <w:rFonts w:ascii="Arial" w:hAnsi="Arial" w:cs="Arial"/>
                      <w:sz w:val="18"/>
                      <w:szCs w:val="18"/>
                    </w:rPr>
                    <w:fldChar w:fldCharType="separate"/>
                  </w:r>
                  <w:r w:rsidRPr="00976999">
                    <w:rPr>
                      <w:rFonts w:ascii="Arial" w:hAnsi="Arial" w:cs="Arial"/>
                      <w:sz w:val="18"/>
                      <w:szCs w:val="18"/>
                    </w:rPr>
                    <w:fldChar w:fldCharType="end"/>
                  </w:r>
                  <w:r w:rsidRPr="00976999">
                    <w:rPr>
                      <w:rFonts w:ascii="Arial" w:hAnsi="Arial" w:cs="Arial"/>
                      <w:sz w:val="18"/>
                      <w:szCs w:val="18"/>
                    </w:rPr>
                    <w:t xml:space="preserve"> </w:t>
                  </w:r>
                  <w:r w:rsidR="00184A81" w:rsidRPr="00976999">
                    <w:rPr>
                      <w:rFonts w:ascii="Arial" w:hAnsi="Arial" w:cs="Arial"/>
                      <w:sz w:val="18"/>
                      <w:szCs w:val="18"/>
                    </w:rPr>
                    <w:t xml:space="preserve">demande de retrait d’un cours </w:t>
                  </w:r>
                </w:p>
                <w:p w14:paraId="27961C44" w14:textId="77777777" w:rsidR="00184A81" w:rsidRPr="00976999" w:rsidRDefault="00F76474" w:rsidP="00F76474">
                  <w:pPr>
                    <w:spacing w:before="60"/>
                    <w:rPr>
                      <w:rFonts w:ascii="Arial" w:hAnsi="Arial" w:cs="Arial"/>
                      <w:sz w:val="18"/>
                      <w:szCs w:val="18"/>
                      <w:lang w:val="en-GB"/>
                    </w:rPr>
                  </w:pPr>
                  <w:r w:rsidRPr="00976999">
                    <w:rPr>
                      <w:rFonts w:ascii="Arial" w:hAnsi="Arial" w:cs="Arial"/>
                      <w:i/>
                      <w:iCs/>
                      <w:sz w:val="16"/>
                      <w:szCs w:val="16"/>
                    </w:rPr>
                    <w:t xml:space="preserve">     </w:t>
                  </w:r>
                  <w:r w:rsidR="00184A81" w:rsidRPr="00976999">
                    <w:rPr>
                      <w:rFonts w:ascii="Arial" w:hAnsi="Arial" w:cs="Arial"/>
                      <w:i/>
                      <w:iCs/>
                      <w:sz w:val="16"/>
                      <w:szCs w:val="16"/>
                      <w:lang w:val="en-GB"/>
                    </w:rPr>
                    <w:t xml:space="preserve">(request for course approval)                                 </w:t>
                  </w:r>
                  <w:r w:rsidRPr="00976999">
                    <w:rPr>
                      <w:rFonts w:ascii="Arial" w:hAnsi="Arial" w:cs="Arial"/>
                      <w:i/>
                      <w:iCs/>
                      <w:sz w:val="16"/>
                      <w:szCs w:val="16"/>
                      <w:lang w:val="en-GB"/>
                    </w:rPr>
                    <w:t xml:space="preserve">   </w:t>
                  </w:r>
                  <w:r w:rsidR="00184A81" w:rsidRPr="00976999">
                    <w:rPr>
                      <w:rFonts w:ascii="Arial" w:hAnsi="Arial" w:cs="Arial"/>
                      <w:i/>
                      <w:iCs/>
                      <w:sz w:val="16"/>
                      <w:szCs w:val="16"/>
                      <w:lang w:val="en-GB"/>
                    </w:rPr>
                    <w:t>(request to withdraw a course)</w:t>
                  </w:r>
                </w:p>
              </w:tc>
            </w:tr>
            <w:tr w:rsidR="00976999" w:rsidRPr="00976999" w14:paraId="0B8B99B3" w14:textId="77777777" w:rsidTr="00184A81">
              <w:trPr>
                <w:trHeight w:val="219"/>
              </w:trPr>
              <w:tc>
                <w:tcPr>
                  <w:tcW w:w="1844" w:type="dxa"/>
                  <w:gridSpan w:val="2"/>
                </w:tcPr>
                <w:p w14:paraId="256273C3" w14:textId="77777777" w:rsidR="00184A81" w:rsidRPr="00976999" w:rsidRDefault="00184A81" w:rsidP="00184A81">
                  <w:pPr>
                    <w:spacing w:before="60"/>
                    <w:rPr>
                      <w:rFonts w:ascii="Arial" w:hAnsi="Arial" w:cs="Arial"/>
                      <w:sz w:val="18"/>
                      <w:szCs w:val="18"/>
                      <w:lang w:val="en-GB"/>
                    </w:rPr>
                  </w:pPr>
                  <w:r w:rsidRPr="00976999">
                    <w:rPr>
                      <w:rFonts w:ascii="Arial" w:hAnsi="Arial" w:cs="Arial"/>
                      <w:sz w:val="18"/>
                      <w:szCs w:val="18"/>
                      <w:lang w:val="en-GB"/>
                    </w:rPr>
                    <w:fldChar w:fldCharType="begin">
                      <w:ffData>
                        <w:name w:val=""/>
                        <w:enabled/>
                        <w:calcOnExit w:val="0"/>
                        <w:textInput>
                          <w:default w:val="02"/>
                        </w:textInput>
                      </w:ffData>
                    </w:fldChar>
                  </w:r>
                  <w:r w:rsidRPr="00976999">
                    <w:rPr>
                      <w:rFonts w:ascii="Arial" w:hAnsi="Arial" w:cs="Arial"/>
                      <w:sz w:val="18"/>
                      <w:szCs w:val="18"/>
                      <w:lang w:val="en-GB"/>
                    </w:rPr>
                    <w:instrText xml:space="preserve"> FORMTEXT </w:instrText>
                  </w:r>
                  <w:r w:rsidRPr="00976999">
                    <w:rPr>
                      <w:rFonts w:ascii="Arial" w:hAnsi="Arial" w:cs="Arial"/>
                      <w:sz w:val="18"/>
                      <w:szCs w:val="18"/>
                      <w:lang w:val="en-GB"/>
                    </w:rPr>
                  </w:r>
                  <w:r w:rsidRPr="00976999">
                    <w:rPr>
                      <w:rFonts w:ascii="Arial" w:hAnsi="Arial" w:cs="Arial"/>
                      <w:sz w:val="18"/>
                      <w:szCs w:val="18"/>
                      <w:lang w:val="en-GB"/>
                    </w:rPr>
                    <w:fldChar w:fldCharType="separate"/>
                  </w:r>
                  <w:r w:rsidRPr="00976999">
                    <w:rPr>
                      <w:rFonts w:ascii="Arial" w:hAnsi="Arial" w:cs="Arial"/>
                      <w:sz w:val="18"/>
                      <w:szCs w:val="18"/>
                      <w:lang w:val="en-GB"/>
                    </w:rPr>
                    <w:t>02</w:t>
                  </w:r>
                  <w:r w:rsidRPr="00976999">
                    <w:rPr>
                      <w:rFonts w:ascii="Arial" w:hAnsi="Arial" w:cs="Arial"/>
                      <w:sz w:val="18"/>
                      <w:szCs w:val="18"/>
                      <w:lang w:val="en-GB"/>
                    </w:rPr>
                    <w:fldChar w:fldCharType="end"/>
                  </w:r>
                </w:p>
              </w:tc>
              <w:tc>
                <w:tcPr>
                  <w:tcW w:w="8430" w:type="dxa"/>
                  <w:gridSpan w:val="6"/>
                  <w:vMerge/>
                </w:tcPr>
                <w:p w14:paraId="4CFFC73F" w14:textId="77777777" w:rsidR="00184A81" w:rsidRPr="00976999" w:rsidRDefault="00184A81" w:rsidP="00184A81">
                  <w:pPr>
                    <w:spacing w:before="60"/>
                    <w:rPr>
                      <w:rFonts w:ascii="Arial" w:hAnsi="Arial" w:cs="Arial"/>
                      <w:sz w:val="18"/>
                      <w:szCs w:val="18"/>
                      <w:lang w:val="en-GB"/>
                    </w:rPr>
                  </w:pPr>
                </w:p>
              </w:tc>
            </w:tr>
            <w:tr w:rsidR="00976999" w:rsidRPr="00976999" w14:paraId="10D6A897" w14:textId="77777777" w:rsidTr="00184A81">
              <w:tc>
                <w:tcPr>
                  <w:tcW w:w="3545" w:type="dxa"/>
                  <w:gridSpan w:val="4"/>
                </w:tcPr>
                <w:p w14:paraId="05942B64" w14:textId="77777777" w:rsidR="00A4036D" w:rsidRPr="00976999" w:rsidRDefault="00FE3152" w:rsidP="00A4036D">
                  <w:pPr>
                    <w:tabs>
                      <w:tab w:val="left" w:pos="190"/>
                      <w:tab w:val="left" w:pos="290"/>
                    </w:tabs>
                    <w:spacing w:before="60" w:after="60"/>
                    <w:rPr>
                      <w:rFonts w:ascii="Arial" w:hAnsi="Arial" w:cs="Arial"/>
                      <w:sz w:val="18"/>
                      <w:szCs w:val="18"/>
                      <w:lang w:val="en-GB"/>
                    </w:rPr>
                  </w:pPr>
                  <w:r w:rsidRPr="00976999">
                    <w:rPr>
                      <w:rFonts w:ascii="Arial" w:hAnsi="Arial" w:cs="Arial"/>
                      <w:sz w:val="18"/>
                      <w:szCs w:val="18"/>
                    </w:rPr>
                    <w:fldChar w:fldCharType="begin">
                      <w:ffData>
                        <w:name w:val=""/>
                        <w:enabled/>
                        <w:calcOnExit w:val="0"/>
                        <w:checkBox>
                          <w:size w:val="22"/>
                          <w:default w:val="0"/>
                        </w:checkBox>
                      </w:ffData>
                    </w:fldChar>
                  </w:r>
                  <w:r w:rsidRPr="00976999">
                    <w:rPr>
                      <w:rFonts w:ascii="Arial" w:hAnsi="Arial" w:cs="Arial"/>
                      <w:sz w:val="18"/>
                      <w:szCs w:val="18"/>
                    </w:rPr>
                    <w:instrText xml:space="preserve"> FORMCHECKBOX </w:instrText>
                  </w:r>
                  <w:r w:rsidR="0036090A">
                    <w:rPr>
                      <w:rFonts w:ascii="Arial" w:hAnsi="Arial" w:cs="Arial"/>
                      <w:sz w:val="18"/>
                      <w:szCs w:val="18"/>
                    </w:rPr>
                  </w:r>
                  <w:r w:rsidR="0036090A">
                    <w:rPr>
                      <w:rFonts w:ascii="Arial" w:hAnsi="Arial" w:cs="Arial"/>
                      <w:sz w:val="18"/>
                      <w:szCs w:val="18"/>
                    </w:rPr>
                    <w:fldChar w:fldCharType="separate"/>
                  </w:r>
                  <w:r w:rsidRPr="00976999">
                    <w:rPr>
                      <w:rFonts w:ascii="Arial" w:hAnsi="Arial" w:cs="Arial"/>
                      <w:sz w:val="18"/>
                      <w:szCs w:val="18"/>
                    </w:rPr>
                    <w:fldChar w:fldCharType="end"/>
                  </w:r>
                  <w:r w:rsidR="00184A81" w:rsidRPr="00976999">
                    <w:rPr>
                      <w:rFonts w:ascii="Arial" w:hAnsi="Arial" w:cs="Arial"/>
                      <w:sz w:val="18"/>
                      <w:szCs w:val="18"/>
                      <w:lang w:val="en-GB"/>
                    </w:rPr>
                    <w:tab/>
                  </w:r>
                  <w:proofErr w:type="spellStart"/>
                  <w:r w:rsidR="00184A81" w:rsidRPr="00976999">
                    <w:rPr>
                      <w:rFonts w:ascii="Arial" w:hAnsi="Arial" w:cs="Arial"/>
                      <w:sz w:val="18"/>
                      <w:szCs w:val="18"/>
                      <w:lang w:val="en-GB"/>
                    </w:rPr>
                    <w:t>cours</w:t>
                  </w:r>
                  <w:proofErr w:type="spellEnd"/>
                  <w:r w:rsidR="00184A81" w:rsidRPr="00976999">
                    <w:rPr>
                      <w:rFonts w:ascii="Arial" w:hAnsi="Arial" w:cs="Arial"/>
                      <w:sz w:val="18"/>
                      <w:szCs w:val="18"/>
                      <w:lang w:val="en-GB"/>
                    </w:rPr>
                    <w:t xml:space="preserve"> sur </w:t>
                  </w:r>
                  <w:proofErr w:type="spellStart"/>
                  <w:r w:rsidR="00184A81" w:rsidRPr="00976999">
                    <w:rPr>
                      <w:rFonts w:ascii="Arial" w:hAnsi="Arial" w:cs="Arial"/>
                      <w:sz w:val="18"/>
                      <w:szCs w:val="18"/>
                      <w:lang w:val="en-GB"/>
                    </w:rPr>
                    <w:t>aéronef</w:t>
                  </w:r>
                  <w:proofErr w:type="spellEnd"/>
                  <w:r w:rsidR="00184A81" w:rsidRPr="00976999">
                    <w:rPr>
                      <w:rFonts w:ascii="Arial" w:hAnsi="Arial" w:cs="Arial"/>
                      <w:sz w:val="18"/>
                      <w:szCs w:val="18"/>
                      <w:lang w:val="en-GB"/>
                    </w:rPr>
                    <w:t xml:space="preserve"> </w:t>
                  </w:r>
                  <w:proofErr w:type="spellStart"/>
                  <w:r w:rsidR="00184A81" w:rsidRPr="00976999">
                    <w:rPr>
                      <w:rFonts w:ascii="Arial" w:hAnsi="Arial" w:cs="Arial"/>
                      <w:sz w:val="18"/>
                      <w:szCs w:val="18"/>
                      <w:lang w:val="en-GB"/>
                    </w:rPr>
                    <w:t>complet</w:t>
                  </w:r>
                  <w:proofErr w:type="spellEnd"/>
                </w:p>
                <w:p w14:paraId="20515A1F" w14:textId="77777777" w:rsidR="00184A81" w:rsidRPr="00976999" w:rsidRDefault="00F76474" w:rsidP="00A4036D">
                  <w:pPr>
                    <w:tabs>
                      <w:tab w:val="left" w:pos="190"/>
                      <w:tab w:val="left" w:pos="290"/>
                    </w:tabs>
                    <w:spacing w:before="60" w:after="60"/>
                    <w:rPr>
                      <w:rFonts w:ascii="Arial" w:hAnsi="Arial" w:cs="Arial"/>
                      <w:sz w:val="18"/>
                      <w:szCs w:val="18"/>
                      <w:lang w:val="en-GB"/>
                    </w:rPr>
                  </w:pPr>
                  <w:r w:rsidRPr="00976999">
                    <w:rPr>
                      <w:rFonts w:ascii="Arial" w:hAnsi="Arial" w:cs="Arial"/>
                      <w:i/>
                      <w:iCs/>
                      <w:sz w:val="16"/>
                      <w:szCs w:val="16"/>
                      <w:lang w:val="en-GB"/>
                    </w:rPr>
                    <w:t xml:space="preserve">      </w:t>
                  </w:r>
                  <w:r w:rsidR="00184A81" w:rsidRPr="00976999">
                    <w:rPr>
                      <w:rFonts w:ascii="Arial" w:hAnsi="Arial" w:cs="Arial"/>
                      <w:i/>
                      <w:iCs/>
                      <w:sz w:val="16"/>
                      <w:szCs w:val="16"/>
                      <w:lang w:val="en-GB"/>
                    </w:rPr>
                    <w:t>(full aircraft course)</w:t>
                  </w:r>
                </w:p>
              </w:tc>
              <w:tc>
                <w:tcPr>
                  <w:tcW w:w="1417" w:type="dxa"/>
                </w:tcPr>
                <w:p w14:paraId="6BFB12FA" w14:textId="77777777" w:rsidR="00184A81" w:rsidRPr="00976999" w:rsidRDefault="00FE3152" w:rsidP="00FE3152">
                  <w:pPr>
                    <w:tabs>
                      <w:tab w:val="left" w:pos="190"/>
                      <w:tab w:val="left" w:pos="290"/>
                    </w:tabs>
                    <w:spacing w:before="60" w:after="60"/>
                    <w:rPr>
                      <w:rFonts w:ascii="Arial" w:hAnsi="Arial" w:cs="Arial"/>
                      <w:sz w:val="18"/>
                      <w:szCs w:val="18"/>
                      <w:lang w:val="en-GB"/>
                    </w:rPr>
                  </w:pPr>
                  <w:r w:rsidRPr="00976999">
                    <w:rPr>
                      <w:rFonts w:ascii="Arial" w:hAnsi="Arial" w:cs="Arial"/>
                      <w:sz w:val="18"/>
                      <w:szCs w:val="18"/>
                    </w:rPr>
                    <w:fldChar w:fldCharType="begin">
                      <w:ffData>
                        <w:name w:val=""/>
                        <w:enabled/>
                        <w:calcOnExit w:val="0"/>
                        <w:checkBox>
                          <w:size w:val="22"/>
                          <w:default w:val="0"/>
                        </w:checkBox>
                      </w:ffData>
                    </w:fldChar>
                  </w:r>
                  <w:r w:rsidRPr="00976999">
                    <w:rPr>
                      <w:rFonts w:ascii="Arial" w:hAnsi="Arial" w:cs="Arial"/>
                      <w:sz w:val="18"/>
                      <w:szCs w:val="18"/>
                    </w:rPr>
                    <w:instrText xml:space="preserve"> FORMCHECKBOX </w:instrText>
                  </w:r>
                  <w:r w:rsidR="0036090A">
                    <w:rPr>
                      <w:rFonts w:ascii="Arial" w:hAnsi="Arial" w:cs="Arial"/>
                      <w:sz w:val="18"/>
                      <w:szCs w:val="18"/>
                    </w:rPr>
                  </w:r>
                  <w:r w:rsidR="0036090A">
                    <w:rPr>
                      <w:rFonts w:ascii="Arial" w:hAnsi="Arial" w:cs="Arial"/>
                      <w:sz w:val="18"/>
                      <w:szCs w:val="18"/>
                    </w:rPr>
                    <w:fldChar w:fldCharType="separate"/>
                  </w:r>
                  <w:r w:rsidRPr="00976999">
                    <w:rPr>
                      <w:rFonts w:ascii="Arial" w:hAnsi="Arial" w:cs="Arial"/>
                      <w:sz w:val="18"/>
                      <w:szCs w:val="18"/>
                    </w:rPr>
                    <w:fldChar w:fldCharType="end"/>
                  </w:r>
                  <w:r w:rsidRPr="00976999">
                    <w:rPr>
                      <w:rFonts w:ascii="Arial" w:hAnsi="Arial" w:cs="Arial"/>
                      <w:sz w:val="18"/>
                      <w:szCs w:val="18"/>
                    </w:rPr>
                    <w:tab/>
                  </w:r>
                  <w:r w:rsidR="00184A81" w:rsidRPr="00976999">
                    <w:rPr>
                      <w:rFonts w:ascii="Arial" w:hAnsi="Arial" w:cs="Arial"/>
                      <w:sz w:val="18"/>
                      <w:szCs w:val="18"/>
                      <w:lang w:val="en-GB"/>
                    </w:rPr>
                    <w:t>A</w:t>
                  </w:r>
                </w:p>
              </w:tc>
              <w:tc>
                <w:tcPr>
                  <w:tcW w:w="1361" w:type="dxa"/>
                </w:tcPr>
                <w:p w14:paraId="1A13F81C" w14:textId="77777777" w:rsidR="00184A81" w:rsidRPr="00976999" w:rsidRDefault="00FE3152" w:rsidP="00184A81">
                  <w:pPr>
                    <w:tabs>
                      <w:tab w:val="left" w:pos="190"/>
                      <w:tab w:val="left" w:pos="290"/>
                    </w:tabs>
                    <w:spacing w:before="60" w:after="60"/>
                    <w:rPr>
                      <w:rFonts w:ascii="Arial" w:hAnsi="Arial" w:cs="Arial"/>
                      <w:sz w:val="18"/>
                      <w:szCs w:val="18"/>
                      <w:lang w:val="en-GB"/>
                    </w:rPr>
                  </w:pPr>
                  <w:r w:rsidRPr="00976999">
                    <w:rPr>
                      <w:rFonts w:ascii="Arial" w:hAnsi="Arial" w:cs="Arial"/>
                      <w:sz w:val="18"/>
                      <w:szCs w:val="18"/>
                    </w:rPr>
                    <w:fldChar w:fldCharType="begin">
                      <w:ffData>
                        <w:name w:val=""/>
                        <w:enabled/>
                        <w:calcOnExit w:val="0"/>
                        <w:checkBox>
                          <w:size w:val="22"/>
                          <w:default w:val="0"/>
                        </w:checkBox>
                      </w:ffData>
                    </w:fldChar>
                  </w:r>
                  <w:r w:rsidRPr="00976999">
                    <w:rPr>
                      <w:rFonts w:ascii="Arial" w:hAnsi="Arial" w:cs="Arial"/>
                      <w:sz w:val="18"/>
                      <w:szCs w:val="18"/>
                    </w:rPr>
                    <w:instrText xml:space="preserve"> FORMCHECKBOX </w:instrText>
                  </w:r>
                  <w:r w:rsidR="0036090A">
                    <w:rPr>
                      <w:rFonts w:ascii="Arial" w:hAnsi="Arial" w:cs="Arial"/>
                      <w:sz w:val="18"/>
                      <w:szCs w:val="18"/>
                    </w:rPr>
                  </w:r>
                  <w:r w:rsidR="0036090A">
                    <w:rPr>
                      <w:rFonts w:ascii="Arial" w:hAnsi="Arial" w:cs="Arial"/>
                      <w:sz w:val="18"/>
                      <w:szCs w:val="18"/>
                    </w:rPr>
                    <w:fldChar w:fldCharType="separate"/>
                  </w:r>
                  <w:r w:rsidRPr="00976999">
                    <w:rPr>
                      <w:rFonts w:ascii="Arial" w:hAnsi="Arial" w:cs="Arial"/>
                      <w:sz w:val="18"/>
                      <w:szCs w:val="18"/>
                    </w:rPr>
                    <w:fldChar w:fldCharType="end"/>
                  </w:r>
                  <w:r w:rsidR="000B3D43" w:rsidRPr="00976999">
                    <w:rPr>
                      <w:rFonts w:ascii="Arial" w:hAnsi="Arial" w:cs="Arial"/>
                      <w:sz w:val="18"/>
                      <w:szCs w:val="18"/>
                      <w:lang w:val="en-GB"/>
                    </w:rPr>
                    <w:tab/>
                  </w:r>
                  <w:r w:rsidR="00184A81" w:rsidRPr="00976999">
                    <w:rPr>
                      <w:rFonts w:ascii="Arial" w:hAnsi="Arial" w:cs="Arial"/>
                      <w:sz w:val="18"/>
                      <w:szCs w:val="18"/>
                      <w:lang w:val="en-GB"/>
                    </w:rPr>
                    <w:t>B1</w:t>
                  </w:r>
                </w:p>
              </w:tc>
              <w:tc>
                <w:tcPr>
                  <w:tcW w:w="1501" w:type="dxa"/>
                </w:tcPr>
                <w:p w14:paraId="0B22043F" w14:textId="77777777" w:rsidR="00184A81" w:rsidRPr="00976999" w:rsidRDefault="000B3D43" w:rsidP="00184A81">
                  <w:pPr>
                    <w:tabs>
                      <w:tab w:val="left" w:pos="190"/>
                      <w:tab w:val="left" w:pos="290"/>
                    </w:tabs>
                    <w:spacing w:before="60" w:after="60"/>
                    <w:rPr>
                      <w:rFonts w:ascii="Arial" w:hAnsi="Arial" w:cs="Arial"/>
                      <w:sz w:val="18"/>
                      <w:szCs w:val="18"/>
                      <w:lang w:val="en-GB"/>
                    </w:rPr>
                  </w:pPr>
                  <w:r w:rsidRPr="00976999">
                    <w:rPr>
                      <w:rFonts w:ascii="Arial" w:hAnsi="Arial" w:cs="Arial"/>
                      <w:sz w:val="18"/>
                      <w:szCs w:val="18"/>
                    </w:rPr>
                    <w:fldChar w:fldCharType="begin">
                      <w:ffData>
                        <w:name w:val=""/>
                        <w:enabled/>
                        <w:calcOnExit w:val="0"/>
                        <w:checkBox>
                          <w:size w:val="22"/>
                          <w:default w:val="0"/>
                        </w:checkBox>
                      </w:ffData>
                    </w:fldChar>
                  </w:r>
                  <w:r w:rsidRPr="00976999">
                    <w:rPr>
                      <w:rFonts w:ascii="Arial" w:hAnsi="Arial" w:cs="Arial"/>
                      <w:sz w:val="18"/>
                      <w:szCs w:val="18"/>
                    </w:rPr>
                    <w:instrText xml:space="preserve"> FORMCHECKBOX </w:instrText>
                  </w:r>
                  <w:r w:rsidR="0036090A">
                    <w:rPr>
                      <w:rFonts w:ascii="Arial" w:hAnsi="Arial" w:cs="Arial"/>
                      <w:sz w:val="18"/>
                      <w:szCs w:val="18"/>
                    </w:rPr>
                  </w:r>
                  <w:r w:rsidR="0036090A">
                    <w:rPr>
                      <w:rFonts w:ascii="Arial" w:hAnsi="Arial" w:cs="Arial"/>
                      <w:sz w:val="18"/>
                      <w:szCs w:val="18"/>
                    </w:rPr>
                    <w:fldChar w:fldCharType="separate"/>
                  </w:r>
                  <w:r w:rsidRPr="00976999">
                    <w:rPr>
                      <w:rFonts w:ascii="Arial" w:hAnsi="Arial" w:cs="Arial"/>
                      <w:sz w:val="18"/>
                      <w:szCs w:val="18"/>
                    </w:rPr>
                    <w:fldChar w:fldCharType="end"/>
                  </w:r>
                  <w:r w:rsidRPr="00976999">
                    <w:rPr>
                      <w:rFonts w:ascii="Arial" w:hAnsi="Arial" w:cs="Arial"/>
                      <w:sz w:val="18"/>
                      <w:szCs w:val="18"/>
                    </w:rPr>
                    <w:tab/>
                  </w:r>
                  <w:r w:rsidR="00184A81" w:rsidRPr="00976999">
                    <w:rPr>
                      <w:rFonts w:ascii="Arial" w:hAnsi="Arial" w:cs="Arial"/>
                      <w:sz w:val="18"/>
                      <w:szCs w:val="18"/>
                      <w:lang w:val="en-GB"/>
                    </w:rPr>
                    <w:t>B2</w:t>
                  </w:r>
                </w:p>
              </w:tc>
              <w:tc>
                <w:tcPr>
                  <w:tcW w:w="2450" w:type="dxa"/>
                </w:tcPr>
                <w:p w14:paraId="33098F99" w14:textId="77777777" w:rsidR="00184A81" w:rsidRPr="00976999" w:rsidRDefault="000B3D43" w:rsidP="00184A81">
                  <w:pPr>
                    <w:tabs>
                      <w:tab w:val="left" w:pos="190"/>
                      <w:tab w:val="left" w:pos="290"/>
                    </w:tabs>
                    <w:spacing w:before="60" w:after="60"/>
                    <w:rPr>
                      <w:rFonts w:ascii="Arial" w:hAnsi="Arial" w:cs="Arial"/>
                      <w:sz w:val="18"/>
                      <w:szCs w:val="18"/>
                    </w:rPr>
                  </w:pPr>
                  <w:r w:rsidRPr="00976999">
                    <w:rPr>
                      <w:rFonts w:ascii="Arial" w:hAnsi="Arial" w:cs="Arial"/>
                      <w:sz w:val="18"/>
                      <w:szCs w:val="18"/>
                    </w:rPr>
                    <w:fldChar w:fldCharType="begin">
                      <w:ffData>
                        <w:name w:val=""/>
                        <w:enabled/>
                        <w:calcOnExit w:val="0"/>
                        <w:checkBox>
                          <w:size w:val="22"/>
                          <w:default w:val="0"/>
                        </w:checkBox>
                      </w:ffData>
                    </w:fldChar>
                  </w:r>
                  <w:r w:rsidRPr="00976999">
                    <w:rPr>
                      <w:rFonts w:ascii="Arial" w:hAnsi="Arial" w:cs="Arial"/>
                      <w:sz w:val="18"/>
                      <w:szCs w:val="18"/>
                    </w:rPr>
                    <w:instrText xml:space="preserve"> FORMCHECKBOX </w:instrText>
                  </w:r>
                  <w:r w:rsidR="0036090A">
                    <w:rPr>
                      <w:rFonts w:ascii="Arial" w:hAnsi="Arial" w:cs="Arial"/>
                      <w:sz w:val="18"/>
                      <w:szCs w:val="18"/>
                    </w:rPr>
                  </w:r>
                  <w:r w:rsidR="0036090A">
                    <w:rPr>
                      <w:rFonts w:ascii="Arial" w:hAnsi="Arial" w:cs="Arial"/>
                      <w:sz w:val="18"/>
                      <w:szCs w:val="18"/>
                    </w:rPr>
                    <w:fldChar w:fldCharType="separate"/>
                  </w:r>
                  <w:r w:rsidRPr="00976999">
                    <w:rPr>
                      <w:rFonts w:ascii="Arial" w:hAnsi="Arial" w:cs="Arial"/>
                      <w:sz w:val="18"/>
                      <w:szCs w:val="18"/>
                    </w:rPr>
                    <w:fldChar w:fldCharType="end"/>
                  </w:r>
                  <w:r w:rsidRPr="00976999">
                    <w:rPr>
                      <w:rFonts w:ascii="Arial" w:hAnsi="Arial" w:cs="Arial"/>
                      <w:sz w:val="18"/>
                      <w:szCs w:val="18"/>
                    </w:rPr>
                    <w:tab/>
                  </w:r>
                  <w:r w:rsidR="00184A81" w:rsidRPr="00976999">
                    <w:rPr>
                      <w:rFonts w:ascii="Arial" w:hAnsi="Arial" w:cs="Arial"/>
                      <w:sz w:val="18"/>
                      <w:szCs w:val="18"/>
                    </w:rPr>
                    <w:t xml:space="preserve">Théorie </w:t>
                  </w:r>
                  <w:r w:rsidR="00184A81" w:rsidRPr="00976999">
                    <w:rPr>
                      <w:rFonts w:ascii="Arial" w:hAnsi="Arial" w:cs="Arial"/>
                      <w:i/>
                      <w:iCs/>
                      <w:sz w:val="16"/>
                      <w:szCs w:val="16"/>
                      <w:lang w:val="en-GB"/>
                    </w:rPr>
                    <w:t>(Theory</w:t>
                  </w:r>
                  <w:r w:rsidR="00184A81" w:rsidRPr="00976999">
                    <w:rPr>
                      <w:rFonts w:ascii="Arial" w:hAnsi="Arial" w:cs="Arial"/>
                      <w:sz w:val="18"/>
                      <w:szCs w:val="18"/>
                    </w:rPr>
                    <w:t>)</w:t>
                  </w:r>
                </w:p>
              </w:tc>
            </w:tr>
            <w:tr w:rsidR="00976999" w:rsidRPr="00976999" w14:paraId="5D39CC27" w14:textId="77777777" w:rsidTr="00184A81">
              <w:tc>
                <w:tcPr>
                  <w:tcW w:w="2127" w:type="dxa"/>
                  <w:gridSpan w:val="3"/>
                </w:tcPr>
                <w:p w14:paraId="160E71B0" w14:textId="77777777" w:rsidR="006B15C9" w:rsidRPr="00976999" w:rsidRDefault="000B3D43" w:rsidP="006B15C9">
                  <w:pPr>
                    <w:tabs>
                      <w:tab w:val="left" w:pos="190"/>
                      <w:tab w:val="left" w:pos="290"/>
                    </w:tabs>
                    <w:spacing w:before="60" w:after="60"/>
                    <w:rPr>
                      <w:rFonts w:ascii="Arial" w:hAnsi="Arial" w:cs="Arial"/>
                      <w:sz w:val="18"/>
                      <w:szCs w:val="18"/>
                    </w:rPr>
                  </w:pPr>
                  <w:r w:rsidRPr="00976999">
                    <w:rPr>
                      <w:rFonts w:ascii="Arial" w:hAnsi="Arial" w:cs="Arial"/>
                      <w:sz w:val="18"/>
                      <w:szCs w:val="18"/>
                    </w:rPr>
                    <w:fldChar w:fldCharType="begin">
                      <w:ffData>
                        <w:name w:val=""/>
                        <w:enabled/>
                        <w:calcOnExit w:val="0"/>
                        <w:checkBox>
                          <w:size w:val="22"/>
                          <w:default w:val="0"/>
                        </w:checkBox>
                      </w:ffData>
                    </w:fldChar>
                  </w:r>
                  <w:r w:rsidRPr="00976999">
                    <w:rPr>
                      <w:rFonts w:ascii="Arial" w:hAnsi="Arial" w:cs="Arial"/>
                      <w:sz w:val="18"/>
                      <w:szCs w:val="18"/>
                    </w:rPr>
                    <w:instrText xml:space="preserve"> FORMCHECKBOX </w:instrText>
                  </w:r>
                  <w:r w:rsidR="0036090A">
                    <w:rPr>
                      <w:rFonts w:ascii="Arial" w:hAnsi="Arial" w:cs="Arial"/>
                      <w:sz w:val="18"/>
                      <w:szCs w:val="18"/>
                    </w:rPr>
                  </w:r>
                  <w:r w:rsidR="0036090A">
                    <w:rPr>
                      <w:rFonts w:ascii="Arial" w:hAnsi="Arial" w:cs="Arial"/>
                      <w:sz w:val="18"/>
                      <w:szCs w:val="18"/>
                    </w:rPr>
                    <w:fldChar w:fldCharType="separate"/>
                  </w:r>
                  <w:r w:rsidRPr="00976999">
                    <w:rPr>
                      <w:rFonts w:ascii="Arial" w:hAnsi="Arial" w:cs="Arial"/>
                      <w:sz w:val="18"/>
                      <w:szCs w:val="18"/>
                    </w:rPr>
                    <w:fldChar w:fldCharType="end"/>
                  </w:r>
                  <w:r w:rsidR="00184A81" w:rsidRPr="00976999">
                    <w:rPr>
                      <w:rFonts w:ascii="Arial" w:hAnsi="Arial" w:cs="Arial"/>
                      <w:sz w:val="18"/>
                      <w:szCs w:val="18"/>
                    </w:rPr>
                    <w:tab/>
                  </w:r>
                  <w:r w:rsidR="006B15C9" w:rsidRPr="00976999">
                    <w:rPr>
                      <w:rFonts w:ascii="Arial" w:hAnsi="Arial" w:cs="Arial"/>
                      <w:sz w:val="18"/>
                      <w:szCs w:val="18"/>
                    </w:rPr>
                    <w:t>cours de différences</w:t>
                  </w:r>
                </w:p>
                <w:p w14:paraId="432C35B1" w14:textId="77777777" w:rsidR="00184A81" w:rsidRPr="00976999" w:rsidRDefault="006B15C9" w:rsidP="006B15C9">
                  <w:pPr>
                    <w:tabs>
                      <w:tab w:val="left" w:pos="190"/>
                      <w:tab w:val="left" w:pos="290"/>
                    </w:tabs>
                    <w:spacing w:before="60" w:after="60"/>
                    <w:rPr>
                      <w:rFonts w:ascii="Arial" w:hAnsi="Arial" w:cs="Arial"/>
                      <w:sz w:val="18"/>
                      <w:szCs w:val="18"/>
                    </w:rPr>
                  </w:pPr>
                  <w:r w:rsidRPr="00976999">
                    <w:rPr>
                      <w:rFonts w:ascii="Arial" w:hAnsi="Arial" w:cs="Arial"/>
                      <w:sz w:val="18"/>
                      <w:szCs w:val="18"/>
                    </w:rPr>
                    <w:t xml:space="preserve">     </w:t>
                  </w:r>
                  <w:r w:rsidR="00184A81" w:rsidRPr="00976999">
                    <w:rPr>
                      <w:rFonts w:ascii="Arial" w:hAnsi="Arial" w:cs="Arial"/>
                      <w:i/>
                      <w:iCs/>
                      <w:sz w:val="16"/>
                      <w:szCs w:val="16"/>
                    </w:rPr>
                    <w:t>(Delta course)</w:t>
                  </w:r>
                </w:p>
              </w:tc>
              <w:tc>
                <w:tcPr>
                  <w:tcW w:w="1418" w:type="dxa"/>
                </w:tcPr>
                <w:p w14:paraId="1214AF74" w14:textId="77777777" w:rsidR="00F76474" w:rsidRPr="00976999" w:rsidRDefault="000B3D43" w:rsidP="00F76474">
                  <w:pPr>
                    <w:tabs>
                      <w:tab w:val="left" w:pos="190"/>
                      <w:tab w:val="left" w:pos="290"/>
                    </w:tabs>
                    <w:spacing w:before="60" w:after="60"/>
                    <w:rPr>
                      <w:rFonts w:ascii="Arial" w:hAnsi="Arial" w:cs="Arial"/>
                      <w:sz w:val="18"/>
                      <w:szCs w:val="18"/>
                      <w:lang w:val="en-GB"/>
                    </w:rPr>
                  </w:pPr>
                  <w:r w:rsidRPr="00976999">
                    <w:rPr>
                      <w:rFonts w:ascii="Arial" w:hAnsi="Arial" w:cs="Arial"/>
                      <w:sz w:val="18"/>
                      <w:szCs w:val="18"/>
                    </w:rPr>
                    <w:fldChar w:fldCharType="begin">
                      <w:ffData>
                        <w:name w:val=""/>
                        <w:enabled/>
                        <w:calcOnExit w:val="0"/>
                        <w:checkBox>
                          <w:size w:val="22"/>
                          <w:default w:val="0"/>
                        </w:checkBox>
                      </w:ffData>
                    </w:fldChar>
                  </w:r>
                  <w:r w:rsidRPr="00976999">
                    <w:rPr>
                      <w:rFonts w:ascii="Arial" w:hAnsi="Arial" w:cs="Arial"/>
                      <w:sz w:val="18"/>
                      <w:szCs w:val="18"/>
                    </w:rPr>
                    <w:instrText xml:space="preserve"> FORMCHECKBOX </w:instrText>
                  </w:r>
                  <w:r w:rsidR="0036090A">
                    <w:rPr>
                      <w:rFonts w:ascii="Arial" w:hAnsi="Arial" w:cs="Arial"/>
                      <w:sz w:val="18"/>
                      <w:szCs w:val="18"/>
                    </w:rPr>
                  </w:r>
                  <w:r w:rsidR="0036090A">
                    <w:rPr>
                      <w:rFonts w:ascii="Arial" w:hAnsi="Arial" w:cs="Arial"/>
                      <w:sz w:val="18"/>
                      <w:szCs w:val="18"/>
                    </w:rPr>
                    <w:fldChar w:fldCharType="separate"/>
                  </w:r>
                  <w:r w:rsidRPr="00976999">
                    <w:rPr>
                      <w:rFonts w:ascii="Arial" w:hAnsi="Arial" w:cs="Arial"/>
                      <w:sz w:val="18"/>
                      <w:szCs w:val="18"/>
                    </w:rPr>
                    <w:fldChar w:fldCharType="end"/>
                  </w:r>
                  <w:r w:rsidRPr="00976999">
                    <w:rPr>
                      <w:rFonts w:ascii="Arial" w:hAnsi="Arial" w:cs="Arial"/>
                      <w:sz w:val="18"/>
                      <w:szCs w:val="18"/>
                    </w:rPr>
                    <w:tab/>
                  </w:r>
                  <w:proofErr w:type="spellStart"/>
                  <w:r w:rsidR="00184A81" w:rsidRPr="00976999">
                    <w:rPr>
                      <w:rFonts w:ascii="Arial" w:hAnsi="Arial" w:cs="Arial"/>
                      <w:sz w:val="18"/>
                      <w:szCs w:val="18"/>
                      <w:lang w:val="en-GB"/>
                    </w:rPr>
                    <w:t>Avionique</w:t>
                  </w:r>
                  <w:proofErr w:type="spellEnd"/>
                </w:p>
                <w:p w14:paraId="3E9BBB0D" w14:textId="77777777" w:rsidR="00184A81" w:rsidRPr="00976999" w:rsidRDefault="00F76474" w:rsidP="00F76474">
                  <w:pPr>
                    <w:tabs>
                      <w:tab w:val="left" w:pos="190"/>
                      <w:tab w:val="left" w:pos="290"/>
                    </w:tabs>
                    <w:spacing w:before="60" w:after="60"/>
                    <w:rPr>
                      <w:rFonts w:ascii="Arial" w:hAnsi="Arial" w:cs="Arial"/>
                      <w:sz w:val="18"/>
                      <w:szCs w:val="18"/>
                      <w:lang w:val="en-GB"/>
                    </w:rPr>
                  </w:pPr>
                  <w:r w:rsidRPr="00976999">
                    <w:rPr>
                      <w:rFonts w:ascii="Arial" w:hAnsi="Arial" w:cs="Arial"/>
                      <w:sz w:val="18"/>
                      <w:szCs w:val="18"/>
                      <w:lang w:val="en-GB"/>
                    </w:rPr>
                    <w:t xml:space="preserve">      (</w:t>
                  </w:r>
                  <w:r w:rsidR="00184A81" w:rsidRPr="00976999">
                    <w:rPr>
                      <w:rFonts w:ascii="Arial" w:hAnsi="Arial" w:cs="Arial"/>
                      <w:i/>
                      <w:iCs/>
                      <w:sz w:val="16"/>
                      <w:szCs w:val="16"/>
                      <w:lang w:val="en-GB"/>
                    </w:rPr>
                    <w:t>Avionics)</w:t>
                  </w:r>
                </w:p>
              </w:tc>
              <w:tc>
                <w:tcPr>
                  <w:tcW w:w="1417" w:type="dxa"/>
                </w:tcPr>
                <w:p w14:paraId="7763A741" w14:textId="77777777" w:rsidR="00184A81" w:rsidRPr="00976999" w:rsidRDefault="000B3D43" w:rsidP="00184A81">
                  <w:pPr>
                    <w:tabs>
                      <w:tab w:val="left" w:pos="190"/>
                      <w:tab w:val="left" w:pos="290"/>
                    </w:tabs>
                    <w:spacing w:before="60" w:after="60"/>
                    <w:rPr>
                      <w:rFonts w:ascii="Arial" w:hAnsi="Arial" w:cs="Arial"/>
                      <w:sz w:val="18"/>
                      <w:szCs w:val="18"/>
                      <w:lang w:val="en-GB"/>
                    </w:rPr>
                  </w:pPr>
                  <w:r w:rsidRPr="00976999">
                    <w:rPr>
                      <w:rFonts w:ascii="Arial" w:hAnsi="Arial" w:cs="Arial"/>
                      <w:sz w:val="18"/>
                      <w:szCs w:val="18"/>
                    </w:rPr>
                    <w:fldChar w:fldCharType="begin">
                      <w:ffData>
                        <w:name w:val=""/>
                        <w:enabled/>
                        <w:calcOnExit w:val="0"/>
                        <w:checkBox>
                          <w:size w:val="22"/>
                          <w:default w:val="0"/>
                        </w:checkBox>
                      </w:ffData>
                    </w:fldChar>
                  </w:r>
                  <w:r w:rsidRPr="00976999">
                    <w:rPr>
                      <w:rFonts w:ascii="Arial" w:hAnsi="Arial" w:cs="Arial"/>
                      <w:sz w:val="18"/>
                      <w:szCs w:val="18"/>
                    </w:rPr>
                    <w:instrText xml:space="preserve"> FORMCHECKBOX </w:instrText>
                  </w:r>
                  <w:r w:rsidR="0036090A">
                    <w:rPr>
                      <w:rFonts w:ascii="Arial" w:hAnsi="Arial" w:cs="Arial"/>
                      <w:sz w:val="18"/>
                      <w:szCs w:val="18"/>
                    </w:rPr>
                  </w:r>
                  <w:r w:rsidR="0036090A">
                    <w:rPr>
                      <w:rFonts w:ascii="Arial" w:hAnsi="Arial" w:cs="Arial"/>
                      <w:sz w:val="18"/>
                      <w:szCs w:val="18"/>
                    </w:rPr>
                    <w:fldChar w:fldCharType="separate"/>
                  </w:r>
                  <w:r w:rsidRPr="00976999">
                    <w:rPr>
                      <w:rFonts w:ascii="Arial" w:hAnsi="Arial" w:cs="Arial"/>
                      <w:sz w:val="18"/>
                      <w:szCs w:val="18"/>
                    </w:rPr>
                    <w:fldChar w:fldCharType="end"/>
                  </w:r>
                  <w:r w:rsidRPr="00976999">
                    <w:rPr>
                      <w:rFonts w:ascii="Arial" w:hAnsi="Arial" w:cs="Arial"/>
                      <w:sz w:val="18"/>
                      <w:szCs w:val="18"/>
                    </w:rPr>
                    <w:tab/>
                  </w:r>
                  <w:r w:rsidR="00184A81" w:rsidRPr="00976999">
                    <w:rPr>
                      <w:rFonts w:ascii="Arial" w:hAnsi="Arial" w:cs="Arial"/>
                      <w:sz w:val="18"/>
                      <w:szCs w:val="18"/>
                      <w:lang w:val="en-GB"/>
                    </w:rPr>
                    <w:t>B3</w:t>
                  </w:r>
                </w:p>
              </w:tc>
              <w:tc>
                <w:tcPr>
                  <w:tcW w:w="1361" w:type="dxa"/>
                </w:tcPr>
                <w:p w14:paraId="45145808" w14:textId="77777777" w:rsidR="00184A81" w:rsidRPr="00976999" w:rsidRDefault="000B3D43" w:rsidP="00184A81">
                  <w:pPr>
                    <w:tabs>
                      <w:tab w:val="left" w:pos="190"/>
                      <w:tab w:val="left" w:pos="290"/>
                    </w:tabs>
                    <w:spacing w:before="60" w:after="60"/>
                    <w:rPr>
                      <w:rFonts w:ascii="Arial" w:hAnsi="Arial" w:cs="Arial"/>
                      <w:sz w:val="18"/>
                      <w:szCs w:val="18"/>
                      <w:lang w:val="en-GB"/>
                    </w:rPr>
                  </w:pPr>
                  <w:r w:rsidRPr="00976999">
                    <w:rPr>
                      <w:rFonts w:ascii="Arial" w:hAnsi="Arial" w:cs="Arial"/>
                      <w:sz w:val="18"/>
                      <w:szCs w:val="18"/>
                    </w:rPr>
                    <w:fldChar w:fldCharType="begin">
                      <w:ffData>
                        <w:name w:val=""/>
                        <w:enabled/>
                        <w:calcOnExit w:val="0"/>
                        <w:checkBox>
                          <w:size w:val="22"/>
                          <w:default w:val="0"/>
                        </w:checkBox>
                      </w:ffData>
                    </w:fldChar>
                  </w:r>
                  <w:r w:rsidRPr="00976999">
                    <w:rPr>
                      <w:rFonts w:ascii="Arial" w:hAnsi="Arial" w:cs="Arial"/>
                      <w:sz w:val="18"/>
                      <w:szCs w:val="18"/>
                    </w:rPr>
                    <w:instrText xml:space="preserve"> FORMCHECKBOX </w:instrText>
                  </w:r>
                  <w:r w:rsidR="0036090A">
                    <w:rPr>
                      <w:rFonts w:ascii="Arial" w:hAnsi="Arial" w:cs="Arial"/>
                      <w:sz w:val="18"/>
                      <w:szCs w:val="18"/>
                    </w:rPr>
                  </w:r>
                  <w:r w:rsidR="0036090A">
                    <w:rPr>
                      <w:rFonts w:ascii="Arial" w:hAnsi="Arial" w:cs="Arial"/>
                      <w:sz w:val="18"/>
                      <w:szCs w:val="18"/>
                    </w:rPr>
                    <w:fldChar w:fldCharType="separate"/>
                  </w:r>
                  <w:r w:rsidRPr="00976999">
                    <w:rPr>
                      <w:rFonts w:ascii="Arial" w:hAnsi="Arial" w:cs="Arial"/>
                      <w:sz w:val="18"/>
                      <w:szCs w:val="18"/>
                    </w:rPr>
                    <w:fldChar w:fldCharType="end"/>
                  </w:r>
                  <w:r w:rsidRPr="00976999">
                    <w:rPr>
                      <w:rFonts w:ascii="Arial" w:hAnsi="Arial" w:cs="Arial"/>
                      <w:sz w:val="18"/>
                      <w:szCs w:val="18"/>
                    </w:rPr>
                    <w:tab/>
                  </w:r>
                  <w:r w:rsidR="00184A81" w:rsidRPr="00976999">
                    <w:rPr>
                      <w:rFonts w:ascii="Arial" w:hAnsi="Arial" w:cs="Arial"/>
                      <w:sz w:val="18"/>
                      <w:szCs w:val="18"/>
                      <w:lang w:val="en-GB"/>
                    </w:rPr>
                    <w:t>L5</w:t>
                  </w:r>
                </w:p>
              </w:tc>
              <w:tc>
                <w:tcPr>
                  <w:tcW w:w="1501" w:type="dxa"/>
                </w:tcPr>
                <w:p w14:paraId="388208A4" w14:textId="77777777" w:rsidR="00184A81" w:rsidRPr="00976999" w:rsidRDefault="000B3D43" w:rsidP="000B3D43">
                  <w:pPr>
                    <w:tabs>
                      <w:tab w:val="left" w:pos="190"/>
                      <w:tab w:val="left" w:pos="290"/>
                    </w:tabs>
                    <w:spacing w:before="60" w:after="60"/>
                    <w:rPr>
                      <w:rFonts w:ascii="Arial" w:hAnsi="Arial" w:cs="Arial"/>
                      <w:sz w:val="18"/>
                      <w:szCs w:val="18"/>
                      <w:lang w:val="en-GB"/>
                    </w:rPr>
                  </w:pPr>
                  <w:r w:rsidRPr="00976999">
                    <w:rPr>
                      <w:rFonts w:ascii="Arial" w:hAnsi="Arial" w:cs="Arial"/>
                      <w:sz w:val="18"/>
                      <w:szCs w:val="18"/>
                    </w:rPr>
                    <w:fldChar w:fldCharType="begin">
                      <w:ffData>
                        <w:name w:val=""/>
                        <w:enabled/>
                        <w:calcOnExit w:val="0"/>
                        <w:checkBox>
                          <w:size w:val="22"/>
                          <w:default w:val="0"/>
                        </w:checkBox>
                      </w:ffData>
                    </w:fldChar>
                  </w:r>
                  <w:r w:rsidRPr="00976999">
                    <w:rPr>
                      <w:rFonts w:ascii="Arial" w:hAnsi="Arial" w:cs="Arial"/>
                      <w:sz w:val="18"/>
                      <w:szCs w:val="18"/>
                    </w:rPr>
                    <w:instrText xml:space="preserve"> FORMCHECKBOX </w:instrText>
                  </w:r>
                  <w:r w:rsidR="0036090A">
                    <w:rPr>
                      <w:rFonts w:ascii="Arial" w:hAnsi="Arial" w:cs="Arial"/>
                      <w:sz w:val="18"/>
                      <w:szCs w:val="18"/>
                    </w:rPr>
                  </w:r>
                  <w:r w:rsidR="0036090A">
                    <w:rPr>
                      <w:rFonts w:ascii="Arial" w:hAnsi="Arial" w:cs="Arial"/>
                      <w:sz w:val="18"/>
                      <w:szCs w:val="18"/>
                    </w:rPr>
                    <w:fldChar w:fldCharType="separate"/>
                  </w:r>
                  <w:r w:rsidRPr="00976999">
                    <w:rPr>
                      <w:rFonts w:ascii="Arial" w:hAnsi="Arial" w:cs="Arial"/>
                      <w:sz w:val="18"/>
                      <w:szCs w:val="18"/>
                    </w:rPr>
                    <w:fldChar w:fldCharType="end"/>
                  </w:r>
                  <w:r w:rsidRPr="00976999">
                    <w:rPr>
                      <w:rFonts w:ascii="Arial" w:hAnsi="Arial" w:cs="Arial"/>
                      <w:sz w:val="18"/>
                      <w:szCs w:val="18"/>
                    </w:rPr>
                    <w:tab/>
                  </w:r>
                  <w:r w:rsidR="00184A81" w:rsidRPr="00976999">
                    <w:rPr>
                      <w:rFonts w:ascii="Arial" w:hAnsi="Arial" w:cs="Arial"/>
                      <w:sz w:val="18"/>
                      <w:szCs w:val="18"/>
                      <w:lang w:val="en-GB"/>
                    </w:rPr>
                    <w:t>B1 + B2</w:t>
                  </w:r>
                </w:p>
              </w:tc>
              <w:tc>
                <w:tcPr>
                  <w:tcW w:w="2450" w:type="dxa"/>
                </w:tcPr>
                <w:p w14:paraId="6F925E55" w14:textId="77777777" w:rsidR="00184A81" w:rsidRPr="00976999" w:rsidRDefault="000B3D43" w:rsidP="00184A81">
                  <w:pPr>
                    <w:tabs>
                      <w:tab w:val="left" w:pos="190"/>
                      <w:tab w:val="left" w:pos="290"/>
                    </w:tabs>
                    <w:spacing w:before="60" w:after="60"/>
                    <w:rPr>
                      <w:rFonts w:ascii="Arial" w:hAnsi="Arial" w:cs="Arial"/>
                      <w:sz w:val="18"/>
                      <w:szCs w:val="18"/>
                    </w:rPr>
                  </w:pPr>
                  <w:r w:rsidRPr="00976999">
                    <w:rPr>
                      <w:rFonts w:ascii="Arial" w:hAnsi="Arial" w:cs="Arial"/>
                      <w:sz w:val="18"/>
                      <w:szCs w:val="18"/>
                    </w:rPr>
                    <w:fldChar w:fldCharType="begin">
                      <w:ffData>
                        <w:name w:val=""/>
                        <w:enabled/>
                        <w:calcOnExit w:val="0"/>
                        <w:checkBox>
                          <w:size w:val="22"/>
                          <w:default w:val="0"/>
                        </w:checkBox>
                      </w:ffData>
                    </w:fldChar>
                  </w:r>
                  <w:r w:rsidRPr="00976999">
                    <w:rPr>
                      <w:rFonts w:ascii="Arial" w:hAnsi="Arial" w:cs="Arial"/>
                      <w:sz w:val="18"/>
                      <w:szCs w:val="18"/>
                    </w:rPr>
                    <w:instrText xml:space="preserve"> FORMCHECKBOX </w:instrText>
                  </w:r>
                  <w:r w:rsidR="0036090A">
                    <w:rPr>
                      <w:rFonts w:ascii="Arial" w:hAnsi="Arial" w:cs="Arial"/>
                      <w:sz w:val="18"/>
                      <w:szCs w:val="18"/>
                    </w:rPr>
                  </w:r>
                  <w:r w:rsidR="0036090A">
                    <w:rPr>
                      <w:rFonts w:ascii="Arial" w:hAnsi="Arial" w:cs="Arial"/>
                      <w:sz w:val="18"/>
                      <w:szCs w:val="18"/>
                    </w:rPr>
                    <w:fldChar w:fldCharType="separate"/>
                  </w:r>
                  <w:r w:rsidRPr="00976999">
                    <w:rPr>
                      <w:rFonts w:ascii="Arial" w:hAnsi="Arial" w:cs="Arial"/>
                      <w:sz w:val="18"/>
                      <w:szCs w:val="18"/>
                    </w:rPr>
                    <w:fldChar w:fldCharType="end"/>
                  </w:r>
                  <w:r w:rsidRPr="00976999">
                    <w:rPr>
                      <w:rFonts w:ascii="Arial" w:hAnsi="Arial" w:cs="Arial"/>
                      <w:sz w:val="18"/>
                      <w:szCs w:val="18"/>
                    </w:rPr>
                    <w:tab/>
                  </w:r>
                  <w:r w:rsidR="00184A81" w:rsidRPr="00976999">
                    <w:rPr>
                      <w:rFonts w:ascii="Arial" w:hAnsi="Arial" w:cs="Arial"/>
                      <w:sz w:val="18"/>
                      <w:szCs w:val="18"/>
                    </w:rPr>
                    <w:t xml:space="preserve">Pratique </w:t>
                  </w:r>
                  <w:r w:rsidR="00184A81" w:rsidRPr="00976999">
                    <w:rPr>
                      <w:rFonts w:ascii="Arial" w:hAnsi="Arial" w:cs="Arial"/>
                      <w:i/>
                      <w:iCs/>
                      <w:sz w:val="16"/>
                      <w:szCs w:val="16"/>
                      <w:lang w:val="en-GB"/>
                    </w:rPr>
                    <w:t>(Practice)</w:t>
                  </w:r>
                </w:p>
              </w:tc>
            </w:tr>
            <w:tr w:rsidR="00976999" w:rsidRPr="00976999" w14:paraId="2065F44C" w14:textId="77777777" w:rsidTr="009925CB">
              <w:tc>
                <w:tcPr>
                  <w:tcW w:w="2127" w:type="dxa"/>
                  <w:gridSpan w:val="3"/>
                  <w:tcBorders>
                    <w:bottom w:val="single" w:sz="4" w:space="0" w:color="auto"/>
                  </w:tcBorders>
                </w:tcPr>
                <w:p w14:paraId="0D59D5F4" w14:textId="77777777" w:rsidR="00184A81" w:rsidRPr="00976999" w:rsidRDefault="000B3D43" w:rsidP="000B3D43">
                  <w:pPr>
                    <w:tabs>
                      <w:tab w:val="left" w:pos="190"/>
                      <w:tab w:val="left" w:pos="290"/>
                    </w:tabs>
                    <w:spacing w:before="60" w:after="60"/>
                    <w:rPr>
                      <w:rFonts w:ascii="Arial" w:hAnsi="Arial" w:cs="Arial"/>
                      <w:sz w:val="18"/>
                      <w:szCs w:val="18"/>
                      <w:lang w:val="en-GB"/>
                    </w:rPr>
                  </w:pPr>
                  <w:r w:rsidRPr="00976999">
                    <w:rPr>
                      <w:rFonts w:ascii="Arial" w:hAnsi="Arial" w:cs="Arial"/>
                      <w:sz w:val="18"/>
                      <w:szCs w:val="18"/>
                    </w:rPr>
                    <w:fldChar w:fldCharType="begin">
                      <w:ffData>
                        <w:name w:val=""/>
                        <w:enabled/>
                        <w:calcOnExit w:val="0"/>
                        <w:checkBox>
                          <w:size w:val="22"/>
                          <w:default w:val="0"/>
                        </w:checkBox>
                      </w:ffData>
                    </w:fldChar>
                  </w:r>
                  <w:r w:rsidRPr="00976999">
                    <w:rPr>
                      <w:rFonts w:ascii="Arial" w:hAnsi="Arial" w:cs="Arial"/>
                      <w:sz w:val="18"/>
                      <w:szCs w:val="18"/>
                    </w:rPr>
                    <w:instrText xml:space="preserve"> FORMCHECKBOX </w:instrText>
                  </w:r>
                  <w:r w:rsidR="0036090A">
                    <w:rPr>
                      <w:rFonts w:ascii="Arial" w:hAnsi="Arial" w:cs="Arial"/>
                      <w:sz w:val="18"/>
                      <w:szCs w:val="18"/>
                    </w:rPr>
                  </w:r>
                  <w:r w:rsidR="0036090A">
                    <w:rPr>
                      <w:rFonts w:ascii="Arial" w:hAnsi="Arial" w:cs="Arial"/>
                      <w:sz w:val="18"/>
                      <w:szCs w:val="18"/>
                    </w:rPr>
                    <w:fldChar w:fldCharType="separate"/>
                  </w:r>
                  <w:r w:rsidRPr="00976999">
                    <w:rPr>
                      <w:rFonts w:ascii="Arial" w:hAnsi="Arial" w:cs="Arial"/>
                      <w:sz w:val="18"/>
                      <w:szCs w:val="18"/>
                    </w:rPr>
                    <w:fldChar w:fldCharType="end"/>
                  </w:r>
                  <w:r w:rsidR="00184A81" w:rsidRPr="00976999">
                    <w:rPr>
                      <w:rFonts w:ascii="Arial" w:hAnsi="Arial" w:cs="Arial"/>
                      <w:sz w:val="18"/>
                      <w:szCs w:val="18"/>
                      <w:lang w:val="en-GB"/>
                    </w:rPr>
                    <w:tab/>
                  </w:r>
                  <w:proofErr w:type="spellStart"/>
                  <w:r w:rsidR="00184A81" w:rsidRPr="00976999">
                    <w:rPr>
                      <w:rFonts w:ascii="Arial" w:hAnsi="Arial" w:cs="Arial"/>
                      <w:sz w:val="18"/>
                      <w:szCs w:val="18"/>
                      <w:lang w:val="en-GB"/>
                    </w:rPr>
                    <w:t>moteur</w:t>
                  </w:r>
                  <w:proofErr w:type="spellEnd"/>
                  <w:r w:rsidR="00184A81" w:rsidRPr="00976999">
                    <w:rPr>
                      <w:rFonts w:ascii="Arial" w:hAnsi="Arial" w:cs="Arial"/>
                      <w:sz w:val="18"/>
                      <w:szCs w:val="18"/>
                      <w:lang w:val="en-GB"/>
                    </w:rPr>
                    <w:t xml:space="preserve"> (</w:t>
                  </w:r>
                  <w:r w:rsidR="00184A81" w:rsidRPr="00976999">
                    <w:rPr>
                      <w:rFonts w:ascii="Arial" w:hAnsi="Arial" w:cs="Arial"/>
                      <w:i/>
                      <w:iCs/>
                      <w:sz w:val="16"/>
                      <w:szCs w:val="16"/>
                      <w:lang w:val="en-GB"/>
                    </w:rPr>
                    <w:t>Engine)</w:t>
                  </w:r>
                  <w:r w:rsidR="00184A81" w:rsidRPr="00976999">
                    <w:rPr>
                      <w:rFonts w:ascii="Arial" w:hAnsi="Arial" w:cs="Arial"/>
                      <w:sz w:val="18"/>
                      <w:szCs w:val="18"/>
                      <w:lang w:val="en-GB"/>
                    </w:rPr>
                    <w:t xml:space="preserve"> </w:t>
                  </w:r>
                </w:p>
              </w:tc>
              <w:tc>
                <w:tcPr>
                  <w:tcW w:w="1418" w:type="dxa"/>
                  <w:tcBorders>
                    <w:bottom w:val="single" w:sz="4" w:space="0" w:color="auto"/>
                  </w:tcBorders>
                </w:tcPr>
                <w:p w14:paraId="4A71A6B1" w14:textId="77777777" w:rsidR="00F76474" w:rsidRPr="00976999" w:rsidRDefault="000B3D43" w:rsidP="00F76474">
                  <w:pPr>
                    <w:tabs>
                      <w:tab w:val="left" w:pos="190"/>
                      <w:tab w:val="left" w:pos="290"/>
                    </w:tabs>
                    <w:spacing w:before="60" w:after="60"/>
                    <w:rPr>
                      <w:rFonts w:ascii="Arial" w:hAnsi="Arial" w:cs="Arial"/>
                      <w:sz w:val="18"/>
                      <w:szCs w:val="18"/>
                      <w:lang w:val="en-GB"/>
                    </w:rPr>
                  </w:pPr>
                  <w:r w:rsidRPr="00976999">
                    <w:rPr>
                      <w:rFonts w:ascii="Arial" w:hAnsi="Arial" w:cs="Arial"/>
                      <w:sz w:val="18"/>
                      <w:szCs w:val="18"/>
                    </w:rPr>
                    <w:fldChar w:fldCharType="begin">
                      <w:ffData>
                        <w:name w:val=""/>
                        <w:enabled/>
                        <w:calcOnExit w:val="0"/>
                        <w:checkBox>
                          <w:size w:val="22"/>
                          <w:default w:val="0"/>
                        </w:checkBox>
                      </w:ffData>
                    </w:fldChar>
                  </w:r>
                  <w:r w:rsidRPr="00976999">
                    <w:rPr>
                      <w:rFonts w:ascii="Arial" w:hAnsi="Arial" w:cs="Arial"/>
                      <w:sz w:val="18"/>
                      <w:szCs w:val="18"/>
                    </w:rPr>
                    <w:instrText xml:space="preserve"> FORMCHECKBOX </w:instrText>
                  </w:r>
                  <w:r w:rsidR="0036090A">
                    <w:rPr>
                      <w:rFonts w:ascii="Arial" w:hAnsi="Arial" w:cs="Arial"/>
                      <w:sz w:val="18"/>
                      <w:szCs w:val="18"/>
                    </w:rPr>
                  </w:r>
                  <w:r w:rsidR="0036090A">
                    <w:rPr>
                      <w:rFonts w:ascii="Arial" w:hAnsi="Arial" w:cs="Arial"/>
                      <w:sz w:val="18"/>
                      <w:szCs w:val="18"/>
                    </w:rPr>
                    <w:fldChar w:fldCharType="separate"/>
                  </w:r>
                  <w:r w:rsidRPr="00976999">
                    <w:rPr>
                      <w:rFonts w:ascii="Arial" w:hAnsi="Arial" w:cs="Arial"/>
                      <w:sz w:val="18"/>
                      <w:szCs w:val="18"/>
                    </w:rPr>
                    <w:fldChar w:fldCharType="end"/>
                  </w:r>
                  <w:r w:rsidRPr="00976999">
                    <w:rPr>
                      <w:rFonts w:ascii="Arial" w:hAnsi="Arial" w:cs="Arial"/>
                      <w:sz w:val="18"/>
                      <w:szCs w:val="18"/>
                    </w:rPr>
                    <w:tab/>
                  </w:r>
                  <w:r w:rsidR="00F76474" w:rsidRPr="00976999">
                    <w:rPr>
                      <w:rFonts w:ascii="Arial" w:hAnsi="Arial" w:cs="Arial"/>
                      <w:sz w:val="18"/>
                      <w:szCs w:val="18"/>
                      <w:lang w:val="en-GB"/>
                    </w:rPr>
                    <w:t>C</w:t>
                  </w:r>
                  <w:r w:rsidR="00184A81" w:rsidRPr="00976999">
                    <w:rPr>
                      <w:rFonts w:ascii="Arial" w:hAnsi="Arial" w:cs="Arial"/>
                      <w:sz w:val="18"/>
                      <w:szCs w:val="18"/>
                      <w:lang w:val="en-GB"/>
                    </w:rPr>
                    <w:t>ellule</w:t>
                  </w:r>
                </w:p>
                <w:p w14:paraId="05149EDC" w14:textId="77777777" w:rsidR="00184A81" w:rsidRPr="00976999" w:rsidRDefault="00F76474" w:rsidP="00F76474">
                  <w:pPr>
                    <w:tabs>
                      <w:tab w:val="left" w:pos="190"/>
                      <w:tab w:val="left" w:pos="290"/>
                    </w:tabs>
                    <w:spacing w:before="60" w:after="60"/>
                    <w:rPr>
                      <w:rFonts w:ascii="Arial" w:hAnsi="Arial" w:cs="Arial"/>
                      <w:sz w:val="18"/>
                      <w:szCs w:val="18"/>
                      <w:lang w:val="en-GB"/>
                    </w:rPr>
                  </w:pPr>
                  <w:r w:rsidRPr="00976999">
                    <w:rPr>
                      <w:rFonts w:ascii="Arial" w:hAnsi="Arial" w:cs="Arial"/>
                      <w:sz w:val="18"/>
                      <w:szCs w:val="18"/>
                      <w:lang w:val="en-GB"/>
                    </w:rPr>
                    <w:t xml:space="preserve">      </w:t>
                  </w:r>
                  <w:r w:rsidR="00184A81" w:rsidRPr="00976999">
                    <w:rPr>
                      <w:rFonts w:ascii="Arial" w:hAnsi="Arial" w:cs="Arial"/>
                      <w:i/>
                      <w:iCs/>
                      <w:sz w:val="16"/>
                      <w:szCs w:val="16"/>
                      <w:lang w:val="en-GB"/>
                    </w:rPr>
                    <w:t>(Airframe)</w:t>
                  </w:r>
                </w:p>
              </w:tc>
              <w:tc>
                <w:tcPr>
                  <w:tcW w:w="1417" w:type="dxa"/>
                  <w:tcBorders>
                    <w:bottom w:val="single" w:sz="4" w:space="0" w:color="auto"/>
                  </w:tcBorders>
                </w:tcPr>
                <w:p w14:paraId="031F0723" w14:textId="77777777" w:rsidR="00F304EF" w:rsidRPr="00976999" w:rsidRDefault="000B3D43" w:rsidP="00184A81">
                  <w:pPr>
                    <w:tabs>
                      <w:tab w:val="left" w:pos="190"/>
                      <w:tab w:val="left" w:pos="290"/>
                    </w:tabs>
                    <w:spacing w:before="60" w:after="60"/>
                    <w:rPr>
                      <w:rFonts w:ascii="Arial" w:hAnsi="Arial" w:cs="Arial"/>
                      <w:sz w:val="18"/>
                      <w:szCs w:val="18"/>
                      <w:lang w:val="en-GB"/>
                    </w:rPr>
                  </w:pPr>
                  <w:r w:rsidRPr="00976999">
                    <w:rPr>
                      <w:rFonts w:ascii="Arial" w:hAnsi="Arial" w:cs="Arial"/>
                      <w:sz w:val="18"/>
                      <w:szCs w:val="18"/>
                    </w:rPr>
                    <w:fldChar w:fldCharType="begin">
                      <w:ffData>
                        <w:name w:val=""/>
                        <w:enabled/>
                        <w:calcOnExit w:val="0"/>
                        <w:checkBox>
                          <w:size w:val="22"/>
                          <w:default w:val="0"/>
                        </w:checkBox>
                      </w:ffData>
                    </w:fldChar>
                  </w:r>
                  <w:r w:rsidRPr="00976999">
                    <w:rPr>
                      <w:rFonts w:ascii="Arial" w:hAnsi="Arial" w:cs="Arial"/>
                      <w:sz w:val="18"/>
                      <w:szCs w:val="18"/>
                    </w:rPr>
                    <w:instrText xml:space="preserve"> FORMCHECKBOX </w:instrText>
                  </w:r>
                  <w:r w:rsidR="0036090A">
                    <w:rPr>
                      <w:rFonts w:ascii="Arial" w:hAnsi="Arial" w:cs="Arial"/>
                      <w:sz w:val="18"/>
                      <w:szCs w:val="18"/>
                    </w:rPr>
                  </w:r>
                  <w:r w:rsidR="0036090A">
                    <w:rPr>
                      <w:rFonts w:ascii="Arial" w:hAnsi="Arial" w:cs="Arial"/>
                      <w:sz w:val="18"/>
                      <w:szCs w:val="18"/>
                    </w:rPr>
                    <w:fldChar w:fldCharType="separate"/>
                  </w:r>
                  <w:r w:rsidRPr="00976999">
                    <w:rPr>
                      <w:rFonts w:ascii="Arial" w:hAnsi="Arial" w:cs="Arial"/>
                      <w:sz w:val="18"/>
                      <w:szCs w:val="18"/>
                    </w:rPr>
                    <w:fldChar w:fldCharType="end"/>
                  </w:r>
                  <w:r w:rsidRPr="00976999">
                    <w:rPr>
                      <w:rFonts w:ascii="Arial" w:hAnsi="Arial" w:cs="Arial"/>
                      <w:sz w:val="18"/>
                      <w:szCs w:val="18"/>
                    </w:rPr>
                    <w:tab/>
                  </w:r>
                  <w:r w:rsidR="00184A81" w:rsidRPr="00976999">
                    <w:rPr>
                      <w:rFonts w:ascii="Arial" w:hAnsi="Arial" w:cs="Arial"/>
                      <w:sz w:val="18"/>
                      <w:szCs w:val="18"/>
                      <w:lang w:val="en-GB"/>
                    </w:rPr>
                    <w:t xml:space="preserve">B1 </w:t>
                  </w:r>
                  <w:proofErr w:type="spellStart"/>
                  <w:r w:rsidR="00184A81" w:rsidRPr="00976999">
                    <w:rPr>
                      <w:rFonts w:ascii="Arial" w:hAnsi="Arial" w:cs="Arial"/>
                      <w:sz w:val="18"/>
                      <w:szCs w:val="18"/>
                      <w:lang w:val="en-GB"/>
                    </w:rPr>
                    <w:t>vers</w:t>
                  </w:r>
                  <w:proofErr w:type="spellEnd"/>
                </w:p>
                <w:p w14:paraId="58617971" w14:textId="77777777" w:rsidR="00184A81" w:rsidRPr="00976999" w:rsidRDefault="00F304EF" w:rsidP="00184A81">
                  <w:pPr>
                    <w:tabs>
                      <w:tab w:val="left" w:pos="190"/>
                      <w:tab w:val="left" w:pos="290"/>
                    </w:tabs>
                    <w:spacing w:before="60" w:after="60"/>
                    <w:rPr>
                      <w:rFonts w:ascii="Arial" w:hAnsi="Arial" w:cs="Arial"/>
                      <w:sz w:val="18"/>
                      <w:szCs w:val="18"/>
                      <w:lang w:val="en-GB"/>
                    </w:rPr>
                  </w:pPr>
                  <w:r w:rsidRPr="00976999">
                    <w:rPr>
                      <w:rFonts w:ascii="Arial" w:hAnsi="Arial" w:cs="Arial"/>
                      <w:sz w:val="18"/>
                      <w:szCs w:val="18"/>
                      <w:lang w:val="en-GB"/>
                    </w:rPr>
                    <w:t xml:space="preserve">         </w:t>
                  </w:r>
                  <w:r w:rsidR="00184A81" w:rsidRPr="00976999">
                    <w:rPr>
                      <w:rFonts w:ascii="Arial" w:hAnsi="Arial" w:cs="Arial"/>
                      <w:i/>
                      <w:iCs/>
                      <w:sz w:val="16"/>
                      <w:szCs w:val="16"/>
                      <w:lang w:val="en-GB"/>
                    </w:rPr>
                    <w:t>(to)</w:t>
                  </w:r>
                  <w:r w:rsidR="00184A81" w:rsidRPr="00976999">
                    <w:rPr>
                      <w:rFonts w:ascii="Arial" w:hAnsi="Arial" w:cs="Arial"/>
                      <w:sz w:val="18"/>
                      <w:szCs w:val="18"/>
                      <w:lang w:val="en-GB"/>
                    </w:rPr>
                    <w:t xml:space="preserve"> B2 </w:t>
                  </w:r>
                </w:p>
              </w:tc>
              <w:tc>
                <w:tcPr>
                  <w:tcW w:w="1361" w:type="dxa"/>
                  <w:tcBorders>
                    <w:bottom w:val="single" w:sz="4" w:space="0" w:color="auto"/>
                  </w:tcBorders>
                </w:tcPr>
                <w:p w14:paraId="2E7CD8F1" w14:textId="77777777" w:rsidR="00F304EF" w:rsidRPr="00976999" w:rsidRDefault="000B3D43" w:rsidP="00184A81">
                  <w:pPr>
                    <w:tabs>
                      <w:tab w:val="left" w:pos="190"/>
                      <w:tab w:val="left" w:pos="290"/>
                    </w:tabs>
                    <w:spacing w:before="60" w:after="60"/>
                    <w:rPr>
                      <w:rFonts w:ascii="Arial" w:hAnsi="Arial" w:cs="Arial"/>
                      <w:sz w:val="18"/>
                      <w:szCs w:val="18"/>
                      <w:lang w:val="en-GB"/>
                    </w:rPr>
                  </w:pPr>
                  <w:r w:rsidRPr="00976999">
                    <w:rPr>
                      <w:rFonts w:ascii="Arial" w:hAnsi="Arial" w:cs="Arial"/>
                      <w:sz w:val="18"/>
                      <w:szCs w:val="18"/>
                    </w:rPr>
                    <w:fldChar w:fldCharType="begin">
                      <w:ffData>
                        <w:name w:val=""/>
                        <w:enabled/>
                        <w:calcOnExit w:val="0"/>
                        <w:checkBox>
                          <w:size w:val="22"/>
                          <w:default w:val="0"/>
                        </w:checkBox>
                      </w:ffData>
                    </w:fldChar>
                  </w:r>
                  <w:r w:rsidRPr="00976999">
                    <w:rPr>
                      <w:rFonts w:ascii="Arial" w:hAnsi="Arial" w:cs="Arial"/>
                      <w:sz w:val="18"/>
                      <w:szCs w:val="18"/>
                    </w:rPr>
                    <w:instrText xml:space="preserve"> FORMCHECKBOX </w:instrText>
                  </w:r>
                  <w:r w:rsidR="0036090A">
                    <w:rPr>
                      <w:rFonts w:ascii="Arial" w:hAnsi="Arial" w:cs="Arial"/>
                      <w:sz w:val="18"/>
                      <w:szCs w:val="18"/>
                    </w:rPr>
                  </w:r>
                  <w:r w:rsidR="0036090A">
                    <w:rPr>
                      <w:rFonts w:ascii="Arial" w:hAnsi="Arial" w:cs="Arial"/>
                      <w:sz w:val="18"/>
                      <w:szCs w:val="18"/>
                    </w:rPr>
                    <w:fldChar w:fldCharType="separate"/>
                  </w:r>
                  <w:r w:rsidRPr="00976999">
                    <w:rPr>
                      <w:rFonts w:ascii="Arial" w:hAnsi="Arial" w:cs="Arial"/>
                      <w:sz w:val="18"/>
                      <w:szCs w:val="18"/>
                    </w:rPr>
                    <w:fldChar w:fldCharType="end"/>
                  </w:r>
                  <w:r w:rsidRPr="00976999">
                    <w:rPr>
                      <w:rFonts w:ascii="Arial" w:hAnsi="Arial" w:cs="Arial"/>
                      <w:sz w:val="18"/>
                      <w:szCs w:val="18"/>
                    </w:rPr>
                    <w:tab/>
                  </w:r>
                  <w:r w:rsidR="00F76474" w:rsidRPr="00976999">
                    <w:rPr>
                      <w:rFonts w:ascii="Arial" w:hAnsi="Arial" w:cs="Arial"/>
                      <w:sz w:val="18"/>
                      <w:szCs w:val="18"/>
                      <w:lang w:val="en-GB"/>
                    </w:rPr>
                    <w:t xml:space="preserve"> </w:t>
                  </w:r>
                  <w:r w:rsidR="00184A81" w:rsidRPr="00976999">
                    <w:rPr>
                      <w:rFonts w:ascii="Arial" w:hAnsi="Arial" w:cs="Arial"/>
                      <w:sz w:val="18"/>
                      <w:szCs w:val="18"/>
                      <w:lang w:val="en-GB"/>
                    </w:rPr>
                    <w:t xml:space="preserve">B2 </w:t>
                  </w:r>
                  <w:proofErr w:type="spellStart"/>
                  <w:r w:rsidR="00184A81" w:rsidRPr="00976999">
                    <w:rPr>
                      <w:rFonts w:ascii="Arial" w:hAnsi="Arial" w:cs="Arial"/>
                      <w:sz w:val="18"/>
                      <w:szCs w:val="18"/>
                      <w:lang w:val="en-GB"/>
                    </w:rPr>
                    <w:t>vers</w:t>
                  </w:r>
                  <w:proofErr w:type="spellEnd"/>
                </w:p>
                <w:p w14:paraId="069B6DD2" w14:textId="77777777" w:rsidR="00184A81" w:rsidRPr="00976999" w:rsidRDefault="00F304EF" w:rsidP="00184A81">
                  <w:pPr>
                    <w:tabs>
                      <w:tab w:val="left" w:pos="190"/>
                      <w:tab w:val="left" w:pos="290"/>
                    </w:tabs>
                    <w:spacing w:before="60" w:after="60"/>
                    <w:rPr>
                      <w:rFonts w:ascii="Arial" w:hAnsi="Arial" w:cs="Arial"/>
                      <w:sz w:val="18"/>
                      <w:szCs w:val="18"/>
                      <w:lang w:val="en-GB"/>
                    </w:rPr>
                  </w:pPr>
                  <w:r w:rsidRPr="00976999">
                    <w:rPr>
                      <w:rFonts w:ascii="Arial" w:hAnsi="Arial" w:cs="Arial"/>
                      <w:sz w:val="18"/>
                      <w:szCs w:val="18"/>
                      <w:lang w:val="en-GB"/>
                    </w:rPr>
                    <w:t xml:space="preserve">        </w:t>
                  </w:r>
                  <w:r w:rsidR="00184A81" w:rsidRPr="00976999">
                    <w:rPr>
                      <w:rFonts w:ascii="Arial" w:hAnsi="Arial" w:cs="Arial"/>
                      <w:i/>
                      <w:iCs/>
                      <w:sz w:val="16"/>
                      <w:szCs w:val="16"/>
                      <w:lang w:val="en-GB"/>
                    </w:rPr>
                    <w:t xml:space="preserve">(to) </w:t>
                  </w:r>
                  <w:r w:rsidR="00184A81" w:rsidRPr="00976999">
                    <w:rPr>
                      <w:rFonts w:ascii="Arial" w:hAnsi="Arial" w:cs="Arial"/>
                      <w:sz w:val="18"/>
                      <w:szCs w:val="18"/>
                      <w:lang w:val="en-GB"/>
                    </w:rPr>
                    <w:t>B1</w:t>
                  </w:r>
                </w:p>
              </w:tc>
              <w:tc>
                <w:tcPr>
                  <w:tcW w:w="1501" w:type="dxa"/>
                  <w:tcBorders>
                    <w:bottom w:val="single" w:sz="4" w:space="0" w:color="auto"/>
                  </w:tcBorders>
                </w:tcPr>
                <w:p w14:paraId="13D0C3B8" w14:textId="77777777" w:rsidR="00184A81" w:rsidRPr="00976999" w:rsidRDefault="000B3D43" w:rsidP="00184A81">
                  <w:pPr>
                    <w:tabs>
                      <w:tab w:val="left" w:pos="190"/>
                      <w:tab w:val="left" w:pos="290"/>
                    </w:tabs>
                    <w:spacing w:before="60" w:after="60"/>
                    <w:rPr>
                      <w:rFonts w:ascii="Arial" w:hAnsi="Arial" w:cs="Arial"/>
                      <w:sz w:val="18"/>
                      <w:szCs w:val="18"/>
                      <w:lang w:val="en-GB"/>
                    </w:rPr>
                  </w:pPr>
                  <w:r w:rsidRPr="00976999">
                    <w:rPr>
                      <w:rFonts w:ascii="Arial" w:hAnsi="Arial" w:cs="Arial"/>
                      <w:sz w:val="18"/>
                      <w:szCs w:val="18"/>
                    </w:rPr>
                    <w:fldChar w:fldCharType="begin">
                      <w:ffData>
                        <w:name w:val=""/>
                        <w:enabled/>
                        <w:calcOnExit w:val="0"/>
                        <w:checkBox>
                          <w:size w:val="22"/>
                          <w:default w:val="0"/>
                        </w:checkBox>
                      </w:ffData>
                    </w:fldChar>
                  </w:r>
                  <w:r w:rsidRPr="00976999">
                    <w:rPr>
                      <w:rFonts w:ascii="Arial" w:hAnsi="Arial" w:cs="Arial"/>
                      <w:sz w:val="18"/>
                      <w:szCs w:val="18"/>
                    </w:rPr>
                    <w:instrText xml:space="preserve"> FORMCHECKBOX </w:instrText>
                  </w:r>
                  <w:r w:rsidR="0036090A">
                    <w:rPr>
                      <w:rFonts w:ascii="Arial" w:hAnsi="Arial" w:cs="Arial"/>
                      <w:sz w:val="18"/>
                      <w:szCs w:val="18"/>
                    </w:rPr>
                  </w:r>
                  <w:r w:rsidR="0036090A">
                    <w:rPr>
                      <w:rFonts w:ascii="Arial" w:hAnsi="Arial" w:cs="Arial"/>
                      <w:sz w:val="18"/>
                      <w:szCs w:val="18"/>
                    </w:rPr>
                    <w:fldChar w:fldCharType="separate"/>
                  </w:r>
                  <w:r w:rsidRPr="00976999">
                    <w:rPr>
                      <w:rFonts w:ascii="Arial" w:hAnsi="Arial" w:cs="Arial"/>
                      <w:sz w:val="18"/>
                      <w:szCs w:val="18"/>
                    </w:rPr>
                    <w:fldChar w:fldCharType="end"/>
                  </w:r>
                  <w:r w:rsidRPr="00976999">
                    <w:rPr>
                      <w:rFonts w:ascii="Arial" w:hAnsi="Arial" w:cs="Arial"/>
                      <w:sz w:val="18"/>
                      <w:szCs w:val="18"/>
                      <w:lang w:val="en-GB"/>
                    </w:rPr>
                    <w:tab/>
                  </w:r>
                  <w:r w:rsidR="00184A81" w:rsidRPr="00976999">
                    <w:rPr>
                      <w:rFonts w:ascii="Arial" w:hAnsi="Arial" w:cs="Arial"/>
                      <w:sz w:val="18"/>
                      <w:szCs w:val="18"/>
                      <w:lang w:val="en-GB"/>
                    </w:rPr>
                    <w:t>C</w:t>
                  </w:r>
                </w:p>
              </w:tc>
              <w:tc>
                <w:tcPr>
                  <w:tcW w:w="2450" w:type="dxa"/>
                  <w:tcBorders>
                    <w:bottom w:val="single" w:sz="4" w:space="0" w:color="auto"/>
                  </w:tcBorders>
                </w:tcPr>
                <w:p w14:paraId="4AF126AF" w14:textId="77777777" w:rsidR="00184A81" w:rsidRPr="00976999" w:rsidRDefault="000B3D43" w:rsidP="00184A81">
                  <w:pPr>
                    <w:tabs>
                      <w:tab w:val="left" w:pos="190"/>
                      <w:tab w:val="left" w:pos="290"/>
                    </w:tabs>
                    <w:spacing w:before="60" w:after="60"/>
                    <w:rPr>
                      <w:rFonts w:ascii="Arial" w:hAnsi="Arial" w:cs="Arial"/>
                      <w:sz w:val="18"/>
                      <w:szCs w:val="18"/>
                    </w:rPr>
                  </w:pPr>
                  <w:r w:rsidRPr="00976999">
                    <w:rPr>
                      <w:rFonts w:ascii="Arial" w:hAnsi="Arial" w:cs="Arial"/>
                      <w:sz w:val="18"/>
                      <w:szCs w:val="18"/>
                    </w:rPr>
                    <w:fldChar w:fldCharType="begin">
                      <w:ffData>
                        <w:name w:val=""/>
                        <w:enabled/>
                        <w:calcOnExit w:val="0"/>
                        <w:checkBox>
                          <w:size w:val="22"/>
                          <w:default w:val="0"/>
                        </w:checkBox>
                      </w:ffData>
                    </w:fldChar>
                  </w:r>
                  <w:r w:rsidRPr="00976999">
                    <w:rPr>
                      <w:rFonts w:ascii="Arial" w:hAnsi="Arial" w:cs="Arial"/>
                      <w:sz w:val="18"/>
                      <w:szCs w:val="18"/>
                    </w:rPr>
                    <w:instrText xml:space="preserve"> FORMCHECKBOX </w:instrText>
                  </w:r>
                  <w:r w:rsidR="0036090A">
                    <w:rPr>
                      <w:rFonts w:ascii="Arial" w:hAnsi="Arial" w:cs="Arial"/>
                      <w:sz w:val="18"/>
                      <w:szCs w:val="18"/>
                    </w:rPr>
                  </w:r>
                  <w:r w:rsidR="0036090A">
                    <w:rPr>
                      <w:rFonts w:ascii="Arial" w:hAnsi="Arial" w:cs="Arial"/>
                      <w:sz w:val="18"/>
                      <w:szCs w:val="18"/>
                    </w:rPr>
                    <w:fldChar w:fldCharType="separate"/>
                  </w:r>
                  <w:r w:rsidRPr="00976999">
                    <w:rPr>
                      <w:rFonts w:ascii="Arial" w:hAnsi="Arial" w:cs="Arial"/>
                      <w:sz w:val="18"/>
                      <w:szCs w:val="18"/>
                    </w:rPr>
                    <w:fldChar w:fldCharType="end"/>
                  </w:r>
                  <w:r w:rsidRPr="00976999">
                    <w:rPr>
                      <w:rFonts w:ascii="Arial" w:hAnsi="Arial" w:cs="Arial"/>
                      <w:sz w:val="18"/>
                      <w:szCs w:val="18"/>
                    </w:rPr>
                    <w:tab/>
                  </w:r>
                  <w:r w:rsidR="00F76474" w:rsidRPr="00976999">
                    <w:rPr>
                      <w:rFonts w:ascii="Arial" w:hAnsi="Arial" w:cs="Arial"/>
                      <w:sz w:val="18"/>
                      <w:szCs w:val="18"/>
                    </w:rPr>
                    <w:t xml:space="preserve"> </w:t>
                  </w:r>
                  <w:r w:rsidR="00356C44" w:rsidRPr="00976999">
                    <w:rPr>
                      <w:rFonts w:ascii="Arial" w:hAnsi="Arial" w:cs="Arial"/>
                      <w:sz w:val="18"/>
                      <w:szCs w:val="18"/>
                    </w:rPr>
                    <w:t>E</w:t>
                  </w:r>
                  <w:r w:rsidR="00184A81" w:rsidRPr="00976999">
                    <w:rPr>
                      <w:rFonts w:ascii="Arial" w:hAnsi="Arial" w:cs="Arial"/>
                      <w:sz w:val="18"/>
                      <w:szCs w:val="18"/>
                    </w:rPr>
                    <w:t xml:space="preserve">xamen </w:t>
                  </w:r>
                  <w:r w:rsidR="00184A81" w:rsidRPr="00976999">
                    <w:rPr>
                      <w:rFonts w:ascii="Arial" w:hAnsi="Arial" w:cs="Arial"/>
                      <w:i/>
                      <w:iCs/>
                      <w:sz w:val="16"/>
                      <w:szCs w:val="16"/>
                      <w:lang w:val="en-GB"/>
                    </w:rPr>
                    <w:t>(examination)</w:t>
                  </w:r>
                </w:p>
              </w:tc>
            </w:tr>
            <w:tr w:rsidR="00976999" w:rsidRPr="00976999" w14:paraId="11C265C6" w14:textId="77777777" w:rsidTr="009925CB">
              <w:tc>
                <w:tcPr>
                  <w:tcW w:w="1596" w:type="dxa"/>
                  <w:tcBorders>
                    <w:top w:val="single" w:sz="4" w:space="0" w:color="auto"/>
                    <w:bottom w:val="single" w:sz="4" w:space="0" w:color="auto"/>
                  </w:tcBorders>
                </w:tcPr>
                <w:p w14:paraId="0259D098" w14:textId="77777777" w:rsidR="00184A81" w:rsidRPr="00976999" w:rsidRDefault="00184A81" w:rsidP="00184A81">
                  <w:pPr>
                    <w:tabs>
                      <w:tab w:val="left" w:pos="190"/>
                      <w:tab w:val="left" w:pos="290"/>
                    </w:tabs>
                    <w:spacing w:before="60" w:after="60"/>
                    <w:rPr>
                      <w:rFonts w:ascii="Arial" w:hAnsi="Arial" w:cs="Arial"/>
                      <w:i/>
                      <w:sz w:val="18"/>
                      <w:szCs w:val="18"/>
                    </w:rPr>
                  </w:pPr>
                </w:p>
              </w:tc>
              <w:tc>
                <w:tcPr>
                  <w:tcW w:w="8678" w:type="dxa"/>
                  <w:gridSpan w:val="7"/>
                  <w:tcBorders>
                    <w:top w:val="single" w:sz="4" w:space="0" w:color="auto"/>
                    <w:bottom w:val="single" w:sz="4" w:space="0" w:color="auto"/>
                  </w:tcBorders>
                </w:tcPr>
                <w:p w14:paraId="4AA4078C" w14:textId="77777777" w:rsidR="00184A81" w:rsidRPr="00976999" w:rsidRDefault="00184A81" w:rsidP="00184A81">
                  <w:pPr>
                    <w:tabs>
                      <w:tab w:val="left" w:pos="190"/>
                      <w:tab w:val="left" w:pos="290"/>
                    </w:tabs>
                    <w:spacing w:before="60" w:after="60"/>
                    <w:rPr>
                      <w:rFonts w:ascii="Arial" w:hAnsi="Arial" w:cs="Arial"/>
                      <w:i/>
                      <w:iCs/>
                      <w:sz w:val="16"/>
                      <w:szCs w:val="16"/>
                      <w:lang w:val="en-GB"/>
                    </w:rPr>
                  </w:pPr>
                  <w:r w:rsidRPr="00976999">
                    <w:rPr>
                      <w:rFonts w:ascii="Arial" w:hAnsi="Arial" w:cs="Arial"/>
                      <w:i/>
                      <w:sz w:val="18"/>
                      <w:szCs w:val="18"/>
                    </w:rPr>
                    <w:t xml:space="preserve">(*) A dupliquer autant que nécessaire </w:t>
                  </w:r>
                  <w:r w:rsidRPr="00976999">
                    <w:rPr>
                      <w:rFonts w:ascii="Arial" w:hAnsi="Arial" w:cs="Arial"/>
                      <w:i/>
                      <w:iCs/>
                      <w:sz w:val="16"/>
                      <w:szCs w:val="16"/>
                      <w:lang w:val="en-GB"/>
                    </w:rPr>
                    <w:t>(to duplicate as much as necessary)</w:t>
                  </w:r>
                </w:p>
              </w:tc>
            </w:tr>
          </w:tbl>
          <w:p w14:paraId="69C71439" w14:textId="77777777" w:rsidR="009C390F" w:rsidRPr="00976999" w:rsidRDefault="009C390F" w:rsidP="009C390F">
            <w:pPr>
              <w:tabs>
                <w:tab w:val="left" w:pos="2059"/>
              </w:tabs>
              <w:spacing w:before="60" w:after="60"/>
              <w:rPr>
                <w:rFonts w:ascii="Arial" w:hAnsi="Arial" w:cs="Arial"/>
                <w:sz w:val="20"/>
                <w:szCs w:val="20"/>
              </w:rPr>
            </w:pPr>
          </w:p>
          <w:p w14:paraId="155FD0DC" w14:textId="77777777" w:rsidR="00184A81" w:rsidRPr="00976999" w:rsidRDefault="00184A81" w:rsidP="00BF1D93">
            <w:pPr>
              <w:rPr>
                <w:rFonts w:ascii="Arial" w:hAnsi="Arial" w:cs="Arial"/>
                <w:sz w:val="20"/>
                <w:szCs w:val="20"/>
              </w:rPr>
            </w:pPr>
          </w:p>
        </w:tc>
      </w:tr>
      <w:tr w:rsidR="00976999" w:rsidRPr="00976999" w14:paraId="75C1D9A9" w14:textId="77777777" w:rsidTr="00812693">
        <w:trPr>
          <w:trHeight w:val="240"/>
          <w:tblHeader/>
        </w:trPr>
        <w:tc>
          <w:tcPr>
            <w:tcW w:w="10774" w:type="dxa"/>
            <w:tcBorders>
              <w:top w:val="single" w:sz="8" w:space="0" w:color="000000"/>
              <w:left w:val="single" w:sz="8" w:space="0" w:color="auto"/>
              <w:bottom w:val="single" w:sz="8" w:space="0" w:color="000000"/>
              <w:right w:val="single" w:sz="8" w:space="0" w:color="000000"/>
            </w:tcBorders>
            <w:shd w:val="clear" w:color="auto" w:fill="auto"/>
            <w:vAlign w:val="center"/>
          </w:tcPr>
          <w:p w14:paraId="79CDC7F8" w14:textId="77777777" w:rsidR="009C390F" w:rsidRPr="00976999" w:rsidRDefault="009C390F" w:rsidP="009C390F">
            <w:pPr>
              <w:rPr>
                <w:rFonts w:ascii="Arial" w:hAnsi="Arial" w:cs="Arial"/>
                <w:sz w:val="20"/>
                <w:szCs w:val="20"/>
              </w:rPr>
            </w:pPr>
            <w:r w:rsidRPr="00976999">
              <w:rPr>
                <w:rFonts w:ascii="Arial" w:hAnsi="Arial" w:cs="Arial"/>
                <w:sz w:val="20"/>
                <w:szCs w:val="20"/>
              </w:rPr>
              <w:t>11. Principaux sous-traitants</w:t>
            </w:r>
          </w:p>
          <w:p w14:paraId="667D736C" w14:textId="77777777" w:rsidR="009C390F" w:rsidRPr="00976999" w:rsidRDefault="009C390F" w:rsidP="009C390F">
            <w:pPr>
              <w:rPr>
                <w:rFonts w:ascii="Arial" w:hAnsi="Arial" w:cs="Arial"/>
                <w:sz w:val="20"/>
                <w:szCs w:val="20"/>
              </w:rPr>
            </w:pPr>
            <w:r w:rsidRPr="00976999">
              <w:rPr>
                <w:rFonts w:ascii="Arial" w:hAnsi="Arial" w:cs="Arial"/>
                <w:i/>
                <w:iCs/>
                <w:sz w:val="16"/>
                <w:szCs w:val="16"/>
              </w:rPr>
              <w:t xml:space="preserve">(Main </w:t>
            </w:r>
            <w:proofErr w:type="spellStart"/>
            <w:r w:rsidRPr="00976999">
              <w:rPr>
                <w:rFonts w:ascii="Arial" w:hAnsi="Arial" w:cs="Arial"/>
                <w:i/>
                <w:iCs/>
                <w:sz w:val="16"/>
                <w:szCs w:val="16"/>
              </w:rPr>
              <w:t>subcontractors</w:t>
            </w:r>
            <w:proofErr w:type="spellEnd"/>
            <w:r w:rsidRPr="00976999">
              <w:rPr>
                <w:rFonts w:ascii="Arial" w:hAnsi="Arial" w:cs="Arial"/>
                <w:i/>
                <w:iCs/>
                <w:sz w:val="16"/>
                <w:szCs w:val="16"/>
              </w:rPr>
              <w:t>)</w:t>
            </w:r>
          </w:p>
        </w:tc>
      </w:tr>
      <w:tr w:rsidR="00976999" w:rsidRPr="00976999" w14:paraId="7A508C9B" w14:textId="77777777" w:rsidTr="00812693">
        <w:trPr>
          <w:trHeight w:val="240"/>
          <w:tblHeader/>
        </w:trPr>
        <w:tc>
          <w:tcPr>
            <w:tcW w:w="10774" w:type="dxa"/>
            <w:tcBorders>
              <w:top w:val="single" w:sz="8" w:space="0" w:color="000000"/>
              <w:left w:val="single" w:sz="8" w:space="0" w:color="auto"/>
              <w:bottom w:val="single" w:sz="8" w:space="0" w:color="000000"/>
              <w:right w:val="single" w:sz="8" w:space="0" w:color="000000"/>
            </w:tcBorders>
            <w:shd w:val="clear" w:color="auto" w:fill="auto"/>
            <w:vAlign w:val="center"/>
          </w:tcPr>
          <w:p w14:paraId="28C82A06" w14:textId="77777777" w:rsidR="009C390F" w:rsidRPr="00976999" w:rsidRDefault="009C390F" w:rsidP="009C390F">
            <w:pPr>
              <w:rPr>
                <w:rFonts w:ascii="Arial" w:hAnsi="Arial" w:cs="Arial"/>
                <w:sz w:val="20"/>
                <w:szCs w:val="20"/>
              </w:rPr>
            </w:pPr>
          </w:p>
          <w:p w14:paraId="2200E4F3" w14:textId="77777777" w:rsidR="007A030B" w:rsidRPr="00976999" w:rsidRDefault="007A030B" w:rsidP="009C390F">
            <w:pPr>
              <w:rPr>
                <w:rFonts w:ascii="Arial" w:hAnsi="Arial" w:cs="Arial"/>
                <w:sz w:val="20"/>
                <w:szCs w:val="20"/>
              </w:rPr>
            </w:pPr>
          </w:p>
          <w:p w14:paraId="175BFDAB" w14:textId="77777777" w:rsidR="007A030B" w:rsidRPr="00976999" w:rsidRDefault="007A030B" w:rsidP="009C390F">
            <w:pPr>
              <w:rPr>
                <w:rFonts w:ascii="Arial" w:hAnsi="Arial" w:cs="Arial"/>
                <w:sz w:val="20"/>
                <w:szCs w:val="20"/>
              </w:rPr>
            </w:pPr>
          </w:p>
          <w:p w14:paraId="3F1F5639" w14:textId="77777777" w:rsidR="007A030B" w:rsidRPr="00976999" w:rsidRDefault="007A030B" w:rsidP="009C390F">
            <w:pPr>
              <w:rPr>
                <w:rFonts w:ascii="Arial" w:hAnsi="Arial" w:cs="Arial"/>
                <w:sz w:val="20"/>
                <w:szCs w:val="20"/>
              </w:rPr>
            </w:pPr>
          </w:p>
          <w:p w14:paraId="303B9F07" w14:textId="77777777" w:rsidR="009C390F" w:rsidRPr="00976999" w:rsidRDefault="009C390F" w:rsidP="009C390F">
            <w:pPr>
              <w:rPr>
                <w:rFonts w:ascii="Arial" w:hAnsi="Arial" w:cs="Arial"/>
                <w:sz w:val="20"/>
                <w:szCs w:val="20"/>
              </w:rPr>
            </w:pPr>
          </w:p>
        </w:tc>
      </w:tr>
      <w:tr w:rsidR="00976999" w:rsidRPr="00526165" w14:paraId="7F688C77" w14:textId="77777777" w:rsidTr="00812693">
        <w:trPr>
          <w:trHeight w:val="240"/>
          <w:tblHeader/>
        </w:trPr>
        <w:tc>
          <w:tcPr>
            <w:tcW w:w="10774" w:type="dxa"/>
            <w:tcBorders>
              <w:top w:val="single" w:sz="8" w:space="0" w:color="000000"/>
              <w:left w:val="single" w:sz="8" w:space="0" w:color="auto"/>
              <w:bottom w:val="single" w:sz="8" w:space="0" w:color="000000"/>
              <w:right w:val="single" w:sz="8" w:space="0" w:color="000000"/>
            </w:tcBorders>
            <w:shd w:val="clear" w:color="auto" w:fill="auto"/>
            <w:vAlign w:val="center"/>
          </w:tcPr>
          <w:p w14:paraId="7F2F17EE" w14:textId="77777777" w:rsidR="009C390F" w:rsidRPr="00976999" w:rsidRDefault="009C390F" w:rsidP="009C390F">
            <w:pPr>
              <w:rPr>
                <w:rFonts w:ascii="Arial" w:hAnsi="Arial" w:cs="Arial"/>
                <w:sz w:val="20"/>
                <w:szCs w:val="20"/>
              </w:rPr>
            </w:pPr>
            <w:r w:rsidRPr="00976999">
              <w:rPr>
                <w:rFonts w:ascii="Arial" w:hAnsi="Arial" w:cs="Arial"/>
                <w:sz w:val="20"/>
                <w:szCs w:val="20"/>
              </w:rPr>
              <w:t>12. Nom et fonction du Dirigeant Responsable - Date et signature (pour une demande initiale, une modification majeure, ou une modification nécessitant l’approbation préalable d’OSAC):</w:t>
            </w:r>
          </w:p>
          <w:p w14:paraId="4CB60EF4" w14:textId="77777777" w:rsidR="009C390F" w:rsidRPr="00976999" w:rsidRDefault="009C390F" w:rsidP="009C390F">
            <w:pPr>
              <w:rPr>
                <w:rFonts w:ascii="Arial" w:hAnsi="Arial" w:cs="Arial"/>
                <w:sz w:val="20"/>
                <w:szCs w:val="20"/>
                <w:lang w:val="en-GB"/>
              </w:rPr>
            </w:pPr>
            <w:r w:rsidRPr="00976999">
              <w:rPr>
                <w:rFonts w:ascii="Arial" w:hAnsi="Arial" w:cs="Arial"/>
                <w:i/>
                <w:iCs/>
                <w:sz w:val="16"/>
                <w:szCs w:val="16"/>
                <w:lang w:val="en-GB"/>
              </w:rPr>
              <w:t>(Position and name of the Accountable Manager, date and signature – for initial approval , major change and changes requiring prior approval only)</w:t>
            </w:r>
          </w:p>
        </w:tc>
      </w:tr>
      <w:tr w:rsidR="00976999" w:rsidRPr="00526165" w14:paraId="438C4BB5" w14:textId="77777777" w:rsidTr="00812693">
        <w:trPr>
          <w:trHeight w:val="240"/>
          <w:tblHeader/>
        </w:trPr>
        <w:tc>
          <w:tcPr>
            <w:tcW w:w="10774" w:type="dxa"/>
            <w:tcBorders>
              <w:top w:val="single" w:sz="8" w:space="0" w:color="000000"/>
              <w:left w:val="single" w:sz="8" w:space="0" w:color="auto"/>
              <w:bottom w:val="single" w:sz="8" w:space="0" w:color="000000"/>
              <w:right w:val="single" w:sz="8" w:space="0" w:color="000000"/>
            </w:tcBorders>
            <w:shd w:val="clear" w:color="auto" w:fill="auto"/>
            <w:vAlign w:val="center"/>
          </w:tcPr>
          <w:p w14:paraId="68E1ABA9" w14:textId="77777777" w:rsidR="009C390F" w:rsidRPr="00976999" w:rsidRDefault="009C390F" w:rsidP="009C390F">
            <w:pPr>
              <w:rPr>
                <w:rFonts w:ascii="Arial" w:hAnsi="Arial" w:cs="Arial"/>
                <w:sz w:val="20"/>
                <w:szCs w:val="20"/>
                <w:lang w:val="en-GB"/>
              </w:rPr>
            </w:pPr>
          </w:p>
          <w:p w14:paraId="34836B1B" w14:textId="77777777" w:rsidR="007A030B" w:rsidRPr="00976999" w:rsidRDefault="007A030B" w:rsidP="009C390F">
            <w:pPr>
              <w:rPr>
                <w:rFonts w:ascii="Arial" w:hAnsi="Arial" w:cs="Arial"/>
                <w:sz w:val="20"/>
                <w:szCs w:val="20"/>
                <w:lang w:val="en-GB"/>
              </w:rPr>
            </w:pPr>
          </w:p>
          <w:p w14:paraId="30B0B630" w14:textId="77777777" w:rsidR="007A030B" w:rsidRPr="00976999" w:rsidRDefault="007A030B" w:rsidP="009C390F">
            <w:pPr>
              <w:rPr>
                <w:rFonts w:ascii="Arial" w:hAnsi="Arial" w:cs="Arial"/>
                <w:sz w:val="20"/>
                <w:szCs w:val="20"/>
                <w:lang w:val="en-GB"/>
              </w:rPr>
            </w:pPr>
          </w:p>
          <w:p w14:paraId="064A1EF1" w14:textId="77777777" w:rsidR="007A030B" w:rsidRPr="00976999" w:rsidRDefault="007A030B" w:rsidP="009C390F">
            <w:pPr>
              <w:rPr>
                <w:rFonts w:ascii="Arial" w:hAnsi="Arial" w:cs="Arial"/>
                <w:sz w:val="20"/>
                <w:szCs w:val="20"/>
                <w:lang w:val="en-GB"/>
              </w:rPr>
            </w:pPr>
          </w:p>
          <w:p w14:paraId="6491AC4F" w14:textId="77777777" w:rsidR="009C390F" w:rsidRPr="00976999" w:rsidRDefault="009C390F" w:rsidP="009C390F">
            <w:pPr>
              <w:rPr>
                <w:rFonts w:ascii="Arial" w:hAnsi="Arial" w:cs="Arial"/>
                <w:sz w:val="20"/>
                <w:szCs w:val="20"/>
                <w:lang w:val="en-GB"/>
              </w:rPr>
            </w:pPr>
          </w:p>
        </w:tc>
      </w:tr>
      <w:tr w:rsidR="00976999" w:rsidRPr="00526165" w14:paraId="34763EB9" w14:textId="77777777" w:rsidTr="00812693">
        <w:trPr>
          <w:trHeight w:val="240"/>
          <w:tblHeader/>
        </w:trPr>
        <w:tc>
          <w:tcPr>
            <w:tcW w:w="10774" w:type="dxa"/>
            <w:tcBorders>
              <w:top w:val="single" w:sz="8" w:space="0" w:color="000000"/>
              <w:left w:val="single" w:sz="8" w:space="0" w:color="auto"/>
              <w:bottom w:val="single" w:sz="8" w:space="0" w:color="000000"/>
              <w:right w:val="single" w:sz="8" w:space="0" w:color="000000"/>
            </w:tcBorders>
            <w:shd w:val="clear" w:color="auto" w:fill="auto"/>
            <w:vAlign w:val="center"/>
          </w:tcPr>
          <w:p w14:paraId="78414601" w14:textId="77777777" w:rsidR="009C390F" w:rsidRPr="00976999" w:rsidRDefault="009C390F" w:rsidP="009C390F">
            <w:pPr>
              <w:rPr>
                <w:rFonts w:ascii="Arial" w:hAnsi="Arial" w:cs="Arial"/>
                <w:sz w:val="20"/>
                <w:szCs w:val="20"/>
              </w:rPr>
            </w:pPr>
            <w:r w:rsidRPr="00976999">
              <w:rPr>
                <w:rFonts w:ascii="Arial" w:hAnsi="Arial" w:cs="Arial"/>
                <w:sz w:val="20"/>
                <w:szCs w:val="20"/>
              </w:rPr>
              <w:t>13. Nom et fonction du Responsable Qualité / Conformité - Date et signature (uniquement pour une modification mineure):</w:t>
            </w:r>
          </w:p>
          <w:p w14:paraId="7B2779BD" w14:textId="77777777" w:rsidR="009C390F" w:rsidRPr="00976999" w:rsidRDefault="009C390F" w:rsidP="009C390F">
            <w:pPr>
              <w:rPr>
                <w:rFonts w:ascii="Arial" w:hAnsi="Arial" w:cs="Arial"/>
                <w:sz w:val="20"/>
                <w:szCs w:val="20"/>
                <w:lang w:val="en-GB"/>
              </w:rPr>
            </w:pPr>
            <w:r w:rsidRPr="00976999">
              <w:rPr>
                <w:rFonts w:ascii="Arial" w:hAnsi="Arial" w:cs="Arial"/>
                <w:i/>
                <w:iCs/>
                <w:sz w:val="16"/>
                <w:szCs w:val="16"/>
                <w:lang w:val="en-GB"/>
              </w:rPr>
              <w:t>(Position and name of the Quality / conformity Manager, date and signature – for minor change only)</w:t>
            </w:r>
          </w:p>
        </w:tc>
      </w:tr>
      <w:tr w:rsidR="00976999" w:rsidRPr="00526165" w14:paraId="78174CE3" w14:textId="77777777" w:rsidTr="00812693">
        <w:trPr>
          <w:trHeight w:val="240"/>
          <w:tblHeader/>
        </w:trPr>
        <w:tc>
          <w:tcPr>
            <w:tcW w:w="10774" w:type="dxa"/>
            <w:tcBorders>
              <w:top w:val="single" w:sz="8" w:space="0" w:color="000000"/>
              <w:left w:val="single" w:sz="8" w:space="0" w:color="auto"/>
              <w:bottom w:val="single" w:sz="4" w:space="0" w:color="auto"/>
              <w:right w:val="single" w:sz="8" w:space="0" w:color="000000"/>
            </w:tcBorders>
            <w:shd w:val="clear" w:color="auto" w:fill="auto"/>
            <w:vAlign w:val="center"/>
          </w:tcPr>
          <w:p w14:paraId="37510ACF" w14:textId="77777777" w:rsidR="009C390F" w:rsidRPr="00976999" w:rsidRDefault="009C390F" w:rsidP="009C390F">
            <w:pPr>
              <w:rPr>
                <w:rFonts w:ascii="Arial" w:hAnsi="Arial" w:cs="Arial"/>
                <w:sz w:val="20"/>
                <w:szCs w:val="20"/>
                <w:lang w:val="en-GB"/>
              </w:rPr>
            </w:pPr>
          </w:p>
          <w:p w14:paraId="3B188B9B" w14:textId="77777777" w:rsidR="007A030B" w:rsidRPr="00976999" w:rsidRDefault="007A030B" w:rsidP="009C390F">
            <w:pPr>
              <w:rPr>
                <w:rFonts w:ascii="Arial" w:hAnsi="Arial" w:cs="Arial"/>
                <w:sz w:val="20"/>
                <w:szCs w:val="20"/>
                <w:lang w:val="en-GB"/>
              </w:rPr>
            </w:pPr>
          </w:p>
          <w:p w14:paraId="37B07C12" w14:textId="77777777" w:rsidR="007A030B" w:rsidRPr="00976999" w:rsidRDefault="007A030B" w:rsidP="009C390F">
            <w:pPr>
              <w:rPr>
                <w:rFonts w:ascii="Arial" w:hAnsi="Arial" w:cs="Arial"/>
                <w:sz w:val="20"/>
                <w:szCs w:val="20"/>
                <w:lang w:val="en-GB"/>
              </w:rPr>
            </w:pPr>
          </w:p>
          <w:p w14:paraId="08949250" w14:textId="77777777" w:rsidR="007A030B" w:rsidRPr="00976999" w:rsidRDefault="007A030B" w:rsidP="009C390F">
            <w:pPr>
              <w:rPr>
                <w:rFonts w:ascii="Arial" w:hAnsi="Arial" w:cs="Arial"/>
                <w:sz w:val="20"/>
                <w:szCs w:val="20"/>
                <w:lang w:val="en-GB"/>
              </w:rPr>
            </w:pPr>
          </w:p>
          <w:p w14:paraId="46BDBD63" w14:textId="77777777" w:rsidR="007A030B" w:rsidRPr="00976999" w:rsidRDefault="007A030B" w:rsidP="009C390F">
            <w:pPr>
              <w:rPr>
                <w:rFonts w:ascii="Arial" w:hAnsi="Arial" w:cs="Arial"/>
                <w:sz w:val="20"/>
                <w:szCs w:val="20"/>
                <w:lang w:val="en-GB"/>
              </w:rPr>
            </w:pPr>
          </w:p>
        </w:tc>
      </w:tr>
    </w:tbl>
    <w:p w14:paraId="30ED9D12" w14:textId="2438EC06" w:rsidR="000326C6" w:rsidRPr="0005686C" w:rsidRDefault="000326C6" w:rsidP="00714431">
      <w:pPr>
        <w:spacing w:before="56" w:after="56" w:line="226" w:lineRule="atLeast"/>
        <w:jc w:val="center"/>
        <w:rPr>
          <w:rFonts w:ascii="Arial" w:hAnsi="Arial" w:cs="Arial"/>
          <w:sz w:val="20"/>
          <w:szCs w:val="20"/>
          <w:lang w:val="en-US"/>
        </w:rPr>
      </w:pPr>
    </w:p>
    <w:p w14:paraId="26AF9814" w14:textId="77777777" w:rsidR="005F0D1C" w:rsidRPr="0005686C" w:rsidRDefault="005F0D1C" w:rsidP="00714431">
      <w:pPr>
        <w:spacing w:before="56" w:after="56" w:line="226" w:lineRule="atLeast"/>
        <w:jc w:val="center"/>
        <w:rPr>
          <w:rFonts w:ascii="Arial" w:hAnsi="Arial" w:cs="Arial"/>
          <w:sz w:val="20"/>
          <w:szCs w:val="20"/>
          <w:lang w:val="en-US"/>
        </w:rPr>
      </w:pPr>
    </w:p>
    <w:p w14:paraId="3969F741" w14:textId="78634B7B" w:rsidR="007A030B" w:rsidRPr="0005686C" w:rsidRDefault="0005686C" w:rsidP="0005686C">
      <w:pPr>
        <w:spacing w:before="56" w:after="56" w:line="226" w:lineRule="atLeast"/>
        <w:rPr>
          <w:rFonts w:ascii="Arial" w:hAnsi="Arial" w:cs="Arial"/>
          <w:sz w:val="20"/>
          <w:szCs w:val="20"/>
          <w:lang w:val="en-GB"/>
        </w:rPr>
      </w:pPr>
      <w:r>
        <w:rPr>
          <w:rFonts w:ascii="Arial" w:hAnsi="Arial" w:cs="Arial"/>
          <w:b/>
          <w:bCs/>
          <w:noProof/>
          <w:sz w:val="28"/>
          <w:szCs w:val="28"/>
          <w:lang w:val="en-GB"/>
        </w:rPr>
        <mc:AlternateContent>
          <mc:Choice Requires="wps">
            <w:drawing>
              <wp:anchor distT="0" distB="0" distL="114300" distR="114300" simplePos="0" relativeHeight="251700224" behindDoc="0" locked="0" layoutInCell="1" allowOverlap="1" wp14:anchorId="1453A366" wp14:editId="1CB8FFF3">
                <wp:simplePos x="0" y="0"/>
                <wp:positionH relativeFrom="column">
                  <wp:posOffset>-633095</wp:posOffset>
                </wp:positionH>
                <wp:positionV relativeFrom="paragraph">
                  <wp:posOffset>2261235</wp:posOffset>
                </wp:positionV>
                <wp:extent cx="0" cy="228600"/>
                <wp:effectExtent l="0" t="0" r="38100" b="19050"/>
                <wp:wrapNone/>
                <wp:docPr id="52" name="Connecteur droit 52"/>
                <wp:cNvGraphicFramePr/>
                <a:graphic xmlns:a="http://schemas.openxmlformats.org/drawingml/2006/main">
                  <a:graphicData uri="http://schemas.microsoft.com/office/word/2010/wordprocessingShape">
                    <wps:wsp>
                      <wps:cNvCnPr/>
                      <wps:spPr>
                        <a:xfrm>
                          <a:off x="0" y="0"/>
                          <a:ext cx="0" cy="2286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73D0BD2" id="Connecteur droit 52" o:spid="_x0000_s1026" style="position:absolute;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9.85pt,178.05pt" to="-49.85pt,19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" strokecolor="black [3213]"/>
            </w:pict>
          </mc:Fallback>
        </mc:AlternateContent>
      </w:r>
      <w:r w:rsidR="002348AB" w:rsidRPr="00976999">
        <w:rPr>
          <w:rFonts w:ascii="Arial" w:hAnsi="Arial" w:cs="Arial"/>
          <w:b/>
          <w:bCs/>
          <w:sz w:val="28"/>
          <w:szCs w:val="28"/>
          <w:lang w:val="en-GB"/>
        </w:rPr>
        <w:br w:type="page"/>
      </w:r>
    </w:p>
    <w:p w14:paraId="1CA596CC" w14:textId="6285EEC6" w:rsidR="00E17100" w:rsidRDefault="00E17100" w:rsidP="00714431">
      <w:pPr>
        <w:spacing w:before="56" w:after="56" w:line="226" w:lineRule="atLeast"/>
        <w:jc w:val="center"/>
        <w:rPr>
          <w:rFonts w:ascii="Arial" w:hAnsi="Arial" w:cs="Arial"/>
          <w:bCs/>
          <w:sz w:val="28"/>
          <w:szCs w:val="28"/>
          <w:lang w:val="en-GB"/>
        </w:rPr>
      </w:pPr>
      <w:r>
        <w:rPr>
          <w:noProof/>
        </w:rPr>
        <w:lastRenderedPageBreak/>
        <w:drawing>
          <wp:anchor distT="0" distB="0" distL="114300" distR="114300" simplePos="0" relativeHeight="251732992" behindDoc="0" locked="0" layoutInCell="1" allowOverlap="1" wp14:anchorId="47261FBC" wp14:editId="6A4697D9">
            <wp:simplePos x="0" y="0"/>
            <wp:positionH relativeFrom="column">
              <wp:posOffset>5120640</wp:posOffset>
            </wp:positionH>
            <wp:positionV relativeFrom="paragraph">
              <wp:posOffset>0</wp:posOffset>
            </wp:positionV>
            <wp:extent cx="682625" cy="474980"/>
            <wp:effectExtent l="0" t="0" r="3175" b="1270"/>
            <wp:wrapNone/>
            <wp:docPr id="75" name="Image 75"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Image 75" descr="Une image contenant texte&#10;&#10;Description générée automatiquement"/>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682625" cy="47498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730944" behindDoc="0" locked="0" layoutInCell="1" allowOverlap="1" wp14:anchorId="070AC620" wp14:editId="7142C691">
            <wp:simplePos x="0" y="0"/>
            <wp:positionH relativeFrom="column">
              <wp:posOffset>-519277</wp:posOffset>
            </wp:positionH>
            <wp:positionV relativeFrom="paragraph">
              <wp:posOffset>-75464</wp:posOffset>
            </wp:positionV>
            <wp:extent cx="1235710" cy="637540"/>
            <wp:effectExtent l="0" t="0" r="0" b="0"/>
            <wp:wrapNone/>
            <wp:docPr id="74" name="Imag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 18"/>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235710" cy="637540"/>
                    </a:xfrm>
                    <a:prstGeom prst="rect">
                      <a:avLst/>
                    </a:prstGeom>
                  </pic:spPr>
                </pic:pic>
              </a:graphicData>
            </a:graphic>
            <wp14:sizeRelH relativeFrom="margin">
              <wp14:pctWidth>0</wp14:pctWidth>
            </wp14:sizeRelH>
            <wp14:sizeRelV relativeFrom="margin">
              <wp14:pctHeight>0</wp14:pctHeight>
            </wp14:sizeRelV>
          </wp:anchor>
        </w:drawing>
      </w:r>
    </w:p>
    <w:p w14:paraId="0D4789C3" w14:textId="77777777" w:rsidR="00E17100" w:rsidRDefault="00E17100" w:rsidP="00714431">
      <w:pPr>
        <w:spacing w:before="56" w:after="56" w:line="226" w:lineRule="atLeast"/>
        <w:jc w:val="center"/>
        <w:rPr>
          <w:rFonts w:ascii="Arial" w:hAnsi="Arial" w:cs="Arial"/>
          <w:bCs/>
          <w:sz w:val="28"/>
          <w:szCs w:val="28"/>
          <w:lang w:val="en-GB"/>
        </w:rPr>
      </w:pPr>
    </w:p>
    <w:p w14:paraId="313F5719" w14:textId="18734C1C" w:rsidR="007A030B" w:rsidRPr="00976999" w:rsidRDefault="007A030B" w:rsidP="00714431">
      <w:pPr>
        <w:spacing w:before="56" w:after="56" w:line="226" w:lineRule="atLeast"/>
        <w:jc w:val="center"/>
        <w:rPr>
          <w:rFonts w:ascii="Arial" w:hAnsi="Arial" w:cs="Arial"/>
          <w:bCs/>
          <w:sz w:val="28"/>
          <w:szCs w:val="28"/>
          <w:lang w:val="en-GB"/>
        </w:rPr>
      </w:pPr>
    </w:p>
    <w:p w14:paraId="65FD35CB" w14:textId="77777777" w:rsidR="00714431" w:rsidRPr="00976999" w:rsidRDefault="00714431" w:rsidP="00714431">
      <w:pPr>
        <w:spacing w:before="56" w:after="56" w:line="226" w:lineRule="atLeast"/>
        <w:jc w:val="center"/>
        <w:rPr>
          <w:rFonts w:ascii="Arial" w:hAnsi="Arial" w:cs="Arial"/>
          <w:b/>
          <w:bCs/>
          <w:sz w:val="28"/>
          <w:szCs w:val="28"/>
        </w:rPr>
      </w:pPr>
      <w:r w:rsidRPr="00976999">
        <w:rPr>
          <w:rFonts w:ascii="Arial" w:hAnsi="Arial" w:cs="Arial"/>
          <w:b/>
          <w:bCs/>
          <w:sz w:val="28"/>
          <w:szCs w:val="28"/>
        </w:rPr>
        <w:t xml:space="preserve">Notice d'utilisation du </w:t>
      </w:r>
      <w:r w:rsidR="00D47C3E" w:rsidRPr="00976999">
        <w:rPr>
          <w:rFonts w:ascii="Arial" w:hAnsi="Arial" w:cs="Arial"/>
          <w:b/>
          <w:bCs/>
          <w:sz w:val="28"/>
          <w:szCs w:val="28"/>
        </w:rPr>
        <w:t xml:space="preserve">Formulaire </w:t>
      </w:r>
      <w:r w:rsidRPr="00976999">
        <w:rPr>
          <w:rFonts w:ascii="Arial" w:hAnsi="Arial" w:cs="Arial"/>
          <w:b/>
          <w:bCs/>
          <w:sz w:val="28"/>
          <w:szCs w:val="28"/>
        </w:rPr>
        <w:t xml:space="preserve">2-12-50-51-60 pour une demande d’agrément d’organisme </w:t>
      </w:r>
    </w:p>
    <w:p w14:paraId="3E05932C" w14:textId="292B5F5B" w:rsidR="00714431" w:rsidRPr="00976999" w:rsidRDefault="00714431" w:rsidP="00252BBF">
      <w:pPr>
        <w:spacing w:line="226" w:lineRule="atLeast"/>
        <w:jc w:val="both"/>
        <w:rPr>
          <w:rFonts w:ascii="Arial" w:hAnsi="Arial" w:cs="Arial"/>
          <w:sz w:val="22"/>
          <w:szCs w:val="22"/>
        </w:rPr>
      </w:pPr>
    </w:p>
    <w:p w14:paraId="76EBE46F" w14:textId="43DB049F" w:rsidR="00252BBF" w:rsidRPr="00312014" w:rsidRDefault="00B15623" w:rsidP="00D13EC0">
      <w:pPr>
        <w:spacing w:line="226" w:lineRule="atLeast"/>
        <w:jc w:val="both"/>
        <w:rPr>
          <w:rFonts w:ascii="Arial" w:hAnsi="Arial" w:cs="Arial"/>
          <w:i/>
          <w:sz w:val="22"/>
          <w:szCs w:val="22"/>
        </w:rPr>
      </w:pPr>
      <w:r w:rsidRPr="00976999">
        <w:rPr>
          <w:rFonts w:ascii="Arial" w:hAnsi="Arial" w:cs="Arial"/>
          <w:i/>
          <w:sz w:val="22"/>
          <w:szCs w:val="22"/>
        </w:rPr>
        <w:t xml:space="preserve">Se référer </w:t>
      </w:r>
      <w:r w:rsidRPr="00312014">
        <w:rPr>
          <w:rFonts w:ascii="Arial" w:hAnsi="Arial" w:cs="Arial"/>
          <w:i/>
          <w:sz w:val="22"/>
          <w:szCs w:val="22"/>
        </w:rPr>
        <w:t xml:space="preserve">également </w:t>
      </w:r>
      <w:r w:rsidR="00DD3CA4" w:rsidRPr="00312014">
        <w:rPr>
          <w:rFonts w:ascii="Arial" w:hAnsi="Arial" w:cs="Arial"/>
          <w:i/>
          <w:sz w:val="22"/>
          <w:szCs w:val="22"/>
        </w:rPr>
        <w:t xml:space="preserve">aux </w:t>
      </w:r>
      <w:r w:rsidRPr="00312014">
        <w:rPr>
          <w:rFonts w:ascii="Arial" w:hAnsi="Arial" w:cs="Arial"/>
          <w:i/>
          <w:sz w:val="22"/>
          <w:szCs w:val="22"/>
        </w:rPr>
        <w:t>procédure</w:t>
      </w:r>
      <w:r w:rsidR="00DD3CA4" w:rsidRPr="00312014">
        <w:rPr>
          <w:rFonts w:ascii="Arial" w:hAnsi="Arial" w:cs="Arial"/>
          <w:i/>
          <w:sz w:val="22"/>
          <w:szCs w:val="22"/>
        </w:rPr>
        <w:t>s</w:t>
      </w:r>
      <w:r w:rsidRPr="00312014">
        <w:rPr>
          <w:rFonts w:ascii="Arial" w:hAnsi="Arial" w:cs="Arial"/>
          <w:i/>
          <w:sz w:val="22"/>
          <w:szCs w:val="22"/>
        </w:rPr>
        <w:t xml:space="preserve"> P-03-00 - Instruction et surveillance des agréments d’organismes</w:t>
      </w:r>
      <w:r w:rsidR="00DD3CA4" w:rsidRPr="00312014">
        <w:rPr>
          <w:rFonts w:ascii="Arial" w:hAnsi="Arial" w:cs="Arial"/>
          <w:i/>
          <w:sz w:val="22"/>
          <w:szCs w:val="22"/>
        </w:rPr>
        <w:t xml:space="preserve"> et P-03-01 </w:t>
      </w:r>
      <w:r w:rsidR="002F48D6" w:rsidRPr="00312014">
        <w:rPr>
          <w:rFonts w:ascii="Arial" w:hAnsi="Arial" w:cs="Arial"/>
          <w:i/>
          <w:sz w:val="22"/>
          <w:szCs w:val="22"/>
        </w:rPr>
        <w:t>- Instruction et surveillance des agréments d’organismes avec système de gestion</w:t>
      </w:r>
      <w:r w:rsidRPr="00312014">
        <w:rPr>
          <w:rFonts w:ascii="Arial" w:hAnsi="Arial" w:cs="Arial"/>
          <w:i/>
          <w:sz w:val="22"/>
          <w:szCs w:val="22"/>
        </w:rPr>
        <w:t>.</w:t>
      </w:r>
    </w:p>
    <w:p w14:paraId="52A77447" w14:textId="77777777" w:rsidR="00B15623" w:rsidRPr="00312014" w:rsidRDefault="00B15623" w:rsidP="00D13EC0">
      <w:pPr>
        <w:spacing w:line="226" w:lineRule="atLeast"/>
        <w:jc w:val="both"/>
        <w:rPr>
          <w:rFonts w:ascii="Arial" w:hAnsi="Arial" w:cs="Arial"/>
          <w:i/>
          <w:sz w:val="22"/>
          <w:szCs w:val="22"/>
        </w:rPr>
      </w:pPr>
    </w:p>
    <w:p w14:paraId="7D24AEAB" w14:textId="77777777" w:rsidR="005F0D1C" w:rsidRPr="00976999" w:rsidRDefault="005F0D1C" w:rsidP="005F0D1C">
      <w:pPr>
        <w:spacing w:line="226" w:lineRule="atLeast"/>
        <w:jc w:val="both"/>
        <w:rPr>
          <w:rFonts w:ascii="Arial" w:hAnsi="Arial" w:cs="Arial"/>
          <w:i/>
          <w:sz w:val="22"/>
          <w:szCs w:val="22"/>
        </w:rPr>
      </w:pPr>
      <w:r w:rsidRPr="00976999">
        <w:rPr>
          <w:rFonts w:ascii="Arial" w:hAnsi="Arial" w:cs="Arial"/>
          <w:i/>
          <w:sz w:val="22"/>
          <w:szCs w:val="22"/>
        </w:rPr>
        <w:t xml:space="preserve">Pour une demande initiale, </w:t>
      </w:r>
      <w:r w:rsidR="00DE3DB6" w:rsidRPr="00976999">
        <w:rPr>
          <w:rFonts w:ascii="Arial" w:hAnsi="Arial" w:cs="Arial"/>
          <w:i/>
          <w:sz w:val="22"/>
          <w:szCs w:val="22"/>
        </w:rPr>
        <w:t xml:space="preserve">ou de modification d’agrément, </w:t>
      </w:r>
      <w:r w:rsidRPr="00976999">
        <w:rPr>
          <w:rFonts w:ascii="Arial" w:hAnsi="Arial" w:cs="Arial"/>
          <w:i/>
          <w:sz w:val="22"/>
          <w:szCs w:val="22"/>
        </w:rPr>
        <w:t xml:space="preserve">ce formulaire doit être adressé à </w:t>
      </w:r>
      <w:r w:rsidR="00DE3DB6" w:rsidRPr="00976999">
        <w:rPr>
          <w:rFonts w:ascii="Arial" w:hAnsi="Arial" w:cs="Arial"/>
          <w:i/>
          <w:sz w:val="22"/>
          <w:szCs w:val="22"/>
        </w:rPr>
        <w:t xml:space="preserve">OSAC/DOGD via la plateforme « OSAC en ligne » du site internet </w:t>
      </w:r>
      <w:hyperlink r:id="rId11" w:history="1">
        <w:r w:rsidR="006D4985" w:rsidRPr="00976999">
          <w:rPr>
            <w:rStyle w:val="Lienhypertexte"/>
            <w:rFonts w:ascii="Arial" w:hAnsi="Arial" w:cs="Arial"/>
            <w:i/>
            <w:color w:val="auto"/>
            <w:sz w:val="22"/>
            <w:szCs w:val="22"/>
          </w:rPr>
          <w:t>www.osac.aero</w:t>
        </w:r>
      </w:hyperlink>
      <w:r w:rsidR="006D4985" w:rsidRPr="00976999">
        <w:rPr>
          <w:rFonts w:ascii="Arial" w:hAnsi="Arial" w:cs="Arial"/>
          <w:i/>
          <w:sz w:val="22"/>
          <w:szCs w:val="22"/>
        </w:rPr>
        <w:t>.</w:t>
      </w:r>
    </w:p>
    <w:p w14:paraId="034DBF06" w14:textId="77777777" w:rsidR="006D4985" w:rsidRPr="00976999" w:rsidRDefault="006D4985" w:rsidP="005F0D1C">
      <w:pPr>
        <w:spacing w:line="226" w:lineRule="atLeast"/>
        <w:jc w:val="both"/>
        <w:rPr>
          <w:rFonts w:ascii="Arial" w:hAnsi="Arial" w:cs="Arial"/>
          <w:i/>
          <w:sz w:val="22"/>
          <w:szCs w:val="22"/>
        </w:rPr>
      </w:pPr>
      <w:r w:rsidRPr="00976999">
        <w:rPr>
          <w:rFonts w:ascii="Arial" w:hAnsi="Arial" w:cs="Arial"/>
          <w:i/>
          <w:sz w:val="22"/>
          <w:szCs w:val="22"/>
        </w:rPr>
        <w:t xml:space="preserve">Les éventuelles corrections ou compléments nécessaires pour l'instruction de votre demande </w:t>
      </w:r>
      <w:r w:rsidR="00CC539E" w:rsidRPr="00976999">
        <w:rPr>
          <w:rFonts w:ascii="Arial" w:hAnsi="Arial" w:cs="Arial"/>
          <w:i/>
          <w:sz w:val="22"/>
          <w:szCs w:val="22"/>
        </w:rPr>
        <w:t xml:space="preserve">seront </w:t>
      </w:r>
      <w:r w:rsidRPr="00976999">
        <w:rPr>
          <w:rFonts w:ascii="Arial" w:hAnsi="Arial" w:cs="Arial"/>
          <w:i/>
          <w:sz w:val="22"/>
          <w:szCs w:val="22"/>
        </w:rPr>
        <w:t>à adresser directement à votre Responsable de Surveillance sans passer par ce service en ligne.</w:t>
      </w:r>
    </w:p>
    <w:p w14:paraId="58A6080B" w14:textId="2154675F" w:rsidR="005F0D1C" w:rsidRPr="00976999" w:rsidRDefault="005F0D1C" w:rsidP="005F0D1C">
      <w:pPr>
        <w:spacing w:line="226" w:lineRule="atLeast"/>
        <w:jc w:val="both"/>
        <w:rPr>
          <w:rFonts w:ascii="Arial" w:hAnsi="Arial" w:cs="Arial"/>
          <w:i/>
          <w:sz w:val="22"/>
          <w:szCs w:val="22"/>
        </w:rPr>
      </w:pPr>
    </w:p>
    <w:p w14:paraId="748F770C" w14:textId="7914AC85" w:rsidR="005F0D1C" w:rsidRPr="00312014" w:rsidRDefault="005F0D1C" w:rsidP="005F0D1C">
      <w:pPr>
        <w:spacing w:line="226" w:lineRule="atLeast"/>
        <w:jc w:val="both"/>
        <w:rPr>
          <w:rFonts w:ascii="Arial" w:hAnsi="Arial" w:cs="Arial"/>
          <w:i/>
          <w:sz w:val="22"/>
          <w:szCs w:val="22"/>
        </w:rPr>
      </w:pPr>
      <w:r w:rsidRPr="00976999">
        <w:rPr>
          <w:rFonts w:ascii="Arial" w:hAnsi="Arial" w:cs="Arial"/>
          <w:i/>
          <w:sz w:val="22"/>
          <w:szCs w:val="22"/>
        </w:rPr>
        <w:t>Pour une demande initiale ou une modification d’agrément d’organisme de gestion du maintien de la navigabilité (</w:t>
      </w:r>
      <w:r w:rsidR="00F83A3F" w:rsidRPr="00976999">
        <w:rPr>
          <w:rFonts w:ascii="Arial" w:hAnsi="Arial" w:cs="Arial"/>
          <w:i/>
          <w:sz w:val="22"/>
          <w:szCs w:val="22"/>
        </w:rPr>
        <w:t>CAMO</w:t>
      </w:r>
      <w:r w:rsidRPr="00976999">
        <w:rPr>
          <w:rFonts w:ascii="Arial" w:hAnsi="Arial" w:cs="Arial"/>
          <w:i/>
          <w:sz w:val="22"/>
          <w:szCs w:val="22"/>
        </w:rPr>
        <w:t xml:space="preserve">) </w:t>
      </w:r>
      <w:r w:rsidRPr="00312014">
        <w:rPr>
          <w:rFonts w:ascii="Arial" w:hAnsi="Arial" w:cs="Arial"/>
          <w:i/>
          <w:sz w:val="22"/>
          <w:szCs w:val="22"/>
        </w:rPr>
        <w:t xml:space="preserve">associé à un </w:t>
      </w:r>
      <w:r w:rsidR="00DD3CA4" w:rsidRPr="00312014">
        <w:rPr>
          <w:rFonts w:ascii="Arial" w:hAnsi="Arial" w:cs="Arial"/>
          <w:i/>
          <w:sz w:val="22"/>
          <w:szCs w:val="22"/>
        </w:rPr>
        <w:t xml:space="preserve">ou plusieurs </w:t>
      </w:r>
      <w:r w:rsidRPr="00312014">
        <w:rPr>
          <w:rFonts w:ascii="Arial" w:hAnsi="Arial" w:cs="Arial"/>
          <w:i/>
          <w:sz w:val="22"/>
          <w:szCs w:val="22"/>
        </w:rPr>
        <w:t>certificat</w:t>
      </w:r>
      <w:r w:rsidR="00DD3CA4" w:rsidRPr="00312014">
        <w:rPr>
          <w:rFonts w:ascii="Arial" w:hAnsi="Arial" w:cs="Arial"/>
          <w:i/>
          <w:sz w:val="22"/>
          <w:szCs w:val="22"/>
        </w:rPr>
        <w:t>s</w:t>
      </w:r>
      <w:r w:rsidRPr="00312014">
        <w:rPr>
          <w:rFonts w:ascii="Arial" w:hAnsi="Arial" w:cs="Arial"/>
          <w:i/>
          <w:sz w:val="22"/>
          <w:szCs w:val="22"/>
        </w:rPr>
        <w:t xml:space="preserve"> de transporteur aérien (CTA)</w:t>
      </w:r>
      <w:r w:rsidR="00DD3CA4" w:rsidRPr="00312014">
        <w:rPr>
          <w:rFonts w:ascii="Arial" w:hAnsi="Arial" w:cs="Arial"/>
          <w:i/>
          <w:sz w:val="22"/>
          <w:szCs w:val="22"/>
        </w:rPr>
        <w:t>,</w:t>
      </w:r>
      <w:r w:rsidRPr="00312014">
        <w:rPr>
          <w:rFonts w:ascii="Arial" w:hAnsi="Arial" w:cs="Arial"/>
          <w:i/>
          <w:sz w:val="22"/>
          <w:szCs w:val="22"/>
        </w:rPr>
        <w:t xml:space="preserve"> ce formulaire doit en supplément être adressé au « Service Compétent » de la DGAC instruisant ou surveillant le </w:t>
      </w:r>
      <w:r w:rsidR="00DD3CA4" w:rsidRPr="00312014">
        <w:rPr>
          <w:rFonts w:ascii="Arial" w:hAnsi="Arial" w:cs="Arial"/>
          <w:i/>
          <w:sz w:val="22"/>
          <w:szCs w:val="22"/>
        </w:rPr>
        <w:t xml:space="preserve">ou les </w:t>
      </w:r>
      <w:r w:rsidRPr="00312014">
        <w:rPr>
          <w:rFonts w:ascii="Arial" w:hAnsi="Arial" w:cs="Arial"/>
          <w:i/>
          <w:sz w:val="22"/>
          <w:szCs w:val="22"/>
        </w:rPr>
        <w:t>CTA.</w:t>
      </w:r>
    </w:p>
    <w:p w14:paraId="3ED6EB2A" w14:textId="77777777" w:rsidR="007441EF" w:rsidRPr="00312014" w:rsidRDefault="007441EF" w:rsidP="005F0D1C">
      <w:pPr>
        <w:spacing w:line="226" w:lineRule="atLeast"/>
        <w:jc w:val="both"/>
        <w:rPr>
          <w:rFonts w:ascii="Arial" w:hAnsi="Arial" w:cs="Arial"/>
          <w:i/>
          <w:sz w:val="22"/>
          <w:szCs w:val="22"/>
        </w:rPr>
      </w:pPr>
    </w:p>
    <w:p w14:paraId="560881FF" w14:textId="77777777" w:rsidR="005F0D1C" w:rsidRPr="00976999" w:rsidRDefault="005F0D1C" w:rsidP="00D13EC0">
      <w:pPr>
        <w:spacing w:line="226" w:lineRule="atLeast"/>
        <w:jc w:val="both"/>
        <w:rPr>
          <w:rFonts w:ascii="Arial" w:hAnsi="Arial" w:cs="Arial"/>
          <w:sz w:val="22"/>
          <w:szCs w:val="22"/>
        </w:rPr>
      </w:pPr>
    </w:p>
    <w:p w14:paraId="1F700861" w14:textId="77777777" w:rsidR="00EE2B4A" w:rsidRPr="00976999" w:rsidRDefault="00EE2B4A" w:rsidP="00EE2B4A">
      <w:pPr>
        <w:jc w:val="center"/>
      </w:pPr>
      <w:r w:rsidRPr="00976999">
        <w:rPr>
          <w:rFonts w:ascii="Arial" w:hAnsi="Arial" w:cs="Arial"/>
          <w:sz w:val="22"/>
          <w:szCs w:val="22"/>
        </w:rPr>
        <w:t>------------------------------------------------</w:t>
      </w:r>
    </w:p>
    <w:p w14:paraId="27FE2491" w14:textId="77777777" w:rsidR="00724633" w:rsidRPr="00976999" w:rsidRDefault="00724633" w:rsidP="00724633">
      <w:pPr>
        <w:spacing w:line="226" w:lineRule="atLeast"/>
        <w:jc w:val="center"/>
        <w:rPr>
          <w:rFonts w:ascii="Arial" w:hAnsi="Arial" w:cs="Arial"/>
          <w:sz w:val="22"/>
          <w:szCs w:val="22"/>
        </w:rPr>
      </w:pPr>
    </w:p>
    <w:p w14:paraId="5BCD9269" w14:textId="77777777" w:rsidR="00724633" w:rsidRPr="00976999" w:rsidRDefault="00724633" w:rsidP="00D13EC0">
      <w:pPr>
        <w:spacing w:line="226" w:lineRule="atLeast"/>
        <w:jc w:val="both"/>
        <w:rPr>
          <w:rFonts w:ascii="Arial" w:hAnsi="Arial" w:cs="Arial"/>
          <w:sz w:val="22"/>
          <w:szCs w:val="22"/>
        </w:rPr>
      </w:pPr>
    </w:p>
    <w:p w14:paraId="7876A7C6" w14:textId="77777777" w:rsidR="00252BBF" w:rsidRPr="00976999" w:rsidRDefault="00252BBF" w:rsidP="00D13EC0">
      <w:pPr>
        <w:spacing w:line="226" w:lineRule="atLeast"/>
        <w:jc w:val="both"/>
        <w:rPr>
          <w:rFonts w:ascii="Arial" w:hAnsi="Arial" w:cs="Arial"/>
          <w:sz w:val="22"/>
          <w:szCs w:val="22"/>
        </w:rPr>
      </w:pPr>
      <w:r w:rsidRPr="00976999">
        <w:rPr>
          <w:rFonts w:ascii="Arial" w:hAnsi="Arial" w:cs="Arial"/>
          <w:b/>
          <w:sz w:val="22"/>
          <w:szCs w:val="22"/>
        </w:rPr>
        <w:t xml:space="preserve">Cadre 0 : </w:t>
      </w:r>
      <w:r w:rsidRPr="00976999">
        <w:rPr>
          <w:rFonts w:ascii="Arial" w:hAnsi="Arial" w:cs="Arial"/>
          <w:sz w:val="22"/>
          <w:szCs w:val="22"/>
        </w:rPr>
        <w:t xml:space="preserve">Référence </w:t>
      </w:r>
      <w:r w:rsidR="00F51DEC" w:rsidRPr="00976999">
        <w:rPr>
          <w:rFonts w:ascii="Arial" w:hAnsi="Arial" w:cs="Arial"/>
          <w:sz w:val="22"/>
          <w:szCs w:val="22"/>
        </w:rPr>
        <w:t>définie par le postulant et utilisée pour identifier sa demande.</w:t>
      </w:r>
    </w:p>
    <w:p w14:paraId="7B0F4AC4" w14:textId="77777777" w:rsidR="00252BBF" w:rsidRPr="00976999" w:rsidRDefault="00252BBF" w:rsidP="00D13EC0">
      <w:pPr>
        <w:spacing w:line="226" w:lineRule="atLeast"/>
        <w:jc w:val="both"/>
        <w:rPr>
          <w:rFonts w:ascii="Arial" w:hAnsi="Arial" w:cs="Arial"/>
          <w:sz w:val="22"/>
          <w:szCs w:val="22"/>
        </w:rPr>
      </w:pPr>
    </w:p>
    <w:p w14:paraId="14B43A84" w14:textId="3E0428B3" w:rsidR="00714431" w:rsidRPr="00976999" w:rsidRDefault="00714431" w:rsidP="00D13EC0">
      <w:pPr>
        <w:spacing w:line="226" w:lineRule="atLeast"/>
        <w:jc w:val="both"/>
        <w:rPr>
          <w:rFonts w:ascii="Arial" w:hAnsi="Arial" w:cs="Arial"/>
          <w:sz w:val="22"/>
          <w:szCs w:val="22"/>
        </w:rPr>
      </w:pPr>
      <w:r w:rsidRPr="00976999">
        <w:rPr>
          <w:rFonts w:ascii="Arial" w:hAnsi="Arial" w:cs="Arial"/>
          <w:b/>
          <w:bCs/>
          <w:sz w:val="22"/>
          <w:szCs w:val="22"/>
        </w:rPr>
        <w:t>Cadre 1</w:t>
      </w:r>
      <w:r w:rsidR="00C927F8" w:rsidRPr="00976999">
        <w:rPr>
          <w:rFonts w:ascii="Arial" w:hAnsi="Arial" w:cs="Arial"/>
          <w:b/>
          <w:bCs/>
          <w:sz w:val="22"/>
          <w:szCs w:val="22"/>
        </w:rPr>
        <w:t>A</w:t>
      </w:r>
      <w:r w:rsidRPr="00976999">
        <w:rPr>
          <w:rFonts w:ascii="Arial" w:hAnsi="Arial" w:cs="Arial"/>
          <w:sz w:val="22"/>
          <w:szCs w:val="22"/>
        </w:rPr>
        <w:t xml:space="preserve"> </w:t>
      </w:r>
      <w:r w:rsidRPr="00976999">
        <w:rPr>
          <w:rFonts w:ascii="Arial" w:hAnsi="Arial" w:cs="Arial"/>
          <w:b/>
          <w:bCs/>
          <w:sz w:val="22"/>
          <w:szCs w:val="22"/>
        </w:rPr>
        <w:t>:</w:t>
      </w:r>
      <w:r w:rsidRPr="00976999">
        <w:rPr>
          <w:rFonts w:ascii="Arial" w:hAnsi="Arial" w:cs="Arial"/>
          <w:sz w:val="22"/>
          <w:szCs w:val="22"/>
        </w:rPr>
        <w:t xml:space="preserve"> Décrire la raison sociale du postulant telle qu'elle apparaît dans le formulaire </w:t>
      </w:r>
      <w:proofErr w:type="spellStart"/>
      <w:r w:rsidRPr="00976999">
        <w:rPr>
          <w:rFonts w:ascii="Arial" w:hAnsi="Arial" w:cs="Arial"/>
          <w:sz w:val="22"/>
          <w:szCs w:val="22"/>
        </w:rPr>
        <w:t>Kbis</w:t>
      </w:r>
      <w:proofErr w:type="spellEnd"/>
      <w:r w:rsidRPr="00976999">
        <w:rPr>
          <w:rFonts w:ascii="Arial" w:hAnsi="Arial" w:cs="Arial"/>
          <w:sz w:val="22"/>
          <w:szCs w:val="22"/>
        </w:rPr>
        <w:t xml:space="preserve"> de la société ou la déclaration d’association. Les abréviations ne doivent pas être utilisées. Les coordonnées postales, téléphoniques et </w:t>
      </w:r>
      <w:r w:rsidR="00A4553A" w:rsidRPr="00976999">
        <w:rPr>
          <w:rFonts w:ascii="Arial" w:hAnsi="Arial" w:cs="Arial"/>
          <w:sz w:val="22"/>
          <w:szCs w:val="22"/>
        </w:rPr>
        <w:t>courriel</w:t>
      </w:r>
      <w:r w:rsidRPr="00976999">
        <w:rPr>
          <w:rFonts w:ascii="Arial" w:hAnsi="Arial" w:cs="Arial"/>
          <w:sz w:val="22"/>
          <w:szCs w:val="22"/>
        </w:rPr>
        <w:t xml:space="preserve"> doivent également </w:t>
      </w:r>
      <w:r w:rsidR="008E6A48" w:rsidRPr="00976999">
        <w:rPr>
          <w:rFonts w:ascii="Arial" w:hAnsi="Arial" w:cs="Arial"/>
          <w:sz w:val="22"/>
          <w:szCs w:val="22"/>
        </w:rPr>
        <w:t xml:space="preserve">y </w:t>
      </w:r>
      <w:r w:rsidRPr="00976999">
        <w:rPr>
          <w:rFonts w:ascii="Arial" w:hAnsi="Arial" w:cs="Arial"/>
          <w:sz w:val="22"/>
          <w:szCs w:val="22"/>
        </w:rPr>
        <w:t>figurer.</w:t>
      </w:r>
    </w:p>
    <w:p w14:paraId="6135906D" w14:textId="77777777" w:rsidR="00A17DE7" w:rsidRPr="00976999" w:rsidRDefault="00A17DE7" w:rsidP="00D13EC0">
      <w:pPr>
        <w:spacing w:line="226" w:lineRule="atLeast"/>
        <w:jc w:val="both"/>
        <w:rPr>
          <w:rFonts w:ascii="Arial" w:hAnsi="Arial" w:cs="Arial"/>
          <w:sz w:val="22"/>
          <w:szCs w:val="22"/>
        </w:rPr>
      </w:pPr>
      <w:r w:rsidRPr="00976999">
        <w:rPr>
          <w:rFonts w:ascii="Arial" w:hAnsi="Arial" w:cs="Arial"/>
          <w:sz w:val="22"/>
          <w:szCs w:val="22"/>
        </w:rPr>
        <w:t>La dénomination commerciale du postulant peut également être indiquée ici, mais elle ne sera pas portée sur le certificat d'agrément.</w:t>
      </w:r>
    </w:p>
    <w:p w14:paraId="5EF28175" w14:textId="77777777" w:rsidR="00714431" w:rsidRPr="00976999" w:rsidRDefault="00714431" w:rsidP="00D13EC0">
      <w:pPr>
        <w:spacing w:line="226" w:lineRule="atLeast"/>
        <w:jc w:val="both"/>
        <w:rPr>
          <w:rFonts w:ascii="Arial" w:hAnsi="Arial" w:cs="Arial"/>
          <w:sz w:val="22"/>
          <w:szCs w:val="22"/>
        </w:rPr>
      </w:pPr>
      <w:r w:rsidRPr="00976999">
        <w:rPr>
          <w:rFonts w:ascii="Arial" w:hAnsi="Arial" w:cs="Arial"/>
          <w:sz w:val="22"/>
          <w:szCs w:val="22"/>
        </w:rPr>
        <w:t>Le numéro d'agrément n'est demandé que pour la modification d’un organisme</w:t>
      </w:r>
      <w:r w:rsidR="00832239" w:rsidRPr="00976999">
        <w:rPr>
          <w:rFonts w:ascii="Arial" w:hAnsi="Arial" w:cs="Arial"/>
          <w:sz w:val="22"/>
          <w:szCs w:val="22"/>
        </w:rPr>
        <w:t xml:space="preserve"> déjà agréé</w:t>
      </w:r>
      <w:r w:rsidRPr="00976999">
        <w:rPr>
          <w:rFonts w:ascii="Arial" w:hAnsi="Arial" w:cs="Arial"/>
          <w:sz w:val="22"/>
          <w:szCs w:val="22"/>
        </w:rPr>
        <w:t xml:space="preserve"> (</w:t>
      </w:r>
      <w:r w:rsidR="00832239" w:rsidRPr="00976999">
        <w:rPr>
          <w:rFonts w:ascii="Arial" w:hAnsi="Arial" w:cs="Arial"/>
          <w:sz w:val="22"/>
          <w:szCs w:val="22"/>
        </w:rPr>
        <w:t>il n’est</w:t>
      </w:r>
      <w:r w:rsidRPr="00976999">
        <w:rPr>
          <w:rFonts w:ascii="Arial" w:hAnsi="Arial" w:cs="Arial"/>
          <w:sz w:val="22"/>
          <w:szCs w:val="22"/>
        </w:rPr>
        <w:t xml:space="preserve"> </w:t>
      </w:r>
      <w:r w:rsidR="00832239" w:rsidRPr="00976999">
        <w:rPr>
          <w:rFonts w:ascii="Arial" w:hAnsi="Arial" w:cs="Arial"/>
          <w:sz w:val="22"/>
          <w:szCs w:val="22"/>
        </w:rPr>
        <w:t xml:space="preserve">pas </w:t>
      </w:r>
      <w:r w:rsidRPr="00976999">
        <w:rPr>
          <w:rFonts w:ascii="Arial" w:hAnsi="Arial" w:cs="Arial"/>
          <w:sz w:val="22"/>
          <w:szCs w:val="22"/>
        </w:rPr>
        <w:t>applicable pour une demande initiale).</w:t>
      </w:r>
    </w:p>
    <w:p w14:paraId="185D59DF" w14:textId="77777777" w:rsidR="00214B7B" w:rsidRPr="00976999" w:rsidRDefault="00214B7B" w:rsidP="00214B7B">
      <w:pPr>
        <w:rPr>
          <w:rFonts w:ascii="Arial" w:hAnsi="Arial" w:cs="Arial"/>
          <w:sz w:val="22"/>
          <w:szCs w:val="22"/>
        </w:rPr>
      </w:pPr>
    </w:p>
    <w:p w14:paraId="504D76DC" w14:textId="77777777" w:rsidR="00252BBF" w:rsidRPr="00976999" w:rsidRDefault="00252BBF" w:rsidP="00D13EC0">
      <w:pPr>
        <w:spacing w:line="226" w:lineRule="atLeast"/>
        <w:jc w:val="both"/>
        <w:rPr>
          <w:rFonts w:ascii="Arial" w:hAnsi="Arial" w:cs="Arial"/>
          <w:sz w:val="22"/>
          <w:szCs w:val="22"/>
        </w:rPr>
      </w:pPr>
    </w:p>
    <w:p w14:paraId="46D5AE43" w14:textId="77777777" w:rsidR="00C927F8" w:rsidRPr="00976999" w:rsidRDefault="00C927F8" w:rsidP="00D13EC0">
      <w:pPr>
        <w:spacing w:line="226" w:lineRule="atLeast"/>
        <w:jc w:val="both"/>
        <w:rPr>
          <w:rFonts w:ascii="Arial" w:hAnsi="Arial" w:cs="Arial"/>
          <w:sz w:val="22"/>
          <w:szCs w:val="22"/>
        </w:rPr>
      </w:pPr>
      <w:r w:rsidRPr="00976999">
        <w:rPr>
          <w:rFonts w:ascii="Arial" w:hAnsi="Arial" w:cs="Arial"/>
          <w:b/>
          <w:bCs/>
          <w:sz w:val="22"/>
          <w:szCs w:val="22"/>
        </w:rPr>
        <w:t>Cadre 1B</w:t>
      </w:r>
      <w:r w:rsidRPr="00976999">
        <w:rPr>
          <w:rFonts w:ascii="Arial" w:hAnsi="Arial" w:cs="Arial"/>
          <w:sz w:val="22"/>
          <w:szCs w:val="22"/>
        </w:rPr>
        <w:t xml:space="preserve"> </w:t>
      </w:r>
      <w:r w:rsidRPr="00976999">
        <w:rPr>
          <w:rFonts w:ascii="Arial" w:hAnsi="Arial" w:cs="Arial"/>
          <w:b/>
          <w:bCs/>
          <w:sz w:val="22"/>
          <w:szCs w:val="22"/>
        </w:rPr>
        <w:t>:</w:t>
      </w:r>
      <w:r w:rsidRPr="00976999">
        <w:rPr>
          <w:rFonts w:ascii="Arial" w:hAnsi="Arial" w:cs="Arial"/>
          <w:sz w:val="22"/>
          <w:szCs w:val="22"/>
        </w:rPr>
        <w:t xml:space="preserve"> Pour une demande initiale, décrire les activités du postulant, y compris non aéronautiques.</w:t>
      </w:r>
    </w:p>
    <w:p w14:paraId="0E8B201A" w14:textId="77777777" w:rsidR="00C927F8" w:rsidRPr="00976999" w:rsidRDefault="00C927F8" w:rsidP="00D13EC0">
      <w:pPr>
        <w:spacing w:line="226" w:lineRule="atLeast"/>
        <w:jc w:val="both"/>
        <w:rPr>
          <w:rFonts w:ascii="Arial" w:hAnsi="Arial" w:cs="Arial"/>
          <w:sz w:val="22"/>
          <w:szCs w:val="22"/>
        </w:rPr>
      </w:pPr>
    </w:p>
    <w:p w14:paraId="0A5B3E2B" w14:textId="77777777" w:rsidR="00C927F8" w:rsidRPr="00976999" w:rsidRDefault="00C927F8" w:rsidP="00D13EC0">
      <w:pPr>
        <w:spacing w:line="226" w:lineRule="atLeast"/>
        <w:jc w:val="both"/>
        <w:rPr>
          <w:rFonts w:ascii="Arial" w:hAnsi="Arial" w:cs="Arial"/>
          <w:sz w:val="22"/>
          <w:szCs w:val="22"/>
        </w:rPr>
      </w:pPr>
      <w:r w:rsidRPr="00976999">
        <w:rPr>
          <w:rFonts w:ascii="Arial" w:hAnsi="Arial" w:cs="Arial"/>
          <w:b/>
          <w:bCs/>
          <w:sz w:val="22"/>
          <w:szCs w:val="22"/>
        </w:rPr>
        <w:t>Cadre 1C</w:t>
      </w:r>
      <w:r w:rsidRPr="00976999">
        <w:rPr>
          <w:rFonts w:ascii="Arial" w:hAnsi="Arial" w:cs="Arial"/>
          <w:sz w:val="22"/>
          <w:szCs w:val="22"/>
        </w:rPr>
        <w:t xml:space="preserve"> </w:t>
      </w:r>
      <w:r w:rsidRPr="00976999">
        <w:rPr>
          <w:rFonts w:ascii="Arial" w:hAnsi="Arial" w:cs="Arial"/>
          <w:b/>
          <w:bCs/>
          <w:sz w:val="22"/>
          <w:szCs w:val="22"/>
        </w:rPr>
        <w:t>:</w:t>
      </w:r>
      <w:r w:rsidRPr="00976999">
        <w:rPr>
          <w:rFonts w:ascii="Arial" w:hAnsi="Arial" w:cs="Arial"/>
          <w:sz w:val="22"/>
          <w:szCs w:val="22"/>
        </w:rPr>
        <w:t xml:space="preserve"> Pour une demande initiale, décrire les marchés, clients, matériels et services du postulant, dans le domaine aéronautique civil seulement.</w:t>
      </w:r>
      <w:r w:rsidR="00FC6253" w:rsidRPr="00976999">
        <w:rPr>
          <w:rFonts w:ascii="Arial" w:hAnsi="Arial" w:cs="Arial"/>
          <w:sz w:val="22"/>
          <w:szCs w:val="22"/>
        </w:rPr>
        <w:t xml:space="preserve"> Préciser si ces activités sont en cours, donc réalisées au titre de l’agrément d’un ou plusieurs autres organismes ou futures (si l’agrément est demandé pour les autoriser.) </w:t>
      </w:r>
    </w:p>
    <w:p w14:paraId="696CBE5A" w14:textId="77777777" w:rsidR="00C927F8" w:rsidRPr="00976999" w:rsidRDefault="00C927F8" w:rsidP="00D13EC0">
      <w:pPr>
        <w:spacing w:line="226" w:lineRule="atLeast"/>
        <w:jc w:val="both"/>
        <w:rPr>
          <w:rFonts w:ascii="Arial" w:hAnsi="Arial" w:cs="Arial"/>
          <w:sz w:val="22"/>
          <w:szCs w:val="22"/>
        </w:rPr>
      </w:pPr>
    </w:p>
    <w:p w14:paraId="0BCF6E85" w14:textId="77777777" w:rsidR="00252BBF" w:rsidRPr="00976999" w:rsidRDefault="00252BBF" w:rsidP="00D13EC0">
      <w:pPr>
        <w:spacing w:line="226" w:lineRule="atLeast"/>
        <w:jc w:val="both"/>
        <w:rPr>
          <w:rFonts w:ascii="Arial" w:hAnsi="Arial" w:cs="Arial"/>
          <w:sz w:val="22"/>
          <w:szCs w:val="22"/>
        </w:rPr>
      </w:pPr>
    </w:p>
    <w:p w14:paraId="2FCFA668" w14:textId="409A25E2" w:rsidR="00714431" w:rsidRPr="00976999" w:rsidRDefault="00714431" w:rsidP="00D13EC0">
      <w:pPr>
        <w:spacing w:line="226" w:lineRule="atLeast"/>
        <w:jc w:val="both"/>
        <w:rPr>
          <w:rFonts w:ascii="Arial" w:hAnsi="Arial" w:cs="Arial"/>
          <w:b/>
          <w:bCs/>
          <w:sz w:val="22"/>
          <w:szCs w:val="22"/>
        </w:rPr>
      </w:pPr>
      <w:r w:rsidRPr="00976999">
        <w:rPr>
          <w:rFonts w:ascii="Arial" w:hAnsi="Arial" w:cs="Arial"/>
          <w:b/>
          <w:bCs/>
          <w:sz w:val="22"/>
          <w:szCs w:val="22"/>
        </w:rPr>
        <w:t xml:space="preserve">Cadre </w:t>
      </w:r>
      <w:r w:rsidR="00E63549" w:rsidRPr="00976999">
        <w:rPr>
          <w:rFonts w:ascii="Arial" w:hAnsi="Arial" w:cs="Arial"/>
          <w:b/>
          <w:bCs/>
          <w:sz w:val="22"/>
          <w:szCs w:val="22"/>
        </w:rPr>
        <w:t xml:space="preserve">2 </w:t>
      </w:r>
      <w:r w:rsidRPr="00976999">
        <w:rPr>
          <w:rFonts w:ascii="Arial" w:hAnsi="Arial" w:cs="Arial"/>
          <w:b/>
          <w:bCs/>
          <w:sz w:val="22"/>
          <w:szCs w:val="22"/>
        </w:rPr>
        <w:t>:</w:t>
      </w:r>
    </w:p>
    <w:p w14:paraId="4C2F9F33" w14:textId="77777777" w:rsidR="00D13EC0" w:rsidRPr="00976999" w:rsidRDefault="00B53BC9" w:rsidP="00310457">
      <w:pPr>
        <w:spacing w:line="226" w:lineRule="atLeast"/>
        <w:ind w:left="284" w:hanging="284"/>
        <w:jc w:val="both"/>
        <w:rPr>
          <w:rFonts w:ascii="Arial" w:hAnsi="Arial" w:cs="Arial"/>
          <w:sz w:val="22"/>
          <w:szCs w:val="22"/>
        </w:rPr>
      </w:pPr>
      <w:r w:rsidRPr="00976999">
        <w:rPr>
          <w:rFonts w:ascii="Arial" w:hAnsi="Arial" w:cs="Arial"/>
          <w:sz w:val="22"/>
          <w:szCs w:val="22"/>
        </w:rPr>
        <w:t xml:space="preserve">a) </w:t>
      </w:r>
      <w:r w:rsidR="00714431" w:rsidRPr="00976999">
        <w:rPr>
          <w:rFonts w:ascii="Arial" w:hAnsi="Arial" w:cs="Arial"/>
          <w:sz w:val="22"/>
          <w:szCs w:val="22"/>
        </w:rPr>
        <w:t>Général : description de l'activité prévue</w:t>
      </w:r>
      <w:r w:rsidR="00D13EC0" w:rsidRPr="00976999">
        <w:rPr>
          <w:rFonts w:ascii="Arial" w:hAnsi="Arial" w:cs="Arial"/>
          <w:sz w:val="22"/>
          <w:szCs w:val="22"/>
        </w:rPr>
        <w:t>.</w:t>
      </w:r>
      <w:r w:rsidR="00714431" w:rsidRPr="00976999">
        <w:rPr>
          <w:rFonts w:ascii="Arial" w:hAnsi="Arial" w:cs="Arial"/>
          <w:sz w:val="22"/>
          <w:szCs w:val="22"/>
        </w:rPr>
        <w:t xml:space="preserve"> </w:t>
      </w:r>
      <w:r w:rsidR="00D13EC0" w:rsidRPr="00976999">
        <w:rPr>
          <w:rFonts w:ascii="Arial" w:hAnsi="Arial" w:cs="Arial"/>
          <w:sz w:val="22"/>
          <w:szCs w:val="22"/>
        </w:rPr>
        <w:t>Il conviendra de préciser quel type d'activité est réalisé :</w:t>
      </w:r>
    </w:p>
    <w:p w14:paraId="59FB42F0" w14:textId="77777777" w:rsidR="00D13EC0" w:rsidRPr="00976999" w:rsidRDefault="00D13EC0" w:rsidP="00B53BC9">
      <w:pPr>
        <w:numPr>
          <w:ilvl w:val="0"/>
          <w:numId w:val="5"/>
        </w:numPr>
        <w:spacing w:line="226" w:lineRule="atLeast"/>
        <w:ind w:hanging="709"/>
        <w:jc w:val="both"/>
        <w:rPr>
          <w:rFonts w:ascii="Arial" w:hAnsi="Arial" w:cs="Arial"/>
          <w:sz w:val="22"/>
          <w:szCs w:val="22"/>
        </w:rPr>
      </w:pPr>
      <w:r w:rsidRPr="00976999">
        <w:rPr>
          <w:rFonts w:ascii="Arial" w:hAnsi="Arial" w:cs="Arial"/>
          <w:sz w:val="22"/>
          <w:szCs w:val="22"/>
        </w:rPr>
        <w:t>Pour la produ</w:t>
      </w:r>
      <w:r w:rsidR="004276E7" w:rsidRPr="00976999">
        <w:rPr>
          <w:rFonts w:ascii="Arial" w:hAnsi="Arial" w:cs="Arial"/>
          <w:sz w:val="22"/>
          <w:szCs w:val="22"/>
        </w:rPr>
        <w:t>ction : pièces intermédiaire</w:t>
      </w:r>
      <w:r w:rsidR="00FD40B5" w:rsidRPr="00976999">
        <w:rPr>
          <w:rFonts w:ascii="Arial" w:hAnsi="Arial" w:cs="Arial"/>
          <w:sz w:val="22"/>
          <w:szCs w:val="22"/>
        </w:rPr>
        <w:t>s</w:t>
      </w:r>
      <w:r w:rsidR="004276E7" w:rsidRPr="00976999">
        <w:rPr>
          <w:rFonts w:ascii="Arial" w:hAnsi="Arial" w:cs="Arial"/>
          <w:sz w:val="22"/>
          <w:szCs w:val="22"/>
        </w:rPr>
        <w:t xml:space="preserve">, </w:t>
      </w:r>
      <w:r w:rsidRPr="00976999">
        <w:rPr>
          <w:rFonts w:ascii="Arial" w:hAnsi="Arial" w:cs="Arial"/>
          <w:sz w:val="22"/>
          <w:szCs w:val="22"/>
        </w:rPr>
        <w:t>produit</w:t>
      </w:r>
      <w:r w:rsidR="00FD40B5" w:rsidRPr="00976999">
        <w:rPr>
          <w:rFonts w:ascii="Arial" w:hAnsi="Arial" w:cs="Arial"/>
          <w:sz w:val="22"/>
          <w:szCs w:val="22"/>
        </w:rPr>
        <w:t>s</w:t>
      </w:r>
      <w:r w:rsidRPr="00976999">
        <w:rPr>
          <w:rFonts w:ascii="Arial" w:hAnsi="Arial" w:cs="Arial"/>
          <w:sz w:val="22"/>
          <w:szCs w:val="22"/>
        </w:rPr>
        <w:t xml:space="preserve"> fini</w:t>
      </w:r>
      <w:r w:rsidR="00FD40B5" w:rsidRPr="00976999">
        <w:rPr>
          <w:rFonts w:ascii="Arial" w:hAnsi="Arial" w:cs="Arial"/>
          <w:sz w:val="22"/>
          <w:szCs w:val="22"/>
        </w:rPr>
        <w:t>s</w:t>
      </w:r>
      <w:r w:rsidRPr="00976999">
        <w:rPr>
          <w:rFonts w:ascii="Arial" w:hAnsi="Arial" w:cs="Arial"/>
          <w:sz w:val="22"/>
          <w:szCs w:val="22"/>
        </w:rPr>
        <w:t xml:space="preserve"> avec émission de certificat libératoire</w:t>
      </w:r>
    </w:p>
    <w:p w14:paraId="1743E21B" w14:textId="77777777" w:rsidR="00D13EC0" w:rsidRPr="00976999" w:rsidRDefault="00D13EC0" w:rsidP="00B53BC9">
      <w:pPr>
        <w:numPr>
          <w:ilvl w:val="0"/>
          <w:numId w:val="5"/>
        </w:numPr>
        <w:spacing w:line="226" w:lineRule="atLeast"/>
        <w:ind w:hanging="709"/>
        <w:jc w:val="both"/>
        <w:rPr>
          <w:rFonts w:ascii="Arial" w:hAnsi="Arial" w:cs="Arial"/>
          <w:sz w:val="22"/>
          <w:szCs w:val="22"/>
        </w:rPr>
      </w:pPr>
      <w:r w:rsidRPr="00976999">
        <w:rPr>
          <w:rFonts w:ascii="Arial" w:hAnsi="Arial" w:cs="Arial"/>
          <w:sz w:val="22"/>
          <w:szCs w:val="22"/>
        </w:rPr>
        <w:t>Pour la gestion de navigabilité : aviation générale, transport aérien commercial</w:t>
      </w:r>
    </w:p>
    <w:p w14:paraId="2245F562" w14:textId="77777777" w:rsidR="00D13EC0" w:rsidRPr="00976999" w:rsidRDefault="00D13EC0" w:rsidP="00B53BC9">
      <w:pPr>
        <w:numPr>
          <w:ilvl w:val="0"/>
          <w:numId w:val="5"/>
        </w:numPr>
        <w:spacing w:line="226" w:lineRule="atLeast"/>
        <w:ind w:hanging="709"/>
        <w:jc w:val="both"/>
        <w:rPr>
          <w:rFonts w:ascii="Arial" w:hAnsi="Arial" w:cs="Arial"/>
          <w:sz w:val="22"/>
          <w:szCs w:val="22"/>
        </w:rPr>
      </w:pPr>
      <w:r w:rsidRPr="00976999">
        <w:rPr>
          <w:rFonts w:ascii="Arial" w:hAnsi="Arial" w:cs="Arial"/>
          <w:sz w:val="22"/>
          <w:szCs w:val="22"/>
        </w:rPr>
        <w:t>Pou</w:t>
      </w:r>
      <w:r w:rsidR="0055795B" w:rsidRPr="00976999">
        <w:rPr>
          <w:rFonts w:ascii="Arial" w:hAnsi="Arial" w:cs="Arial"/>
          <w:sz w:val="22"/>
          <w:szCs w:val="22"/>
        </w:rPr>
        <w:t>r la maintenance : base, ligne</w:t>
      </w:r>
    </w:p>
    <w:p w14:paraId="70E386B1" w14:textId="77777777" w:rsidR="00D13EC0" w:rsidRPr="00976999" w:rsidRDefault="00D13EC0" w:rsidP="00B53BC9">
      <w:pPr>
        <w:numPr>
          <w:ilvl w:val="0"/>
          <w:numId w:val="5"/>
        </w:numPr>
        <w:spacing w:line="226" w:lineRule="atLeast"/>
        <w:ind w:hanging="709"/>
        <w:jc w:val="both"/>
        <w:rPr>
          <w:rFonts w:ascii="Arial" w:hAnsi="Arial" w:cs="Arial"/>
          <w:sz w:val="22"/>
          <w:szCs w:val="22"/>
        </w:rPr>
      </w:pPr>
      <w:r w:rsidRPr="00976999">
        <w:rPr>
          <w:rFonts w:ascii="Arial" w:hAnsi="Arial" w:cs="Arial"/>
          <w:sz w:val="22"/>
          <w:szCs w:val="22"/>
        </w:rPr>
        <w:t>Pour la formation : de base, de type, théorique, pratique</w:t>
      </w:r>
    </w:p>
    <w:p w14:paraId="63B32930" w14:textId="522A7314" w:rsidR="00714431" w:rsidRPr="00976999" w:rsidRDefault="00B14443" w:rsidP="00B53BC9">
      <w:pPr>
        <w:spacing w:line="226" w:lineRule="atLeast"/>
        <w:ind w:left="284"/>
        <w:jc w:val="both"/>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748352" behindDoc="0" locked="0" layoutInCell="1" allowOverlap="1" wp14:anchorId="418DA919" wp14:editId="4988380D">
                <wp:simplePos x="0" y="0"/>
                <wp:positionH relativeFrom="column">
                  <wp:posOffset>-633730</wp:posOffset>
                </wp:positionH>
                <wp:positionV relativeFrom="paragraph">
                  <wp:posOffset>1039052</wp:posOffset>
                </wp:positionV>
                <wp:extent cx="0" cy="159488"/>
                <wp:effectExtent l="0" t="0" r="38100" b="31115"/>
                <wp:wrapNone/>
                <wp:docPr id="116" name="Connecteur droit 116"/>
                <wp:cNvGraphicFramePr/>
                <a:graphic xmlns:a="http://schemas.openxmlformats.org/drawingml/2006/main">
                  <a:graphicData uri="http://schemas.microsoft.com/office/word/2010/wordprocessingShape">
                    <wps:wsp>
                      <wps:cNvCnPr/>
                      <wps:spPr>
                        <a:xfrm>
                          <a:off x="0" y="0"/>
                          <a:ext cx="0" cy="15948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838A507" id="Connecteur droit 116" o:spid="_x0000_s1026" style="position:absolute;z-index:251748352;visibility:visible;mso-wrap-style:square;mso-wrap-distance-left:9pt;mso-wrap-distance-top:0;mso-wrap-distance-right:9pt;mso-wrap-distance-bottom:0;mso-position-horizontal:absolute;mso-position-horizontal-relative:text;mso-position-vertical:absolute;mso-position-vertical-relative:text" from="-49.9pt,81.8pt" to="-49.9pt,9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" strokecolor="black [3213]"/>
            </w:pict>
          </mc:Fallback>
        </mc:AlternateContent>
      </w:r>
      <w:r w:rsidR="00714431" w:rsidRPr="00976999">
        <w:rPr>
          <w:rFonts w:ascii="Arial" w:hAnsi="Arial" w:cs="Arial"/>
          <w:sz w:val="22"/>
          <w:szCs w:val="22"/>
        </w:rPr>
        <w:t>Les principaux clients, lorsqu'ils sont connus, peuvent également être mentionnés. Un document annexe peut être joint à la demande.</w:t>
      </w:r>
    </w:p>
    <w:p w14:paraId="1EA3ED6C" w14:textId="77777777" w:rsidR="002109AB" w:rsidRDefault="002109AB" w:rsidP="00B53BC9">
      <w:pPr>
        <w:spacing w:line="226" w:lineRule="atLeast"/>
        <w:ind w:left="709" w:hanging="709"/>
        <w:jc w:val="both"/>
        <w:rPr>
          <w:rFonts w:ascii="Arial" w:hAnsi="Arial" w:cs="Arial"/>
          <w:sz w:val="22"/>
          <w:szCs w:val="22"/>
        </w:rPr>
        <w:sectPr w:rsidR="002109AB" w:rsidSect="00154151">
          <w:pgSz w:w="11906" w:h="16838"/>
          <w:pgMar w:top="360" w:right="1417" w:bottom="568" w:left="1417" w:header="708" w:footer="499" w:gutter="0"/>
          <w:cols w:space="708"/>
          <w:docGrid w:linePitch="360"/>
        </w:sectPr>
      </w:pPr>
    </w:p>
    <w:p w14:paraId="6B3FFE10" w14:textId="2A09CC29" w:rsidR="00D47C3E" w:rsidRDefault="002109AB" w:rsidP="00B53BC9">
      <w:pPr>
        <w:spacing w:line="226" w:lineRule="atLeast"/>
        <w:ind w:left="709" w:hanging="709"/>
        <w:jc w:val="both"/>
        <w:rPr>
          <w:rFonts w:ascii="Arial" w:hAnsi="Arial" w:cs="Arial"/>
          <w:sz w:val="22"/>
          <w:szCs w:val="22"/>
        </w:rPr>
      </w:pPr>
      <w:r>
        <w:rPr>
          <w:noProof/>
        </w:rPr>
        <w:lastRenderedPageBreak/>
        <w:drawing>
          <wp:anchor distT="0" distB="0" distL="114300" distR="114300" simplePos="0" relativeHeight="251735040" behindDoc="0" locked="0" layoutInCell="1" allowOverlap="1" wp14:anchorId="14C378FF" wp14:editId="3284347A">
            <wp:simplePos x="0" y="0"/>
            <wp:positionH relativeFrom="column">
              <wp:posOffset>-350520</wp:posOffset>
            </wp:positionH>
            <wp:positionV relativeFrom="paragraph">
              <wp:posOffset>32488</wp:posOffset>
            </wp:positionV>
            <wp:extent cx="1235710" cy="637540"/>
            <wp:effectExtent l="0" t="0" r="0" b="0"/>
            <wp:wrapNone/>
            <wp:docPr id="78" name="Imag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 18"/>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235710" cy="63754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737088" behindDoc="0" locked="0" layoutInCell="1" allowOverlap="1" wp14:anchorId="2A113AA9" wp14:editId="2783322A">
            <wp:simplePos x="0" y="0"/>
            <wp:positionH relativeFrom="column">
              <wp:posOffset>5241851</wp:posOffset>
            </wp:positionH>
            <wp:positionV relativeFrom="paragraph">
              <wp:posOffset>-63796</wp:posOffset>
            </wp:positionV>
            <wp:extent cx="682625" cy="474980"/>
            <wp:effectExtent l="0" t="0" r="3175" b="1270"/>
            <wp:wrapNone/>
            <wp:docPr id="79" name="Image 79"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Image 75" descr="Une image contenant texte&#10;&#10;Description générée automatiquement"/>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682625" cy="474980"/>
                    </a:xfrm>
                    <a:prstGeom prst="rect">
                      <a:avLst/>
                    </a:prstGeom>
                  </pic:spPr>
                </pic:pic>
              </a:graphicData>
            </a:graphic>
            <wp14:sizeRelH relativeFrom="margin">
              <wp14:pctWidth>0</wp14:pctWidth>
            </wp14:sizeRelH>
            <wp14:sizeRelV relativeFrom="margin">
              <wp14:pctHeight>0</wp14:pctHeight>
            </wp14:sizeRelV>
          </wp:anchor>
        </w:drawing>
      </w:r>
    </w:p>
    <w:p w14:paraId="258CEA8B" w14:textId="50E987C1" w:rsidR="002109AB" w:rsidRDefault="002109AB" w:rsidP="00B53BC9">
      <w:pPr>
        <w:spacing w:line="226" w:lineRule="atLeast"/>
        <w:ind w:left="709" w:hanging="709"/>
        <w:jc w:val="both"/>
        <w:rPr>
          <w:rFonts w:ascii="Arial" w:hAnsi="Arial" w:cs="Arial"/>
          <w:sz w:val="22"/>
          <w:szCs w:val="22"/>
        </w:rPr>
      </w:pPr>
    </w:p>
    <w:p w14:paraId="0B684047" w14:textId="3976A295" w:rsidR="002109AB" w:rsidRDefault="002109AB" w:rsidP="00B53BC9">
      <w:pPr>
        <w:spacing w:line="226" w:lineRule="atLeast"/>
        <w:ind w:left="709" w:hanging="709"/>
        <w:jc w:val="both"/>
        <w:rPr>
          <w:rFonts w:ascii="Arial" w:hAnsi="Arial" w:cs="Arial"/>
          <w:sz w:val="22"/>
          <w:szCs w:val="22"/>
        </w:rPr>
      </w:pPr>
    </w:p>
    <w:p w14:paraId="17481036" w14:textId="54E9FA97" w:rsidR="002109AB" w:rsidRDefault="002109AB" w:rsidP="00B53BC9">
      <w:pPr>
        <w:spacing w:line="226" w:lineRule="atLeast"/>
        <w:ind w:left="709" w:hanging="709"/>
        <w:jc w:val="both"/>
        <w:rPr>
          <w:rFonts w:ascii="Arial" w:hAnsi="Arial" w:cs="Arial"/>
          <w:sz w:val="22"/>
          <w:szCs w:val="22"/>
        </w:rPr>
      </w:pPr>
    </w:p>
    <w:p w14:paraId="2F3F4773" w14:textId="7A22A62F" w:rsidR="002109AB" w:rsidRDefault="002109AB" w:rsidP="00B53BC9">
      <w:pPr>
        <w:spacing w:line="226" w:lineRule="atLeast"/>
        <w:ind w:left="709" w:hanging="709"/>
        <w:jc w:val="both"/>
        <w:rPr>
          <w:rFonts w:ascii="Arial" w:hAnsi="Arial" w:cs="Arial"/>
          <w:sz w:val="22"/>
          <w:szCs w:val="22"/>
        </w:rPr>
      </w:pPr>
    </w:p>
    <w:p w14:paraId="1E4E6258" w14:textId="77777777" w:rsidR="002109AB" w:rsidRPr="00976999" w:rsidRDefault="002109AB" w:rsidP="00B53BC9">
      <w:pPr>
        <w:spacing w:line="226" w:lineRule="atLeast"/>
        <w:ind w:left="709" w:hanging="709"/>
        <w:jc w:val="both"/>
        <w:rPr>
          <w:rFonts w:ascii="Arial" w:hAnsi="Arial" w:cs="Arial"/>
          <w:sz w:val="22"/>
          <w:szCs w:val="22"/>
        </w:rPr>
      </w:pPr>
    </w:p>
    <w:p w14:paraId="11028DAC" w14:textId="77777777" w:rsidR="00252BBF" w:rsidRPr="00976999" w:rsidRDefault="00B53BC9" w:rsidP="00B53BC9">
      <w:pPr>
        <w:spacing w:line="226" w:lineRule="atLeast"/>
        <w:ind w:left="993" w:hanging="993"/>
        <w:jc w:val="both"/>
        <w:rPr>
          <w:rFonts w:ascii="Arial" w:hAnsi="Arial" w:cs="Arial"/>
          <w:sz w:val="22"/>
          <w:szCs w:val="22"/>
        </w:rPr>
      </w:pPr>
      <w:r w:rsidRPr="00976999">
        <w:rPr>
          <w:rFonts w:ascii="Arial" w:hAnsi="Arial" w:cs="Arial"/>
          <w:sz w:val="22"/>
          <w:szCs w:val="22"/>
        </w:rPr>
        <w:t xml:space="preserve">b) </w:t>
      </w:r>
      <w:r w:rsidR="00252BBF" w:rsidRPr="00976999">
        <w:rPr>
          <w:rFonts w:ascii="Arial" w:hAnsi="Arial" w:cs="Arial"/>
          <w:sz w:val="22"/>
          <w:szCs w:val="22"/>
        </w:rPr>
        <w:t>Préciser les activités exercées :</w:t>
      </w:r>
    </w:p>
    <w:p w14:paraId="2A01BBA7" w14:textId="77777777" w:rsidR="00E307D3" w:rsidRPr="00976999" w:rsidRDefault="00E307D3" w:rsidP="00B53BC9">
      <w:pPr>
        <w:numPr>
          <w:ilvl w:val="0"/>
          <w:numId w:val="10"/>
        </w:numPr>
        <w:spacing w:line="226" w:lineRule="atLeast"/>
        <w:ind w:left="1134" w:hanging="709"/>
        <w:jc w:val="both"/>
        <w:rPr>
          <w:rFonts w:ascii="Arial" w:hAnsi="Arial" w:cs="Arial"/>
          <w:sz w:val="22"/>
          <w:szCs w:val="22"/>
        </w:rPr>
      </w:pPr>
      <w:r w:rsidRPr="00976999">
        <w:rPr>
          <w:rFonts w:ascii="Arial" w:hAnsi="Arial" w:cs="Arial"/>
          <w:sz w:val="22"/>
          <w:szCs w:val="22"/>
        </w:rPr>
        <w:t>Pour la production</w:t>
      </w:r>
      <w:r w:rsidR="00773490" w:rsidRPr="00976999">
        <w:rPr>
          <w:rFonts w:ascii="Arial" w:hAnsi="Arial" w:cs="Arial"/>
          <w:sz w:val="22"/>
          <w:szCs w:val="22"/>
        </w:rPr>
        <w:t xml:space="preserve"> (Partie 21</w:t>
      </w:r>
      <w:r w:rsidR="00511578" w:rsidRPr="00976999">
        <w:rPr>
          <w:rFonts w:ascii="Arial" w:hAnsi="Arial" w:cs="Arial"/>
          <w:sz w:val="22"/>
          <w:szCs w:val="22"/>
        </w:rPr>
        <w:t>G</w:t>
      </w:r>
      <w:r w:rsidR="00773490" w:rsidRPr="00976999">
        <w:rPr>
          <w:rFonts w:ascii="Arial" w:hAnsi="Arial" w:cs="Arial"/>
          <w:sz w:val="22"/>
          <w:szCs w:val="22"/>
        </w:rPr>
        <w:t>)</w:t>
      </w:r>
      <w:r w:rsidRPr="00976999">
        <w:rPr>
          <w:rFonts w:ascii="Arial" w:hAnsi="Arial" w:cs="Arial"/>
          <w:sz w:val="22"/>
          <w:szCs w:val="22"/>
        </w:rPr>
        <w:t xml:space="preserve"> : </w:t>
      </w:r>
      <w:r w:rsidR="0031232C" w:rsidRPr="00976999">
        <w:rPr>
          <w:rFonts w:ascii="Arial" w:hAnsi="Arial" w:cs="Arial"/>
          <w:sz w:val="22"/>
          <w:szCs w:val="22"/>
        </w:rPr>
        <w:t>p</w:t>
      </w:r>
      <w:r w:rsidR="00C92467" w:rsidRPr="00976999">
        <w:rPr>
          <w:rFonts w:ascii="Arial" w:hAnsi="Arial" w:cs="Arial"/>
          <w:sz w:val="22"/>
          <w:szCs w:val="22"/>
        </w:rPr>
        <w:t>roduits et catégories selon le GM 21A.151</w:t>
      </w:r>
    </w:p>
    <w:p w14:paraId="1F88CA0A" w14:textId="51E1E1EC" w:rsidR="00361981" w:rsidRPr="00976999" w:rsidRDefault="00361981" w:rsidP="00361981">
      <w:pPr>
        <w:numPr>
          <w:ilvl w:val="0"/>
          <w:numId w:val="10"/>
        </w:numPr>
        <w:spacing w:line="226" w:lineRule="atLeast"/>
        <w:ind w:left="709" w:hanging="283"/>
        <w:jc w:val="both"/>
        <w:rPr>
          <w:rFonts w:ascii="Arial" w:hAnsi="Arial" w:cs="Arial"/>
          <w:sz w:val="22"/>
          <w:szCs w:val="22"/>
        </w:rPr>
      </w:pPr>
      <w:r w:rsidRPr="00976999">
        <w:rPr>
          <w:rFonts w:ascii="Arial" w:hAnsi="Arial" w:cs="Arial"/>
          <w:sz w:val="22"/>
          <w:szCs w:val="22"/>
        </w:rPr>
        <w:t>Pour la maintenance et/ou la gestion du maintien de la navigabilité</w:t>
      </w:r>
      <w:r w:rsidR="0029607F" w:rsidRPr="00976999">
        <w:rPr>
          <w:rFonts w:ascii="Arial" w:hAnsi="Arial" w:cs="Arial"/>
          <w:sz w:val="22"/>
          <w:szCs w:val="22"/>
        </w:rPr>
        <w:t xml:space="preserve"> en Partie-</w:t>
      </w:r>
      <w:r w:rsidRPr="00976999">
        <w:rPr>
          <w:rFonts w:ascii="Arial" w:hAnsi="Arial" w:cs="Arial"/>
          <w:sz w:val="22"/>
          <w:szCs w:val="22"/>
        </w:rPr>
        <w:t>CAO : renseigner l’annexe 1.</w:t>
      </w:r>
    </w:p>
    <w:p w14:paraId="5DBBA956" w14:textId="77777777" w:rsidR="001D2F8F" w:rsidRPr="00976999" w:rsidRDefault="001D2F8F" w:rsidP="00B53BC9">
      <w:pPr>
        <w:numPr>
          <w:ilvl w:val="1"/>
          <w:numId w:val="10"/>
        </w:numPr>
        <w:spacing w:line="226" w:lineRule="atLeast"/>
        <w:ind w:left="1134" w:hanging="709"/>
        <w:jc w:val="both"/>
        <w:rPr>
          <w:rFonts w:ascii="Arial" w:hAnsi="Arial" w:cs="Arial"/>
          <w:sz w:val="22"/>
          <w:szCs w:val="22"/>
        </w:rPr>
      </w:pPr>
      <w:r w:rsidRPr="00976999">
        <w:rPr>
          <w:rFonts w:ascii="Arial" w:hAnsi="Arial" w:cs="Arial"/>
          <w:sz w:val="22"/>
          <w:szCs w:val="22"/>
        </w:rPr>
        <w:t xml:space="preserve">Pour la gestion </w:t>
      </w:r>
      <w:r w:rsidR="00AA0A46" w:rsidRPr="00976999">
        <w:rPr>
          <w:rFonts w:ascii="Arial" w:hAnsi="Arial" w:cs="Arial"/>
          <w:sz w:val="22"/>
          <w:szCs w:val="22"/>
        </w:rPr>
        <w:t xml:space="preserve">du maintien de la </w:t>
      </w:r>
      <w:r w:rsidR="0029607F" w:rsidRPr="00976999">
        <w:rPr>
          <w:rFonts w:ascii="Arial" w:hAnsi="Arial" w:cs="Arial"/>
          <w:sz w:val="22"/>
          <w:szCs w:val="22"/>
        </w:rPr>
        <w:t>navigabilité (Partie-</w:t>
      </w:r>
      <w:r w:rsidR="00263F60" w:rsidRPr="00976999">
        <w:rPr>
          <w:rFonts w:ascii="Arial" w:hAnsi="Arial" w:cs="Arial"/>
          <w:sz w:val="22"/>
          <w:szCs w:val="22"/>
        </w:rPr>
        <w:t>CAMO</w:t>
      </w:r>
      <w:r w:rsidRPr="00976999">
        <w:rPr>
          <w:rFonts w:ascii="Arial" w:hAnsi="Arial" w:cs="Arial"/>
          <w:sz w:val="22"/>
          <w:szCs w:val="22"/>
        </w:rPr>
        <w:t xml:space="preserve"> en </w:t>
      </w:r>
      <w:r w:rsidR="00134AA7" w:rsidRPr="00976999">
        <w:rPr>
          <w:rFonts w:ascii="Arial" w:hAnsi="Arial" w:cs="Arial"/>
          <w:sz w:val="22"/>
          <w:szCs w:val="22"/>
        </w:rPr>
        <w:t>t</w:t>
      </w:r>
      <w:r w:rsidRPr="00976999">
        <w:rPr>
          <w:rFonts w:ascii="Arial" w:hAnsi="Arial" w:cs="Arial"/>
          <w:sz w:val="22"/>
          <w:szCs w:val="22"/>
        </w:rPr>
        <w:t xml:space="preserve">ransport </w:t>
      </w:r>
      <w:r w:rsidR="00134AA7" w:rsidRPr="00976999">
        <w:rPr>
          <w:rFonts w:ascii="Arial" w:hAnsi="Arial" w:cs="Arial"/>
          <w:sz w:val="22"/>
          <w:szCs w:val="22"/>
        </w:rPr>
        <w:t>a</w:t>
      </w:r>
      <w:r w:rsidRPr="00976999">
        <w:rPr>
          <w:rFonts w:ascii="Arial" w:hAnsi="Arial" w:cs="Arial"/>
          <w:sz w:val="22"/>
          <w:szCs w:val="22"/>
        </w:rPr>
        <w:t xml:space="preserve">érien </w:t>
      </w:r>
      <w:r w:rsidR="00134AA7" w:rsidRPr="00976999">
        <w:rPr>
          <w:rFonts w:ascii="Arial" w:hAnsi="Arial" w:cs="Arial"/>
          <w:sz w:val="22"/>
          <w:szCs w:val="22"/>
        </w:rPr>
        <w:t>c</w:t>
      </w:r>
      <w:r w:rsidRPr="00976999">
        <w:rPr>
          <w:rFonts w:ascii="Arial" w:hAnsi="Arial" w:cs="Arial"/>
          <w:sz w:val="22"/>
          <w:szCs w:val="22"/>
        </w:rPr>
        <w:t xml:space="preserve">ommercial) : </w:t>
      </w:r>
      <w:r w:rsidR="00134AA7" w:rsidRPr="00976999">
        <w:rPr>
          <w:rFonts w:ascii="Arial" w:hAnsi="Arial" w:cs="Arial"/>
          <w:sz w:val="22"/>
          <w:szCs w:val="22"/>
        </w:rPr>
        <w:t>l</w:t>
      </w:r>
      <w:r w:rsidRPr="00976999">
        <w:rPr>
          <w:rFonts w:ascii="Arial" w:hAnsi="Arial" w:cs="Arial"/>
          <w:sz w:val="22"/>
          <w:szCs w:val="22"/>
        </w:rPr>
        <w:t>iste des types d’aéronefs figurant dans la révision en vigueur de la décision de l'EASA amendant l'appendice 1 aux AMC de l'annexe III du règlement (</w:t>
      </w:r>
      <w:r w:rsidR="00273C27" w:rsidRPr="00976999">
        <w:rPr>
          <w:rFonts w:ascii="Arial" w:hAnsi="Arial" w:cs="Arial"/>
          <w:sz w:val="22"/>
          <w:szCs w:val="22"/>
        </w:rPr>
        <w:t>UE</w:t>
      </w:r>
      <w:r w:rsidRPr="00976999">
        <w:rPr>
          <w:rFonts w:ascii="Arial" w:hAnsi="Arial" w:cs="Arial"/>
          <w:sz w:val="22"/>
          <w:szCs w:val="22"/>
        </w:rPr>
        <w:t xml:space="preserve">) </w:t>
      </w:r>
      <w:r w:rsidR="00273C27" w:rsidRPr="00976999">
        <w:rPr>
          <w:rFonts w:ascii="Arial" w:hAnsi="Arial" w:cs="Arial"/>
          <w:sz w:val="22"/>
          <w:szCs w:val="22"/>
        </w:rPr>
        <w:t>1321</w:t>
      </w:r>
      <w:r w:rsidRPr="00976999">
        <w:rPr>
          <w:rFonts w:ascii="Arial" w:hAnsi="Arial" w:cs="Arial"/>
          <w:sz w:val="22"/>
          <w:szCs w:val="22"/>
        </w:rPr>
        <w:t>/</w:t>
      </w:r>
      <w:r w:rsidR="00273C27" w:rsidRPr="00976999">
        <w:rPr>
          <w:rFonts w:ascii="Arial" w:hAnsi="Arial" w:cs="Arial"/>
          <w:sz w:val="22"/>
          <w:szCs w:val="22"/>
        </w:rPr>
        <w:t xml:space="preserve">2014 </w:t>
      </w:r>
      <w:r w:rsidRPr="00976999">
        <w:rPr>
          <w:rFonts w:ascii="Arial" w:hAnsi="Arial" w:cs="Arial"/>
          <w:sz w:val="22"/>
          <w:szCs w:val="22"/>
        </w:rPr>
        <w:t>(Partie</w:t>
      </w:r>
      <w:r w:rsidR="0029607F" w:rsidRPr="00976999">
        <w:rPr>
          <w:rFonts w:ascii="Arial" w:hAnsi="Arial" w:cs="Arial"/>
          <w:sz w:val="22"/>
          <w:szCs w:val="22"/>
        </w:rPr>
        <w:t xml:space="preserve"> </w:t>
      </w:r>
      <w:r w:rsidRPr="00976999">
        <w:rPr>
          <w:rFonts w:ascii="Arial" w:hAnsi="Arial" w:cs="Arial"/>
          <w:sz w:val="22"/>
          <w:szCs w:val="22"/>
        </w:rPr>
        <w:t xml:space="preserve">66) : "Aircraft Type Rating for Part-66 Aircraft Maintenance Licence", </w:t>
      </w:r>
      <w:r w:rsidR="00134AA7" w:rsidRPr="00976999">
        <w:rPr>
          <w:rFonts w:ascii="Arial" w:hAnsi="Arial" w:cs="Arial"/>
          <w:sz w:val="22"/>
          <w:szCs w:val="22"/>
        </w:rPr>
        <w:t>en précisant</w:t>
      </w:r>
      <w:r w:rsidRPr="00976999">
        <w:rPr>
          <w:rFonts w:ascii="Arial" w:hAnsi="Arial" w:cs="Arial"/>
          <w:sz w:val="22"/>
          <w:szCs w:val="22"/>
        </w:rPr>
        <w:t xml:space="preserve"> la motorisation</w:t>
      </w:r>
      <w:r w:rsidR="00AB69C1" w:rsidRPr="00976999">
        <w:rPr>
          <w:rFonts w:ascii="Arial" w:hAnsi="Arial" w:cs="Arial"/>
          <w:sz w:val="22"/>
          <w:szCs w:val="22"/>
        </w:rPr>
        <w:t>.</w:t>
      </w:r>
    </w:p>
    <w:p w14:paraId="035C41EE" w14:textId="77777777" w:rsidR="00714431" w:rsidRPr="00976999" w:rsidRDefault="00252BBF" w:rsidP="00B53BC9">
      <w:pPr>
        <w:numPr>
          <w:ilvl w:val="1"/>
          <w:numId w:val="10"/>
        </w:numPr>
        <w:spacing w:line="226" w:lineRule="atLeast"/>
        <w:ind w:left="1134" w:hanging="709"/>
        <w:jc w:val="both"/>
        <w:rPr>
          <w:rFonts w:ascii="Arial" w:hAnsi="Arial" w:cs="Arial"/>
          <w:sz w:val="22"/>
          <w:szCs w:val="22"/>
        </w:rPr>
      </w:pPr>
      <w:r w:rsidRPr="00976999">
        <w:rPr>
          <w:rFonts w:ascii="Arial" w:hAnsi="Arial" w:cs="Arial"/>
          <w:sz w:val="22"/>
          <w:szCs w:val="22"/>
        </w:rPr>
        <w:t>Pour l</w:t>
      </w:r>
      <w:r w:rsidR="0029607F" w:rsidRPr="00976999">
        <w:rPr>
          <w:rFonts w:ascii="Arial" w:hAnsi="Arial" w:cs="Arial"/>
          <w:sz w:val="22"/>
          <w:szCs w:val="22"/>
        </w:rPr>
        <w:t>’entretien (Partie-</w:t>
      </w:r>
      <w:r w:rsidR="00773490" w:rsidRPr="00976999">
        <w:rPr>
          <w:rFonts w:ascii="Arial" w:hAnsi="Arial" w:cs="Arial"/>
          <w:sz w:val="22"/>
          <w:szCs w:val="22"/>
        </w:rPr>
        <w:t>145) :</w:t>
      </w:r>
      <w:r w:rsidR="00716D2C" w:rsidRPr="00976999">
        <w:rPr>
          <w:rFonts w:ascii="Arial" w:hAnsi="Arial" w:cs="Arial"/>
          <w:sz w:val="22"/>
          <w:szCs w:val="22"/>
        </w:rPr>
        <w:t xml:space="preserve"> </w:t>
      </w:r>
      <w:r w:rsidR="00D47C3E" w:rsidRPr="00976999">
        <w:rPr>
          <w:rFonts w:ascii="Arial" w:hAnsi="Arial" w:cs="Arial"/>
          <w:sz w:val="22"/>
          <w:szCs w:val="22"/>
        </w:rPr>
        <w:t>renseigner l’annexe 2.</w:t>
      </w:r>
    </w:p>
    <w:p w14:paraId="0559FA57" w14:textId="77777777" w:rsidR="0000219B" w:rsidRPr="00976999" w:rsidRDefault="0000219B" w:rsidP="00B53BC9">
      <w:pPr>
        <w:numPr>
          <w:ilvl w:val="1"/>
          <w:numId w:val="10"/>
        </w:numPr>
        <w:spacing w:line="226" w:lineRule="atLeast"/>
        <w:ind w:left="1134" w:hanging="709"/>
        <w:jc w:val="both"/>
        <w:rPr>
          <w:rFonts w:ascii="Arial" w:hAnsi="Arial" w:cs="Arial"/>
          <w:sz w:val="22"/>
          <w:szCs w:val="22"/>
        </w:rPr>
      </w:pPr>
      <w:r w:rsidRPr="00976999">
        <w:rPr>
          <w:rFonts w:ascii="Arial" w:hAnsi="Arial" w:cs="Arial"/>
          <w:sz w:val="22"/>
          <w:szCs w:val="22"/>
        </w:rPr>
        <w:t xml:space="preserve">Pour </w:t>
      </w:r>
      <w:r w:rsidR="0029607F" w:rsidRPr="00976999">
        <w:rPr>
          <w:rFonts w:ascii="Arial" w:hAnsi="Arial" w:cs="Arial"/>
          <w:sz w:val="22"/>
          <w:szCs w:val="22"/>
        </w:rPr>
        <w:t>la formation (Partie-</w:t>
      </w:r>
      <w:r w:rsidRPr="00976999">
        <w:rPr>
          <w:rFonts w:ascii="Arial" w:hAnsi="Arial" w:cs="Arial"/>
          <w:sz w:val="22"/>
          <w:szCs w:val="22"/>
        </w:rPr>
        <w:t>147) </w:t>
      </w:r>
      <w:r w:rsidR="00716D2C" w:rsidRPr="00976999">
        <w:rPr>
          <w:rFonts w:ascii="Arial" w:hAnsi="Arial" w:cs="Arial"/>
          <w:sz w:val="22"/>
          <w:szCs w:val="22"/>
        </w:rPr>
        <w:t xml:space="preserve">: </w:t>
      </w:r>
      <w:r w:rsidR="00134AA7" w:rsidRPr="00976999">
        <w:rPr>
          <w:rFonts w:ascii="Arial" w:hAnsi="Arial" w:cs="Arial"/>
          <w:sz w:val="22"/>
          <w:szCs w:val="22"/>
        </w:rPr>
        <w:t>c</w:t>
      </w:r>
      <w:r w:rsidR="00716D2C" w:rsidRPr="00976999">
        <w:rPr>
          <w:rFonts w:ascii="Arial" w:hAnsi="Arial" w:cs="Arial"/>
          <w:sz w:val="22"/>
          <w:szCs w:val="22"/>
        </w:rPr>
        <w:t>lasses</w:t>
      </w:r>
      <w:r w:rsidRPr="00976999">
        <w:rPr>
          <w:rFonts w:ascii="Arial" w:hAnsi="Arial" w:cs="Arial"/>
          <w:sz w:val="22"/>
          <w:szCs w:val="22"/>
        </w:rPr>
        <w:t>, catégories et limitations selon l'Appendice II d</w:t>
      </w:r>
      <w:r w:rsidR="0029607F" w:rsidRPr="00976999">
        <w:rPr>
          <w:rFonts w:ascii="Arial" w:hAnsi="Arial" w:cs="Arial"/>
          <w:sz w:val="22"/>
          <w:szCs w:val="22"/>
        </w:rPr>
        <w:t>e la Partie-</w:t>
      </w:r>
      <w:r w:rsidRPr="00976999">
        <w:rPr>
          <w:rFonts w:ascii="Arial" w:hAnsi="Arial" w:cs="Arial"/>
          <w:sz w:val="22"/>
          <w:szCs w:val="22"/>
        </w:rPr>
        <w:t xml:space="preserve">147. Utiliser </w:t>
      </w:r>
      <w:r w:rsidR="00CC2FF5" w:rsidRPr="00976999">
        <w:rPr>
          <w:rFonts w:ascii="Arial" w:hAnsi="Arial" w:cs="Arial"/>
          <w:sz w:val="22"/>
          <w:szCs w:val="22"/>
        </w:rPr>
        <w:t>la révision en vigueur de la décision de l'EASA amendant l'appendice 1 aux AMC de l'annexe III du r</w:t>
      </w:r>
      <w:r w:rsidR="00A56972" w:rsidRPr="00976999">
        <w:rPr>
          <w:rFonts w:ascii="Arial" w:hAnsi="Arial" w:cs="Arial"/>
          <w:sz w:val="22"/>
          <w:szCs w:val="22"/>
        </w:rPr>
        <w:t>èglement (UE) 1321/2014 (Partie-</w:t>
      </w:r>
      <w:r w:rsidR="00CC2FF5" w:rsidRPr="00976999">
        <w:rPr>
          <w:rFonts w:ascii="Arial" w:hAnsi="Arial" w:cs="Arial"/>
          <w:sz w:val="22"/>
          <w:szCs w:val="22"/>
        </w:rPr>
        <w:t>66) : "Aircraft Type Rating for Part-66 Aircraft Maintenance Licence", en précisant la motorisation.</w:t>
      </w:r>
    </w:p>
    <w:p w14:paraId="67E59BE4" w14:textId="77777777" w:rsidR="00D47C3E" w:rsidRPr="00976999" w:rsidRDefault="00D47C3E" w:rsidP="00B53BC9">
      <w:pPr>
        <w:spacing w:line="226" w:lineRule="atLeast"/>
        <w:ind w:left="709" w:hanging="709"/>
        <w:jc w:val="both"/>
        <w:rPr>
          <w:rFonts w:ascii="Arial" w:hAnsi="Arial" w:cs="Arial"/>
          <w:sz w:val="22"/>
          <w:szCs w:val="22"/>
        </w:rPr>
      </w:pPr>
    </w:p>
    <w:p w14:paraId="4CFEAEF0" w14:textId="67E18153" w:rsidR="00392830" w:rsidRDefault="00D13EC0" w:rsidP="00392830">
      <w:pPr>
        <w:pStyle w:val="Paragraphedeliste"/>
        <w:numPr>
          <w:ilvl w:val="0"/>
          <w:numId w:val="13"/>
        </w:numPr>
        <w:spacing w:line="226" w:lineRule="atLeast"/>
      </w:pPr>
      <w:r w:rsidRPr="00392830">
        <w:t xml:space="preserve">Préciser les </w:t>
      </w:r>
      <w:r w:rsidR="00CC2FF5" w:rsidRPr="00392830">
        <w:t>privilèges</w:t>
      </w:r>
      <w:ins w:id="9" w:author="LEFRANC Vincent" w:date="2024-08-09T15:16:00Z" w16du:dateUtc="2024-08-09T13:16:00Z">
        <w:r w:rsidR="00B24D44">
          <w:t>,</w:t>
        </w:r>
      </w:ins>
      <w:del w:id="10" w:author="LEFRANC Vincent" w:date="2024-08-09T15:16:00Z" w16du:dateUtc="2024-08-09T13:16:00Z">
        <w:r w:rsidR="00CC2FF5" w:rsidRPr="00392830" w:rsidDel="00B24D44">
          <w:delText xml:space="preserve"> et</w:delText>
        </w:r>
      </w:del>
      <w:r w:rsidR="00CC2FF5" w:rsidRPr="00392830">
        <w:t xml:space="preserve"> prérogatives</w:t>
      </w:r>
      <w:ins w:id="11" w:author="LEFRANC Vincent" w:date="2024-08-09T15:16:00Z" w16du:dateUtc="2024-08-09T13:16:00Z">
        <w:r w:rsidR="00741C79">
          <w:t>, et autorisation</w:t>
        </w:r>
      </w:ins>
      <w:r w:rsidRPr="00392830">
        <w:t xml:space="preserve"> demandés</w:t>
      </w:r>
      <w:r w:rsidR="00BF3A13" w:rsidRPr="00392830">
        <w:t> :</w:t>
      </w:r>
      <w:r w:rsidR="003D67AF" w:rsidRPr="00392830">
        <w:t xml:space="preserve"> </w:t>
      </w:r>
    </w:p>
    <w:p w14:paraId="4E20993A" w14:textId="418DAE50" w:rsidR="00392830" w:rsidRDefault="002703C0" w:rsidP="00392830">
      <w:pPr>
        <w:pStyle w:val="Paragraphedeliste"/>
        <w:numPr>
          <w:ilvl w:val="0"/>
          <w:numId w:val="21"/>
        </w:numPr>
        <w:spacing w:line="226" w:lineRule="atLeast"/>
      </w:pPr>
      <w:r w:rsidRPr="00392830">
        <w:t>Se référer à la procédure P-03-00 pour les autorisations 21F et agréments 21G,</w:t>
      </w:r>
    </w:p>
    <w:p w14:paraId="6E9A742F" w14:textId="516C3B2E" w:rsidR="00D13EC0" w:rsidRPr="00392830" w:rsidRDefault="00392830" w:rsidP="00392830">
      <w:pPr>
        <w:pStyle w:val="Paragraphedeliste"/>
        <w:numPr>
          <w:ilvl w:val="0"/>
          <w:numId w:val="21"/>
        </w:numPr>
        <w:spacing w:line="226" w:lineRule="atLeast"/>
      </w:pPr>
      <w:r>
        <w:t>R</w:t>
      </w:r>
      <w:r w:rsidR="003D67AF" w:rsidRPr="00392830">
        <w:t>emplir l’annexe 3 pour les agréments Partie-CAO</w:t>
      </w:r>
      <w:r w:rsidR="000E4818" w:rsidRPr="00392830">
        <w:t>,</w:t>
      </w:r>
      <w:r w:rsidR="003D67AF" w:rsidRPr="00392830">
        <w:t xml:space="preserve"> Partie-</w:t>
      </w:r>
      <w:r w:rsidR="003D67AF" w:rsidRPr="00F95B59">
        <w:t>CAMO</w:t>
      </w:r>
      <w:r w:rsidR="000E4818" w:rsidRPr="00F95B59">
        <w:t xml:space="preserve"> et Partie-145</w:t>
      </w:r>
      <w:r w:rsidR="00BF3A13" w:rsidRPr="00F95B59">
        <w:t xml:space="preserve"> </w:t>
      </w:r>
      <w:r w:rsidR="00BF3A13" w:rsidRPr="00392830">
        <w:t xml:space="preserve">pour les </w:t>
      </w:r>
      <w:r w:rsidR="00CC2FF5" w:rsidRPr="00392830">
        <w:t xml:space="preserve">privilèges et </w:t>
      </w:r>
      <w:r w:rsidR="00BF3A13" w:rsidRPr="00392830">
        <w:t>prérogatives associés à chaque type d’organisme et leur</w:t>
      </w:r>
      <w:r w:rsidR="00AC552C" w:rsidRPr="00392830">
        <w:t>s</w:t>
      </w:r>
      <w:r w:rsidR="00BF3A13" w:rsidRPr="00392830">
        <w:t xml:space="preserve"> conditions de délivrance</w:t>
      </w:r>
      <w:r w:rsidR="003D67AF" w:rsidRPr="00392830">
        <w:t>.</w:t>
      </w:r>
    </w:p>
    <w:p w14:paraId="366820AB" w14:textId="77777777" w:rsidR="0055795B" w:rsidRPr="007D2B49" w:rsidRDefault="0055795B" w:rsidP="0055795B">
      <w:pPr>
        <w:spacing w:line="226" w:lineRule="atLeast"/>
        <w:jc w:val="both"/>
        <w:rPr>
          <w:rFonts w:ascii="Arial" w:hAnsi="Arial" w:cs="Arial"/>
          <w:sz w:val="22"/>
          <w:szCs w:val="22"/>
        </w:rPr>
      </w:pPr>
    </w:p>
    <w:p w14:paraId="53BA01AF" w14:textId="77777777" w:rsidR="00E6057B" w:rsidRPr="00976999" w:rsidRDefault="00E6057B" w:rsidP="00E6057B">
      <w:pPr>
        <w:spacing w:line="226" w:lineRule="atLeast"/>
        <w:jc w:val="both"/>
        <w:rPr>
          <w:rFonts w:ascii="Arial" w:hAnsi="Arial" w:cs="Arial"/>
          <w:sz w:val="22"/>
          <w:szCs w:val="22"/>
        </w:rPr>
      </w:pPr>
      <w:r w:rsidRPr="00976999">
        <w:rPr>
          <w:rFonts w:ascii="Arial" w:hAnsi="Arial" w:cs="Arial"/>
          <w:sz w:val="22"/>
          <w:szCs w:val="22"/>
        </w:rPr>
        <w:t xml:space="preserve">En cas de modification, préciser le référentiel impacté de la façon suivante : indice X du Manuel évolue à l’indice Y ; la liste de capacité passe de l’édition 02 à l’édition 03. </w:t>
      </w:r>
    </w:p>
    <w:p w14:paraId="21DF6DF1" w14:textId="77777777" w:rsidR="00E6057B" w:rsidRPr="007D2B49" w:rsidRDefault="00E6057B" w:rsidP="00252BBF">
      <w:pPr>
        <w:spacing w:line="226" w:lineRule="atLeast"/>
        <w:jc w:val="both"/>
        <w:rPr>
          <w:rFonts w:ascii="Arial" w:hAnsi="Arial" w:cs="Arial"/>
          <w:sz w:val="22"/>
          <w:szCs w:val="22"/>
        </w:rPr>
      </w:pPr>
    </w:p>
    <w:p w14:paraId="13898873" w14:textId="1AAC7E95" w:rsidR="00252BBF" w:rsidRPr="00976999" w:rsidRDefault="00252BBF" w:rsidP="00252BBF">
      <w:pPr>
        <w:spacing w:line="226" w:lineRule="atLeast"/>
        <w:jc w:val="both"/>
        <w:rPr>
          <w:rFonts w:ascii="Arial" w:hAnsi="Arial" w:cs="Arial"/>
          <w:sz w:val="22"/>
          <w:szCs w:val="22"/>
        </w:rPr>
      </w:pPr>
      <w:r w:rsidRPr="00976999">
        <w:rPr>
          <w:rFonts w:ascii="Arial" w:hAnsi="Arial" w:cs="Arial"/>
          <w:b/>
          <w:bCs/>
          <w:sz w:val="22"/>
          <w:szCs w:val="22"/>
        </w:rPr>
        <w:t xml:space="preserve">Cadre </w:t>
      </w:r>
      <w:r w:rsidR="00E63549" w:rsidRPr="00976999">
        <w:rPr>
          <w:rFonts w:ascii="Arial" w:hAnsi="Arial" w:cs="Arial"/>
          <w:b/>
          <w:bCs/>
          <w:sz w:val="22"/>
          <w:szCs w:val="22"/>
        </w:rPr>
        <w:t xml:space="preserve">3 </w:t>
      </w:r>
      <w:r w:rsidRPr="00976999">
        <w:rPr>
          <w:rFonts w:ascii="Arial" w:hAnsi="Arial" w:cs="Arial"/>
          <w:b/>
          <w:bCs/>
          <w:sz w:val="22"/>
          <w:szCs w:val="22"/>
        </w:rPr>
        <w:t>:</w:t>
      </w:r>
      <w:r w:rsidRPr="00976999">
        <w:rPr>
          <w:rFonts w:ascii="Arial" w:hAnsi="Arial" w:cs="Arial"/>
          <w:sz w:val="22"/>
          <w:szCs w:val="22"/>
        </w:rPr>
        <w:t xml:space="preserve"> Les sites concernés par la demande sont ceux où est réellement effectuée l'activité. Il conviendra de préciser quel type d'activité (cf. ci-dessous) est réalisé sur chaque site</w:t>
      </w:r>
      <w:r w:rsidR="00BF3A13" w:rsidRPr="00976999">
        <w:rPr>
          <w:rFonts w:ascii="Arial" w:hAnsi="Arial" w:cs="Arial"/>
          <w:sz w:val="22"/>
          <w:szCs w:val="22"/>
        </w:rPr>
        <w:t>.</w:t>
      </w:r>
    </w:p>
    <w:p w14:paraId="1E446BB6" w14:textId="77777777" w:rsidR="00252BBF" w:rsidRPr="00F95B59" w:rsidRDefault="00252BBF" w:rsidP="00252BBF">
      <w:pPr>
        <w:spacing w:line="226" w:lineRule="atLeast"/>
        <w:jc w:val="both"/>
        <w:rPr>
          <w:rFonts w:ascii="Arial" w:hAnsi="Arial" w:cs="Arial"/>
          <w:sz w:val="22"/>
          <w:szCs w:val="22"/>
        </w:rPr>
      </w:pPr>
    </w:p>
    <w:p w14:paraId="41E4E6FB" w14:textId="38999203" w:rsidR="00714431" w:rsidRPr="00F95B59" w:rsidRDefault="00714431" w:rsidP="00D13EC0">
      <w:pPr>
        <w:spacing w:line="226" w:lineRule="atLeast"/>
        <w:jc w:val="both"/>
        <w:rPr>
          <w:rFonts w:ascii="Arial" w:hAnsi="Arial" w:cs="Arial"/>
          <w:sz w:val="22"/>
          <w:szCs w:val="22"/>
        </w:rPr>
      </w:pPr>
      <w:r w:rsidRPr="00F95B59">
        <w:rPr>
          <w:rFonts w:ascii="Arial" w:hAnsi="Arial" w:cs="Arial"/>
          <w:b/>
          <w:bCs/>
          <w:sz w:val="22"/>
          <w:szCs w:val="22"/>
        </w:rPr>
        <w:t xml:space="preserve">Cadre </w:t>
      </w:r>
      <w:r w:rsidR="00E63549" w:rsidRPr="00F95B59">
        <w:rPr>
          <w:rFonts w:ascii="Arial" w:hAnsi="Arial" w:cs="Arial"/>
          <w:b/>
          <w:bCs/>
          <w:sz w:val="22"/>
          <w:szCs w:val="22"/>
        </w:rPr>
        <w:t xml:space="preserve">4 </w:t>
      </w:r>
      <w:r w:rsidRPr="00F95B59">
        <w:rPr>
          <w:rFonts w:ascii="Arial" w:hAnsi="Arial" w:cs="Arial"/>
          <w:b/>
          <w:bCs/>
          <w:sz w:val="22"/>
          <w:szCs w:val="22"/>
        </w:rPr>
        <w:t>:</w:t>
      </w:r>
      <w:r w:rsidRPr="00F95B59">
        <w:rPr>
          <w:rFonts w:ascii="Arial" w:hAnsi="Arial" w:cs="Arial"/>
          <w:sz w:val="22"/>
          <w:szCs w:val="22"/>
        </w:rPr>
        <w:t xml:space="preserve"> Cette rubrique d</w:t>
      </w:r>
      <w:r w:rsidR="00832239" w:rsidRPr="00F95B59">
        <w:rPr>
          <w:rFonts w:ascii="Arial" w:hAnsi="Arial" w:cs="Arial"/>
          <w:sz w:val="22"/>
          <w:szCs w:val="22"/>
        </w:rPr>
        <w:t>oi</w:t>
      </w:r>
      <w:r w:rsidRPr="00F95B59">
        <w:rPr>
          <w:rFonts w:ascii="Arial" w:hAnsi="Arial" w:cs="Arial"/>
          <w:sz w:val="22"/>
          <w:szCs w:val="22"/>
        </w:rPr>
        <w:t>t au moins comprendre le nom et la position des principaux responsables (</w:t>
      </w:r>
      <w:r w:rsidR="00D13EC0" w:rsidRPr="00F95B59">
        <w:rPr>
          <w:rFonts w:ascii="Arial" w:hAnsi="Arial" w:cs="Arial"/>
          <w:sz w:val="22"/>
          <w:szCs w:val="22"/>
        </w:rPr>
        <w:t>Dirigeant responsable</w:t>
      </w:r>
      <w:r w:rsidRPr="00F95B59">
        <w:rPr>
          <w:rFonts w:ascii="Arial" w:hAnsi="Arial" w:cs="Arial"/>
          <w:sz w:val="22"/>
          <w:szCs w:val="22"/>
        </w:rPr>
        <w:t>, Responsable Qualité</w:t>
      </w:r>
      <w:r w:rsidR="002B3FC7" w:rsidRPr="00F95B59">
        <w:rPr>
          <w:rFonts w:ascii="Arial" w:hAnsi="Arial" w:cs="Arial"/>
          <w:sz w:val="22"/>
          <w:szCs w:val="22"/>
        </w:rPr>
        <w:t>/</w:t>
      </w:r>
      <w:r w:rsidR="002C2973" w:rsidRPr="00F95B59">
        <w:rPr>
          <w:rFonts w:ascii="Arial" w:hAnsi="Arial" w:cs="Arial"/>
          <w:sz w:val="22"/>
          <w:szCs w:val="22"/>
        </w:rPr>
        <w:t>Surveillance de la Conformité</w:t>
      </w:r>
      <w:r w:rsidRPr="00F95B59">
        <w:rPr>
          <w:rFonts w:ascii="Arial" w:hAnsi="Arial" w:cs="Arial"/>
          <w:sz w:val="22"/>
          <w:szCs w:val="22"/>
        </w:rPr>
        <w:t xml:space="preserve">, </w:t>
      </w:r>
      <w:r w:rsidR="002C2973" w:rsidRPr="00F95B59">
        <w:rPr>
          <w:rFonts w:ascii="Arial" w:hAnsi="Arial" w:cs="Arial"/>
          <w:sz w:val="22"/>
          <w:szCs w:val="22"/>
        </w:rPr>
        <w:t xml:space="preserve">Responsable de la Gestion de la Sécurité, </w:t>
      </w:r>
      <w:r w:rsidR="00720226" w:rsidRPr="00F95B59">
        <w:rPr>
          <w:rFonts w:ascii="Arial" w:hAnsi="Arial" w:cs="Arial"/>
          <w:sz w:val="22"/>
          <w:szCs w:val="22"/>
        </w:rPr>
        <w:t>R</w:t>
      </w:r>
      <w:r w:rsidRPr="00F95B59">
        <w:rPr>
          <w:rFonts w:ascii="Arial" w:hAnsi="Arial" w:cs="Arial"/>
          <w:sz w:val="22"/>
          <w:szCs w:val="22"/>
        </w:rPr>
        <w:t xml:space="preserve">esponsable </w:t>
      </w:r>
      <w:r w:rsidR="00720226" w:rsidRPr="00F95B59">
        <w:rPr>
          <w:rFonts w:ascii="Arial" w:hAnsi="Arial" w:cs="Arial"/>
          <w:sz w:val="22"/>
          <w:szCs w:val="22"/>
        </w:rPr>
        <w:t>P</w:t>
      </w:r>
      <w:r w:rsidR="00832239" w:rsidRPr="00F95B59">
        <w:rPr>
          <w:rFonts w:ascii="Arial" w:hAnsi="Arial" w:cs="Arial"/>
          <w:sz w:val="22"/>
          <w:szCs w:val="22"/>
        </w:rPr>
        <w:t xml:space="preserve">roduction / </w:t>
      </w:r>
      <w:r w:rsidR="00252BBF" w:rsidRPr="00F95B59">
        <w:rPr>
          <w:rFonts w:ascii="Arial" w:hAnsi="Arial" w:cs="Arial"/>
          <w:sz w:val="22"/>
          <w:szCs w:val="22"/>
        </w:rPr>
        <w:t>d’</w:t>
      </w:r>
      <w:r w:rsidR="00720226" w:rsidRPr="00F95B59">
        <w:rPr>
          <w:rFonts w:ascii="Arial" w:hAnsi="Arial" w:cs="Arial"/>
          <w:sz w:val="22"/>
          <w:szCs w:val="22"/>
        </w:rPr>
        <w:t>E</w:t>
      </w:r>
      <w:r w:rsidRPr="00F95B59">
        <w:rPr>
          <w:rFonts w:ascii="Arial" w:hAnsi="Arial" w:cs="Arial"/>
          <w:sz w:val="22"/>
          <w:szCs w:val="22"/>
        </w:rPr>
        <w:t>ntretien</w:t>
      </w:r>
      <w:r w:rsidR="00832239" w:rsidRPr="00F95B59">
        <w:rPr>
          <w:rFonts w:ascii="Arial" w:hAnsi="Arial" w:cs="Arial"/>
          <w:sz w:val="22"/>
          <w:szCs w:val="22"/>
        </w:rPr>
        <w:t xml:space="preserve"> / </w:t>
      </w:r>
      <w:r w:rsidR="00720226" w:rsidRPr="00F95B59">
        <w:rPr>
          <w:rFonts w:ascii="Arial" w:hAnsi="Arial" w:cs="Arial"/>
          <w:sz w:val="22"/>
          <w:szCs w:val="22"/>
        </w:rPr>
        <w:t>P</w:t>
      </w:r>
      <w:r w:rsidR="00D13EC0" w:rsidRPr="00F95B59">
        <w:rPr>
          <w:rFonts w:ascii="Arial" w:hAnsi="Arial" w:cs="Arial"/>
          <w:sz w:val="22"/>
          <w:szCs w:val="22"/>
        </w:rPr>
        <w:t>édagogique</w:t>
      </w:r>
      <w:r w:rsidRPr="00F95B59">
        <w:rPr>
          <w:rFonts w:ascii="Arial" w:hAnsi="Arial" w:cs="Arial"/>
          <w:sz w:val="22"/>
          <w:szCs w:val="22"/>
        </w:rPr>
        <w:t>,...). Un organigramme peut être joint en annexe.</w:t>
      </w:r>
    </w:p>
    <w:p w14:paraId="057DF810" w14:textId="77777777" w:rsidR="00E6057B" w:rsidRPr="00F95B59" w:rsidRDefault="00E6057B" w:rsidP="00D13EC0">
      <w:pPr>
        <w:spacing w:line="226" w:lineRule="atLeast"/>
        <w:jc w:val="both"/>
        <w:rPr>
          <w:rFonts w:ascii="Arial" w:hAnsi="Arial" w:cs="Arial"/>
          <w:sz w:val="22"/>
          <w:szCs w:val="22"/>
        </w:rPr>
      </w:pPr>
      <w:r w:rsidRPr="00F95B59">
        <w:rPr>
          <w:rFonts w:ascii="Arial" w:hAnsi="Arial" w:cs="Arial"/>
          <w:sz w:val="22"/>
          <w:szCs w:val="22"/>
        </w:rPr>
        <w:t>En cas de modification de personnel, préciser le nom/fonction de la personne nommée et la personne remplacée</w:t>
      </w:r>
    </w:p>
    <w:p w14:paraId="4CA23F39" w14:textId="77777777" w:rsidR="00D13EC0" w:rsidRPr="007D2B49" w:rsidRDefault="00D13EC0" w:rsidP="00D13EC0">
      <w:pPr>
        <w:spacing w:line="226" w:lineRule="atLeast"/>
        <w:jc w:val="both"/>
        <w:rPr>
          <w:rFonts w:ascii="Arial" w:hAnsi="Arial" w:cs="Arial"/>
          <w:sz w:val="22"/>
          <w:szCs w:val="22"/>
        </w:rPr>
      </w:pPr>
    </w:p>
    <w:p w14:paraId="07605D81" w14:textId="7587CE8C" w:rsidR="00714431" w:rsidRPr="00976999" w:rsidRDefault="00714431" w:rsidP="00D13EC0">
      <w:pPr>
        <w:spacing w:line="226" w:lineRule="atLeast"/>
        <w:jc w:val="both"/>
        <w:rPr>
          <w:rFonts w:ascii="Arial" w:hAnsi="Arial" w:cs="Arial"/>
          <w:sz w:val="22"/>
          <w:szCs w:val="22"/>
        </w:rPr>
      </w:pPr>
      <w:r w:rsidRPr="00976999">
        <w:rPr>
          <w:rFonts w:ascii="Arial" w:hAnsi="Arial" w:cs="Arial"/>
          <w:b/>
          <w:bCs/>
          <w:sz w:val="22"/>
          <w:szCs w:val="22"/>
        </w:rPr>
        <w:t xml:space="preserve">Cadre </w:t>
      </w:r>
      <w:r w:rsidR="00E63549" w:rsidRPr="00976999">
        <w:rPr>
          <w:rFonts w:ascii="Arial" w:hAnsi="Arial" w:cs="Arial"/>
          <w:b/>
          <w:bCs/>
          <w:sz w:val="22"/>
          <w:szCs w:val="22"/>
        </w:rPr>
        <w:t xml:space="preserve">5 </w:t>
      </w:r>
      <w:r w:rsidRPr="00976999">
        <w:rPr>
          <w:rFonts w:ascii="Arial" w:hAnsi="Arial" w:cs="Arial"/>
          <w:b/>
          <w:bCs/>
          <w:sz w:val="22"/>
          <w:szCs w:val="22"/>
        </w:rPr>
        <w:t>:</w:t>
      </w:r>
      <w:r w:rsidR="00EB4E8D" w:rsidRPr="00976999">
        <w:rPr>
          <w:rFonts w:ascii="Arial" w:hAnsi="Arial" w:cs="Arial"/>
          <w:sz w:val="22"/>
          <w:szCs w:val="22"/>
        </w:rPr>
        <w:t xml:space="preserve"> Définir la relation établie entre le détenteur des données de conception approuvées (ou en cours d’approbation) et l’organisme de production. Un contrat</w:t>
      </w:r>
      <w:r w:rsidR="00E307D3" w:rsidRPr="00976999">
        <w:rPr>
          <w:rFonts w:ascii="Arial" w:hAnsi="Arial" w:cs="Arial"/>
          <w:sz w:val="22"/>
          <w:szCs w:val="22"/>
        </w:rPr>
        <w:t>, une</w:t>
      </w:r>
      <w:r w:rsidR="00EB4E8D" w:rsidRPr="00976999">
        <w:rPr>
          <w:rFonts w:ascii="Arial" w:hAnsi="Arial" w:cs="Arial"/>
          <w:sz w:val="22"/>
          <w:szCs w:val="22"/>
        </w:rPr>
        <w:t xml:space="preserve"> lettre d’intention </w:t>
      </w:r>
      <w:r w:rsidR="00E307D3" w:rsidRPr="00976999">
        <w:rPr>
          <w:rFonts w:ascii="Arial" w:hAnsi="Arial" w:cs="Arial"/>
          <w:sz w:val="22"/>
          <w:szCs w:val="22"/>
        </w:rPr>
        <w:t xml:space="preserve">ou le formulaire AC179 renseigné doit </w:t>
      </w:r>
      <w:r w:rsidR="00EB4E8D" w:rsidRPr="00976999">
        <w:rPr>
          <w:rFonts w:ascii="Arial" w:hAnsi="Arial" w:cs="Arial"/>
          <w:sz w:val="22"/>
          <w:szCs w:val="22"/>
        </w:rPr>
        <w:t>être joint en annexe</w:t>
      </w:r>
      <w:r w:rsidR="00E307D3" w:rsidRPr="00976999">
        <w:rPr>
          <w:rFonts w:ascii="Arial" w:hAnsi="Arial" w:cs="Arial"/>
          <w:sz w:val="22"/>
          <w:szCs w:val="22"/>
        </w:rPr>
        <w:t>.</w:t>
      </w:r>
    </w:p>
    <w:p w14:paraId="16EFD1A4" w14:textId="77777777" w:rsidR="00D13EC0" w:rsidRPr="007D2B49" w:rsidRDefault="00D13EC0" w:rsidP="00D13EC0">
      <w:pPr>
        <w:spacing w:line="226" w:lineRule="atLeast"/>
        <w:jc w:val="both"/>
        <w:rPr>
          <w:rFonts w:ascii="Arial" w:hAnsi="Arial" w:cs="Arial"/>
          <w:sz w:val="22"/>
          <w:szCs w:val="22"/>
        </w:rPr>
      </w:pPr>
    </w:p>
    <w:p w14:paraId="094A47C3" w14:textId="760BCEA9" w:rsidR="00714431" w:rsidRPr="00976999" w:rsidRDefault="00714431" w:rsidP="00D13EC0">
      <w:pPr>
        <w:spacing w:line="226" w:lineRule="atLeast"/>
        <w:jc w:val="both"/>
        <w:rPr>
          <w:rFonts w:ascii="Arial" w:hAnsi="Arial" w:cs="Arial"/>
          <w:sz w:val="22"/>
          <w:szCs w:val="22"/>
        </w:rPr>
      </w:pPr>
      <w:r w:rsidRPr="00976999">
        <w:rPr>
          <w:rFonts w:ascii="Arial" w:hAnsi="Arial" w:cs="Arial"/>
          <w:b/>
          <w:bCs/>
          <w:sz w:val="22"/>
          <w:szCs w:val="22"/>
        </w:rPr>
        <w:t xml:space="preserve">Cadre </w:t>
      </w:r>
      <w:r w:rsidR="00E63549" w:rsidRPr="00976999">
        <w:rPr>
          <w:rFonts w:ascii="Arial" w:hAnsi="Arial" w:cs="Arial"/>
          <w:b/>
          <w:bCs/>
          <w:sz w:val="22"/>
          <w:szCs w:val="22"/>
        </w:rPr>
        <w:t xml:space="preserve">6 </w:t>
      </w:r>
      <w:r w:rsidRPr="00976999">
        <w:rPr>
          <w:rFonts w:ascii="Arial" w:hAnsi="Arial" w:cs="Arial"/>
          <w:b/>
          <w:bCs/>
          <w:sz w:val="22"/>
          <w:szCs w:val="22"/>
        </w:rPr>
        <w:t>:</w:t>
      </w:r>
      <w:r w:rsidRPr="00976999">
        <w:rPr>
          <w:rFonts w:ascii="Arial" w:hAnsi="Arial" w:cs="Arial"/>
          <w:sz w:val="22"/>
          <w:szCs w:val="22"/>
        </w:rPr>
        <w:t xml:space="preserve"> Nombre </w:t>
      </w:r>
      <w:r w:rsidR="00833212" w:rsidRPr="00976999">
        <w:rPr>
          <w:rFonts w:ascii="Arial" w:hAnsi="Arial" w:cs="Arial"/>
          <w:sz w:val="22"/>
          <w:szCs w:val="22"/>
        </w:rPr>
        <w:t>total</w:t>
      </w:r>
      <w:r w:rsidR="00BF3A13" w:rsidRPr="00976999">
        <w:rPr>
          <w:rFonts w:ascii="Arial" w:hAnsi="Arial" w:cs="Arial"/>
          <w:sz w:val="22"/>
          <w:szCs w:val="22"/>
        </w:rPr>
        <w:t xml:space="preserve"> </w:t>
      </w:r>
      <w:r w:rsidRPr="00976999">
        <w:rPr>
          <w:rFonts w:ascii="Arial" w:hAnsi="Arial" w:cs="Arial"/>
          <w:sz w:val="22"/>
          <w:szCs w:val="22"/>
        </w:rPr>
        <w:t xml:space="preserve">de personnes </w:t>
      </w:r>
      <w:r w:rsidR="00BF3A13" w:rsidRPr="00976999">
        <w:rPr>
          <w:rFonts w:ascii="Arial" w:hAnsi="Arial" w:cs="Arial"/>
          <w:sz w:val="22"/>
          <w:szCs w:val="22"/>
        </w:rPr>
        <w:t>travaillant dans l’entreprise</w:t>
      </w:r>
      <w:r w:rsidR="00B25CE5" w:rsidRPr="00976999">
        <w:rPr>
          <w:rFonts w:ascii="Arial" w:hAnsi="Arial" w:cs="Arial"/>
          <w:sz w:val="22"/>
          <w:szCs w:val="22"/>
        </w:rPr>
        <w:t>, nombre total de personnes travaillant en sous-traitance pour le compte de l’organisme</w:t>
      </w:r>
      <w:r w:rsidR="00BF3A13" w:rsidRPr="00976999">
        <w:rPr>
          <w:rFonts w:ascii="Arial" w:hAnsi="Arial" w:cs="Arial"/>
          <w:sz w:val="22"/>
          <w:szCs w:val="22"/>
        </w:rPr>
        <w:t xml:space="preserve"> et part </w:t>
      </w:r>
      <w:r w:rsidRPr="00976999">
        <w:rPr>
          <w:rFonts w:ascii="Arial" w:hAnsi="Arial" w:cs="Arial"/>
          <w:sz w:val="22"/>
          <w:szCs w:val="22"/>
        </w:rPr>
        <w:t xml:space="preserve">concernée par l'activité </w:t>
      </w:r>
      <w:r w:rsidR="00833212" w:rsidRPr="00976999">
        <w:rPr>
          <w:rFonts w:ascii="Arial" w:hAnsi="Arial" w:cs="Arial"/>
          <w:sz w:val="22"/>
          <w:szCs w:val="22"/>
        </w:rPr>
        <w:t xml:space="preserve">aéronautique civile </w:t>
      </w:r>
      <w:r w:rsidRPr="00976999">
        <w:rPr>
          <w:rFonts w:ascii="Arial" w:hAnsi="Arial" w:cs="Arial"/>
          <w:sz w:val="22"/>
          <w:szCs w:val="22"/>
        </w:rPr>
        <w:t xml:space="preserve">(y compris les personnels de </w:t>
      </w:r>
      <w:r w:rsidR="00577111" w:rsidRPr="00976999">
        <w:rPr>
          <w:rFonts w:ascii="Arial" w:hAnsi="Arial" w:cs="Arial"/>
          <w:sz w:val="22"/>
          <w:szCs w:val="22"/>
        </w:rPr>
        <w:t>support technique</w:t>
      </w:r>
      <w:r w:rsidRPr="00976999">
        <w:rPr>
          <w:rFonts w:ascii="Arial" w:hAnsi="Arial" w:cs="Arial"/>
          <w:sz w:val="22"/>
          <w:szCs w:val="22"/>
        </w:rPr>
        <w:t>).</w:t>
      </w:r>
      <w:r w:rsidR="00BF3A13" w:rsidRPr="00976999">
        <w:rPr>
          <w:rFonts w:ascii="Arial" w:hAnsi="Arial" w:cs="Arial"/>
          <w:sz w:val="22"/>
          <w:szCs w:val="22"/>
        </w:rPr>
        <w:t xml:space="preserve"> Préciser ces données pour chaque site (s’il y en a plusieurs référencés en case 4) et chaque activité </w:t>
      </w:r>
      <w:r w:rsidR="00B53BC9" w:rsidRPr="00976999">
        <w:rPr>
          <w:rFonts w:ascii="Arial" w:hAnsi="Arial" w:cs="Arial"/>
          <w:sz w:val="22"/>
          <w:szCs w:val="22"/>
        </w:rPr>
        <w:t>(</w:t>
      </w:r>
      <w:r w:rsidR="00BF3A13" w:rsidRPr="00976999">
        <w:rPr>
          <w:rFonts w:ascii="Arial" w:hAnsi="Arial" w:cs="Arial"/>
          <w:sz w:val="22"/>
          <w:szCs w:val="22"/>
        </w:rPr>
        <w:t>conception, production, maintenance</w:t>
      </w:r>
      <w:r w:rsidR="00154151" w:rsidRPr="00976999">
        <w:rPr>
          <w:rFonts w:ascii="Arial" w:hAnsi="Arial" w:cs="Arial"/>
          <w:sz w:val="22"/>
          <w:szCs w:val="22"/>
        </w:rPr>
        <w:t xml:space="preserve"> ou formation</w:t>
      </w:r>
      <w:r w:rsidR="00BF3A13" w:rsidRPr="00976999">
        <w:rPr>
          <w:rFonts w:ascii="Arial" w:hAnsi="Arial" w:cs="Arial"/>
          <w:sz w:val="22"/>
          <w:szCs w:val="22"/>
        </w:rPr>
        <w:t>)</w:t>
      </w:r>
      <w:r w:rsidR="00E307D3" w:rsidRPr="00976999">
        <w:rPr>
          <w:rFonts w:ascii="Arial" w:hAnsi="Arial" w:cs="Arial"/>
          <w:sz w:val="22"/>
          <w:szCs w:val="22"/>
        </w:rPr>
        <w:t>.</w:t>
      </w:r>
    </w:p>
    <w:p w14:paraId="01AFCCC0" w14:textId="77777777" w:rsidR="00F66729" w:rsidRPr="007D2B49" w:rsidRDefault="00F66729" w:rsidP="00F66729">
      <w:pPr>
        <w:spacing w:line="226" w:lineRule="atLeast"/>
        <w:jc w:val="both"/>
        <w:rPr>
          <w:rFonts w:ascii="Arial" w:hAnsi="Arial" w:cs="Arial"/>
          <w:sz w:val="22"/>
          <w:szCs w:val="22"/>
        </w:rPr>
      </w:pPr>
    </w:p>
    <w:p w14:paraId="504E8B1C" w14:textId="74AC142F" w:rsidR="00F66729" w:rsidRPr="00976999" w:rsidRDefault="00F66729" w:rsidP="00F66729">
      <w:pPr>
        <w:spacing w:line="226" w:lineRule="atLeast"/>
        <w:jc w:val="both"/>
        <w:rPr>
          <w:rFonts w:ascii="Arial" w:hAnsi="Arial" w:cs="Arial"/>
          <w:sz w:val="22"/>
          <w:szCs w:val="22"/>
        </w:rPr>
      </w:pPr>
      <w:r w:rsidRPr="00976999">
        <w:rPr>
          <w:rFonts w:ascii="Arial" w:hAnsi="Arial" w:cs="Arial"/>
          <w:b/>
          <w:bCs/>
          <w:sz w:val="22"/>
          <w:szCs w:val="22"/>
        </w:rPr>
        <w:t xml:space="preserve">Cadre </w:t>
      </w:r>
      <w:r w:rsidR="00E63549" w:rsidRPr="00976999">
        <w:rPr>
          <w:rFonts w:ascii="Arial" w:hAnsi="Arial" w:cs="Arial"/>
          <w:b/>
          <w:bCs/>
          <w:sz w:val="22"/>
          <w:szCs w:val="22"/>
        </w:rPr>
        <w:t xml:space="preserve">7 </w:t>
      </w:r>
      <w:r w:rsidRPr="00976999">
        <w:rPr>
          <w:rFonts w:ascii="Arial" w:hAnsi="Arial" w:cs="Arial"/>
          <w:b/>
          <w:bCs/>
          <w:sz w:val="22"/>
          <w:szCs w:val="22"/>
        </w:rPr>
        <w:t>:</w:t>
      </w:r>
      <w:r w:rsidRPr="00976999">
        <w:rPr>
          <w:rFonts w:ascii="Arial" w:hAnsi="Arial" w:cs="Arial"/>
          <w:sz w:val="22"/>
          <w:szCs w:val="22"/>
        </w:rPr>
        <w:t xml:space="preserve"> Chiffre d’affaires </w:t>
      </w:r>
      <w:r w:rsidR="00A4553A" w:rsidRPr="00976999">
        <w:rPr>
          <w:rFonts w:ascii="Arial" w:hAnsi="Arial" w:cs="Arial"/>
          <w:sz w:val="22"/>
          <w:szCs w:val="22"/>
        </w:rPr>
        <w:t xml:space="preserve">pris en compte </w:t>
      </w:r>
      <w:r w:rsidR="009620E0" w:rsidRPr="00976999">
        <w:rPr>
          <w:rFonts w:ascii="Arial" w:hAnsi="Arial" w:cs="Arial"/>
          <w:sz w:val="22"/>
          <w:szCs w:val="22"/>
        </w:rPr>
        <w:t>pour</w:t>
      </w:r>
      <w:r w:rsidR="005C32F3" w:rsidRPr="00976999">
        <w:rPr>
          <w:rFonts w:ascii="Arial" w:hAnsi="Arial" w:cs="Arial"/>
          <w:sz w:val="22"/>
          <w:szCs w:val="22"/>
        </w:rPr>
        <w:t xml:space="preserve"> </w:t>
      </w:r>
      <w:r w:rsidR="009620E0" w:rsidRPr="00976999">
        <w:rPr>
          <w:rFonts w:ascii="Arial" w:hAnsi="Arial" w:cs="Arial"/>
          <w:sz w:val="22"/>
          <w:szCs w:val="22"/>
        </w:rPr>
        <w:t xml:space="preserve">le calcul de </w:t>
      </w:r>
      <w:r w:rsidR="00A4553A" w:rsidRPr="00976999">
        <w:rPr>
          <w:rFonts w:ascii="Arial" w:hAnsi="Arial" w:cs="Arial"/>
          <w:sz w:val="22"/>
          <w:szCs w:val="22"/>
        </w:rPr>
        <w:t>la redevance d’</w:t>
      </w:r>
      <w:r w:rsidR="00B53BC9" w:rsidRPr="00976999">
        <w:rPr>
          <w:rFonts w:ascii="Arial" w:hAnsi="Arial" w:cs="Arial"/>
          <w:sz w:val="22"/>
          <w:szCs w:val="22"/>
        </w:rPr>
        <w:t>agrément</w:t>
      </w:r>
    </w:p>
    <w:p w14:paraId="703B9533" w14:textId="77777777" w:rsidR="004C6D2C" w:rsidRPr="00976999" w:rsidRDefault="004C6D2C" w:rsidP="004C6D2C">
      <w:pPr>
        <w:spacing w:line="226" w:lineRule="atLeast"/>
        <w:jc w:val="both"/>
        <w:rPr>
          <w:rFonts w:ascii="Arial" w:hAnsi="Arial" w:cs="Arial"/>
          <w:sz w:val="22"/>
          <w:szCs w:val="22"/>
        </w:rPr>
      </w:pPr>
      <w:r w:rsidRPr="00976999">
        <w:rPr>
          <w:rFonts w:ascii="Arial" w:hAnsi="Arial" w:cs="Arial"/>
          <w:sz w:val="22"/>
          <w:szCs w:val="22"/>
        </w:rPr>
        <w:t>C</w:t>
      </w:r>
      <w:r w:rsidR="00F66729" w:rsidRPr="00976999">
        <w:rPr>
          <w:rFonts w:ascii="Arial" w:hAnsi="Arial" w:cs="Arial"/>
          <w:sz w:val="22"/>
          <w:szCs w:val="22"/>
        </w:rPr>
        <w:t>hiffre d’affaires réalisé en production neuve</w:t>
      </w:r>
      <w:r w:rsidRPr="00976999">
        <w:rPr>
          <w:rFonts w:ascii="Arial" w:hAnsi="Arial" w:cs="Arial"/>
          <w:sz w:val="22"/>
          <w:szCs w:val="22"/>
        </w:rPr>
        <w:t xml:space="preserve"> et maintenance</w:t>
      </w:r>
      <w:r w:rsidR="00F66729" w:rsidRPr="00976999">
        <w:rPr>
          <w:rFonts w:ascii="Arial" w:hAnsi="Arial" w:cs="Arial"/>
          <w:sz w:val="22"/>
          <w:szCs w:val="22"/>
        </w:rPr>
        <w:t xml:space="preserve">, </w:t>
      </w:r>
      <w:r w:rsidRPr="00976999">
        <w:rPr>
          <w:rFonts w:ascii="Arial" w:hAnsi="Arial" w:cs="Arial"/>
          <w:sz w:val="22"/>
          <w:szCs w:val="22"/>
        </w:rPr>
        <w:t xml:space="preserve">pour les activités soumises à </w:t>
      </w:r>
      <w:r w:rsidR="00F66729" w:rsidRPr="00976999">
        <w:rPr>
          <w:rFonts w:ascii="Arial" w:hAnsi="Arial" w:cs="Arial"/>
          <w:sz w:val="22"/>
          <w:szCs w:val="22"/>
        </w:rPr>
        <w:t xml:space="preserve">agrément </w:t>
      </w:r>
      <w:r w:rsidRPr="00976999">
        <w:rPr>
          <w:rFonts w:ascii="Arial" w:hAnsi="Arial" w:cs="Arial"/>
          <w:sz w:val="22"/>
          <w:szCs w:val="22"/>
        </w:rPr>
        <w:t xml:space="preserve">aéronautique civil </w:t>
      </w:r>
      <w:r w:rsidR="00F66729" w:rsidRPr="00976999">
        <w:rPr>
          <w:rFonts w:ascii="Arial" w:hAnsi="Arial" w:cs="Arial"/>
          <w:sz w:val="22"/>
          <w:szCs w:val="22"/>
        </w:rPr>
        <w:t xml:space="preserve">seulement, </w:t>
      </w:r>
      <w:r w:rsidRPr="00976999">
        <w:rPr>
          <w:rFonts w:ascii="Arial" w:hAnsi="Arial" w:cs="Arial"/>
          <w:sz w:val="22"/>
          <w:szCs w:val="22"/>
        </w:rPr>
        <w:t>pour l’année en cours et les derniers exercices sociaux arrêtés.</w:t>
      </w:r>
    </w:p>
    <w:p w14:paraId="38D7C92D" w14:textId="3228E351" w:rsidR="008424EE" w:rsidRPr="00976999" w:rsidRDefault="00322571" w:rsidP="009A4E3D">
      <w:pPr>
        <w:spacing w:line="226" w:lineRule="atLeast"/>
        <w:jc w:val="both"/>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746304" behindDoc="0" locked="0" layoutInCell="1" allowOverlap="1" wp14:anchorId="65A55CCF" wp14:editId="438576EF">
                <wp:simplePos x="0" y="0"/>
                <wp:positionH relativeFrom="column">
                  <wp:posOffset>-665480</wp:posOffset>
                </wp:positionH>
                <wp:positionV relativeFrom="paragraph">
                  <wp:posOffset>945515</wp:posOffset>
                </wp:positionV>
                <wp:extent cx="0" cy="159488"/>
                <wp:effectExtent l="0" t="0" r="38100" b="31115"/>
                <wp:wrapNone/>
                <wp:docPr id="85" name="Connecteur droit 85"/>
                <wp:cNvGraphicFramePr/>
                <a:graphic xmlns:a="http://schemas.openxmlformats.org/drawingml/2006/main">
                  <a:graphicData uri="http://schemas.microsoft.com/office/word/2010/wordprocessingShape">
                    <wps:wsp>
                      <wps:cNvCnPr/>
                      <wps:spPr>
                        <a:xfrm>
                          <a:off x="0" y="0"/>
                          <a:ext cx="0" cy="15948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EC043C7" id="Connecteur droit 85" o:spid="_x0000_s1026" style="position:absolute;z-index:251746304;visibility:visible;mso-wrap-style:square;mso-wrap-distance-left:9pt;mso-wrap-distance-top:0;mso-wrap-distance-right:9pt;mso-wrap-distance-bottom:0;mso-position-horizontal:absolute;mso-position-horizontal-relative:text;mso-position-vertical:absolute;mso-position-vertical-relative:text" from="-52.4pt,74.45pt" to="-52.4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" strokecolor="black [3213]"/>
            </w:pict>
          </mc:Fallback>
        </mc:AlternateContent>
      </w:r>
      <w:r w:rsidR="004C6D2C" w:rsidRPr="00976999">
        <w:rPr>
          <w:rFonts w:ascii="Arial" w:hAnsi="Arial" w:cs="Arial"/>
          <w:sz w:val="22"/>
          <w:szCs w:val="22"/>
        </w:rPr>
        <w:t>Les activités militaires ne sont pas prises en compte, de même que toutes les activités non aéronautiques.</w:t>
      </w:r>
    </w:p>
    <w:p w14:paraId="0EB785DA" w14:textId="77777777" w:rsidR="00322571" w:rsidRDefault="00322571" w:rsidP="004B1003">
      <w:pPr>
        <w:spacing w:line="226" w:lineRule="atLeast"/>
        <w:jc w:val="both"/>
        <w:rPr>
          <w:rFonts w:ascii="Arial" w:hAnsi="Arial" w:cs="Arial"/>
          <w:sz w:val="22"/>
          <w:szCs w:val="22"/>
        </w:rPr>
        <w:sectPr w:rsidR="00322571" w:rsidSect="00154151">
          <w:pgSz w:w="11906" w:h="16838"/>
          <w:pgMar w:top="360" w:right="1417" w:bottom="568" w:left="1417" w:header="708" w:footer="499" w:gutter="0"/>
          <w:cols w:space="708"/>
          <w:docGrid w:linePitch="360"/>
        </w:sectPr>
      </w:pPr>
    </w:p>
    <w:p w14:paraId="494DA2BB" w14:textId="4200AC1F" w:rsidR="005F0D1C" w:rsidRDefault="00322571" w:rsidP="004B1003">
      <w:pPr>
        <w:spacing w:line="226" w:lineRule="atLeast"/>
        <w:jc w:val="both"/>
        <w:rPr>
          <w:rFonts w:ascii="Arial" w:hAnsi="Arial" w:cs="Arial"/>
          <w:sz w:val="22"/>
          <w:szCs w:val="22"/>
        </w:rPr>
      </w:pPr>
      <w:r>
        <w:rPr>
          <w:noProof/>
        </w:rPr>
        <w:lastRenderedPageBreak/>
        <w:drawing>
          <wp:anchor distT="0" distB="0" distL="114300" distR="114300" simplePos="0" relativeHeight="251739136" behindDoc="0" locked="0" layoutInCell="1" allowOverlap="1" wp14:anchorId="2186819A" wp14:editId="3FA06624">
            <wp:simplePos x="0" y="0"/>
            <wp:positionH relativeFrom="column">
              <wp:posOffset>-265784</wp:posOffset>
            </wp:positionH>
            <wp:positionV relativeFrom="paragraph">
              <wp:posOffset>7723</wp:posOffset>
            </wp:positionV>
            <wp:extent cx="1235710" cy="637540"/>
            <wp:effectExtent l="0" t="0" r="0" b="0"/>
            <wp:wrapNone/>
            <wp:docPr id="80" name="Imag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 18"/>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235710" cy="63754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741184" behindDoc="0" locked="0" layoutInCell="1" allowOverlap="1" wp14:anchorId="2AA9F85D" wp14:editId="6BF52550">
            <wp:simplePos x="0" y="0"/>
            <wp:positionH relativeFrom="column">
              <wp:posOffset>5146158</wp:posOffset>
            </wp:positionH>
            <wp:positionV relativeFrom="paragraph">
              <wp:posOffset>531</wp:posOffset>
            </wp:positionV>
            <wp:extent cx="682625" cy="474980"/>
            <wp:effectExtent l="0" t="0" r="3175" b="1270"/>
            <wp:wrapNone/>
            <wp:docPr id="82" name="Image 82"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Image 75" descr="Une image contenant texte&#10;&#10;Description générée automatiquement"/>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682625" cy="474980"/>
                    </a:xfrm>
                    <a:prstGeom prst="rect">
                      <a:avLst/>
                    </a:prstGeom>
                  </pic:spPr>
                </pic:pic>
              </a:graphicData>
            </a:graphic>
            <wp14:sizeRelH relativeFrom="margin">
              <wp14:pctWidth>0</wp14:pctWidth>
            </wp14:sizeRelH>
            <wp14:sizeRelV relativeFrom="margin">
              <wp14:pctHeight>0</wp14:pctHeight>
            </wp14:sizeRelV>
          </wp:anchor>
        </w:drawing>
      </w:r>
    </w:p>
    <w:p w14:paraId="7EDAF443" w14:textId="4C4A550B" w:rsidR="00322571" w:rsidRDefault="00322571" w:rsidP="004B1003">
      <w:pPr>
        <w:spacing w:line="226" w:lineRule="atLeast"/>
        <w:jc w:val="both"/>
        <w:rPr>
          <w:rFonts w:ascii="Arial" w:hAnsi="Arial" w:cs="Arial"/>
          <w:sz w:val="22"/>
          <w:szCs w:val="22"/>
        </w:rPr>
      </w:pPr>
    </w:p>
    <w:p w14:paraId="29E47E00" w14:textId="3DC2962C" w:rsidR="00322571" w:rsidRDefault="00322571" w:rsidP="004B1003">
      <w:pPr>
        <w:spacing w:line="226" w:lineRule="atLeast"/>
        <w:jc w:val="both"/>
        <w:rPr>
          <w:rFonts w:ascii="Arial" w:hAnsi="Arial" w:cs="Arial"/>
          <w:sz w:val="22"/>
          <w:szCs w:val="22"/>
        </w:rPr>
      </w:pPr>
    </w:p>
    <w:p w14:paraId="6D07FD75" w14:textId="66936BC9" w:rsidR="00322571" w:rsidRDefault="00322571" w:rsidP="004B1003">
      <w:pPr>
        <w:spacing w:line="226" w:lineRule="atLeast"/>
        <w:jc w:val="both"/>
        <w:rPr>
          <w:rFonts w:ascii="Arial" w:hAnsi="Arial" w:cs="Arial"/>
          <w:sz w:val="22"/>
          <w:szCs w:val="22"/>
        </w:rPr>
      </w:pPr>
    </w:p>
    <w:p w14:paraId="409AE8A5" w14:textId="077B552A" w:rsidR="00322571" w:rsidRDefault="00322571" w:rsidP="004B1003">
      <w:pPr>
        <w:spacing w:line="226" w:lineRule="atLeast"/>
        <w:jc w:val="both"/>
        <w:rPr>
          <w:rFonts w:ascii="Arial" w:hAnsi="Arial" w:cs="Arial"/>
          <w:sz w:val="22"/>
          <w:szCs w:val="22"/>
        </w:rPr>
      </w:pPr>
    </w:p>
    <w:p w14:paraId="217ED6D2" w14:textId="77777777" w:rsidR="00322571" w:rsidRPr="007D2B49" w:rsidRDefault="00322571" w:rsidP="004B1003">
      <w:pPr>
        <w:spacing w:line="226" w:lineRule="atLeast"/>
        <w:jc w:val="both"/>
        <w:rPr>
          <w:rFonts w:ascii="Arial" w:hAnsi="Arial" w:cs="Arial"/>
          <w:sz w:val="22"/>
          <w:szCs w:val="22"/>
        </w:rPr>
      </w:pPr>
    </w:p>
    <w:p w14:paraId="4268C28A" w14:textId="088F3B0D" w:rsidR="004B1003" w:rsidRPr="00976999" w:rsidRDefault="004B1003" w:rsidP="004B1003">
      <w:pPr>
        <w:spacing w:line="226" w:lineRule="atLeast"/>
        <w:jc w:val="both"/>
        <w:rPr>
          <w:rFonts w:ascii="Arial" w:hAnsi="Arial" w:cs="Arial"/>
          <w:sz w:val="22"/>
          <w:szCs w:val="22"/>
        </w:rPr>
      </w:pPr>
      <w:r w:rsidRPr="00976999">
        <w:rPr>
          <w:rFonts w:ascii="Arial" w:hAnsi="Arial" w:cs="Arial"/>
          <w:b/>
          <w:bCs/>
          <w:sz w:val="22"/>
          <w:szCs w:val="22"/>
        </w:rPr>
        <w:t xml:space="preserve">Cadre </w:t>
      </w:r>
      <w:r w:rsidR="00E63549" w:rsidRPr="00976999">
        <w:rPr>
          <w:rFonts w:ascii="Arial" w:hAnsi="Arial" w:cs="Arial"/>
          <w:b/>
          <w:bCs/>
          <w:sz w:val="22"/>
          <w:szCs w:val="22"/>
        </w:rPr>
        <w:t xml:space="preserve">8 </w:t>
      </w:r>
      <w:r w:rsidRPr="00976999">
        <w:rPr>
          <w:rFonts w:ascii="Arial" w:hAnsi="Arial" w:cs="Arial"/>
          <w:b/>
          <w:bCs/>
          <w:sz w:val="22"/>
          <w:szCs w:val="22"/>
        </w:rPr>
        <w:t>:</w:t>
      </w:r>
      <w:r w:rsidRPr="00976999">
        <w:rPr>
          <w:rFonts w:ascii="Arial" w:hAnsi="Arial" w:cs="Arial"/>
          <w:sz w:val="22"/>
          <w:szCs w:val="22"/>
        </w:rPr>
        <w:t xml:space="preserve"> Gestion </w:t>
      </w:r>
      <w:r w:rsidR="000F5829" w:rsidRPr="00976999">
        <w:rPr>
          <w:rFonts w:ascii="Arial" w:hAnsi="Arial" w:cs="Arial"/>
          <w:sz w:val="22"/>
          <w:szCs w:val="22"/>
        </w:rPr>
        <w:t>du maintien de la</w:t>
      </w:r>
      <w:r w:rsidRPr="00976999">
        <w:rPr>
          <w:rFonts w:ascii="Arial" w:hAnsi="Arial" w:cs="Arial"/>
          <w:sz w:val="22"/>
          <w:szCs w:val="22"/>
        </w:rPr>
        <w:t xml:space="preserve"> </w:t>
      </w:r>
      <w:r w:rsidR="00F43B16" w:rsidRPr="00976999">
        <w:rPr>
          <w:rFonts w:ascii="Arial" w:hAnsi="Arial" w:cs="Arial"/>
          <w:sz w:val="22"/>
          <w:szCs w:val="22"/>
        </w:rPr>
        <w:t>Navigabilité</w:t>
      </w:r>
      <w:r w:rsidRPr="00976999">
        <w:rPr>
          <w:rFonts w:ascii="Arial" w:hAnsi="Arial" w:cs="Arial"/>
          <w:sz w:val="22"/>
          <w:szCs w:val="22"/>
        </w:rPr>
        <w:t xml:space="preserve"> </w:t>
      </w:r>
      <w:r w:rsidR="00FB0238" w:rsidRPr="00976999">
        <w:rPr>
          <w:rFonts w:ascii="Arial" w:hAnsi="Arial" w:cs="Arial"/>
          <w:sz w:val="22"/>
          <w:szCs w:val="22"/>
        </w:rPr>
        <w:t xml:space="preserve">- Pour un agrément </w:t>
      </w:r>
      <w:r w:rsidR="000F5829" w:rsidRPr="00976999">
        <w:rPr>
          <w:rFonts w:ascii="Arial" w:hAnsi="Arial" w:cs="Arial"/>
          <w:sz w:val="22"/>
          <w:szCs w:val="22"/>
        </w:rPr>
        <w:t>Partie</w:t>
      </w:r>
      <w:r w:rsidR="0029607F" w:rsidRPr="00976999">
        <w:rPr>
          <w:rFonts w:ascii="Arial" w:hAnsi="Arial" w:cs="Arial"/>
          <w:sz w:val="22"/>
          <w:szCs w:val="22"/>
        </w:rPr>
        <w:t>-</w:t>
      </w:r>
      <w:r w:rsidR="00223E2A" w:rsidRPr="00976999">
        <w:rPr>
          <w:rFonts w:ascii="Arial" w:hAnsi="Arial" w:cs="Arial"/>
          <w:sz w:val="22"/>
          <w:szCs w:val="22"/>
        </w:rPr>
        <w:t>CAMO ou le cas échéant</w:t>
      </w:r>
      <w:r w:rsidR="000F5829" w:rsidRPr="00976999">
        <w:rPr>
          <w:rFonts w:ascii="Arial" w:hAnsi="Arial" w:cs="Arial"/>
          <w:sz w:val="22"/>
          <w:szCs w:val="22"/>
        </w:rPr>
        <w:t xml:space="preserve"> Partie</w:t>
      </w:r>
      <w:r w:rsidR="0029607F" w:rsidRPr="00976999">
        <w:rPr>
          <w:rFonts w:ascii="Arial" w:hAnsi="Arial" w:cs="Arial"/>
          <w:sz w:val="22"/>
          <w:szCs w:val="22"/>
        </w:rPr>
        <w:t>-</w:t>
      </w:r>
      <w:r w:rsidR="00223E2A" w:rsidRPr="00976999">
        <w:rPr>
          <w:rFonts w:ascii="Arial" w:hAnsi="Arial" w:cs="Arial"/>
          <w:sz w:val="22"/>
          <w:szCs w:val="22"/>
        </w:rPr>
        <w:t>CAO</w:t>
      </w:r>
      <w:r w:rsidR="00FB0238" w:rsidRPr="00976999">
        <w:rPr>
          <w:rFonts w:ascii="Arial" w:hAnsi="Arial" w:cs="Arial"/>
          <w:sz w:val="22"/>
          <w:szCs w:val="22"/>
        </w:rPr>
        <w:t> </w:t>
      </w:r>
    </w:p>
    <w:p w14:paraId="47FC0378" w14:textId="77777777" w:rsidR="004B1003" w:rsidRPr="00976999" w:rsidRDefault="00FB0238" w:rsidP="003F03B0">
      <w:pPr>
        <w:spacing w:line="226" w:lineRule="atLeast"/>
        <w:ind w:left="708" w:hanging="282"/>
        <w:jc w:val="both"/>
        <w:rPr>
          <w:rFonts w:ascii="Arial" w:hAnsi="Arial" w:cs="Arial"/>
          <w:sz w:val="22"/>
          <w:szCs w:val="22"/>
        </w:rPr>
      </w:pPr>
      <w:r w:rsidRPr="00976999">
        <w:rPr>
          <w:rFonts w:ascii="Arial" w:hAnsi="Arial" w:cs="Arial"/>
          <w:sz w:val="22"/>
          <w:szCs w:val="22"/>
        </w:rPr>
        <w:t>a)</w:t>
      </w:r>
      <w:r w:rsidR="004B1003" w:rsidRPr="00976999">
        <w:rPr>
          <w:rFonts w:ascii="Arial" w:hAnsi="Arial" w:cs="Arial"/>
          <w:sz w:val="22"/>
          <w:szCs w:val="22"/>
        </w:rPr>
        <w:t xml:space="preserve"> Masse maximale au décollage (MMD) la plus élevée des types d’aéronefs couverts par le périmètre d’agrément demandé</w:t>
      </w:r>
    </w:p>
    <w:p w14:paraId="2A1DFC8B" w14:textId="77777777" w:rsidR="00FB0238" w:rsidRPr="00976999" w:rsidRDefault="00FB0238" w:rsidP="003F03B0">
      <w:pPr>
        <w:spacing w:line="226" w:lineRule="atLeast"/>
        <w:ind w:left="708" w:hanging="282"/>
        <w:jc w:val="both"/>
        <w:rPr>
          <w:rFonts w:ascii="Arial" w:hAnsi="Arial" w:cs="Arial"/>
          <w:bCs/>
          <w:sz w:val="22"/>
          <w:szCs w:val="22"/>
        </w:rPr>
      </w:pPr>
    </w:p>
    <w:p w14:paraId="5B6E3431" w14:textId="77777777" w:rsidR="004B1003" w:rsidRPr="00976999" w:rsidRDefault="003F03B0" w:rsidP="003F03B0">
      <w:pPr>
        <w:spacing w:line="226" w:lineRule="atLeast"/>
        <w:ind w:left="708" w:hanging="282"/>
        <w:jc w:val="both"/>
        <w:rPr>
          <w:rFonts w:ascii="Arial" w:hAnsi="Arial" w:cs="Arial"/>
          <w:bCs/>
          <w:sz w:val="22"/>
          <w:szCs w:val="22"/>
        </w:rPr>
      </w:pPr>
      <w:r w:rsidRPr="00976999">
        <w:rPr>
          <w:rFonts w:ascii="Arial" w:hAnsi="Arial" w:cs="Arial"/>
          <w:bCs/>
          <w:sz w:val="22"/>
          <w:szCs w:val="22"/>
        </w:rPr>
        <w:t>b) Pour</w:t>
      </w:r>
      <w:r w:rsidR="004B1003" w:rsidRPr="00976999">
        <w:rPr>
          <w:rFonts w:ascii="Arial" w:hAnsi="Arial" w:cs="Arial"/>
          <w:bCs/>
          <w:sz w:val="22"/>
          <w:szCs w:val="22"/>
        </w:rPr>
        <w:t xml:space="preserve"> le privilège d’examen de navigabilité : nombre de personnes proposées à l’habilitation pour chacune des </w:t>
      </w:r>
      <w:r w:rsidR="00F43B16" w:rsidRPr="00976999">
        <w:rPr>
          <w:rFonts w:ascii="Arial" w:hAnsi="Arial" w:cs="Arial"/>
          <w:bCs/>
          <w:sz w:val="22"/>
          <w:szCs w:val="22"/>
        </w:rPr>
        <w:t>catégories</w:t>
      </w:r>
      <w:r w:rsidR="004B1003" w:rsidRPr="00976999">
        <w:rPr>
          <w:rFonts w:ascii="Arial" w:hAnsi="Arial" w:cs="Arial"/>
          <w:bCs/>
          <w:sz w:val="22"/>
          <w:szCs w:val="22"/>
        </w:rPr>
        <w:t xml:space="preserve"> d’aéronefs suivantes : </w:t>
      </w:r>
    </w:p>
    <w:p w14:paraId="2DD51185" w14:textId="0B1ED337" w:rsidR="004B1003" w:rsidRPr="00F95B59" w:rsidRDefault="004B1003" w:rsidP="003F03B0">
      <w:pPr>
        <w:numPr>
          <w:ilvl w:val="0"/>
          <w:numId w:val="7"/>
        </w:numPr>
        <w:spacing w:line="226" w:lineRule="atLeast"/>
        <w:ind w:left="1776" w:hanging="282"/>
        <w:jc w:val="both"/>
        <w:rPr>
          <w:rFonts w:ascii="Arial" w:hAnsi="Arial" w:cs="Arial"/>
          <w:bCs/>
          <w:sz w:val="22"/>
          <w:szCs w:val="22"/>
        </w:rPr>
      </w:pPr>
      <w:r w:rsidRPr="00976999">
        <w:rPr>
          <w:rFonts w:ascii="Arial" w:hAnsi="Arial" w:cs="Arial"/>
          <w:bCs/>
          <w:sz w:val="22"/>
          <w:szCs w:val="22"/>
        </w:rPr>
        <w:t>aéronefs dont la MMD est supérieure à 8,6t</w:t>
      </w:r>
    </w:p>
    <w:p w14:paraId="620DED5C" w14:textId="68EB30DD" w:rsidR="004B1003" w:rsidRPr="00F95B59" w:rsidRDefault="004B1003" w:rsidP="003F03B0">
      <w:pPr>
        <w:numPr>
          <w:ilvl w:val="0"/>
          <w:numId w:val="7"/>
        </w:numPr>
        <w:spacing w:line="226" w:lineRule="atLeast"/>
        <w:ind w:left="1776" w:hanging="282"/>
        <w:jc w:val="both"/>
        <w:rPr>
          <w:rFonts w:ascii="Arial" w:hAnsi="Arial" w:cs="Arial"/>
          <w:bCs/>
          <w:sz w:val="22"/>
          <w:szCs w:val="22"/>
        </w:rPr>
      </w:pPr>
      <w:r w:rsidRPr="00F95B59">
        <w:rPr>
          <w:rFonts w:ascii="Arial" w:hAnsi="Arial" w:cs="Arial"/>
          <w:bCs/>
          <w:sz w:val="22"/>
          <w:szCs w:val="22"/>
        </w:rPr>
        <w:t>aéronefs motorisés dont la MMD est supérieure à 27</w:t>
      </w:r>
      <w:r w:rsidR="001617E4" w:rsidRPr="00F95B59">
        <w:rPr>
          <w:rFonts w:ascii="Arial" w:hAnsi="Arial" w:cs="Arial"/>
          <w:bCs/>
          <w:sz w:val="22"/>
          <w:szCs w:val="22"/>
        </w:rPr>
        <w:t>30kg</w:t>
      </w:r>
    </w:p>
    <w:p w14:paraId="4B57DEA7" w14:textId="7495B86F" w:rsidR="004B1003" w:rsidRPr="00F95B59" w:rsidRDefault="004B1003" w:rsidP="003F03B0">
      <w:pPr>
        <w:numPr>
          <w:ilvl w:val="0"/>
          <w:numId w:val="7"/>
        </w:numPr>
        <w:spacing w:line="226" w:lineRule="atLeast"/>
        <w:ind w:left="1776" w:hanging="282"/>
        <w:jc w:val="both"/>
        <w:rPr>
          <w:rFonts w:ascii="Arial" w:hAnsi="Arial" w:cs="Arial"/>
          <w:bCs/>
          <w:sz w:val="22"/>
          <w:szCs w:val="22"/>
        </w:rPr>
      </w:pPr>
      <w:r w:rsidRPr="00F95B59">
        <w:rPr>
          <w:rFonts w:ascii="Arial" w:hAnsi="Arial" w:cs="Arial"/>
          <w:bCs/>
          <w:sz w:val="22"/>
          <w:szCs w:val="22"/>
        </w:rPr>
        <w:t>aéronefs motorisés dont la MMD est inférieure à 27</w:t>
      </w:r>
      <w:r w:rsidR="001617E4" w:rsidRPr="00F95B59">
        <w:rPr>
          <w:rFonts w:ascii="Arial" w:hAnsi="Arial" w:cs="Arial"/>
          <w:bCs/>
          <w:sz w:val="22"/>
          <w:szCs w:val="22"/>
        </w:rPr>
        <w:t>30kg</w:t>
      </w:r>
    </w:p>
    <w:p w14:paraId="05058CA8" w14:textId="79D90B74" w:rsidR="004B1003" w:rsidRPr="00F95B59" w:rsidRDefault="004B1003" w:rsidP="003F03B0">
      <w:pPr>
        <w:numPr>
          <w:ilvl w:val="0"/>
          <w:numId w:val="7"/>
        </w:numPr>
        <w:spacing w:line="226" w:lineRule="atLeast"/>
        <w:ind w:left="1776" w:hanging="282"/>
        <w:jc w:val="both"/>
        <w:rPr>
          <w:rFonts w:ascii="Arial" w:hAnsi="Arial" w:cs="Arial"/>
          <w:bCs/>
          <w:sz w:val="22"/>
          <w:szCs w:val="22"/>
        </w:rPr>
      </w:pPr>
      <w:r w:rsidRPr="00F95B59">
        <w:rPr>
          <w:rFonts w:ascii="Arial" w:hAnsi="Arial" w:cs="Arial"/>
          <w:bCs/>
          <w:sz w:val="22"/>
          <w:szCs w:val="22"/>
        </w:rPr>
        <w:t>aéronefs non motorisés</w:t>
      </w:r>
    </w:p>
    <w:p w14:paraId="13050DFB" w14:textId="77777777" w:rsidR="007B3C5C" w:rsidRPr="00976999" w:rsidRDefault="007B3C5C" w:rsidP="00EB4E8D">
      <w:pPr>
        <w:spacing w:line="226" w:lineRule="atLeast"/>
        <w:jc w:val="both"/>
        <w:rPr>
          <w:rFonts w:ascii="Arial" w:hAnsi="Arial" w:cs="Arial"/>
          <w:bCs/>
          <w:sz w:val="22"/>
          <w:szCs w:val="22"/>
        </w:rPr>
      </w:pPr>
    </w:p>
    <w:p w14:paraId="43F61CC4" w14:textId="16381322" w:rsidR="00FB0238" w:rsidRPr="00976999" w:rsidRDefault="00EB4E8D" w:rsidP="00FB0238">
      <w:pPr>
        <w:spacing w:line="226" w:lineRule="atLeast"/>
        <w:jc w:val="both"/>
        <w:rPr>
          <w:rFonts w:ascii="Arial" w:hAnsi="Arial" w:cs="Arial"/>
          <w:sz w:val="22"/>
          <w:szCs w:val="22"/>
        </w:rPr>
      </w:pPr>
      <w:r w:rsidRPr="00976999">
        <w:rPr>
          <w:rFonts w:ascii="Arial" w:hAnsi="Arial" w:cs="Arial"/>
          <w:b/>
          <w:bCs/>
          <w:sz w:val="22"/>
          <w:szCs w:val="22"/>
        </w:rPr>
        <w:t xml:space="preserve">Cadre </w:t>
      </w:r>
      <w:r w:rsidR="00E63549" w:rsidRPr="00976999">
        <w:rPr>
          <w:rFonts w:ascii="Arial" w:hAnsi="Arial" w:cs="Arial"/>
          <w:b/>
          <w:bCs/>
          <w:sz w:val="22"/>
          <w:szCs w:val="22"/>
        </w:rPr>
        <w:t xml:space="preserve">9 </w:t>
      </w:r>
      <w:r w:rsidRPr="00976999">
        <w:rPr>
          <w:rFonts w:ascii="Arial" w:hAnsi="Arial" w:cs="Arial"/>
          <w:b/>
          <w:bCs/>
          <w:sz w:val="22"/>
          <w:szCs w:val="22"/>
        </w:rPr>
        <w:t>:</w:t>
      </w:r>
      <w:r w:rsidRPr="00976999">
        <w:rPr>
          <w:rFonts w:ascii="Arial" w:hAnsi="Arial" w:cs="Arial"/>
          <w:sz w:val="22"/>
          <w:szCs w:val="22"/>
        </w:rPr>
        <w:t xml:space="preserve"> </w:t>
      </w:r>
      <w:r w:rsidR="00FB0238" w:rsidRPr="00976999">
        <w:rPr>
          <w:rFonts w:ascii="Arial" w:hAnsi="Arial" w:cs="Arial"/>
          <w:sz w:val="22"/>
          <w:szCs w:val="22"/>
        </w:rPr>
        <w:t>Entretien</w:t>
      </w:r>
      <w:r w:rsidRPr="00976999">
        <w:rPr>
          <w:rFonts w:ascii="Arial" w:hAnsi="Arial" w:cs="Arial"/>
          <w:sz w:val="22"/>
          <w:szCs w:val="22"/>
        </w:rPr>
        <w:t xml:space="preserve"> </w:t>
      </w:r>
      <w:r w:rsidR="00FB0238" w:rsidRPr="00976999">
        <w:rPr>
          <w:rFonts w:ascii="Arial" w:hAnsi="Arial" w:cs="Arial"/>
          <w:sz w:val="22"/>
          <w:szCs w:val="22"/>
        </w:rPr>
        <w:t xml:space="preserve">- Pour un agrément </w:t>
      </w:r>
      <w:r w:rsidR="00223E2A" w:rsidRPr="00976999">
        <w:rPr>
          <w:rFonts w:ascii="Arial" w:hAnsi="Arial" w:cs="Arial"/>
          <w:sz w:val="22"/>
          <w:szCs w:val="22"/>
        </w:rPr>
        <w:t>CAO</w:t>
      </w:r>
    </w:p>
    <w:p w14:paraId="53BA6916" w14:textId="77777777" w:rsidR="00FB0238" w:rsidRPr="00976999" w:rsidRDefault="00FB0238" w:rsidP="00FB0238">
      <w:pPr>
        <w:spacing w:line="226" w:lineRule="atLeast"/>
        <w:jc w:val="both"/>
        <w:rPr>
          <w:rFonts w:ascii="Arial" w:hAnsi="Arial" w:cs="Arial"/>
          <w:sz w:val="22"/>
          <w:szCs w:val="22"/>
        </w:rPr>
      </w:pPr>
      <w:r w:rsidRPr="00976999">
        <w:rPr>
          <w:rFonts w:ascii="Arial" w:hAnsi="Arial" w:cs="Arial"/>
          <w:sz w:val="22"/>
          <w:szCs w:val="22"/>
        </w:rPr>
        <w:t>Masse maximale au décollage (MMD) la plus élevée des types d’aéronefs couverts par le périmètre d’agrément demandé</w:t>
      </w:r>
    </w:p>
    <w:p w14:paraId="315E61B0" w14:textId="77777777" w:rsidR="00FB0238" w:rsidRPr="00976999" w:rsidRDefault="006C6567" w:rsidP="006C6567">
      <w:pPr>
        <w:spacing w:line="226" w:lineRule="atLeast"/>
        <w:jc w:val="both"/>
        <w:rPr>
          <w:rFonts w:ascii="Arial" w:hAnsi="Arial" w:cs="Arial"/>
          <w:bCs/>
          <w:sz w:val="22"/>
          <w:szCs w:val="22"/>
        </w:rPr>
      </w:pPr>
      <w:r w:rsidRPr="00976999">
        <w:rPr>
          <w:rFonts w:ascii="Arial" w:hAnsi="Arial" w:cs="Arial"/>
          <w:bCs/>
          <w:sz w:val="22"/>
          <w:szCs w:val="22"/>
        </w:rPr>
        <w:t xml:space="preserve">Types de moteurs </w:t>
      </w:r>
      <w:r w:rsidR="003F03B0" w:rsidRPr="00976999">
        <w:rPr>
          <w:rFonts w:ascii="Arial" w:hAnsi="Arial" w:cs="Arial"/>
          <w:bCs/>
          <w:sz w:val="22"/>
          <w:szCs w:val="22"/>
        </w:rPr>
        <w:t>entretenus</w:t>
      </w:r>
      <w:r w:rsidRPr="00976999">
        <w:rPr>
          <w:rFonts w:ascii="Arial" w:hAnsi="Arial" w:cs="Arial"/>
          <w:bCs/>
          <w:sz w:val="22"/>
          <w:szCs w:val="22"/>
        </w:rPr>
        <w:t> :</w:t>
      </w:r>
    </w:p>
    <w:p w14:paraId="0CD6579C" w14:textId="77777777" w:rsidR="006C6567" w:rsidRPr="00976999" w:rsidRDefault="0068501C" w:rsidP="00FB0238">
      <w:pPr>
        <w:numPr>
          <w:ilvl w:val="0"/>
          <w:numId w:val="7"/>
        </w:numPr>
        <w:spacing w:line="226" w:lineRule="atLeast"/>
        <w:jc w:val="both"/>
        <w:rPr>
          <w:rFonts w:ascii="Arial" w:hAnsi="Arial" w:cs="Arial"/>
          <w:bCs/>
          <w:sz w:val="22"/>
          <w:szCs w:val="22"/>
        </w:rPr>
      </w:pPr>
      <w:r w:rsidRPr="00976999">
        <w:rPr>
          <w:rFonts w:ascii="Arial" w:hAnsi="Arial" w:cs="Arial"/>
          <w:bCs/>
          <w:sz w:val="22"/>
          <w:szCs w:val="22"/>
        </w:rPr>
        <w:t>m</w:t>
      </w:r>
      <w:r w:rsidR="006C6567" w:rsidRPr="00976999">
        <w:rPr>
          <w:rFonts w:ascii="Arial" w:hAnsi="Arial" w:cs="Arial"/>
          <w:bCs/>
          <w:sz w:val="22"/>
          <w:szCs w:val="22"/>
        </w:rPr>
        <w:t>oteur</w:t>
      </w:r>
      <w:r w:rsidRPr="00976999">
        <w:rPr>
          <w:rFonts w:ascii="Arial" w:hAnsi="Arial" w:cs="Arial"/>
          <w:bCs/>
          <w:sz w:val="22"/>
          <w:szCs w:val="22"/>
        </w:rPr>
        <w:t>s</w:t>
      </w:r>
      <w:r w:rsidR="006C6567" w:rsidRPr="00976999">
        <w:rPr>
          <w:rFonts w:ascii="Arial" w:hAnsi="Arial" w:cs="Arial"/>
          <w:bCs/>
          <w:sz w:val="22"/>
          <w:szCs w:val="22"/>
        </w:rPr>
        <w:t xml:space="preserve"> à </w:t>
      </w:r>
      <w:r w:rsidR="003F03B0" w:rsidRPr="00976999">
        <w:rPr>
          <w:rFonts w:ascii="Arial" w:hAnsi="Arial" w:cs="Arial"/>
          <w:bCs/>
          <w:sz w:val="22"/>
          <w:szCs w:val="22"/>
        </w:rPr>
        <w:t>pistons</w:t>
      </w:r>
    </w:p>
    <w:p w14:paraId="15EBB7C4" w14:textId="77777777" w:rsidR="006C6567" w:rsidRPr="00976999" w:rsidRDefault="0068501C" w:rsidP="00FB0238">
      <w:pPr>
        <w:numPr>
          <w:ilvl w:val="0"/>
          <w:numId w:val="7"/>
        </w:numPr>
        <w:spacing w:line="226" w:lineRule="atLeast"/>
        <w:jc w:val="both"/>
        <w:rPr>
          <w:rFonts w:ascii="Arial" w:hAnsi="Arial" w:cs="Arial"/>
          <w:bCs/>
          <w:sz w:val="22"/>
          <w:szCs w:val="22"/>
        </w:rPr>
      </w:pPr>
      <w:r w:rsidRPr="00976999">
        <w:rPr>
          <w:rFonts w:ascii="Arial" w:hAnsi="Arial" w:cs="Arial"/>
          <w:bCs/>
          <w:sz w:val="22"/>
          <w:szCs w:val="22"/>
        </w:rPr>
        <w:t>t</w:t>
      </w:r>
      <w:r w:rsidR="003F03B0" w:rsidRPr="00976999">
        <w:rPr>
          <w:rFonts w:ascii="Arial" w:hAnsi="Arial" w:cs="Arial"/>
          <w:bCs/>
          <w:sz w:val="22"/>
          <w:szCs w:val="22"/>
        </w:rPr>
        <w:t>urbopropulseurs</w:t>
      </w:r>
    </w:p>
    <w:p w14:paraId="0EF5A79B" w14:textId="77777777" w:rsidR="006C6567" w:rsidRPr="00976999" w:rsidRDefault="0068501C" w:rsidP="00FB0238">
      <w:pPr>
        <w:numPr>
          <w:ilvl w:val="0"/>
          <w:numId w:val="7"/>
        </w:numPr>
        <w:spacing w:line="226" w:lineRule="atLeast"/>
        <w:jc w:val="both"/>
        <w:rPr>
          <w:rFonts w:ascii="Arial" w:hAnsi="Arial" w:cs="Arial"/>
          <w:bCs/>
          <w:sz w:val="22"/>
          <w:szCs w:val="22"/>
        </w:rPr>
      </w:pPr>
      <w:r w:rsidRPr="00976999">
        <w:rPr>
          <w:rFonts w:ascii="Arial" w:hAnsi="Arial" w:cs="Arial"/>
          <w:bCs/>
          <w:sz w:val="22"/>
          <w:szCs w:val="22"/>
        </w:rPr>
        <w:t>r</w:t>
      </w:r>
      <w:r w:rsidR="006C6567" w:rsidRPr="00976999">
        <w:rPr>
          <w:rFonts w:ascii="Arial" w:hAnsi="Arial" w:cs="Arial"/>
          <w:bCs/>
          <w:sz w:val="22"/>
          <w:szCs w:val="22"/>
        </w:rPr>
        <w:t>éacteurs</w:t>
      </w:r>
    </w:p>
    <w:p w14:paraId="012BB124" w14:textId="77777777" w:rsidR="00D47C3E" w:rsidRPr="007D2B49" w:rsidRDefault="00D47C3E" w:rsidP="00D13EC0">
      <w:pPr>
        <w:spacing w:line="226" w:lineRule="atLeast"/>
        <w:jc w:val="both"/>
        <w:rPr>
          <w:rFonts w:ascii="Arial" w:hAnsi="Arial" w:cs="Arial"/>
          <w:sz w:val="22"/>
          <w:szCs w:val="22"/>
        </w:rPr>
      </w:pPr>
    </w:p>
    <w:p w14:paraId="04375EAA" w14:textId="0042C33E" w:rsidR="00540D57" w:rsidRPr="00976999" w:rsidRDefault="00540D57" w:rsidP="00540D57">
      <w:pPr>
        <w:spacing w:line="226" w:lineRule="atLeast"/>
        <w:jc w:val="both"/>
        <w:rPr>
          <w:rFonts w:ascii="Arial" w:hAnsi="Arial" w:cs="Arial"/>
          <w:sz w:val="22"/>
          <w:szCs w:val="22"/>
        </w:rPr>
      </w:pPr>
      <w:r w:rsidRPr="00976999">
        <w:rPr>
          <w:rFonts w:ascii="Arial" w:hAnsi="Arial" w:cs="Arial"/>
          <w:b/>
          <w:bCs/>
          <w:sz w:val="22"/>
          <w:szCs w:val="22"/>
        </w:rPr>
        <w:t xml:space="preserve">Cadre </w:t>
      </w:r>
      <w:r w:rsidR="00E63549" w:rsidRPr="00976999">
        <w:rPr>
          <w:rFonts w:ascii="Arial" w:hAnsi="Arial" w:cs="Arial"/>
          <w:b/>
          <w:bCs/>
          <w:sz w:val="22"/>
          <w:szCs w:val="22"/>
        </w:rPr>
        <w:t xml:space="preserve">10 </w:t>
      </w:r>
      <w:r w:rsidRPr="00976999">
        <w:rPr>
          <w:rFonts w:ascii="Arial" w:hAnsi="Arial" w:cs="Arial"/>
          <w:b/>
          <w:bCs/>
          <w:sz w:val="22"/>
          <w:szCs w:val="22"/>
        </w:rPr>
        <w:t>:</w:t>
      </w:r>
      <w:r w:rsidRPr="00976999">
        <w:rPr>
          <w:rFonts w:ascii="Arial" w:hAnsi="Arial" w:cs="Arial"/>
          <w:sz w:val="22"/>
          <w:szCs w:val="22"/>
        </w:rPr>
        <w:t xml:space="preserve"> Formation </w:t>
      </w:r>
      <w:r w:rsidR="00154151" w:rsidRPr="00976999">
        <w:rPr>
          <w:rFonts w:ascii="Arial" w:hAnsi="Arial" w:cs="Arial"/>
          <w:sz w:val="22"/>
          <w:szCs w:val="22"/>
        </w:rPr>
        <w:t>/ examen</w:t>
      </w:r>
      <w:r w:rsidR="009C1FBA" w:rsidRPr="00976999">
        <w:rPr>
          <w:rFonts w:ascii="Arial" w:hAnsi="Arial" w:cs="Arial"/>
          <w:sz w:val="22"/>
          <w:szCs w:val="22"/>
        </w:rPr>
        <w:t xml:space="preserve"> </w:t>
      </w:r>
      <w:r w:rsidRPr="00976999">
        <w:rPr>
          <w:rFonts w:ascii="Arial" w:hAnsi="Arial" w:cs="Arial"/>
          <w:sz w:val="22"/>
          <w:szCs w:val="22"/>
        </w:rPr>
        <w:t>- Pour un agrément 147</w:t>
      </w:r>
    </w:p>
    <w:p w14:paraId="5B375628" w14:textId="77777777" w:rsidR="00154151" w:rsidRPr="00976999" w:rsidRDefault="00154151" w:rsidP="00154151">
      <w:pPr>
        <w:numPr>
          <w:ilvl w:val="0"/>
          <w:numId w:val="20"/>
        </w:numPr>
        <w:spacing w:line="226" w:lineRule="atLeast"/>
        <w:jc w:val="both"/>
        <w:rPr>
          <w:rFonts w:ascii="Arial" w:hAnsi="Arial" w:cs="Arial"/>
          <w:sz w:val="22"/>
          <w:szCs w:val="22"/>
        </w:rPr>
      </w:pPr>
      <w:r w:rsidRPr="00976999">
        <w:rPr>
          <w:rFonts w:ascii="Arial" w:hAnsi="Arial" w:cs="Arial"/>
          <w:b/>
          <w:sz w:val="22"/>
          <w:szCs w:val="22"/>
        </w:rPr>
        <w:t xml:space="preserve">Cadre </w:t>
      </w:r>
      <w:r w:rsidR="00E63549" w:rsidRPr="00976999">
        <w:rPr>
          <w:rFonts w:ascii="Arial" w:hAnsi="Arial" w:cs="Arial"/>
          <w:b/>
          <w:sz w:val="22"/>
          <w:szCs w:val="22"/>
        </w:rPr>
        <w:t>10A</w:t>
      </w:r>
      <w:r w:rsidR="00E63549" w:rsidRPr="00976999">
        <w:rPr>
          <w:rFonts w:ascii="Arial" w:hAnsi="Arial" w:cs="Arial"/>
          <w:sz w:val="22"/>
          <w:szCs w:val="22"/>
        </w:rPr>
        <w:t> </w:t>
      </w:r>
      <w:r w:rsidRPr="00976999">
        <w:rPr>
          <w:rFonts w:ascii="Arial" w:hAnsi="Arial" w:cs="Arial"/>
          <w:sz w:val="22"/>
          <w:szCs w:val="22"/>
        </w:rPr>
        <w:t>: réservé aux formations de base catégories A, B1, B2, B3 et B2L. Le cadre sera dupliqué en fonction du motif de la demande (ajout ou retrait)</w:t>
      </w:r>
      <w:r w:rsidR="009C1FBA" w:rsidRPr="00976999">
        <w:rPr>
          <w:rFonts w:ascii="Arial" w:hAnsi="Arial" w:cs="Arial"/>
          <w:sz w:val="22"/>
          <w:szCs w:val="22"/>
        </w:rPr>
        <w:t>.</w:t>
      </w:r>
    </w:p>
    <w:p w14:paraId="74F11CEB" w14:textId="77777777" w:rsidR="00154151" w:rsidRPr="00976999" w:rsidRDefault="00154151" w:rsidP="00154151">
      <w:pPr>
        <w:numPr>
          <w:ilvl w:val="0"/>
          <w:numId w:val="20"/>
        </w:numPr>
        <w:spacing w:line="226" w:lineRule="atLeast"/>
        <w:jc w:val="both"/>
        <w:rPr>
          <w:rFonts w:ascii="Arial" w:hAnsi="Arial" w:cs="Arial"/>
          <w:sz w:val="22"/>
          <w:szCs w:val="22"/>
        </w:rPr>
      </w:pPr>
      <w:r w:rsidRPr="00976999">
        <w:rPr>
          <w:rFonts w:ascii="Arial" w:hAnsi="Arial" w:cs="Arial"/>
          <w:b/>
          <w:sz w:val="22"/>
          <w:szCs w:val="22"/>
        </w:rPr>
        <w:t xml:space="preserve">Cadre </w:t>
      </w:r>
      <w:r w:rsidR="00E63549" w:rsidRPr="00976999">
        <w:rPr>
          <w:rFonts w:ascii="Arial" w:hAnsi="Arial" w:cs="Arial"/>
          <w:b/>
          <w:sz w:val="22"/>
          <w:szCs w:val="22"/>
        </w:rPr>
        <w:t>10B</w:t>
      </w:r>
      <w:r w:rsidR="00E63549" w:rsidRPr="00976999">
        <w:rPr>
          <w:rFonts w:ascii="Arial" w:hAnsi="Arial" w:cs="Arial"/>
          <w:sz w:val="22"/>
          <w:szCs w:val="22"/>
        </w:rPr>
        <w:t> </w:t>
      </w:r>
      <w:r w:rsidRPr="00976999">
        <w:rPr>
          <w:rFonts w:ascii="Arial" w:hAnsi="Arial" w:cs="Arial"/>
          <w:sz w:val="22"/>
          <w:szCs w:val="22"/>
        </w:rPr>
        <w:t>: réservé aux demandes d’examens catégories L. Le cadre sera dupliqué en fonction du motif de la demande (ajout ou retrait)</w:t>
      </w:r>
      <w:r w:rsidR="009C1FBA" w:rsidRPr="00976999">
        <w:rPr>
          <w:rFonts w:ascii="Arial" w:hAnsi="Arial" w:cs="Arial"/>
          <w:sz w:val="22"/>
          <w:szCs w:val="22"/>
        </w:rPr>
        <w:t>.</w:t>
      </w:r>
    </w:p>
    <w:p w14:paraId="60EF62E6" w14:textId="77777777" w:rsidR="00154151" w:rsidRPr="00976999" w:rsidRDefault="00154151" w:rsidP="00154151">
      <w:pPr>
        <w:numPr>
          <w:ilvl w:val="0"/>
          <w:numId w:val="20"/>
        </w:numPr>
        <w:spacing w:line="226" w:lineRule="atLeast"/>
        <w:jc w:val="both"/>
        <w:rPr>
          <w:rFonts w:ascii="Arial" w:hAnsi="Arial" w:cs="Arial"/>
          <w:sz w:val="22"/>
          <w:szCs w:val="22"/>
        </w:rPr>
      </w:pPr>
      <w:r w:rsidRPr="00976999">
        <w:rPr>
          <w:rFonts w:ascii="Arial" w:hAnsi="Arial" w:cs="Arial"/>
          <w:b/>
          <w:sz w:val="22"/>
          <w:szCs w:val="22"/>
        </w:rPr>
        <w:t xml:space="preserve">Cadre </w:t>
      </w:r>
      <w:r w:rsidR="00E63549" w:rsidRPr="00976999">
        <w:rPr>
          <w:rFonts w:ascii="Arial" w:hAnsi="Arial" w:cs="Arial"/>
          <w:b/>
          <w:sz w:val="22"/>
          <w:szCs w:val="22"/>
        </w:rPr>
        <w:t>10C</w:t>
      </w:r>
      <w:r w:rsidR="00E63549" w:rsidRPr="00976999">
        <w:rPr>
          <w:rFonts w:ascii="Arial" w:hAnsi="Arial" w:cs="Arial"/>
          <w:sz w:val="22"/>
          <w:szCs w:val="22"/>
        </w:rPr>
        <w:t> </w:t>
      </w:r>
      <w:r w:rsidRPr="00976999">
        <w:rPr>
          <w:rFonts w:ascii="Arial" w:hAnsi="Arial" w:cs="Arial"/>
          <w:sz w:val="22"/>
          <w:szCs w:val="22"/>
        </w:rPr>
        <w:t xml:space="preserve">: réservé aux formations de type et examens de type en 147 – le cadre sera dupliqué autant de fois que </w:t>
      </w:r>
      <w:r w:rsidR="00591D47" w:rsidRPr="00976999">
        <w:rPr>
          <w:rFonts w:ascii="Arial" w:hAnsi="Arial" w:cs="Arial"/>
          <w:sz w:val="22"/>
          <w:szCs w:val="22"/>
        </w:rPr>
        <w:t>nécessaire</w:t>
      </w:r>
      <w:r w:rsidRPr="00976999">
        <w:rPr>
          <w:rFonts w:ascii="Arial" w:hAnsi="Arial" w:cs="Arial"/>
          <w:sz w:val="22"/>
          <w:szCs w:val="22"/>
        </w:rPr>
        <w:t>, chaque cours faisant l’objet d’un cadre.</w:t>
      </w:r>
    </w:p>
    <w:p w14:paraId="5AB1F163" w14:textId="77777777" w:rsidR="00E85D7B" w:rsidRPr="00976999" w:rsidRDefault="00E85D7B" w:rsidP="00E85D7B">
      <w:pPr>
        <w:spacing w:line="226" w:lineRule="atLeast"/>
        <w:ind w:left="720"/>
        <w:rPr>
          <w:rFonts w:ascii="Arial" w:hAnsi="Arial" w:cs="Arial"/>
          <w:sz w:val="22"/>
          <w:szCs w:val="22"/>
        </w:rPr>
      </w:pPr>
      <w:r w:rsidRPr="00976999">
        <w:rPr>
          <w:rFonts w:ascii="Arial" w:hAnsi="Arial" w:cs="Arial"/>
          <w:sz w:val="22"/>
          <w:szCs w:val="22"/>
        </w:rPr>
        <w:t>Renseigner les cases :</w:t>
      </w:r>
      <w:r w:rsidRPr="00976999">
        <w:rPr>
          <w:rFonts w:ascii="Arial" w:hAnsi="Arial" w:cs="Arial"/>
          <w:sz w:val="22"/>
          <w:szCs w:val="22"/>
        </w:rPr>
        <w:br/>
        <w:t>« type aéronef » par le type ou les types concernés si différences,</w:t>
      </w:r>
    </w:p>
    <w:p w14:paraId="77864904" w14:textId="77777777" w:rsidR="00E85D7B" w:rsidRPr="00976999" w:rsidRDefault="00E85D7B" w:rsidP="00E85D7B">
      <w:pPr>
        <w:spacing w:line="226" w:lineRule="atLeast"/>
        <w:ind w:left="720"/>
        <w:rPr>
          <w:rFonts w:ascii="Arial" w:hAnsi="Arial" w:cs="Arial"/>
          <w:sz w:val="22"/>
          <w:szCs w:val="22"/>
        </w:rPr>
      </w:pPr>
      <w:r w:rsidRPr="00976999">
        <w:rPr>
          <w:rFonts w:ascii="Arial" w:hAnsi="Arial" w:cs="Arial"/>
          <w:sz w:val="22"/>
          <w:szCs w:val="22"/>
        </w:rPr>
        <w:t>« cours sur aéronef complet » uniquement s’il s’agit d’un cours aéronef complet,</w:t>
      </w:r>
      <w:r w:rsidRPr="00976999">
        <w:rPr>
          <w:rFonts w:ascii="Arial" w:hAnsi="Arial" w:cs="Arial"/>
          <w:sz w:val="22"/>
          <w:szCs w:val="22"/>
        </w:rPr>
        <w:br/>
        <w:t>« cours de différence » uniquement s’il s’agit d’un cours entre deux, ou plus, de catégories ou de types,</w:t>
      </w:r>
    </w:p>
    <w:p w14:paraId="75AC076D" w14:textId="77777777" w:rsidR="00E85D7B" w:rsidRPr="00976999" w:rsidRDefault="00E85D7B" w:rsidP="00E85D7B">
      <w:pPr>
        <w:spacing w:line="226" w:lineRule="atLeast"/>
        <w:ind w:left="720"/>
        <w:rPr>
          <w:rFonts w:ascii="Arial" w:hAnsi="Arial" w:cs="Arial"/>
          <w:sz w:val="22"/>
          <w:szCs w:val="22"/>
        </w:rPr>
      </w:pPr>
      <w:r w:rsidRPr="00976999">
        <w:rPr>
          <w:rFonts w:ascii="Arial" w:hAnsi="Arial" w:cs="Arial"/>
          <w:sz w:val="22"/>
          <w:szCs w:val="22"/>
        </w:rPr>
        <w:t>« avionique » « moteur » « cellule » uniquement s’il s’agit d’un cours avionique, moteur ou cellule seul avec interfaces,</w:t>
      </w:r>
    </w:p>
    <w:p w14:paraId="63A5CCDE" w14:textId="77777777" w:rsidR="00E85D7B" w:rsidRPr="00976999" w:rsidRDefault="00E85D7B" w:rsidP="00E85D7B">
      <w:pPr>
        <w:spacing w:line="226" w:lineRule="atLeast"/>
        <w:ind w:left="709"/>
        <w:jc w:val="both"/>
        <w:rPr>
          <w:rFonts w:ascii="Arial" w:hAnsi="Arial" w:cs="Arial"/>
          <w:sz w:val="22"/>
          <w:szCs w:val="22"/>
        </w:rPr>
      </w:pPr>
      <w:r w:rsidRPr="00976999">
        <w:rPr>
          <w:rFonts w:ascii="Arial" w:hAnsi="Arial" w:cs="Arial"/>
          <w:sz w:val="22"/>
          <w:szCs w:val="22"/>
        </w:rPr>
        <w:t>« examen » s’il s’agit d’un examen seul, hors aéronefs groupe 1</w:t>
      </w:r>
    </w:p>
    <w:p w14:paraId="6AB14C9E" w14:textId="1C48C45E" w:rsidR="00154151" w:rsidRPr="007D2B49" w:rsidRDefault="00154151" w:rsidP="00E85D7B">
      <w:pPr>
        <w:spacing w:line="226" w:lineRule="atLeast"/>
        <w:jc w:val="both"/>
        <w:rPr>
          <w:rFonts w:ascii="Arial" w:hAnsi="Arial" w:cs="Arial"/>
          <w:sz w:val="22"/>
          <w:szCs w:val="22"/>
        </w:rPr>
      </w:pPr>
    </w:p>
    <w:p w14:paraId="2ED53FC9" w14:textId="77777777" w:rsidR="00716D2C" w:rsidRPr="00976999" w:rsidRDefault="00716D2C" w:rsidP="00D13EC0">
      <w:pPr>
        <w:spacing w:line="226" w:lineRule="atLeast"/>
        <w:jc w:val="both"/>
        <w:rPr>
          <w:rFonts w:ascii="Arial" w:hAnsi="Arial" w:cs="Arial"/>
          <w:bCs/>
          <w:sz w:val="22"/>
          <w:szCs w:val="22"/>
        </w:rPr>
      </w:pPr>
      <w:r w:rsidRPr="00976999">
        <w:rPr>
          <w:rFonts w:ascii="Arial" w:hAnsi="Arial" w:cs="Arial"/>
          <w:b/>
          <w:bCs/>
          <w:sz w:val="22"/>
          <w:szCs w:val="22"/>
        </w:rPr>
        <w:t xml:space="preserve">Cadre </w:t>
      </w:r>
      <w:r w:rsidR="00E63549" w:rsidRPr="00976999">
        <w:rPr>
          <w:rFonts w:ascii="Arial" w:hAnsi="Arial" w:cs="Arial"/>
          <w:b/>
          <w:bCs/>
          <w:sz w:val="22"/>
          <w:szCs w:val="22"/>
        </w:rPr>
        <w:t xml:space="preserve">11 </w:t>
      </w:r>
      <w:r w:rsidRPr="00976999">
        <w:rPr>
          <w:rFonts w:ascii="Arial" w:hAnsi="Arial" w:cs="Arial"/>
          <w:bCs/>
          <w:sz w:val="22"/>
          <w:szCs w:val="22"/>
        </w:rPr>
        <w:t>: Principaux sous-traitants</w:t>
      </w:r>
    </w:p>
    <w:p w14:paraId="45FCDB8F" w14:textId="77777777" w:rsidR="00716D2C" w:rsidRPr="00976999" w:rsidRDefault="00716D2C" w:rsidP="00D13EC0">
      <w:pPr>
        <w:spacing w:line="226" w:lineRule="atLeast"/>
        <w:jc w:val="both"/>
        <w:rPr>
          <w:rFonts w:ascii="Arial" w:hAnsi="Arial" w:cs="Arial"/>
          <w:sz w:val="22"/>
          <w:szCs w:val="22"/>
        </w:rPr>
      </w:pPr>
      <w:r w:rsidRPr="00976999">
        <w:rPr>
          <w:rFonts w:ascii="Arial" w:hAnsi="Arial" w:cs="Arial"/>
          <w:sz w:val="22"/>
          <w:szCs w:val="22"/>
        </w:rPr>
        <w:t>Indiquer ici les noms des principaux sous-traitants et les produits et services sous-traités.</w:t>
      </w:r>
    </w:p>
    <w:p w14:paraId="107FD91D" w14:textId="77777777" w:rsidR="00716D2C" w:rsidRPr="00976999" w:rsidRDefault="00716D2C" w:rsidP="00D13EC0">
      <w:pPr>
        <w:spacing w:line="226" w:lineRule="atLeast"/>
        <w:jc w:val="both"/>
        <w:rPr>
          <w:rFonts w:ascii="Arial" w:hAnsi="Arial" w:cs="Arial"/>
          <w:sz w:val="22"/>
          <w:szCs w:val="22"/>
        </w:rPr>
      </w:pPr>
      <w:r w:rsidRPr="00976999">
        <w:rPr>
          <w:rFonts w:ascii="Arial" w:hAnsi="Arial" w:cs="Arial"/>
          <w:sz w:val="22"/>
          <w:szCs w:val="22"/>
        </w:rPr>
        <w:t xml:space="preserve">Au minimum, ceux réalisant des contrôles non destructifs ou employant des procédés spéciaux ainsi que, pour un organisme </w:t>
      </w:r>
      <w:r w:rsidR="00223E2A" w:rsidRPr="00976999">
        <w:rPr>
          <w:rFonts w:ascii="Arial" w:hAnsi="Arial" w:cs="Arial"/>
          <w:sz w:val="22"/>
          <w:szCs w:val="22"/>
        </w:rPr>
        <w:t>CAMO</w:t>
      </w:r>
      <w:r w:rsidR="00156186" w:rsidRPr="00976999">
        <w:rPr>
          <w:rFonts w:ascii="Arial" w:hAnsi="Arial" w:cs="Arial"/>
          <w:sz w:val="22"/>
          <w:szCs w:val="22"/>
        </w:rPr>
        <w:t xml:space="preserve"> ou CAO</w:t>
      </w:r>
      <w:r w:rsidRPr="00976999">
        <w:rPr>
          <w:rFonts w:ascii="Arial" w:hAnsi="Arial" w:cs="Arial"/>
          <w:sz w:val="22"/>
          <w:szCs w:val="22"/>
        </w:rPr>
        <w:t>, ceux réalisant des tâches de gestion de navigabilité.</w:t>
      </w:r>
    </w:p>
    <w:p w14:paraId="13B8F10C" w14:textId="77777777" w:rsidR="008E51A9" w:rsidRPr="00976999" w:rsidRDefault="008E51A9" w:rsidP="00D13EC0">
      <w:pPr>
        <w:spacing w:line="226" w:lineRule="atLeast"/>
        <w:jc w:val="both"/>
        <w:rPr>
          <w:rFonts w:ascii="Arial" w:hAnsi="Arial" w:cs="Arial"/>
          <w:sz w:val="22"/>
          <w:szCs w:val="22"/>
        </w:rPr>
      </w:pPr>
      <w:r w:rsidRPr="00976999">
        <w:rPr>
          <w:rFonts w:ascii="Arial" w:hAnsi="Arial" w:cs="Arial"/>
          <w:sz w:val="22"/>
          <w:szCs w:val="22"/>
        </w:rPr>
        <w:t>Préciser pour chaque sous-traitants : raison sociale / adresse – code postal – ville – pays / prestations sous-traitées.</w:t>
      </w:r>
    </w:p>
    <w:p w14:paraId="39042616" w14:textId="7FC347C7" w:rsidR="00716D2C" w:rsidRPr="00976999" w:rsidRDefault="00716D2C" w:rsidP="00D13EC0">
      <w:pPr>
        <w:spacing w:line="226" w:lineRule="atLeast"/>
        <w:jc w:val="both"/>
        <w:rPr>
          <w:rFonts w:ascii="Arial" w:hAnsi="Arial" w:cs="Arial"/>
          <w:sz w:val="22"/>
          <w:szCs w:val="22"/>
        </w:rPr>
      </w:pPr>
    </w:p>
    <w:p w14:paraId="6F35F3D4" w14:textId="77777777" w:rsidR="00252BBF" w:rsidRPr="00976999" w:rsidRDefault="00714431" w:rsidP="00D13EC0">
      <w:pPr>
        <w:spacing w:line="226" w:lineRule="atLeast"/>
        <w:jc w:val="both"/>
        <w:rPr>
          <w:rFonts w:ascii="Arial" w:hAnsi="Arial" w:cs="Arial"/>
          <w:sz w:val="22"/>
          <w:szCs w:val="22"/>
        </w:rPr>
      </w:pPr>
      <w:r w:rsidRPr="00976999">
        <w:rPr>
          <w:rFonts w:ascii="Arial" w:hAnsi="Arial" w:cs="Arial"/>
          <w:b/>
          <w:bCs/>
          <w:sz w:val="22"/>
          <w:szCs w:val="22"/>
        </w:rPr>
        <w:t xml:space="preserve">Cadre </w:t>
      </w:r>
      <w:r w:rsidR="00E63549" w:rsidRPr="00976999">
        <w:rPr>
          <w:rFonts w:ascii="Arial" w:hAnsi="Arial" w:cs="Arial"/>
          <w:b/>
          <w:bCs/>
          <w:sz w:val="22"/>
          <w:szCs w:val="22"/>
        </w:rPr>
        <w:t xml:space="preserve">12 </w:t>
      </w:r>
      <w:r w:rsidRPr="00976999">
        <w:rPr>
          <w:rFonts w:ascii="Arial" w:hAnsi="Arial" w:cs="Arial"/>
          <w:b/>
          <w:bCs/>
          <w:sz w:val="22"/>
          <w:szCs w:val="22"/>
        </w:rPr>
        <w:t>:</w:t>
      </w:r>
      <w:r w:rsidRPr="00976999">
        <w:rPr>
          <w:rFonts w:ascii="Arial" w:hAnsi="Arial" w:cs="Arial"/>
          <w:sz w:val="22"/>
          <w:szCs w:val="22"/>
        </w:rPr>
        <w:t xml:space="preserve"> </w:t>
      </w:r>
      <w:r w:rsidR="00252BBF" w:rsidRPr="00976999">
        <w:rPr>
          <w:rFonts w:ascii="Arial" w:hAnsi="Arial" w:cs="Arial"/>
          <w:sz w:val="22"/>
          <w:szCs w:val="22"/>
        </w:rPr>
        <w:t>Signature</w:t>
      </w:r>
      <w:r w:rsidR="00FC6253" w:rsidRPr="00976999">
        <w:rPr>
          <w:rFonts w:ascii="Arial" w:hAnsi="Arial" w:cs="Arial"/>
          <w:sz w:val="22"/>
          <w:szCs w:val="22"/>
        </w:rPr>
        <w:t xml:space="preserve"> pour demande initiale ou modification majeure</w:t>
      </w:r>
      <w:r w:rsidR="005527D1" w:rsidRPr="00976999">
        <w:rPr>
          <w:rFonts w:ascii="Arial" w:hAnsi="Arial" w:cs="Arial"/>
          <w:sz w:val="22"/>
          <w:szCs w:val="22"/>
        </w:rPr>
        <w:t xml:space="preserve"> ou modification qui nécessite une approbation préalable :</w:t>
      </w:r>
    </w:p>
    <w:p w14:paraId="03D8040E" w14:textId="77777777" w:rsidR="00577111" w:rsidRPr="00976999" w:rsidRDefault="00714431" w:rsidP="00D13EC0">
      <w:pPr>
        <w:spacing w:line="226" w:lineRule="atLeast"/>
        <w:jc w:val="both"/>
        <w:rPr>
          <w:rFonts w:ascii="Arial" w:hAnsi="Arial" w:cs="Arial"/>
          <w:sz w:val="22"/>
          <w:szCs w:val="22"/>
        </w:rPr>
      </w:pPr>
      <w:r w:rsidRPr="00976999">
        <w:rPr>
          <w:rFonts w:ascii="Arial" w:hAnsi="Arial" w:cs="Arial"/>
          <w:sz w:val="22"/>
          <w:szCs w:val="22"/>
        </w:rPr>
        <w:t xml:space="preserve">Signature impérative du Dirigeant </w:t>
      </w:r>
      <w:r w:rsidR="00EB4E8D" w:rsidRPr="00976999">
        <w:rPr>
          <w:rFonts w:ascii="Arial" w:hAnsi="Arial" w:cs="Arial"/>
          <w:sz w:val="22"/>
          <w:szCs w:val="22"/>
        </w:rPr>
        <w:t>R</w:t>
      </w:r>
      <w:r w:rsidR="00252BBF" w:rsidRPr="00976999">
        <w:rPr>
          <w:rFonts w:ascii="Arial" w:hAnsi="Arial" w:cs="Arial"/>
          <w:sz w:val="22"/>
          <w:szCs w:val="22"/>
        </w:rPr>
        <w:t>esponsable</w:t>
      </w:r>
      <w:r w:rsidR="002240EC" w:rsidRPr="00976999">
        <w:rPr>
          <w:rFonts w:ascii="Arial" w:hAnsi="Arial" w:cs="Arial"/>
          <w:sz w:val="22"/>
          <w:szCs w:val="22"/>
        </w:rPr>
        <w:t xml:space="preserve"> nouvellement nommé le cas échéant</w:t>
      </w:r>
      <w:r w:rsidR="00252BBF" w:rsidRPr="00976999">
        <w:rPr>
          <w:rFonts w:ascii="Arial" w:hAnsi="Arial" w:cs="Arial"/>
          <w:sz w:val="22"/>
          <w:szCs w:val="22"/>
        </w:rPr>
        <w:t>, avec s</w:t>
      </w:r>
      <w:r w:rsidR="00577111" w:rsidRPr="00976999">
        <w:rPr>
          <w:rFonts w:ascii="Arial" w:hAnsi="Arial" w:cs="Arial"/>
          <w:sz w:val="22"/>
          <w:szCs w:val="22"/>
        </w:rPr>
        <w:t xml:space="preserve">es nom et </w:t>
      </w:r>
      <w:r w:rsidR="00252BBF" w:rsidRPr="00976999">
        <w:rPr>
          <w:rFonts w:ascii="Arial" w:hAnsi="Arial" w:cs="Arial"/>
          <w:sz w:val="22"/>
          <w:szCs w:val="22"/>
        </w:rPr>
        <w:t>prénom</w:t>
      </w:r>
      <w:r w:rsidR="00577111" w:rsidRPr="00976999">
        <w:rPr>
          <w:rFonts w:ascii="Arial" w:hAnsi="Arial" w:cs="Arial"/>
          <w:sz w:val="22"/>
          <w:szCs w:val="22"/>
        </w:rPr>
        <w:t xml:space="preserve"> dactylographiés</w:t>
      </w:r>
      <w:r w:rsidR="006C48F9" w:rsidRPr="00976999">
        <w:rPr>
          <w:rFonts w:ascii="Arial" w:hAnsi="Arial" w:cs="Arial"/>
          <w:sz w:val="22"/>
          <w:szCs w:val="22"/>
        </w:rPr>
        <w:t xml:space="preserve"> ainsi que la date</w:t>
      </w:r>
      <w:r w:rsidR="00577111" w:rsidRPr="00976999">
        <w:rPr>
          <w:rFonts w:ascii="Arial" w:hAnsi="Arial" w:cs="Arial"/>
          <w:sz w:val="22"/>
          <w:szCs w:val="22"/>
        </w:rPr>
        <w:t>.</w:t>
      </w:r>
    </w:p>
    <w:p w14:paraId="11204044" w14:textId="77777777" w:rsidR="00714431" w:rsidRPr="00976999" w:rsidRDefault="00714431" w:rsidP="00252BBF">
      <w:pPr>
        <w:spacing w:line="226" w:lineRule="atLeast"/>
        <w:jc w:val="both"/>
        <w:rPr>
          <w:rFonts w:ascii="Arial" w:hAnsi="Arial" w:cs="Arial"/>
          <w:sz w:val="22"/>
          <w:szCs w:val="22"/>
        </w:rPr>
      </w:pPr>
    </w:p>
    <w:p w14:paraId="1D4E2681" w14:textId="01A599AE" w:rsidR="00FC6253" w:rsidRPr="00976999" w:rsidRDefault="00FC6253" w:rsidP="00FC6253">
      <w:pPr>
        <w:spacing w:line="226" w:lineRule="atLeast"/>
        <w:jc w:val="both"/>
        <w:rPr>
          <w:rFonts w:ascii="Arial" w:hAnsi="Arial" w:cs="Arial"/>
          <w:sz w:val="22"/>
          <w:szCs w:val="22"/>
        </w:rPr>
      </w:pPr>
      <w:r w:rsidRPr="00976999">
        <w:rPr>
          <w:rFonts w:ascii="Arial" w:hAnsi="Arial" w:cs="Arial"/>
          <w:b/>
          <w:bCs/>
          <w:sz w:val="22"/>
          <w:szCs w:val="22"/>
        </w:rPr>
        <w:t xml:space="preserve">Cadre </w:t>
      </w:r>
      <w:r w:rsidR="00E63549" w:rsidRPr="00976999">
        <w:rPr>
          <w:rFonts w:ascii="Arial" w:hAnsi="Arial" w:cs="Arial"/>
          <w:b/>
          <w:bCs/>
          <w:sz w:val="22"/>
          <w:szCs w:val="22"/>
        </w:rPr>
        <w:t xml:space="preserve">13 </w:t>
      </w:r>
      <w:r w:rsidRPr="00976999">
        <w:rPr>
          <w:rFonts w:ascii="Arial" w:hAnsi="Arial" w:cs="Arial"/>
          <w:b/>
          <w:bCs/>
          <w:sz w:val="22"/>
          <w:szCs w:val="22"/>
        </w:rPr>
        <w:t>:</w:t>
      </w:r>
      <w:r w:rsidRPr="00976999">
        <w:rPr>
          <w:rFonts w:ascii="Arial" w:hAnsi="Arial" w:cs="Arial"/>
          <w:sz w:val="22"/>
          <w:szCs w:val="22"/>
        </w:rPr>
        <w:t xml:space="preserve"> Signature pour modification mineure</w:t>
      </w:r>
      <w:r w:rsidR="005527D1" w:rsidRPr="00976999">
        <w:rPr>
          <w:rFonts w:ascii="Arial" w:hAnsi="Arial" w:cs="Arial"/>
          <w:sz w:val="22"/>
          <w:szCs w:val="22"/>
        </w:rPr>
        <w:t xml:space="preserve"> ou modification ne nécessitant </w:t>
      </w:r>
      <w:r w:rsidR="0084089F" w:rsidRPr="00976999">
        <w:rPr>
          <w:rFonts w:ascii="Arial" w:hAnsi="Arial" w:cs="Arial"/>
          <w:sz w:val="22"/>
          <w:szCs w:val="22"/>
        </w:rPr>
        <w:t xml:space="preserve">pas </w:t>
      </w:r>
      <w:r w:rsidR="00C76C12" w:rsidRPr="00976999">
        <w:rPr>
          <w:rFonts w:ascii="Arial" w:hAnsi="Arial" w:cs="Arial"/>
          <w:sz w:val="22"/>
          <w:szCs w:val="22"/>
        </w:rPr>
        <w:t>d</w:t>
      </w:r>
      <w:r w:rsidR="005527D1" w:rsidRPr="00976999">
        <w:rPr>
          <w:rFonts w:ascii="Arial" w:hAnsi="Arial" w:cs="Arial"/>
          <w:sz w:val="22"/>
          <w:szCs w:val="22"/>
        </w:rPr>
        <w:t>’approbation préalable d’OSAC :</w:t>
      </w:r>
    </w:p>
    <w:p w14:paraId="5A27E65F" w14:textId="77777777" w:rsidR="00FC6253" w:rsidRPr="00976999" w:rsidRDefault="00FC6253" w:rsidP="00FC6253">
      <w:pPr>
        <w:spacing w:line="226" w:lineRule="atLeast"/>
        <w:jc w:val="both"/>
        <w:rPr>
          <w:rFonts w:ascii="Arial" w:hAnsi="Arial" w:cs="Arial"/>
          <w:sz w:val="22"/>
          <w:szCs w:val="22"/>
        </w:rPr>
      </w:pPr>
      <w:r w:rsidRPr="00976999">
        <w:rPr>
          <w:rFonts w:ascii="Arial" w:hAnsi="Arial" w:cs="Arial"/>
          <w:sz w:val="22"/>
          <w:szCs w:val="22"/>
        </w:rPr>
        <w:t>Signature du Responsable Qualité</w:t>
      </w:r>
      <w:r w:rsidR="00C76C12" w:rsidRPr="00976999">
        <w:rPr>
          <w:rFonts w:ascii="Arial" w:hAnsi="Arial" w:cs="Arial"/>
          <w:sz w:val="22"/>
          <w:szCs w:val="22"/>
        </w:rPr>
        <w:t xml:space="preserve"> / Conformité</w:t>
      </w:r>
      <w:r w:rsidRPr="00976999">
        <w:rPr>
          <w:rFonts w:ascii="Arial" w:hAnsi="Arial" w:cs="Arial"/>
          <w:sz w:val="22"/>
          <w:szCs w:val="22"/>
        </w:rPr>
        <w:t>, avec se</w:t>
      </w:r>
      <w:r w:rsidR="0029223B" w:rsidRPr="00976999">
        <w:rPr>
          <w:rFonts w:ascii="Arial" w:hAnsi="Arial" w:cs="Arial"/>
          <w:sz w:val="22"/>
          <w:szCs w:val="22"/>
        </w:rPr>
        <w:t>s nom et prénom dactylographiés ainsi que la date.</w:t>
      </w:r>
    </w:p>
    <w:p w14:paraId="47BDBD9A" w14:textId="666303F8" w:rsidR="00FC6253" w:rsidRPr="00976999" w:rsidRDefault="00FC6253" w:rsidP="00252BBF">
      <w:pPr>
        <w:spacing w:line="226" w:lineRule="atLeast"/>
        <w:jc w:val="both"/>
        <w:rPr>
          <w:rFonts w:ascii="Arial" w:hAnsi="Arial" w:cs="Arial"/>
          <w:sz w:val="22"/>
          <w:szCs w:val="22"/>
        </w:rPr>
      </w:pPr>
      <w:r w:rsidRPr="00976999">
        <w:rPr>
          <w:rFonts w:ascii="Arial" w:hAnsi="Arial" w:cs="Arial"/>
          <w:sz w:val="22"/>
          <w:szCs w:val="22"/>
        </w:rPr>
        <w:t>La signature du Dirigeant Responsable en case 1</w:t>
      </w:r>
      <w:r w:rsidR="005E54DB" w:rsidRPr="00976999">
        <w:rPr>
          <w:rFonts w:ascii="Arial" w:hAnsi="Arial" w:cs="Arial"/>
          <w:sz w:val="22"/>
          <w:szCs w:val="22"/>
        </w:rPr>
        <w:t>3</w:t>
      </w:r>
      <w:r w:rsidRPr="00976999">
        <w:rPr>
          <w:rFonts w:ascii="Arial" w:hAnsi="Arial" w:cs="Arial"/>
          <w:sz w:val="22"/>
          <w:szCs w:val="22"/>
        </w:rPr>
        <w:t xml:space="preserve"> est également acceptable.</w:t>
      </w:r>
    </w:p>
    <w:p w14:paraId="37E86EB1" w14:textId="7F9C292A" w:rsidR="007F67F0" w:rsidRPr="007F67F0" w:rsidRDefault="00A46391" w:rsidP="007F67F0">
      <w:pPr>
        <w:rPr>
          <w:rFonts w:ascii="Arial" w:hAnsi="Arial" w:cs="Arial"/>
          <w:sz w:val="22"/>
          <w:szCs w:val="22"/>
        </w:rPr>
        <w:sectPr w:rsidR="007F67F0" w:rsidRPr="007F67F0" w:rsidSect="00154151">
          <w:pgSz w:w="11906" w:h="16838"/>
          <w:pgMar w:top="360" w:right="1417" w:bottom="568" w:left="1417" w:header="708" w:footer="499" w:gutter="0"/>
          <w:cols w:space="708"/>
          <w:docGrid w:linePitch="360"/>
        </w:sectPr>
      </w:pPr>
      <w:r>
        <w:rPr>
          <w:rFonts w:ascii="Arial" w:hAnsi="Arial" w:cs="Arial"/>
          <w:noProof/>
          <w:sz w:val="22"/>
          <w:szCs w:val="22"/>
        </w:rPr>
        <mc:AlternateContent>
          <mc:Choice Requires="wps">
            <w:drawing>
              <wp:anchor distT="0" distB="0" distL="114300" distR="114300" simplePos="0" relativeHeight="251747328" behindDoc="0" locked="0" layoutInCell="1" allowOverlap="1" wp14:anchorId="53414C78" wp14:editId="3A2454A8">
                <wp:simplePos x="0" y="0"/>
                <wp:positionH relativeFrom="column">
                  <wp:posOffset>-591185</wp:posOffset>
                </wp:positionH>
                <wp:positionV relativeFrom="paragraph">
                  <wp:posOffset>226400</wp:posOffset>
                </wp:positionV>
                <wp:extent cx="0" cy="191386"/>
                <wp:effectExtent l="0" t="0" r="38100" b="37465"/>
                <wp:wrapNone/>
                <wp:docPr id="86" name="Connecteur droit 86"/>
                <wp:cNvGraphicFramePr/>
                <a:graphic xmlns:a="http://schemas.openxmlformats.org/drawingml/2006/main">
                  <a:graphicData uri="http://schemas.microsoft.com/office/word/2010/wordprocessingShape">
                    <wps:wsp>
                      <wps:cNvCnPr/>
                      <wps:spPr>
                        <a:xfrm>
                          <a:off x="0" y="0"/>
                          <a:ext cx="0" cy="191386"/>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E1AD0F8" id="Connecteur droit 86" o:spid="_x0000_s1026" style="position:absolute;z-index:2517473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46.55pt,17.85pt" to="-46.55pt,3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" strokecolor="black [3213]"/>
            </w:pict>
          </mc:Fallback>
        </mc:AlternateContent>
      </w:r>
      <w:r w:rsidR="00FD3660">
        <w:rPr>
          <w:rFonts w:ascii="Arial" w:hAnsi="Arial" w:cs="Arial"/>
          <w:noProof/>
          <w:sz w:val="22"/>
          <w:szCs w:val="22"/>
        </w:rPr>
        <mc:AlternateContent>
          <mc:Choice Requires="wps">
            <w:drawing>
              <wp:anchor distT="0" distB="0" distL="114300" distR="114300" simplePos="0" relativeHeight="251691008" behindDoc="0" locked="0" layoutInCell="1" allowOverlap="1" wp14:anchorId="7656455F" wp14:editId="3AC0DD3D">
                <wp:simplePos x="0" y="0"/>
                <wp:positionH relativeFrom="column">
                  <wp:posOffset>-735893</wp:posOffset>
                </wp:positionH>
                <wp:positionV relativeFrom="paragraph">
                  <wp:posOffset>2491500</wp:posOffset>
                </wp:positionV>
                <wp:extent cx="0" cy="448574"/>
                <wp:effectExtent l="0" t="0" r="38100" b="27940"/>
                <wp:wrapNone/>
                <wp:docPr id="41" name="Connecteur droit 41"/>
                <wp:cNvGraphicFramePr/>
                <a:graphic xmlns:a="http://schemas.openxmlformats.org/drawingml/2006/main">
                  <a:graphicData uri="http://schemas.microsoft.com/office/word/2010/wordprocessingShape">
                    <wps:wsp>
                      <wps:cNvCnPr/>
                      <wps:spPr>
                        <a:xfrm>
                          <a:off x="0" y="0"/>
                          <a:ext cx="0" cy="448574"/>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8CAFD8F" id="Connecteur droit 41" o:spid="_x0000_s1026" style="position:absolute;z-index:251691008;visibility:visible;mso-wrap-style:square;mso-wrap-distance-left:9pt;mso-wrap-distance-top:0;mso-wrap-distance-right:9pt;mso-wrap-distance-bottom:0;mso-position-horizontal:absolute;mso-position-horizontal-relative:text;mso-position-vertical:absolute;mso-position-vertical-relative:text" from="-57.95pt,196.2pt" to="-57.95pt,2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" strokecolor="black [3213]"/>
            </w:pict>
          </mc:Fallback>
        </mc:AlternateContent>
      </w:r>
      <w:r w:rsidR="004B37FB" w:rsidRPr="00976999">
        <w:rPr>
          <w:rFonts w:ascii="Arial" w:hAnsi="Arial" w:cs="Arial"/>
          <w:noProof/>
          <w:sz w:val="22"/>
          <w:szCs w:val="22"/>
        </w:rPr>
        <mc:AlternateContent>
          <mc:Choice Requires="wps">
            <w:drawing>
              <wp:anchor distT="0" distB="0" distL="114300" distR="114300" simplePos="0" relativeHeight="251643904" behindDoc="0" locked="0" layoutInCell="1" allowOverlap="1" wp14:anchorId="6639CB07" wp14:editId="522EABE6">
                <wp:simplePos x="0" y="0"/>
                <wp:positionH relativeFrom="column">
                  <wp:posOffset>-732818</wp:posOffset>
                </wp:positionH>
                <wp:positionV relativeFrom="paragraph">
                  <wp:posOffset>3908591</wp:posOffset>
                </wp:positionV>
                <wp:extent cx="0" cy="397565"/>
                <wp:effectExtent l="0" t="0" r="19050" b="21590"/>
                <wp:wrapNone/>
                <wp:docPr id="37" name="Connecteur droit 37"/>
                <wp:cNvGraphicFramePr/>
                <a:graphic xmlns:a="http://schemas.openxmlformats.org/drawingml/2006/main">
                  <a:graphicData uri="http://schemas.microsoft.com/office/word/2010/wordprocessingShape">
                    <wps:wsp>
                      <wps:cNvCnPr/>
                      <wps:spPr>
                        <a:xfrm>
                          <a:off x="0" y="0"/>
                          <a:ext cx="0" cy="39756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BB8041D" id="Connecteur droit 37" o:spid="_x0000_s1026" style="position:absolute;z-index:251643904;visibility:visible;mso-wrap-style:square;mso-wrap-distance-left:9pt;mso-wrap-distance-top:0;mso-wrap-distance-right:9pt;mso-wrap-distance-bottom:0;mso-position-horizontal:absolute;mso-position-horizontal-relative:text;mso-position-vertical:absolute;mso-position-vertical-relative:text" from="-57.7pt,307.75pt" to="-57.7pt,33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" strokecolor="black [3213]"/>
            </w:pict>
          </mc:Fallback>
        </mc:AlternateContent>
      </w:r>
    </w:p>
    <w:p w14:paraId="6AEB55B0" w14:textId="37517EC7" w:rsidR="00030FAA" w:rsidRPr="00976999" w:rsidRDefault="00B14443" w:rsidP="00030FAA">
      <w:pPr>
        <w:spacing w:line="226" w:lineRule="atLeast"/>
        <w:jc w:val="center"/>
        <w:rPr>
          <w:rFonts w:ascii="Arial" w:hAnsi="Arial" w:cs="Arial"/>
          <w:sz w:val="22"/>
          <w:szCs w:val="22"/>
        </w:rPr>
      </w:pPr>
      <w:r>
        <w:rPr>
          <w:noProof/>
        </w:rPr>
        <w:lastRenderedPageBreak/>
        <w:drawing>
          <wp:anchor distT="0" distB="0" distL="114300" distR="114300" simplePos="0" relativeHeight="251750400" behindDoc="0" locked="0" layoutInCell="1" allowOverlap="1" wp14:anchorId="4C797AAC" wp14:editId="30776992">
            <wp:simplePos x="0" y="0"/>
            <wp:positionH relativeFrom="column">
              <wp:posOffset>85060</wp:posOffset>
            </wp:positionH>
            <wp:positionV relativeFrom="paragraph">
              <wp:posOffset>-641025</wp:posOffset>
            </wp:positionV>
            <wp:extent cx="1235710" cy="637540"/>
            <wp:effectExtent l="0" t="0" r="0" b="0"/>
            <wp:wrapNone/>
            <wp:docPr id="117" name="Imag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 18"/>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235710" cy="637540"/>
                    </a:xfrm>
                    <a:prstGeom prst="rect">
                      <a:avLst/>
                    </a:prstGeom>
                  </pic:spPr>
                </pic:pic>
              </a:graphicData>
            </a:graphic>
            <wp14:sizeRelH relativeFrom="margin">
              <wp14:pctWidth>0</wp14:pctWidth>
            </wp14:sizeRelH>
            <wp14:sizeRelV relativeFrom="margin">
              <wp14:pctHeight>0</wp14:pctHeight>
            </wp14:sizeRelV>
          </wp:anchor>
        </w:drawing>
      </w:r>
      <w:r w:rsidR="00322571">
        <w:rPr>
          <w:noProof/>
        </w:rPr>
        <w:drawing>
          <wp:anchor distT="0" distB="0" distL="114300" distR="114300" simplePos="0" relativeHeight="251743232" behindDoc="0" locked="0" layoutInCell="1" allowOverlap="1" wp14:anchorId="2251DF15" wp14:editId="4FD34232">
            <wp:simplePos x="0" y="0"/>
            <wp:positionH relativeFrom="column">
              <wp:posOffset>9175897</wp:posOffset>
            </wp:positionH>
            <wp:positionV relativeFrom="paragraph">
              <wp:posOffset>-474980</wp:posOffset>
            </wp:positionV>
            <wp:extent cx="682625" cy="474980"/>
            <wp:effectExtent l="0" t="0" r="3175" b="1270"/>
            <wp:wrapNone/>
            <wp:docPr id="83" name="Image 83"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Image 75" descr="Une image contenant texte&#10;&#10;Description générée automatiquement"/>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682625" cy="474980"/>
                    </a:xfrm>
                    <a:prstGeom prst="rect">
                      <a:avLst/>
                    </a:prstGeom>
                  </pic:spPr>
                </pic:pic>
              </a:graphicData>
            </a:graphic>
            <wp14:sizeRelH relativeFrom="margin">
              <wp14:pctWidth>0</wp14:pctWidth>
            </wp14:sizeRelH>
            <wp14:sizeRelV relativeFrom="margin">
              <wp14:pctHeight>0</wp14:pctHeight>
            </wp14:sizeRelV>
          </wp:anchor>
        </w:drawing>
      </w:r>
      <w:r w:rsidR="00030FAA" w:rsidRPr="00976999">
        <w:rPr>
          <w:rFonts w:ascii="Arial" w:hAnsi="Arial" w:cs="Arial"/>
          <w:sz w:val="22"/>
          <w:szCs w:val="22"/>
        </w:rPr>
        <w:t>Annexe 1 – Tableau d’agrément</w:t>
      </w:r>
      <w:r w:rsidR="00AF074D" w:rsidRPr="00976999">
        <w:rPr>
          <w:rFonts w:ascii="Arial" w:hAnsi="Arial" w:cs="Arial"/>
          <w:sz w:val="22"/>
          <w:szCs w:val="22"/>
        </w:rPr>
        <w:t xml:space="preserve"> </w:t>
      </w:r>
      <w:r w:rsidR="003B7603" w:rsidRPr="00976999">
        <w:rPr>
          <w:rFonts w:ascii="Arial" w:hAnsi="Arial" w:cs="Arial"/>
          <w:sz w:val="22"/>
          <w:szCs w:val="22"/>
        </w:rPr>
        <w:t>à</w:t>
      </w:r>
      <w:r w:rsidR="00AF074D" w:rsidRPr="00976999">
        <w:rPr>
          <w:rFonts w:ascii="Arial" w:hAnsi="Arial" w:cs="Arial"/>
          <w:sz w:val="22"/>
          <w:szCs w:val="22"/>
        </w:rPr>
        <w:t xml:space="preserve"> </w:t>
      </w:r>
      <w:r w:rsidR="003B7603" w:rsidRPr="00976999">
        <w:rPr>
          <w:rFonts w:ascii="Arial" w:hAnsi="Arial" w:cs="Arial"/>
          <w:sz w:val="22"/>
          <w:szCs w:val="22"/>
        </w:rPr>
        <w:t>renseigner</w:t>
      </w:r>
      <w:r w:rsidR="00030FAA" w:rsidRPr="00976999">
        <w:rPr>
          <w:rFonts w:ascii="Arial" w:hAnsi="Arial" w:cs="Arial"/>
          <w:sz w:val="22"/>
          <w:szCs w:val="22"/>
        </w:rPr>
        <w:t xml:space="preserve"> pour un organisme </w:t>
      </w:r>
      <w:r w:rsidR="00963160" w:rsidRPr="00976999">
        <w:rPr>
          <w:rFonts w:ascii="Arial" w:hAnsi="Arial" w:cs="Arial"/>
          <w:sz w:val="22"/>
          <w:szCs w:val="22"/>
        </w:rPr>
        <w:t>Partie</w:t>
      </w:r>
      <w:r w:rsidR="00A56972" w:rsidRPr="00976999">
        <w:rPr>
          <w:rFonts w:ascii="Arial" w:hAnsi="Arial" w:cs="Arial"/>
          <w:sz w:val="22"/>
          <w:szCs w:val="22"/>
        </w:rPr>
        <w:t>-</w:t>
      </w:r>
      <w:r w:rsidR="00030FAA" w:rsidRPr="00976999">
        <w:rPr>
          <w:rFonts w:ascii="Arial" w:hAnsi="Arial" w:cs="Arial"/>
          <w:sz w:val="22"/>
          <w:szCs w:val="22"/>
        </w:rPr>
        <w:t>CAO</w:t>
      </w:r>
    </w:p>
    <w:p w14:paraId="61433586" w14:textId="77777777" w:rsidR="00030FAA" w:rsidRPr="00976999" w:rsidRDefault="00030FAA" w:rsidP="00252BBF">
      <w:pPr>
        <w:spacing w:line="226" w:lineRule="atLeast"/>
        <w:jc w:val="both"/>
        <w:rPr>
          <w:rFonts w:ascii="Arial" w:hAnsi="Arial" w:cs="Arial"/>
          <w:sz w:val="22"/>
          <w:szCs w:val="22"/>
        </w:rPr>
      </w:pPr>
    </w:p>
    <w:tbl>
      <w:tblPr>
        <w:tblW w:w="158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1559"/>
        <w:gridCol w:w="1701"/>
        <w:gridCol w:w="3260"/>
        <w:gridCol w:w="2693"/>
        <w:gridCol w:w="1985"/>
        <w:gridCol w:w="1559"/>
        <w:gridCol w:w="1559"/>
      </w:tblGrid>
      <w:tr w:rsidR="00976999" w:rsidRPr="00976999" w14:paraId="63F42916" w14:textId="77777777" w:rsidTr="00255203">
        <w:trPr>
          <w:trHeight w:hRule="exact" w:val="454"/>
        </w:trPr>
        <w:tc>
          <w:tcPr>
            <w:tcW w:w="15842" w:type="dxa"/>
            <w:gridSpan w:val="8"/>
            <w:tcBorders>
              <w:top w:val="single" w:sz="4" w:space="0" w:color="auto"/>
              <w:left w:val="single" w:sz="4" w:space="0" w:color="auto"/>
              <w:bottom w:val="single" w:sz="4" w:space="0" w:color="auto"/>
              <w:right w:val="single" w:sz="4" w:space="0" w:color="auto"/>
            </w:tcBorders>
            <w:vAlign w:val="center"/>
          </w:tcPr>
          <w:p w14:paraId="6A6947CB" w14:textId="77777777" w:rsidR="00030FAA" w:rsidRPr="00976999" w:rsidRDefault="00030FAA" w:rsidP="00AF074D">
            <w:pPr>
              <w:tabs>
                <w:tab w:val="left" w:pos="1101"/>
                <w:tab w:val="left" w:pos="2660"/>
                <w:tab w:val="left" w:pos="4786"/>
                <w:tab w:val="left" w:pos="6771"/>
                <w:tab w:val="left" w:pos="8458"/>
              </w:tabs>
              <w:overflowPunct w:val="0"/>
              <w:autoSpaceDE w:val="0"/>
              <w:autoSpaceDN w:val="0"/>
              <w:adjustRightInd w:val="0"/>
              <w:jc w:val="center"/>
              <w:textAlignment w:val="baseline"/>
              <w:rPr>
                <w:rFonts w:ascii="Arial" w:hAnsi="Arial" w:cs="Arial"/>
                <w:szCs w:val="22"/>
              </w:rPr>
            </w:pPr>
            <w:r w:rsidRPr="00976999">
              <w:rPr>
                <w:rFonts w:ascii="Arial" w:hAnsi="Arial" w:cs="Arial"/>
                <w:b/>
                <w:bCs/>
                <w:sz w:val="28"/>
                <w:szCs w:val="28"/>
              </w:rPr>
              <w:t xml:space="preserve">Domaine d’activité </w:t>
            </w:r>
            <w:r w:rsidR="00963160" w:rsidRPr="00976999">
              <w:rPr>
                <w:rFonts w:ascii="Arial" w:hAnsi="Arial" w:cs="Arial"/>
                <w:b/>
                <w:bCs/>
                <w:sz w:val="28"/>
                <w:szCs w:val="28"/>
              </w:rPr>
              <w:t>maintenance aéronef</w:t>
            </w:r>
            <w:r w:rsidR="00591D47" w:rsidRPr="00976999">
              <w:rPr>
                <w:rFonts w:ascii="Arial" w:hAnsi="Arial" w:cs="Arial"/>
                <w:b/>
                <w:bCs/>
                <w:sz w:val="28"/>
                <w:szCs w:val="28"/>
              </w:rPr>
              <w:t xml:space="preserve"> (Partie-CAO)</w:t>
            </w:r>
          </w:p>
        </w:tc>
      </w:tr>
      <w:tr w:rsidR="00976999" w:rsidRPr="00976999" w14:paraId="2A8F92E5" w14:textId="77777777" w:rsidTr="00255203">
        <w:trPr>
          <w:trHeight w:val="284"/>
        </w:trPr>
        <w:tc>
          <w:tcPr>
            <w:tcW w:w="15842" w:type="dxa"/>
            <w:gridSpan w:val="8"/>
            <w:tcBorders>
              <w:top w:val="single" w:sz="4" w:space="0" w:color="auto"/>
              <w:left w:val="single" w:sz="4" w:space="0" w:color="auto"/>
              <w:bottom w:val="single" w:sz="4" w:space="0" w:color="auto"/>
              <w:right w:val="single" w:sz="4" w:space="0" w:color="auto"/>
            </w:tcBorders>
          </w:tcPr>
          <w:p w14:paraId="28D911E0" w14:textId="77777777" w:rsidR="0093189B" w:rsidRPr="00976999" w:rsidRDefault="0093189B" w:rsidP="00030FAA">
            <w:pPr>
              <w:overflowPunct w:val="0"/>
              <w:autoSpaceDE w:val="0"/>
              <w:autoSpaceDN w:val="0"/>
              <w:adjustRightInd w:val="0"/>
              <w:jc w:val="both"/>
              <w:textAlignment w:val="baseline"/>
              <w:rPr>
                <w:rFonts w:ascii="Arial" w:hAnsi="Arial" w:cs="Arial"/>
                <w:b/>
              </w:rPr>
            </w:pPr>
            <w:r w:rsidRPr="00976999">
              <w:rPr>
                <w:rFonts w:ascii="Arial" w:hAnsi="Arial" w:cs="Arial"/>
                <w:b/>
              </w:rPr>
              <w:t xml:space="preserve">SITE DE </w:t>
            </w:r>
            <w:r w:rsidRPr="00976999">
              <w:rPr>
                <w:rFonts w:ascii="Arial" w:hAnsi="Arial" w:cs="Arial"/>
                <w:b/>
                <w:shd w:val="clear" w:color="auto" w:fill="D9D9D9"/>
              </w:rPr>
              <w:t xml:space="preserve">nom du site </w:t>
            </w:r>
            <w:r w:rsidRPr="00976999">
              <w:rPr>
                <w:rFonts w:ascii="Arial" w:hAnsi="Arial" w:cs="Arial"/>
                <w:i/>
                <w:shd w:val="clear" w:color="auto" w:fill="D9D9D9"/>
              </w:rPr>
              <w:t>(le domaine d’activité doit être donné pour chaque site)</w:t>
            </w:r>
          </w:p>
        </w:tc>
      </w:tr>
      <w:tr w:rsidR="00976999" w:rsidRPr="00976999" w14:paraId="394399C7" w14:textId="77777777" w:rsidTr="00255203">
        <w:tc>
          <w:tcPr>
            <w:tcW w:w="1526" w:type="dxa"/>
            <w:tcBorders>
              <w:top w:val="single" w:sz="4" w:space="0" w:color="auto"/>
              <w:left w:val="single" w:sz="4" w:space="0" w:color="auto"/>
              <w:bottom w:val="single" w:sz="4" w:space="0" w:color="auto"/>
              <w:right w:val="single" w:sz="4" w:space="0" w:color="auto"/>
            </w:tcBorders>
            <w:vAlign w:val="center"/>
          </w:tcPr>
          <w:p w14:paraId="610330D5" w14:textId="77777777" w:rsidR="00030FAA" w:rsidRPr="00976999" w:rsidRDefault="00030FAA" w:rsidP="00030FAA">
            <w:pPr>
              <w:overflowPunct w:val="0"/>
              <w:autoSpaceDE w:val="0"/>
              <w:autoSpaceDN w:val="0"/>
              <w:adjustRightInd w:val="0"/>
              <w:jc w:val="center"/>
              <w:textAlignment w:val="baseline"/>
              <w:rPr>
                <w:rFonts w:ascii="Arial" w:hAnsi="Arial" w:cs="Arial"/>
                <w:b/>
                <w:bCs/>
                <w:sz w:val="18"/>
                <w:szCs w:val="18"/>
              </w:rPr>
            </w:pPr>
            <w:r w:rsidRPr="00976999">
              <w:rPr>
                <w:rFonts w:ascii="Arial" w:hAnsi="Arial" w:cs="Arial"/>
                <w:b/>
                <w:bCs/>
                <w:sz w:val="18"/>
                <w:szCs w:val="18"/>
              </w:rPr>
              <w:t>Catégorie d'aéronef</w:t>
            </w:r>
          </w:p>
        </w:tc>
        <w:tc>
          <w:tcPr>
            <w:tcW w:w="1559" w:type="dxa"/>
            <w:tcBorders>
              <w:top w:val="single" w:sz="4" w:space="0" w:color="auto"/>
              <w:left w:val="single" w:sz="4" w:space="0" w:color="auto"/>
              <w:bottom w:val="single" w:sz="4" w:space="0" w:color="auto"/>
              <w:right w:val="single" w:sz="4" w:space="0" w:color="auto"/>
            </w:tcBorders>
            <w:vAlign w:val="center"/>
          </w:tcPr>
          <w:p w14:paraId="52754CD2" w14:textId="77777777" w:rsidR="00030FAA" w:rsidRPr="00976999" w:rsidRDefault="00030FAA" w:rsidP="00030FAA">
            <w:pPr>
              <w:overflowPunct w:val="0"/>
              <w:autoSpaceDE w:val="0"/>
              <w:autoSpaceDN w:val="0"/>
              <w:adjustRightInd w:val="0"/>
              <w:jc w:val="center"/>
              <w:textAlignment w:val="baseline"/>
              <w:rPr>
                <w:rFonts w:ascii="Arial" w:hAnsi="Arial" w:cs="Arial"/>
                <w:b/>
                <w:bCs/>
                <w:sz w:val="18"/>
                <w:szCs w:val="18"/>
              </w:rPr>
            </w:pPr>
            <w:r w:rsidRPr="00976999">
              <w:rPr>
                <w:rFonts w:ascii="Arial" w:hAnsi="Arial" w:cs="Arial"/>
                <w:b/>
                <w:sz w:val="18"/>
              </w:rPr>
              <w:t>Applicabilité</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910EE46" w14:textId="77777777" w:rsidR="00030FAA" w:rsidRPr="00976999" w:rsidRDefault="00030FAA" w:rsidP="00030FAA">
            <w:pPr>
              <w:overflowPunct w:val="0"/>
              <w:autoSpaceDE w:val="0"/>
              <w:autoSpaceDN w:val="0"/>
              <w:adjustRightInd w:val="0"/>
              <w:jc w:val="center"/>
              <w:textAlignment w:val="baseline"/>
              <w:rPr>
                <w:rFonts w:ascii="Arial" w:hAnsi="Arial" w:cs="Arial"/>
                <w:b/>
                <w:bCs/>
                <w:sz w:val="18"/>
                <w:szCs w:val="18"/>
              </w:rPr>
            </w:pPr>
            <w:r w:rsidRPr="00976999">
              <w:rPr>
                <w:rFonts w:ascii="Arial" w:hAnsi="Arial" w:cs="Arial"/>
                <w:b/>
                <w:bCs/>
                <w:sz w:val="18"/>
                <w:szCs w:val="18"/>
              </w:rPr>
              <w:t>Détenteur du certificat de type</w:t>
            </w:r>
          </w:p>
        </w:tc>
        <w:tc>
          <w:tcPr>
            <w:tcW w:w="3260" w:type="dxa"/>
            <w:tcBorders>
              <w:top w:val="single" w:sz="4" w:space="0" w:color="auto"/>
              <w:left w:val="single" w:sz="4" w:space="0" w:color="auto"/>
              <w:bottom w:val="single" w:sz="4" w:space="0" w:color="auto"/>
              <w:right w:val="single" w:sz="4" w:space="0" w:color="auto"/>
            </w:tcBorders>
            <w:vAlign w:val="center"/>
            <w:hideMark/>
          </w:tcPr>
          <w:p w14:paraId="1991F967" w14:textId="77777777" w:rsidR="00030FAA" w:rsidRPr="00976999" w:rsidRDefault="00030FAA" w:rsidP="00030FAA">
            <w:pPr>
              <w:overflowPunct w:val="0"/>
              <w:autoSpaceDE w:val="0"/>
              <w:autoSpaceDN w:val="0"/>
              <w:adjustRightInd w:val="0"/>
              <w:jc w:val="center"/>
              <w:textAlignment w:val="baseline"/>
              <w:rPr>
                <w:rFonts w:ascii="Arial" w:hAnsi="Arial" w:cs="Arial"/>
                <w:b/>
                <w:bCs/>
                <w:sz w:val="18"/>
                <w:szCs w:val="18"/>
              </w:rPr>
            </w:pPr>
            <w:r w:rsidRPr="00976999">
              <w:rPr>
                <w:rFonts w:ascii="Arial" w:hAnsi="Arial" w:cs="Arial"/>
                <w:b/>
                <w:bCs/>
                <w:sz w:val="18"/>
                <w:szCs w:val="18"/>
              </w:rPr>
              <w:t>Type</w:t>
            </w:r>
          </w:p>
        </w:tc>
        <w:tc>
          <w:tcPr>
            <w:tcW w:w="2693" w:type="dxa"/>
            <w:tcBorders>
              <w:top w:val="single" w:sz="4" w:space="0" w:color="auto"/>
              <w:left w:val="single" w:sz="4" w:space="0" w:color="auto"/>
              <w:bottom w:val="single" w:sz="4" w:space="0" w:color="auto"/>
              <w:right w:val="single" w:sz="4" w:space="0" w:color="auto"/>
            </w:tcBorders>
            <w:vAlign w:val="center"/>
            <w:hideMark/>
          </w:tcPr>
          <w:p w14:paraId="1019B592" w14:textId="77777777" w:rsidR="00030FAA" w:rsidRPr="00976999" w:rsidRDefault="00030FAA" w:rsidP="00030FAA">
            <w:pPr>
              <w:overflowPunct w:val="0"/>
              <w:autoSpaceDE w:val="0"/>
              <w:autoSpaceDN w:val="0"/>
              <w:adjustRightInd w:val="0"/>
              <w:jc w:val="center"/>
              <w:textAlignment w:val="baseline"/>
              <w:rPr>
                <w:rFonts w:ascii="Arial" w:hAnsi="Arial" w:cs="Arial"/>
                <w:b/>
                <w:bCs/>
                <w:sz w:val="18"/>
                <w:szCs w:val="18"/>
              </w:rPr>
            </w:pPr>
            <w:r w:rsidRPr="00976999">
              <w:rPr>
                <w:rFonts w:ascii="Arial" w:hAnsi="Arial" w:cs="Arial"/>
                <w:b/>
                <w:bCs/>
                <w:sz w:val="18"/>
                <w:szCs w:val="18"/>
              </w:rPr>
              <w:t>Modèles</w:t>
            </w:r>
          </w:p>
        </w:tc>
        <w:tc>
          <w:tcPr>
            <w:tcW w:w="1985" w:type="dxa"/>
            <w:tcBorders>
              <w:top w:val="single" w:sz="4" w:space="0" w:color="auto"/>
              <w:left w:val="single" w:sz="4" w:space="0" w:color="auto"/>
              <w:bottom w:val="single" w:sz="4" w:space="0" w:color="auto"/>
              <w:right w:val="single" w:sz="4" w:space="0" w:color="auto"/>
            </w:tcBorders>
            <w:vAlign w:val="center"/>
          </w:tcPr>
          <w:p w14:paraId="45574AA6" w14:textId="77777777" w:rsidR="00030FAA" w:rsidRPr="00976999" w:rsidRDefault="00030FAA" w:rsidP="00030FAA">
            <w:pPr>
              <w:overflowPunct w:val="0"/>
              <w:autoSpaceDE w:val="0"/>
              <w:autoSpaceDN w:val="0"/>
              <w:adjustRightInd w:val="0"/>
              <w:jc w:val="center"/>
              <w:textAlignment w:val="baseline"/>
              <w:rPr>
                <w:rFonts w:ascii="Arial" w:hAnsi="Arial" w:cs="Arial"/>
                <w:b/>
                <w:bCs/>
                <w:sz w:val="18"/>
                <w:szCs w:val="18"/>
              </w:rPr>
            </w:pPr>
            <w:r w:rsidRPr="00976999">
              <w:rPr>
                <w:rFonts w:ascii="Arial" w:hAnsi="Arial" w:cs="Arial"/>
                <w:b/>
                <w:bCs/>
                <w:sz w:val="18"/>
                <w:szCs w:val="18"/>
              </w:rPr>
              <w:t>Type de motorisation (Turbine et/ou piston)</w:t>
            </w:r>
          </w:p>
        </w:tc>
        <w:tc>
          <w:tcPr>
            <w:tcW w:w="1559" w:type="dxa"/>
            <w:tcBorders>
              <w:top w:val="single" w:sz="4" w:space="0" w:color="auto"/>
              <w:left w:val="single" w:sz="4" w:space="0" w:color="auto"/>
              <w:bottom w:val="single" w:sz="4" w:space="0" w:color="auto"/>
              <w:right w:val="single" w:sz="4" w:space="0" w:color="auto"/>
            </w:tcBorders>
            <w:vAlign w:val="center"/>
          </w:tcPr>
          <w:p w14:paraId="40D7AD61" w14:textId="77777777" w:rsidR="00030FAA" w:rsidRPr="00976999" w:rsidRDefault="00030FAA" w:rsidP="00030FAA">
            <w:pPr>
              <w:overflowPunct w:val="0"/>
              <w:autoSpaceDE w:val="0"/>
              <w:autoSpaceDN w:val="0"/>
              <w:adjustRightInd w:val="0"/>
              <w:jc w:val="center"/>
              <w:textAlignment w:val="baseline"/>
              <w:rPr>
                <w:rFonts w:ascii="Arial" w:hAnsi="Arial" w:cs="Arial"/>
                <w:b/>
                <w:bCs/>
                <w:sz w:val="18"/>
                <w:szCs w:val="18"/>
              </w:rPr>
            </w:pPr>
            <w:r w:rsidRPr="00976999">
              <w:rPr>
                <w:rFonts w:ascii="Arial" w:hAnsi="Arial" w:cs="Arial"/>
                <w:b/>
                <w:bCs/>
                <w:sz w:val="18"/>
                <w:szCs w:val="18"/>
              </w:rPr>
              <w:t>Délivrance de CEN 15c</w:t>
            </w:r>
          </w:p>
        </w:tc>
        <w:tc>
          <w:tcPr>
            <w:tcW w:w="1559" w:type="dxa"/>
            <w:tcBorders>
              <w:top w:val="single" w:sz="4" w:space="0" w:color="auto"/>
              <w:left w:val="single" w:sz="4" w:space="0" w:color="auto"/>
              <w:bottom w:val="single" w:sz="4" w:space="0" w:color="auto"/>
              <w:right w:val="single" w:sz="4" w:space="0" w:color="auto"/>
            </w:tcBorders>
            <w:vAlign w:val="center"/>
          </w:tcPr>
          <w:p w14:paraId="2D232B5F" w14:textId="77777777" w:rsidR="00030FAA" w:rsidRPr="00976999" w:rsidRDefault="00030FAA" w:rsidP="00030FAA">
            <w:pPr>
              <w:overflowPunct w:val="0"/>
              <w:autoSpaceDE w:val="0"/>
              <w:autoSpaceDN w:val="0"/>
              <w:adjustRightInd w:val="0"/>
              <w:jc w:val="center"/>
              <w:textAlignment w:val="baseline"/>
              <w:rPr>
                <w:rFonts w:ascii="Arial" w:hAnsi="Arial" w:cs="Arial"/>
                <w:b/>
                <w:bCs/>
                <w:sz w:val="18"/>
                <w:szCs w:val="18"/>
              </w:rPr>
            </w:pPr>
            <w:r w:rsidRPr="00976999">
              <w:rPr>
                <w:rFonts w:ascii="Arial" w:hAnsi="Arial" w:cs="Arial"/>
                <w:b/>
                <w:bCs/>
                <w:sz w:val="18"/>
                <w:szCs w:val="18"/>
              </w:rPr>
              <w:t>Délivrance de Laissez passer</w:t>
            </w:r>
          </w:p>
        </w:tc>
      </w:tr>
      <w:tr w:rsidR="00976999" w:rsidRPr="00976999" w14:paraId="1FD41867" w14:textId="77777777" w:rsidTr="00255203">
        <w:trPr>
          <w:trHeight w:hRule="exact" w:val="624"/>
        </w:trPr>
        <w:tc>
          <w:tcPr>
            <w:tcW w:w="1526" w:type="dxa"/>
            <w:tcBorders>
              <w:top w:val="single" w:sz="4" w:space="0" w:color="auto"/>
              <w:left w:val="single" w:sz="4" w:space="0" w:color="auto"/>
              <w:right w:val="single" w:sz="4" w:space="0" w:color="auto"/>
            </w:tcBorders>
            <w:vAlign w:val="center"/>
          </w:tcPr>
          <w:p w14:paraId="716F3EF5" w14:textId="77777777" w:rsidR="00030FAA" w:rsidRPr="00976999" w:rsidRDefault="00030FAA" w:rsidP="00030FAA">
            <w:pPr>
              <w:overflowPunct w:val="0"/>
              <w:autoSpaceDE w:val="0"/>
              <w:autoSpaceDN w:val="0"/>
              <w:adjustRightInd w:val="0"/>
              <w:textAlignment w:val="baseline"/>
              <w:rPr>
                <w:rFonts w:ascii="Arial" w:hAnsi="Arial" w:cs="Arial"/>
                <w:sz w:val="18"/>
                <w:szCs w:val="18"/>
              </w:rPr>
            </w:pPr>
            <w:r w:rsidRPr="00976999">
              <w:rPr>
                <w:rFonts w:ascii="Arial" w:hAnsi="Arial" w:cs="Arial"/>
                <w:sz w:val="18"/>
                <w:szCs w:val="18"/>
              </w:rPr>
              <w:t>Avions non-light</w:t>
            </w:r>
          </w:p>
        </w:tc>
        <w:tc>
          <w:tcPr>
            <w:tcW w:w="1559" w:type="dxa"/>
            <w:tcBorders>
              <w:top w:val="single" w:sz="4" w:space="0" w:color="auto"/>
              <w:left w:val="single" w:sz="4" w:space="0" w:color="auto"/>
              <w:bottom w:val="single" w:sz="4" w:space="0" w:color="auto"/>
              <w:right w:val="single" w:sz="4" w:space="0" w:color="auto"/>
              <w:tl2br w:val="nil"/>
              <w:tr2bl w:val="nil"/>
            </w:tcBorders>
            <w:vAlign w:val="center"/>
          </w:tcPr>
          <w:p w14:paraId="53CF2AC6" w14:textId="77777777" w:rsidR="00030FAA" w:rsidRPr="00976999" w:rsidRDefault="00EC7D64" w:rsidP="004F41BF">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00030FAA" w:rsidRPr="00976999">
              <w:rPr>
                <w:rFonts w:ascii="Arial" w:hAnsi="Arial" w:cs="Arial"/>
                <w:sz w:val="16"/>
                <w:szCs w:val="18"/>
              </w:rPr>
              <w:t>Applicable</w:t>
            </w:r>
          </w:p>
          <w:p w14:paraId="4DA8CBD0" w14:textId="77777777" w:rsidR="00030FAA" w:rsidRPr="00976999" w:rsidRDefault="00030FAA" w:rsidP="004F41BF">
            <w:pPr>
              <w:overflowPunct w:val="0"/>
              <w:autoSpaceDE w:val="0"/>
              <w:autoSpaceDN w:val="0"/>
              <w:adjustRightInd w:val="0"/>
              <w:textAlignment w:val="baseline"/>
              <w:rPr>
                <w:rFonts w:ascii="Arial" w:hAnsi="Arial" w:cs="Arial"/>
                <w:sz w:val="16"/>
                <w:szCs w:val="16"/>
              </w:rPr>
            </w:pPr>
          </w:p>
          <w:p w14:paraId="5F9FDB41" w14:textId="77777777" w:rsidR="00030FAA" w:rsidRPr="00976999" w:rsidRDefault="00EC7D64" w:rsidP="004F41BF">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00255203" w:rsidRPr="00976999">
              <w:rPr>
                <w:rFonts w:ascii="Arial" w:hAnsi="Arial" w:cs="Arial"/>
                <w:sz w:val="16"/>
                <w:szCs w:val="18"/>
              </w:rPr>
              <w:t xml:space="preserve"> </w:t>
            </w:r>
            <w:r w:rsidR="00030FAA" w:rsidRPr="00976999">
              <w:rPr>
                <w:rFonts w:ascii="Arial" w:hAnsi="Arial" w:cs="Arial"/>
                <w:sz w:val="16"/>
                <w:szCs w:val="18"/>
              </w:rPr>
              <w:t>Non- applicable</w:t>
            </w:r>
          </w:p>
        </w:tc>
        <w:tc>
          <w:tcPr>
            <w:tcW w:w="1701" w:type="dxa"/>
            <w:tcBorders>
              <w:top w:val="single" w:sz="4" w:space="0" w:color="auto"/>
              <w:left w:val="single" w:sz="4" w:space="0" w:color="auto"/>
              <w:bottom w:val="single" w:sz="4" w:space="0" w:color="auto"/>
              <w:right w:val="single" w:sz="4" w:space="0" w:color="auto"/>
            </w:tcBorders>
            <w:vAlign w:val="center"/>
          </w:tcPr>
          <w:p w14:paraId="12AB2DA6" w14:textId="77777777" w:rsidR="00030FAA" w:rsidRPr="00976999" w:rsidRDefault="00030FAA" w:rsidP="00030FAA">
            <w:pPr>
              <w:overflowPunct w:val="0"/>
              <w:autoSpaceDE w:val="0"/>
              <w:autoSpaceDN w:val="0"/>
              <w:adjustRightInd w:val="0"/>
              <w:jc w:val="both"/>
              <w:textAlignment w:val="baseline"/>
              <w:rPr>
                <w:rFonts w:ascii="Arial" w:hAnsi="Arial" w:cs="Arial"/>
                <w:sz w:val="18"/>
                <w:szCs w:val="18"/>
              </w:rPr>
            </w:pPr>
          </w:p>
        </w:tc>
        <w:tc>
          <w:tcPr>
            <w:tcW w:w="3260" w:type="dxa"/>
            <w:tcBorders>
              <w:top w:val="single" w:sz="4" w:space="0" w:color="auto"/>
              <w:left w:val="single" w:sz="4" w:space="0" w:color="auto"/>
              <w:bottom w:val="single" w:sz="4" w:space="0" w:color="auto"/>
              <w:right w:val="single" w:sz="4" w:space="0" w:color="auto"/>
            </w:tcBorders>
            <w:vAlign w:val="center"/>
          </w:tcPr>
          <w:p w14:paraId="4C02F566" w14:textId="77777777" w:rsidR="00030FAA" w:rsidRPr="00976999" w:rsidRDefault="00030FAA" w:rsidP="00030FAA">
            <w:pPr>
              <w:overflowPunct w:val="0"/>
              <w:autoSpaceDE w:val="0"/>
              <w:autoSpaceDN w:val="0"/>
              <w:adjustRightInd w:val="0"/>
              <w:jc w:val="both"/>
              <w:textAlignment w:val="baseline"/>
              <w:rPr>
                <w:rFonts w:ascii="Arial" w:hAnsi="Arial" w:cs="Arial"/>
                <w:sz w:val="18"/>
                <w:szCs w:val="18"/>
              </w:rPr>
            </w:pPr>
          </w:p>
        </w:tc>
        <w:tc>
          <w:tcPr>
            <w:tcW w:w="2693" w:type="dxa"/>
            <w:tcBorders>
              <w:top w:val="single" w:sz="4" w:space="0" w:color="auto"/>
              <w:left w:val="single" w:sz="4" w:space="0" w:color="auto"/>
              <w:bottom w:val="single" w:sz="4" w:space="0" w:color="auto"/>
              <w:right w:val="single" w:sz="4" w:space="0" w:color="auto"/>
            </w:tcBorders>
            <w:vAlign w:val="center"/>
          </w:tcPr>
          <w:p w14:paraId="288D1775" w14:textId="77777777" w:rsidR="00030FAA" w:rsidRPr="00976999" w:rsidRDefault="00030FAA" w:rsidP="00030FAA">
            <w:pPr>
              <w:overflowPunct w:val="0"/>
              <w:autoSpaceDE w:val="0"/>
              <w:autoSpaceDN w:val="0"/>
              <w:adjustRightInd w:val="0"/>
              <w:jc w:val="both"/>
              <w:textAlignment w:val="baseline"/>
              <w:rPr>
                <w:rFonts w:ascii="Arial" w:hAnsi="Arial" w:cs="Arial"/>
                <w:sz w:val="18"/>
                <w:szCs w:val="18"/>
              </w:rPr>
            </w:pPr>
          </w:p>
        </w:tc>
        <w:tc>
          <w:tcPr>
            <w:tcW w:w="1985"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47C9AF55" w14:textId="77777777" w:rsidR="00030FAA" w:rsidRPr="00976999" w:rsidRDefault="00030FAA" w:rsidP="00030FAA">
            <w:pPr>
              <w:overflowPunct w:val="0"/>
              <w:autoSpaceDE w:val="0"/>
              <w:autoSpaceDN w:val="0"/>
              <w:adjustRightInd w:val="0"/>
              <w:jc w:val="both"/>
              <w:textAlignment w:val="baseline"/>
              <w:rPr>
                <w:rFonts w:ascii="Arial" w:hAnsi="Arial" w:cs="Arial"/>
                <w:sz w:val="16"/>
                <w:szCs w:val="16"/>
              </w:rPr>
            </w:pPr>
          </w:p>
        </w:tc>
        <w:tc>
          <w:tcPr>
            <w:tcW w:w="1559"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1F5822D4" w14:textId="77777777" w:rsidR="00030FAA" w:rsidRPr="00976999" w:rsidRDefault="00030FAA" w:rsidP="00030FAA">
            <w:pPr>
              <w:overflowPunct w:val="0"/>
              <w:autoSpaceDE w:val="0"/>
              <w:autoSpaceDN w:val="0"/>
              <w:adjustRightInd w:val="0"/>
              <w:jc w:val="both"/>
              <w:textAlignment w:val="baseline"/>
              <w:rPr>
                <w:rFonts w:ascii="Arial" w:hAnsi="Arial" w:cs="Arial"/>
                <w:sz w:val="16"/>
                <w:szCs w:val="16"/>
              </w:rPr>
            </w:pPr>
          </w:p>
        </w:tc>
        <w:tc>
          <w:tcPr>
            <w:tcW w:w="1559"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133CD56B" w14:textId="77777777" w:rsidR="00030FAA" w:rsidRPr="00976999" w:rsidRDefault="00030FAA" w:rsidP="00030FAA">
            <w:pPr>
              <w:overflowPunct w:val="0"/>
              <w:autoSpaceDE w:val="0"/>
              <w:autoSpaceDN w:val="0"/>
              <w:adjustRightInd w:val="0"/>
              <w:jc w:val="both"/>
              <w:textAlignment w:val="baseline"/>
              <w:rPr>
                <w:rFonts w:ascii="Arial" w:hAnsi="Arial" w:cs="Arial"/>
                <w:sz w:val="16"/>
                <w:szCs w:val="16"/>
              </w:rPr>
            </w:pPr>
          </w:p>
        </w:tc>
      </w:tr>
      <w:tr w:rsidR="00976999" w:rsidRPr="00976999" w14:paraId="3B77E207" w14:textId="77777777" w:rsidTr="00255203">
        <w:trPr>
          <w:trHeight w:val="977"/>
        </w:trPr>
        <w:tc>
          <w:tcPr>
            <w:tcW w:w="1526" w:type="dxa"/>
            <w:tcBorders>
              <w:top w:val="single" w:sz="4" w:space="0" w:color="auto"/>
              <w:left w:val="single" w:sz="4" w:space="0" w:color="auto"/>
              <w:right w:val="single" w:sz="4" w:space="0" w:color="auto"/>
            </w:tcBorders>
            <w:vAlign w:val="center"/>
          </w:tcPr>
          <w:p w14:paraId="26B8F98B" w14:textId="77777777" w:rsidR="00EC7D64" w:rsidRPr="00976999" w:rsidRDefault="00EC7D64" w:rsidP="00030FAA">
            <w:pPr>
              <w:overflowPunct w:val="0"/>
              <w:autoSpaceDE w:val="0"/>
              <w:autoSpaceDN w:val="0"/>
              <w:adjustRightInd w:val="0"/>
              <w:textAlignment w:val="baseline"/>
              <w:rPr>
                <w:rFonts w:ascii="Arial" w:hAnsi="Arial" w:cs="Arial"/>
                <w:sz w:val="18"/>
                <w:szCs w:val="18"/>
              </w:rPr>
            </w:pPr>
            <w:r w:rsidRPr="00976999">
              <w:rPr>
                <w:rFonts w:ascii="Arial" w:hAnsi="Arial" w:cs="Arial"/>
                <w:sz w:val="18"/>
                <w:szCs w:val="18"/>
              </w:rPr>
              <w:t>Avions light</w:t>
            </w:r>
          </w:p>
        </w:tc>
        <w:tc>
          <w:tcPr>
            <w:tcW w:w="1559" w:type="dxa"/>
            <w:tcBorders>
              <w:top w:val="single" w:sz="4" w:space="0" w:color="auto"/>
              <w:left w:val="single" w:sz="4" w:space="0" w:color="auto"/>
              <w:right w:val="single" w:sz="4" w:space="0" w:color="auto"/>
            </w:tcBorders>
            <w:vAlign w:val="center"/>
          </w:tcPr>
          <w:p w14:paraId="2149FFF9" w14:textId="77777777" w:rsidR="00EC7D64" w:rsidRPr="00976999" w:rsidRDefault="00EC7D64" w:rsidP="00EC7D64">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2EEDA8F5" w14:textId="77777777" w:rsidR="00EC7D64" w:rsidRPr="00976999" w:rsidRDefault="00EC7D64" w:rsidP="00EC7D64">
            <w:pPr>
              <w:overflowPunct w:val="0"/>
              <w:autoSpaceDE w:val="0"/>
              <w:autoSpaceDN w:val="0"/>
              <w:adjustRightInd w:val="0"/>
              <w:textAlignment w:val="baseline"/>
              <w:rPr>
                <w:rFonts w:ascii="Arial" w:hAnsi="Arial" w:cs="Arial"/>
                <w:sz w:val="16"/>
                <w:szCs w:val="16"/>
              </w:rPr>
            </w:pPr>
          </w:p>
          <w:p w14:paraId="6E778D00" w14:textId="77777777" w:rsidR="00EC7D64" w:rsidRPr="00976999" w:rsidRDefault="00EC7D64" w:rsidP="00EC7D64">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c>
          <w:tcPr>
            <w:tcW w:w="1701" w:type="dxa"/>
            <w:tcBorders>
              <w:top w:val="single" w:sz="4" w:space="0" w:color="auto"/>
              <w:left w:val="single" w:sz="4" w:space="0" w:color="auto"/>
              <w:right w:val="single" w:sz="4" w:space="0" w:color="auto"/>
            </w:tcBorders>
            <w:vAlign w:val="center"/>
          </w:tcPr>
          <w:p w14:paraId="7B693C92" w14:textId="77777777" w:rsidR="00EC7D64" w:rsidRPr="00976999" w:rsidRDefault="00EC7D64" w:rsidP="002545D1">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6"/>
              </w:rPr>
              <w:t xml:space="preserve"> ELA1</w:t>
            </w:r>
          </w:p>
          <w:p w14:paraId="0F45ABBF" w14:textId="77777777" w:rsidR="00EC7D64" w:rsidRPr="00976999" w:rsidRDefault="00EC7D64" w:rsidP="00255203">
            <w:pPr>
              <w:overflowPunct w:val="0"/>
              <w:autoSpaceDE w:val="0"/>
              <w:autoSpaceDN w:val="0"/>
              <w:adjustRightInd w:val="0"/>
              <w:spacing w:before="6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6"/>
              </w:rPr>
              <w:t xml:space="preserve"> ELA2</w:t>
            </w:r>
          </w:p>
          <w:p w14:paraId="7EDA77DA" w14:textId="77777777" w:rsidR="00EC7D64" w:rsidRPr="00976999" w:rsidRDefault="00EC7D64" w:rsidP="00255203">
            <w:pPr>
              <w:overflowPunct w:val="0"/>
              <w:autoSpaceDE w:val="0"/>
              <w:autoSpaceDN w:val="0"/>
              <w:adjustRightInd w:val="0"/>
              <w:spacing w:before="6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6"/>
              </w:rPr>
              <w:t xml:space="preserve"> Autre avion  light</w:t>
            </w:r>
          </w:p>
        </w:tc>
        <w:tc>
          <w:tcPr>
            <w:tcW w:w="3260" w:type="dxa"/>
            <w:tcBorders>
              <w:top w:val="single" w:sz="4" w:space="0" w:color="auto"/>
              <w:left w:val="single" w:sz="4" w:space="0" w:color="auto"/>
              <w:right w:val="single" w:sz="4" w:space="0" w:color="auto"/>
              <w:tl2br w:val="single" w:sz="4" w:space="0" w:color="auto"/>
              <w:tr2bl w:val="single" w:sz="4" w:space="0" w:color="auto"/>
            </w:tcBorders>
            <w:vAlign w:val="center"/>
          </w:tcPr>
          <w:p w14:paraId="1E34F29D" w14:textId="77777777" w:rsidR="00EC7D64" w:rsidRPr="00976999" w:rsidRDefault="00EC7D64" w:rsidP="00030FAA">
            <w:pPr>
              <w:overflowPunct w:val="0"/>
              <w:autoSpaceDE w:val="0"/>
              <w:autoSpaceDN w:val="0"/>
              <w:adjustRightInd w:val="0"/>
              <w:jc w:val="both"/>
              <w:textAlignment w:val="baseline"/>
              <w:rPr>
                <w:rFonts w:ascii="Arial" w:hAnsi="Arial" w:cs="Arial"/>
                <w:sz w:val="18"/>
                <w:szCs w:val="18"/>
              </w:rPr>
            </w:pPr>
          </w:p>
        </w:tc>
        <w:tc>
          <w:tcPr>
            <w:tcW w:w="2693" w:type="dxa"/>
            <w:tcBorders>
              <w:top w:val="single" w:sz="4" w:space="0" w:color="auto"/>
              <w:left w:val="single" w:sz="4" w:space="0" w:color="auto"/>
              <w:right w:val="single" w:sz="4" w:space="0" w:color="auto"/>
              <w:tl2br w:val="single" w:sz="4" w:space="0" w:color="auto"/>
              <w:tr2bl w:val="single" w:sz="4" w:space="0" w:color="auto"/>
            </w:tcBorders>
            <w:vAlign w:val="center"/>
          </w:tcPr>
          <w:p w14:paraId="704C33CB" w14:textId="77777777" w:rsidR="00EC7D64" w:rsidRPr="00976999" w:rsidRDefault="00EC7D64" w:rsidP="00030FAA">
            <w:pPr>
              <w:overflowPunct w:val="0"/>
              <w:autoSpaceDE w:val="0"/>
              <w:autoSpaceDN w:val="0"/>
              <w:adjustRightInd w:val="0"/>
              <w:jc w:val="both"/>
              <w:textAlignment w:val="baseline"/>
              <w:rPr>
                <w:rFonts w:ascii="Arial" w:hAnsi="Arial" w:cs="Arial"/>
                <w:sz w:val="18"/>
                <w:szCs w:val="18"/>
              </w:rPr>
            </w:pPr>
          </w:p>
        </w:tc>
        <w:tc>
          <w:tcPr>
            <w:tcW w:w="1985" w:type="dxa"/>
            <w:tcBorders>
              <w:top w:val="single" w:sz="4" w:space="0" w:color="auto"/>
              <w:left w:val="single" w:sz="4" w:space="0" w:color="auto"/>
              <w:right w:val="single" w:sz="4" w:space="0" w:color="auto"/>
            </w:tcBorders>
          </w:tcPr>
          <w:p w14:paraId="366BECE1" w14:textId="77777777" w:rsidR="00EC7D64" w:rsidRPr="00976999" w:rsidRDefault="00EC7D64" w:rsidP="00030FAA">
            <w:pPr>
              <w:overflowPunct w:val="0"/>
              <w:autoSpaceDE w:val="0"/>
              <w:autoSpaceDN w:val="0"/>
              <w:adjustRightInd w:val="0"/>
              <w:jc w:val="both"/>
              <w:textAlignment w:val="baseline"/>
              <w:rPr>
                <w:rFonts w:ascii="Arial" w:hAnsi="Arial" w:cs="Arial"/>
                <w:sz w:val="18"/>
                <w:szCs w:val="18"/>
              </w:rPr>
            </w:pPr>
          </w:p>
        </w:tc>
        <w:tc>
          <w:tcPr>
            <w:tcW w:w="1559" w:type="dxa"/>
            <w:tcBorders>
              <w:top w:val="single" w:sz="4" w:space="0" w:color="auto"/>
              <w:left w:val="single" w:sz="4" w:space="0" w:color="auto"/>
              <w:right w:val="single" w:sz="4" w:space="0" w:color="auto"/>
            </w:tcBorders>
            <w:vAlign w:val="center"/>
          </w:tcPr>
          <w:p w14:paraId="656B5093" w14:textId="77777777" w:rsidR="00EC7D64" w:rsidRPr="00976999" w:rsidRDefault="00EC7D64" w:rsidP="00EC7D64">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60FEF343" w14:textId="77777777" w:rsidR="00EC7D64" w:rsidRPr="00976999" w:rsidRDefault="00EC7D64" w:rsidP="00EC7D64">
            <w:pPr>
              <w:overflowPunct w:val="0"/>
              <w:autoSpaceDE w:val="0"/>
              <w:autoSpaceDN w:val="0"/>
              <w:adjustRightInd w:val="0"/>
              <w:textAlignment w:val="baseline"/>
              <w:rPr>
                <w:rFonts w:ascii="Arial" w:hAnsi="Arial" w:cs="Arial"/>
                <w:sz w:val="16"/>
                <w:szCs w:val="16"/>
              </w:rPr>
            </w:pPr>
          </w:p>
          <w:p w14:paraId="2FC745B4" w14:textId="77777777" w:rsidR="00EC7D64" w:rsidRPr="00976999" w:rsidRDefault="00EC7D64" w:rsidP="00EC7D64">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c>
          <w:tcPr>
            <w:tcW w:w="1559" w:type="dxa"/>
            <w:tcBorders>
              <w:top w:val="single" w:sz="4" w:space="0" w:color="auto"/>
              <w:left w:val="single" w:sz="4" w:space="0" w:color="auto"/>
              <w:right w:val="single" w:sz="4" w:space="0" w:color="auto"/>
            </w:tcBorders>
            <w:vAlign w:val="center"/>
          </w:tcPr>
          <w:p w14:paraId="0AC9E79B" w14:textId="77777777" w:rsidR="00EC7D64" w:rsidRPr="00976999" w:rsidRDefault="00EC7D64" w:rsidP="00EC7D64">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7EC6D748" w14:textId="77777777" w:rsidR="00EC7D64" w:rsidRPr="00976999" w:rsidRDefault="00EC7D64" w:rsidP="00EC7D64">
            <w:pPr>
              <w:overflowPunct w:val="0"/>
              <w:autoSpaceDE w:val="0"/>
              <w:autoSpaceDN w:val="0"/>
              <w:adjustRightInd w:val="0"/>
              <w:textAlignment w:val="baseline"/>
              <w:rPr>
                <w:rFonts w:ascii="Arial" w:hAnsi="Arial" w:cs="Arial"/>
                <w:sz w:val="16"/>
                <w:szCs w:val="16"/>
              </w:rPr>
            </w:pPr>
          </w:p>
          <w:p w14:paraId="2D3DEB48" w14:textId="77777777" w:rsidR="00EC7D64" w:rsidRPr="00976999" w:rsidRDefault="00EC7D64" w:rsidP="00EC7D64">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r>
      <w:tr w:rsidR="00976999" w:rsidRPr="00976999" w14:paraId="4159111F" w14:textId="77777777" w:rsidTr="00255203">
        <w:trPr>
          <w:trHeight w:hRule="exact" w:val="624"/>
        </w:trPr>
        <w:tc>
          <w:tcPr>
            <w:tcW w:w="1526" w:type="dxa"/>
            <w:tcBorders>
              <w:top w:val="single" w:sz="4" w:space="0" w:color="auto"/>
              <w:left w:val="single" w:sz="4" w:space="0" w:color="auto"/>
              <w:right w:val="single" w:sz="4" w:space="0" w:color="auto"/>
            </w:tcBorders>
            <w:vAlign w:val="center"/>
          </w:tcPr>
          <w:p w14:paraId="0126FB37" w14:textId="77777777" w:rsidR="00EC7D64" w:rsidRPr="00976999" w:rsidRDefault="00EC7D64" w:rsidP="00030FAA">
            <w:pPr>
              <w:overflowPunct w:val="0"/>
              <w:autoSpaceDE w:val="0"/>
              <w:autoSpaceDN w:val="0"/>
              <w:adjustRightInd w:val="0"/>
              <w:textAlignment w:val="baseline"/>
              <w:rPr>
                <w:rFonts w:ascii="Arial" w:hAnsi="Arial" w:cs="Arial"/>
                <w:sz w:val="18"/>
                <w:szCs w:val="18"/>
              </w:rPr>
            </w:pPr>
            <w:r w:rsidRPr="00976999">
              <w:rPr>
                <w:rFonts w:ascii="Arial" w:hAnsi="Arial" w:cs="Arial"/>
                <w:sz w:val="18"/>
                <w:szCs w:val="18"/>
              </w:rPr>
              <w:t>Hélicoptères non-light</w:t>
            </w:r>
          </w:p>
        </w:tc>
        <w:tc>
          <w:tcPr>
            <w:tcW w:w="1559" w:type="dxa"/>
            <w:tcBorders>
              <w:top w:val="single" w:sz="4" w:space="0" w:color="auto"/>
              <w:left w:val="single" w:sz="4" w:space="0" w:color="auto"/>
              <w:bottom w:val="single" w:sz="4" w:space="0" w:color="auto"/>
              <w:right w:val="single" w:sz="4" w:space="0" w:color="auto"/>
              <w:tl2br w:val="nil"/>
              <w:tr2bl w:val="nil"/>
            </w:tcBorders>
            <w:vAlign w:val="center"/>
          </w:tcPr>
          <w:p w14:paraId="4F802A32" w14:textId="77777777" w:rsidR="00EC7D64" w:rsidRPr="00976999" w:rsidRDefault="00EC7D64" w:rsidP="00EC7D64">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02DFA95E" w14:textId="77777777" w:rsidR="00EC7D64" w:rsidRPr="00976999" w:rsidRDefault="00EC7D64" w:rsidP="00EC7D64">
            <w:pPr>
              <w:overflowPunct w:val="0"/>
              <w:autoSpaceDE w:val="0"/>
              <w:autoSpaceDN w:val="0"/>
              <w:adjustRightInd w:val="0"/>
              <w:textAlignment w:val="baseline"/>
              <w:rPr>
                <w:rFonts w:ascii="Arial" w:hAnsi="Arial" w:cs="Arial"/>
                <w:sz w:val="16"/>
                <w:szCs w:val="16"/>
              </w:rPr>
            </w:pPr>
          </w:p>
          <w:p w14:paraId="59713AFC" w14:textId="77777777" w:rsidR="00EC7D64" w:rsidRPr="00976999" w:rsidRDefault="00EC7D64" w:rsidP="00EC7D64">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c>
          <w:tcPr>
            <w:tcW w:w="1701" w:type="dxa"/>
            <w:tcBorders>
              <w:top w:val="single" w:sz="4" w:space="0" w:color="auto"/>
              <w:left w:val="single" w:sz="4" w:space="0" w:color="auto"/>
              <w:bottom w:val="single" w:sz="4" w:space="0" w:color="auto"/>
              <w:right w:val="single" w:sz="4" w:space="0" w:color="auto"/>
            </w:tcBorders>
            <w:vAlign w:val="center"/>
          </w:tcPr>
          <w:p w14:paraId="67F0CC75" w14:textId="77777777" w:rsidR="00EC7D64" w:rsidRPr="00976999" w:rsidRDefault="00EC7D64" w:rsidP="00030FAA">
            <w:pPr>
              <w:overflowPunct w:val="0"/>
              <w:autoSpaceDE w:val="0"/>
              <w:autoSpaceDN w:val="0"/>
              <w:adjustRightInd w:val="0"/>
              <w:jc w:val="both"/>
              <w:textAlignment w:val="baseline"/>
              <w:rPr>
                <w:rFonts w:ascii="Arial" w:hAnsi="Arial" w:cs="Arial"/>
                <w:sz w:val="18"/>
                <w:szCs w:val="18"/>
              </w:rPr>
            </w:pPr>
          </w:p>
        </w:tc>
        <w:tc>
          <w:tcPr>
            <w:tcW w:w="3260" w:type="dxa"/>
            <w:tcBorders>
              <w:top w:val="single" w:sz="4" w:space="0" w:color="auto"/>
              <w:left w:val="single" w:sz="4" w:space="0" w:color="auto"/>
              <w:bottom w:val="single" w:sz="4" w:space="0" w:color="auto"/>
              <w:right w:val="single" w:sz="4" w:space="0" w:color="auto"/>
              <w:tl2br w:val="nil"/>
              <w:tr2bl w:val="nil"/>
            </w:tcBorders>
            <w:vAlign w:val="center"/>
          </w:tcPr>
          <w:p w14:paraId="1BE09F77" w14:textId="77777777" w:rsidR="00EC7D64" w:rsidRPr="00976999" w:rsidRDefault="00EC7D64" w:rsidP="00030FAA">
            <w:pPr>
              <w:overflowPunct w:val="0"/>
              <w:autoSpaceDE w:val="0"/>
              <w:autoSpaceDN w:val="0"/>
              <w:adjustRightInd w:val="0"/>
              <w:jc w:val="both"/>
              <w:textAlignment w:val="baseline"/>
              <w:rPr>
                <w:rFonts w:ascii="Arial" w:hAnsi="Arial" w:cs="Arial"/>
                <w:sz w:val="18"/>
                <w:szCs w:val="18"/>
              </w:rPr>
            </w:pPr>
          </w:p>
        </w:tc>
        <w:tc>
          <w:tcPr>
            <w:tcW w:w="2693" w:type="dxa"/>
            <w:tcBorders>
              <w:top w:val="single" w:sz="4" w:space="0" w:color="auto"/>
              <w:left w:val="single" w:sz="4" w:space="0" w:color="auto"/>
              <w:bottom w:val="single" w:sz="4" w:space="0" w:color="auto"/>
              <w:right w:val="single" w:sz="4" w:space="0" w:color="auto"/>
              <w:tl2br w:val="nil"/>
              <w:tr2bl w:val="nil"/>
            </w:tcBorders>
            <w:vAlign w:val="center"/>
          </w:tcPr>
          <w:p w14:paraId="13524E7B" w14:textId="77777777" w:rsidR="00EC7D64" w:rsidRPr="00976999" w:rsidRDefault="00EC7D64" w:rsidP="00030FAA">
            <w:pPr>
              <w:overflowPunct w:val="0"/>
              <w:autoSpaceDE w:val="0"/>
              <w:autoSpaceDN w:val="0"/>
              <w:adjustRightInd w:val="0"/>
              <w:jc w:val="both"/>
              <w:textAlignment w:val="baseline"/>
              <w:rPr>
                <w:rFonts w:ascii="Arial" w:hAnsi="Arial" w:cs="Arial"/>
                <w:sz w:val="18"/>
                <w:szCs w:val="18"/>
              </w:rPr>
            </w:pPr>
          </w:p>
        </w:tc>
        <w:tc>
          <w:tcPr>
            <w:tcW w:w="1985"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57998BA4" w14:textId="77777777" w:rsidR="00EC7D64" w:rsidRPr="00976999" w:rsidRDefault="00EC7D64" w:rsidP="00030FAA">
            <w:pPr>
              <w:overflowPunct w:val="0"/>
              <w:autoSpaceDE w:val="0"/>
              <w:autoSpaceDN w:val="0"/>
              <w:adjustRightInd w:val="0"/>
              <w:jc w:val="both"/>
              <w:textAlignment w:val="baseline"/>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388EECF1" w14:textId="77777777" w:rsidR="00EC7D64" w:rsidRPr="00976999" w:rsidRDefault="00EC7D64" w:rsidP="00030FAA">
            <w:pPr>
              <w:overflowPunct w:val="0"/>
              <w:autoSpaceDE w:val="0"/>
              <w:autoSpaceDN w:val="0"/>
              <w:adjustRightInd w:val="0"/>
              <w:jc w:val="both"/>
              <w:textAlignment w:val="baseline"/>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5E24B5A3" w14:textId="77777777" w:rsidR="00EC7D64" w:rsidRPr="00976999" w:rsidRDefault="00EC7D64" w:rsidP="00030FAA">
            <w:pPr>
              <w:overflowPunct w:val="0"/>
              <w:autoSpaceDE w:val="0"/>
              <w:autoSpaceDN w:val="0"/>
              <w:adjustRightInd w:val="0"/>
              <w:jc w:val="both"/>
              <w:textAlignment w:val="baseline"/>
              <w:rPr>
                <w:rFonts w:ascii="Arial" w:hAnsi="Arial" w:cs="Arial"/>
                <w:sz w:val="18"/>
                <w:szCs w:val="18"/>
              </w:rPr>
            </w:pPr>
          </w:p>
        </w:tc>
      </w:tr>
      <w:tr w:rsidR="00976999" w:rsidRPr="00976999" w14:paraId="3292BEF4" w14:textId="77777777" w:rsidTr="00255203">
        <w:trPr>
          <w:trHeight w:val="773"/>
        </w:trPr>
        <w:tc>
          <w:tcPr>
            <w:tcW w:w="1526" w:type="dxa"/>
            <w:tcBorders>
              <w:top w:val="single" w:sz="4" w:space="0" w:color="auto"/>
              <w:left w:val="single" w:sz="4" w:space="0" w:color="auto"/>
              <w:right w:val="single" w:sz="4" w:space="0" w:color="auto"/>
            </w:tcBorders>
            <w:vAlign w:val="center"/>
          </w:tcPr>
          <w:p w14:paraId="10F2A31D" w14:textId="77777777" w:rsidR="00EC7D64" w:rsidRPr="00976999" w:rsidRDefault="00EC7D64" w:rsidP="00030FAA">
            <w:pPr>
              <w:overflowPunct w:val="0"/>
              <w:autoSpaceDE w:val="0"/>
              <w:autoSpaceDN w:val="0"/>
              <w:adjustRightInd w:val="0"/>
              <w:textAlignment w:val="baseline"/>
              <w:rPr>
                <w:rFonts w:ascii="Arial" w:hAnsi="Arial" w:cs="Arial"/>
                <w:sz w:val="18"/>
                <w:szCs w:val="18"/>
              </w:rPr>
            </w:pPr>
            <w:r w:rsidRPr="00976999">
              <w:rPr>
                <w:rFonts w:ascii="Arial" w:hAnsi="Arial" w:cs="Arial"/>
                <w:sz w:val="18"/>
                <w:szCs w:val="18"/>
              </w:rPr>
              <w:t>Hélicoptères light</w:t>
            </w:r>
          </w:p>
        </w:tc>
        <w:tc>
          <w:tcPr>
            <w:tcW w:w="1559" w:type="dxa"/>
            <w:tcBorders>
              <w:top w:val="single" w:sz="4" w:space="0" w:color="auto"/>
              <w:left w:val="single" w:sz="4" w:space="0" w:color="auto"/>
              <w:right w:val="single" w:sz="4" w:space="0" w:color="auto"/>
            </w:tcBorders>
            <w:vAlign w:val="center"/>
          </w:tcPr>
          <w:p w14:paraId="476842A3" w14:textId="77777777" w:rsidR="00EC7D64" w:rsidRPr="00976999" w:rsidRDefault="00EC7D64" w:rsidP="00EC7D64">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05D13C6A" w14:textId="77777777" w:rsidR="00EC7D64" w:rsidRPr="00976999" w:rsidRDefault="00EC7D64" w:rsidP="00EC7D64">
            <w:pPr>
              <w:overflowPunct w:val="0"/>
              <w:autoSpaceDE w:val="0"/>
              <w:autoSpaceDN w:val="0"/>
              <w:adjustRightInd w:val="0"/>
              <w:textAlignment w:val="baseline"/>
              <w:rPr>
                <w:rFonts w:ascii="Arial" w:hAnsi="Arial" w:cs="Arial"/>
                <w:sz w:val="16"/>
                <w:szCs w:val="16"/>
              </w:rPr>
            </w:pPr>
          </w:p>
          <w:p w14:paraId="47074FC7" w14:textId="77777777" w:rsidR="00EC7D64" w:rsidRPr="00976999" w:rsidRDefault="00EC7D64" w:rsidP="00EC7D64">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c>
          <w:tcPr>
            <w:tcW w:w="1701" w:type="dxa"/>
            <w:tcBorders>
              <w:top w:val="single" w:sz="4" w:space="0" w:color="auto"/>
              <w:left w:val="single" w:sz="4" w:space="0" w:color="auto"/>
              <w:right w:val="single" w:sz="4" w:space="0" w:color="auto"/>
            </w:tcBorders>
            <w:vAlign w:val="center"/>
          </w:tcPr>
          <w:p w14:paraId="7E8C51A4" w14:textId="77777777" w:rsidR="00EC7D64" w:rsidRPr="00976999" w:rsidRDefault="00EC7D64" w:rsidP="00030FAA">
            <w:pPr>
              <w:overflowPunct w:val="0"/>
              <w:autoSpaceDE w:val="0"/>
              <w:autoSpaceDN w:val="0"/>
              <w:adjustRightInd w:val="0"/>
              <w:textAlignment w:val="baseline"/>
              <w:rPr>
                <w:rFonts w:ascii="Arial" w:hAnsi="Arial" w:cs="Arial"/>
                <w:sz w:val="16"/>
                <w:szCs w:val="16"/>
              </w:rPr>
            </w:pPr>
            <w:r w:rsidRPr="00976999">
              <w:rPr>
                <w:rFonts w:ascii="MS Gothic" w:eastAsia="MS Gothic" w:hAnsi="MS Gothic" w:cs="MS Gothic" w:hint="eastAsia"/>
                <w:sz w:val="16"/>
                <w:szCs w:val="18"/>
              </w:rPr>
              <w:t>☐</w:t>
            </w:r>
            <w:r w:rsidRPr="00976999">
              <w:rPr>
                <w:rFonts w:ascii="Arial" w:eastAsia="MS Gothic" w:hAnsi="Arial" w:cs="Arial"/>
                <w:sz w:val="16"/>
                <w:szCs w:val="16"/>
              </w:rPr>
              <w:t xml:space="preserve"> </w:t>
            </w:r>
            <w:r w:rsidRPr="00976999">
              <w:rPr>
                <w:rFonts w:ascii="Arial" w:hAnsi="Arial" w:cs="Arial"/>
                <w:sz w:val="16"/>
                <w:szCs w:val="16"/>
              </w:rPr>
              <w:t>ELA2</w:t>
            </w:r>
          </w:p>
          <w:p w14:paraId="6825044D" w14:textId="77777777" w:rsidR="00EC7D64" w:rsidRPr="00976999" w:rsidRDefault="00EC7D64" w:rsidP="00255203">
            <w:pPr>
              <w:overflowPunct w:val="0"/>
              <w:autoSpaceDE w:val="0"/>
              <w:autoSpaceDN w:val="0"/>
              <w:adjustRightInd w:val="0"/>
              <w:spacing w:before="6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eastAsia="MS Gothic" w:hAnsi="Arial" w:cs="Arial"/>
                <w:sz w:val="16"/>
                <w:szCs w:val="16"/>
              </w:rPr>
              <w:t xml:space="preserve"> </w:t>
            </w:r>
            <w:r w:rsidRPr="00976999">
              <w:rPr>
                <w:rFonts w:ascii="Arial" w:hAnsi="Arial" w:cs="Arial"/>
                <w:sz w:val="16"/>
                <w:szCs w:val="16"/>
              </w:rPr>
              <w:t>Autre</w:t>
            </w:r>
            <w:r w:rsidRPr="00976999">
              <w:rPr>
                <w:rFonts w:ascii="Arial" w:hAnsi="Arial" w:cs="Arial"/>
                <w:sz w:val="18"/>
                <w:szCs w:val="18"/>
              </w:rPr>
              <w:t xml:space="preserve"> </w:t>
            </w:r>
            <w:r w:rsidRPr="00976999">
              <w:rPr>
                <w:rFonts w:ascii="Arial" w:hAnsi="Arial" w:cs="Arial"/>
                <w:sz w:val="16"/>
                <w:szCs w:val="16"/>
              </w:rPr>
              <w:t>hélicoptère light</w:t>
            </w:r>
            <w:r w:rsidRPr="00976999" w:rsidDel="00DD22A3">
              <w:rPr>
                <w:rFonts w:ascii="Arial" w:hAnsi="Arial" w:cs="Arial"/>
                <w:sz w:val="18"/>
                <w:szCs w:val="18"/>
              </w:rPr>
              <w:t xml:space="preserve"> </w:t>
            </w:r>
          </w:p>
        </w:tc>
        <w:tc>
          <w:tcPr>
            <w:tcW w:w="3260" w:type="dxa"/>
            <w:tcBorders>
              <w:top w:val="single" w:sz="4" w:space="0" w:color="auto"/>
              <w:left w:val="single" w:sz="4" w:space="0" w:color="auto"/>
              <w:right w:val="single" w:sz="4" w:space="0" w:color="auto"/>
              <w:tl2br w:val="single" w:sz="4" w:space="0" w:color="auto"/>
              <w:tr2bl w:val="single" w:sz="4" w:space="0" w:color="auto"/>
            </w:tcBorders>
            <w:vAlign w:val="center"/>
          </w:tcPr>
          <w:p w14:paraId="6F22E466" w14:textId="77777777" w:rsidR="00EC7D64" w:rsidRPr="00976999" w:rsidRDefault="00EC7D64" w:rsidP="00030FAA">
            <w:pPr>
              <w:overflowPunct w:val="0"/>
              <w:autoSpaceDE w:val="0"/>
              <w:autoSpaceDN w:val="0"/>
              <w:adjustRightInd w:val="0"/>
              <w:textAlignment w:val="baseline"/>
              <w:rPr>
                <w:rFonts w:ascii="Arial" w:hAnsi="Arial" w:cs="Arial"/>
                <w:sz w:val="18"/>
                <w:szCs w:val="18"/>
              </w:rPr>
            </w:pPr>
          </w:p>
        </w:tc>
        <w:tc>
          <w:tcPr>
            <w:tcW w:w="2693" w:type="dxa"/>
            <w:tcBorders>
              <w:top w:val="single" w:sz="4" w:space="0" w:color="auto"/>
              <w:left w:val="single" w:sz="4" w:space="0" w:color="auto"/>
              <w:right w:val="single" w:sz="4" w:space="0" w:color="auto"/>
              <w:tl2br w:val="single" w:sz="4" w:space="0" w:color="auto"/>
              <w:tr2bl w:val="single" w:sz="4" w:space="0" w:color="auto"/>
            </w:tcBorders>
            <w:vAlign w:val="center"/>
          </w:tcPr>
          <w:p w14:paraId="28A10282" w14:textId="77777777" w:rsidR="00EC7D64" w:rsidRPr="00976999" w:rsidRDefault="00EC7D64" w:rsidP="00030FAA">
            <w:pPr>
              <w:overflowPunct w:val="0"/>
              <w:autoSpaceDE w:val="0"/>
              <w:autoSpaceDN w:val="0"/>
              <w:adjustRightInd w:val="0"/>
              <w:textAlignment w:val="baseline"/>
              <w:rPr>
                <w:rFonts w:ascii="Arial" w:hAnsi="Arial" w:cs="Arial"/>
                <w:sz w:val="18"/>
                <w:szCs w:val="18"/>
              </w:rPr>
            </w:pPr>
          </w:p>
        </w:tc>
        <w:tc>
          <w:tcPr>
            <w:tcW w:w="1985" w:type="dxa"/>
            <w:tcBorders>
              <w:top w:val="single" w:sz="4" w:space="0" w:color="auto"/>
              <w:left w:val="single" w:sz="4" w:space="0" w:color="auto"/>
              <w:right w:val="single" w:sz="4" w:space="0" w:color="auto"/>
            </w:tcBorders>
            <w:vAlign w:val="center"/>
          </w:tcPr>
          <w:p w14:paraId="43EA0CF8" w14:textId="77777777" w:rsidR="00EC7D64" w:rsidRPr="00976999" w:rsidRDefault="00EC7D64" w:rsidP="00030FAA">
            <w:pPr>
              <w:overflowPunct w:val="0"/>
              <w:autoSpaceDE w:val="0"/>
              <w:autoSpaceDN w:val="0"/>
              <w:adjustRightInd w:val="0"/>
              <w:textAlignment w:val="baseline"/>
              <w:rPr>
                <w:rFonts w:ascii="Arial" w:hAnsi="Arial" w:cs="Arial"/>
                <w:sz w:val="18"/>
                <w:szCs w:val="18"/>
              </w:rPr>
            </w:pPr>
          </w:p>
        </w:tc>
        <w:tc>
          <w:tcPr>
            <w:tcW w:w="1559" w:type="dxa"/>
            <w:tcBorders>
              <w:top w:val="single" w:sz="4" w:space="0" w:color="auto"/>
              <w:left w:val="single" w:sz="4" w:space="0" w:color="auto"/>
              <w:right w:val="single" w:sz="4" w:space="0" w:color="auto"/>
            </w:tcBorders>
            <w:vAlign w:val="center"/>
          </w:tcPr>
          <w:p w14:paraId="05005479" w14:textId="77777777" w:rsidR="00EC7D64" w:rsidRPr="00976999" w:rsidRDefault="00EC7D64" w:rsidP="00EC7D64">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78B55948" w14:textId="77777777" w:rsidR="00EC7D64" w:rsidRPr="00976999" w:rsidRDefault="00EC7D64" w:rsidP="00EC7D64">
            <w:pPr>
              <w:overflowPunct w:val="0"/>
              <w:autoSpaceDE w:val="0"/>
              <w:autoSpaceDN w:val="0"/>
              <w:adjustRightInd w:val="0"/>
              <w:textAlignment w:val="baseline"/>
              <w:rPr>
                <w:rFonts w:ascii="Arial" w:hAnsi="Arial" w:cs="Arial"/>
                <w:sz w:val="16"/>
                <w:szCs w:val="16"/>
              </w:rPr>
            </w:pPr>
          </w:p>
          <w:p w14:paraId="602F0941" w14:textId="77777777" w:rsidR="00EC7D64" w:rsidRPr="00976999" w:rsidRDefault="00EC7D64" w:rsidP="00EC7D64">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c>
          <w:tcPr>
            <w:tcW w:w="1559" w:type="dxa"/>
            <w:tcBorders>
              <w:top w:val="single" w:sz="4" w:space="0" w:color="auto"/>
              <w:left w:val="single" w:sz="4" w:space="0" w:color="auto"/>
              <w:right w:val="single" w:sz="4" w:space="0" w:color="auto"/>
            </w:tcBorders>
            <w:vAlign w:val="center"/>
          </w:tcPr>
          <w:p w14:paraId="0782E440" w14:textId="77777777" w:rsidR="00EC7D64" w:rsidRPr="00976999" w:rsidRDefault="00EC7D64" w:rsidP="00EC7D64">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437B125D" w14:textId="77777777" w:rsidR="00EC7D64" w:rsidRPr="00976999" w:rsidRDefault="00EC7D64" w:rsidP="00EC7D64">
            <w:pPr>
              <w:overflowPunct w:val="0"/>
              <w:autoSpaceDE w:val="0"/>
              <w:autoSpaceDN w:val="0"/>
              <w:adjustRightInd w:val="0"/>
              <w:textAlignment w:val="baseline"/>
              <w:rPr>
                <w:rFonts w:ascii="Arial" w:hAnsi="Arial" w:cs="Arial"/>
                <w:sz w:val="16"/>
                <w:szCs w:val="16"/>
              </w:rPr>
            </w:pPr>
          </w:p>
          <w:p w14:paraId="637C4C94" w14:textId="77777777" w:rsidR="00EC7D64" w:rsidRPr="00976999" w:rsidRDefault="00EC7D64" w:rsidP="00EC7D64">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r>
      <w:tr w:rsidR="00976999" w:rsidRPr="00976999" w14:paraId="5E9E8F5C" w14:textId="77777777" w:rsidTr="00255203">
        <w:trPr>
          <w:trHeight w:hRule="exact" w:val="737"/>
        </w:trPr>
        <w:tc>
          <w:tcPr>
            <w:tcW w:w="1526" w:type="dxa"/>
            <w:vMerge w:val="restart"/>
            <w:tcBorders>
              <w:top w:val="single" w:sz="4" w:space="0" w:color="auto"/>
              <w:left w:val="single" w:sz="4" w:space="0" w:color="auto"/>
              <w:right w:val="single" w:sz="4" w:space="0" w:color="auto"/>
            </w:tcBorders>
            <w:vAlign w:val="center"/>
          </w:tcPr>
          <w:p w14:paraId="42B473C7" w14:textId="77777777" w:rsidR="00EC7D64" w:rsidRPr="00976999" w:rsidRDefault="00EC7D64" w:rsidP="00030FAA">
            <w:pPr>
              <w:overflowPunct w:val="0"/>
              <w:autoSpaceDE w:val="0"/>
              <w:autoSpaceDN w:val="0"/>
              <w:adjustRightInd w:val="0"/>
              <w:textAlignment w:val="baseline"/>
              <w:rPr>
                <w:rFonts w:ascii="Arial" w:hAnsi="Arial" w:cs="Arial"/>
                <w:sz w:val="18"/>
                <w:szCs w:val="18"/>
              </w:rPr>
            </w:pPr>
            <w:r w:rsidRPr="00976999">
              <w:rPr>
                <w:rFonts w:ascii="Arial" w:hAnsi="Arial" w:cs="Arial"/>
                <w:sz w:val="18"/>
                <w:szCs w:val="18"/>
              </w:rPr>
              <w:t>Dirigeables</w:t>
            </w:r>
          </w:p>
        </w:tc>
        <w:tc>
          <w:tcPr>
            <w:tcW w:w="1559" w:type="dxa"/>
            <w:tcBorders>
              <w:top w:val="single" w:sz="4" w:space="0" w:color="auto"/>
              <w:left w:val="single" w:sz="4" w:space="0" w:color="auto"/>
              <w:bottom w:val="single" w:sz="4" w:space="0" w:color="auto"/>
              <w:right w:val="single" w:sz="4" w:space="0" w:color="auto"/>
            </w:tcBorders>
            <w:vAlign w:val="center"/>
          </w:tcPr>
          <w:p w14:paraId="1FCA6AAB" w14:textId="77777777" w:rsidR="00EC7D64" w:rsidRPr="00976999" w:rsidRDefault="00EC7D64" w:rsidP="00EC7D64">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336ADFA3" w14:textId="77777777" w:rsidR="00EC7D64" w:rsidRPr="00976999" w:rsidRDefault="00EC7D64" w:rsidP="00EC7D64">
            <w:pPr>
              <w:overflowPunct w:val="0"/>
              <w:autoSpaceDE w:val="0"/>
              <w:autoSpaceDN w:val="0"/>
              <w:adjustRightInd w:val="0"/>
              <w:textAlignment w:val="baseline"/>
              <w:rPr>
                <w:rFonts w:ascii="Arial" w:hAnsi="Arial" w:cs="Arial"/>
                <w:sz w:val="16"/>
                <w:szCs w:val="16"/>
              </w:rPr>
            </w:pPr>
          </w:p>
          <w:p w14:paraId="26124EED" w14:textId="77777777" w:rsidR="00EC7D64" w:rsidRPr="00976999" w:rsidRDefault="00EC7D64" w:rsidP="00EC7D64">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c>
          <w:tcPr>
            <w:tcW w:w="1701" w:type="dxa"/>
            <w:tcBorders>
              <w:top w:val="single" w:sz="4" w:space="0" w:color="auto"/>
              <w:left w:val="single" w:sz="4" w:space="0" w:color="auto"/>
              <w:bottom w:val="single" w:sz="4" w:space="0" w:color="auto"/>
              <w:right w:val="single" w:sz="4" w:space="0" w:color="auto"/>
            </w:tcBorders>
            <w:vAlign w:val="center"/>
          </w:tcPr>
          <w:p w14:paraId="276AA45A" w14:textId="77777777" w:rsidR="00EC7D64" w:rsidRPr="00976999" w:rsidRDefault="00EC7D64" w:rsidP="00491189">
            <w:pPr>
              <w:overflowPunct w:val="0"/>
              <w:autoSpaceDE w:val="0"/>
              <w:autoSpaceDN w:val="0"/>
              <w:adjustRightInd w:val="0"/>
              <w:textAlignment w:val="baseline"/>
              <w:rPr>
                <w:rFonts w:ascii="Arial" w:hAnsi="Arial" w:cs="Arial"/>
                <w:sz w:val="16"/>
                <w:szCs w:val="16"/>
              </w:rPr>
            </w:pPr>
            <w:r w:rsidRPr="00976999">
              <w:rPr>
                <w:rFonts w:ascii="Arial" w:hAnsi="Arial" w:cs="Arial"/>
                <w:sz w:val="16"/>
                <w:szCs w:val="16"/>
              </w:rPr>
              <w:t>Non ELA2</w:t>
            </w:r>
          </w:p>
          <w:p w14:paraId="412FEAC2" w14:textId="77777777" w:rsidR="00EC7D64" w:rsidRPr="00976999" w:rsidRDefault="00EC7D64" w:rsidP="00491189">
            <w:pPr>
              <w:overflowPunct w:val="0"/>
              <w:autoSpaceDE w:val="0"/>
              <w:autoSpaceDN w:val="0"/>
              <w:adjustRightInd w:val="0"/>
              <w:textAlignment w:val="baseline"/>
              <w:rPr>
                <w:rFonts w:ascii="Arial" w:hAnsi="Arial" w:cs="Arial"/>
                <w:sz w:val="16"/>
                <w:szCs w:val="16"/>
              </w:rPr>
            </w:pPr>
          </w:p>
          <w:p w14:paraId="664DFB0D" w14:textId="77777777" w:rsidR="00EC7D64" w:rsidRPr="00976999" w:rsidRDefault="00EC7D64" w:rsidP="00491189">
            <w:pPr>
              <w:overflowPunct w:val="0"/>
              <w:autoSpaceDE w:val="0"/>
              <w:autoSpaceDN w:val="0"/>
              <w:adjustRightInd w:val="0"/>
              <w:textAlignment w:val="baseline"/>
              <w:rPr>
                <w:rFonts w:ascii="Arial" w:hAnsi="Arial" w:cs="Arial"/>
                <w:sz w:val="16"/>
                <w:szCs w:val="16"/>
              </w:rPr>
            </w:pPr>
          </w:p>
          <w:p w14:paraId="58A5151C" w14:textId="77777777" w:rsidR="00EC7D64" w:rsidRPr="00976999" w:rsidRDefault="00EC7D64" w:rsidP="00491189">
            <w:pPr>
              <w:overflowPunct w:val="0"/>
              <w:autoSpaceDE w:val="0"/>
              <w:autoSpaceDN w:val="0"/>
              <w:adjustRightInd w:val="0"/>
              <w:textAlignment w:val="baseline"/>
              <w:rPr>
                <w:rFonts w:ascii="Arial" w:hAnsi="Arial" w:cs="Arial"/>
                <w:sz w:val="16"/>
                <w:szCs w:val="16"/>
              </w:rPr>
            </w:pPr>
          </w:p>
        </w:tc>
        <w:tc>
          <w:tcPr>
            <w:tcW w:w="3260" w:type="dxa"/>
            <w:tcBorders>
              <w:top w:val="single" w:sz="4" w:space="0" w:color="auto"/>
              <w:left w:val="single" w:sz="4" w:space="0" w:color="auto"/>
              <w:bottom w:val="single" w:sz="4" w:space="0" w:color="auto"/>
              <w:right w:val="single" w:sz="4" w:space="0" w:color="auto"/>
            </w:tcBorders>
            <w:vAlign w:val="center"/>
          </w:tcPr>
          <w:p w14:paraId="5027C8E2" w14:textId="77777777" w:rsidR="00EC7D64" w:rsidRPr="00976999" w:rsidRDefault="00EC7D64" w:rsidP="00030FAA">
            <w:pPr>
              <w:overflowPunct w:val="0"/>
              <w:autoSpaceDE w:val="0"/>
              <w:autoSpaceDN w:val="0"/>
              <w:adjustRightInd w:val="0"/>
              <w:jc w:val="both"/>
              <w:textAlignment w:val="baseline"/>
              <w:rPr>
                <w:rFonts w:ascii="Arial" w:hAnsi="Arial" w:cs="Arial"/>
                <w:sz w:val="18"/>
                <w:szCs w:val="18"/>
              </w:rPr>
            </w:pPr>
          </w:p>
        </w:tc>
        <w:tc>
          <w:tcPr>
            <w:tcW w:w="2693"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21526DA8" w14:textId="77777777" w:rsidR="00EC7D64" w:rsidRPr="00976999" w:rsidRDefault="00EC7D64" w:rsidP="00030FAA">
            <w:pPr>
              <w:overflowPunct w:val="0"/>
              <w:autoSpaceDE w:val="0"/>
              <w:autoSpaceDN w:val="0"/>
              <w:adjustRightInd w:val="0"/>
              <w:jc w:val="both"/>
              <w:textAlignment w:val="baseline"/>
              <w:rPr>
                <w:rFonts w:ascii="Arial" w:hAnsi="Arial" w:cs="Arial"/>
                <w:sz w:val="18"/>
                <w:szCs w:val="18"/>
              </w:rPr>
            </w:pPr>
          </w:p>
        </w:tc>
        <w:tc>
          <w:tcPr>
            <w:tcW w:w="1985"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72457A8E" w14:textId="77777777" w:rsidR="00EC7D64" w:rsidRPr="00976999" w:rsidRDefault="00EC7D64" w:rsidP="00030FAA">
            <w:pPr>
              <w:overflowPunct w:val="0"/>
              <w:autoSpaceDE w:val="0"/>
              <w:autoSpaceDN w:val="0"/>
              <w:adjustRightInd w:val="0"/>
              <w:jc w:val="both"/>
              <w:textAlignment w:val="baseline"/>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l2br w:val="nil"/>
              <w:tr2bl w:val="nil"/>
            </w:tcBorders>
            <w:vAlign w:val="center"/>
          </w:tcPr>
          <w:p w14:paraId="6E7B8016" w14:textId="77777777" w:rsidR="00EC7D64" w:rsidRPr="00976999" w:rsidRDefault="00EC7D64" w:rsidP="00EC7D64">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12EDB86B" w14:textId="77777777" w:rsidR="00EC7D64" w:rsidRPr="00976999" w:rsidRDefault="00EC7D64" w:rsidP="00EC7D64">
            <w:pPr>
              <w:overflowPunct w:val="0"/>
              <w:autoSpaceDE w:val="0"/>
              <w:autoSpaceDN w:val="0"/>
              <w:adjustRightInd w:val="0"/>
              <w:textAlignment w:val="baseline"/>
              <w:rPr>
                <w:rFonts w:ascii="Arial" w:hAnsi="Arial" w:cs="Arial"/>
                <w:sz w:val="16"/>
                <w:szCs w:val="16"/>
              </w:rPr>
            </w:pPr>
          </w:p>
          <w:p w14:paraId="44C88E0E" w14:textId="77777777" w:rsidR="00EC7D64" w:rsidRPr="00976999" w:rsidRDefault="00EC7D64" w:rsidP="00EC7D64">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c>
          <w:tcPr>
            <w:tcW w:w="1559" w:type="dxa"/>
            <w:tcBorders>
              <w:top w:val="single" w:sz="4" w:space="0" w:color="auto"/>
              <w:left w:val="single" w:sz="4" w:space="0" w:color="auto"/>
              <w:bottom w:val="single" w:sz="4" w:space="0" w:color="auto"/>
              <w:right w:val="single" w:sz="4" w:space="0" w:color="auto"/>
              <w:tl2br w:val="nil"/>
              <w:tr2bl w:val="nil"/>
            </w:tcBorders>
            <w:vAlign w:val="center"/>
          </w:tcPr>
          <w:p w14:paraId="5CFE76DE" w14:textId="77777777" w:rsidR="00EC7D64" w:rsidRPr="00976999" w:rsidRDefault="00EC7D64" w:rsidP="00EC7D64">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2922FCF0" w14:textId="77777777" w:rsidR="00EC7D64" w:rsidRPr="00976999" w:rsidRDefault="00EC7D64" w:rsidP="00EC7D64">
            <w:pPr>
              <w:overflowPunct w:val="0"/>
              <w:autoSpaceDE w:val="0"/>
              <w:autoSpaceDN w:val="0"/>
              <w:adjustRightInd w:val="0"/>
              <w:textAlignment w:val="baseline"/>
              <w:rPr>
                <w:rFonts w:ascii="Arial" w:hAnsi="Arial" w:cs="Arial"/>
                <w:sz w:val="16"/>
                <w:szCs w:val="16"/>
              </w:rPr>
            </w:pPr>
          </w:p>
          <w:p w14:paraId="3E4E584E" w14:textId="77777777" w:rsidR="00EC7D64" w:rsidRPr="00976999" w:rsidRDefault="00EC7D64" w:rsidP="00EC7D64">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r>
      <w:tr w:rsidR="00976999" w:rsidRPr="00976999" w14:paraId="40AFF4C5" w14:textId="77777777" w:rsidTr="00255203">
        <w:trPr>
          <w:trHeight w:hRule="exact" w:val="737"/>
        </w:trPr>
        <w:tc>
          <w:tcPr>
            <w:tcW w:w="1526" w:type="dxa"/>
            <w:vMerge/>
            <w:tcBorders>
              <w:left w:val="single" w:sz="4" w:space="0" w:color="auto"/>
              <w:bottom w:val="single" w:sz="4" w:space="0" w:color="auto"/>
              <w:right w:val="single" w:sz="4" w:space="0" w:color="auto"/>
            </w:tcBorders>
            <w:vAlign w:val="center"/>
          </w:tcPr>
          <w:p w14:paraId="03EEB343" w14:textId="77777777" w:rsidR="00EC7D64" w:rsidRPr="00976999" w:rsidRDefault="00EC7D64" w:rsidP="00030FAA">
            <w:pPr>
              <w:overflowPunct w:val="0"/>
              <w:autoSpaceDE w:val="0"/>
              <w:autoSpaceDN w:val="0"/>
              <w:adjustRightInd w:val="0"/>
              <w:textAlignment w:val="baseline"/>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775FC7F6" w14:textId="77777777" w:rsidR="00EC7D64" w:rsidRPr="00976999" w:rsidRDefault="00EC7D64" w:rsidP="00EC7D64">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3087122B" w14:textId="77777777" w:rsidR="00EC7D64" w:rsidRPr="00976999" w:rsidRDefault="00EC7D64" w:rsidP="00EC7D64">
            <w:pPr>
              <w:overflowPunct w:val="0"/>
              <w:autoSpaceDE w:val="0"/>
              <w:autoSpaceDN w:val="0"/>
              <w:adjustRightInd w:val="0"/>
              <w:textAlignment w:val="baseline"/>
              <w:rPr>
                <w:rFonts w:ascii="Arial" w:hAnsi="Arial" w:cs="Arial"/>
                <w:sz w:val="16"/>
                <w:szCs w:val="16"/>
              </w:rPr>
            </w:pPr>
          </w:p>
          <w:p w14:paraId="48D0C161" w14:textId="77777777" w:rsidR="00EC7D64" w:rsidRPr="00976999" w:rsidRDefault="00EC7D64" w:rsidP="00EC7D64">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c>
          <w:tcPr>
            <w:tcW w:w="1701" w:type="dxa"/>
            <w:tcBorders>
              <w:top w:val="single" w:sz="4" w:space="0" w:color="auto"/>
              <w:left w:val="single" w:sz="4" w:space="0" w:color="auto"/>
              <w:bottom w:val="single" w:sz="4" w:space="0" w:color="auto"/>
              <w:right w:val="single" w:sz="4" w:space="0" w:color="auto"/>
            </w:tcBorders>
            <w:vAlign w:val="center"/>
          </w:tcPr>
          <w:p w14:paraId="0B978434" w14:textId="77777777" w:rsidR="00EC7D64" w:rsidRPr="00976999" w:rsidRDefault="00EC7D64" w:rsidP="00030FAA">
            <w:pPr>
              <w:overflowPunct w:val="0"/>
              <w:autoSpaceDE w:val="0"/>
              <w:autoSpaceDN w:val="0"/>
              <w:adjustRightInd w:val="0"/>
              <w:textAlignment w:val="baseline"/>
              <w:rPr>
                <w:rFonts w:ascii="Arial" w:hAnsi="Arial" w:cs="Arial"/>
                <w:sz w:val="16"/>
                <w:szCs w:val="16"/>
              </w:rPr>
            </w:pPr>
            <w:r w:rsidRPr="00976999">
              <w:rPr>
                <w:rFonts w:ascii="Arial" w:hAnsi="Arial" w:cs="Arial"/>
                <w:sz w:val="16"/>
                <w:szCs w:val="16"/>
              </w:rPr>
              <w:t>ELA2</w:t>
            </w:r>
          </w:p>
          <w:p w14:paraId="4EB769D3" w14:textId="77777777" w:rsidR="00EC7D64" w:rsidRPr="00976999" w:rsidRDefault="00EC7D64" w:rsidP="00255203">
            <w:pPr>
              <w:overflowPunct w:val="0"/>
              <w:autoSpaceDE w:val="0"/>
              <w:autoSpaceDN w:val="0"/>
              <w:adjustRightInd w:val="0"/>
              <w:spacing w:before="60"/>
              <w:textAlignment w:val="baseline"/>
              <w:rPr>
                <w:rFonts w:ascii="Arial" w:hAnsi="Arial" w:cs="Arial"/>
                <w:sz w:val="16"/>
                <w:szCs w:val="16"/>
              </w:rPr>
            </w:pPr>
            <w:r w:rsidRPr="00976999">
              <w:rPr>
                <w:rFonts w:ascii="MS Gothic" w:eastAsia="MS Gothic" w:hAnsi="MS Gothic" w:cs="MS Gothic" w:hint="eastAsia"/>
                <w:sz w:val="16"/>
                <w:szCs w:val="18"/>
              </w:rPr>
              <w:t>☐</w:t>
            </w:r>
            <w:r w:rsidRPr="00976999">
              <w:rPr>
                <w:rFonts w:ascii="Arial" w:hAnsi="Arial" w:cs="Arial"/>
                <w:sz w:val="16"/>
                <w:szCs w:val="16"/>
              </w:rPr>
              <w:t xml:space="preserve"> A gaz </w:t>
            </w:r>
          </w:p>
          <w:p w14:paraId="6D63A090" w14:textId="77777777" w:rsidR="00EC7D64" w:rsidRPr="00976999" w:rsidRDefault="00263036" w:rsidP="00255203">
            <w:pPr>
              <w:overflowPunct w:val="0"/>
              <w:autoSpaceDE w:val="0"/>
              <w:autoSpaceDN w:val="0"/>
              <w:adjustRightInd w:val="0"/>
              <w:spacing w:before="60"/>
              <w:textAlignment w:val="baseline"/>
              <w:rPr>
                <w:rFonts w:ascii="Arial" w:hAnsi="Arial" w:cs="Arial"/>
                <w:sz w:val="16"/>
                <w:szCs w:val="16"/>
              </w:rPr>
            </w:pPr>
            <w:r w:rsidRPr="00976999">
              <w:rPr>
                <w:rFonts w:ascii="MS Gothic" w:eastAsia="MS Gothic" w:hAnsi="MS Gothic" w:cs="MS Gothic" w:hint="eastAsia"/>
                <w:sz w:val="16"/>
                <w:szCs w:val="18"/>
              </w:rPr>
              <w:t>☐</w:t>
            </w:r>
            <w:r w:rsidR="00EC7D64" w:rsidRPr="00976999">
              <w:rPr>
                <w:rFonts w:ascii="Arial" w:hAnsi="Arial" w:cs="Arial"/>
                <w:sz w:val="16"/>
                <w:szCs w:val="16"/>
              </w:rPr>
              <w:t xml:space="preserve"> A air chaud</w:t>
            </w:r>
          </w:p>
        </w:tc>
        <w:tc>
          <w:tcPr>
            <w:tcW w:w="3260"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22139725" w14:textId="77777777" w:rsidR="00EC7D64" w:rsidRPr="00976999" w:rsidRDefault="00EC7D64" w:rsidP="00030FAA">
            <w:pPr>
              <w:overflowPunct w:val="0"/>
              <w:autoSpaceDE w:val="0"/>
              <w:autoSpaceDN w:val="0"/>
              <w:adjustRightInd w:val="0"/>
              <w:jc w:val="both"/>
              <w:textAlignment w:val="baseline"/>
              <w:rPr>
                <w:rFonts w:ascii="Arial" w:hAnsi="Arial" w:cs="Arial"/>
                <w:sz w:val="18"/>
                <w:szCs w:val="18"/>
              </w:rPr>
            </w:pPr>
          </w:p>
        </w:tc>
        <w:tc>
          <w:tcPr>
            <w:tcW w:w="2693"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649A3065" w14:textId="77777777" w:rsidR="00EC7D64" w:rsidRPr="00976999" w:rsidRDefault="00EC7D64" w:rsidP="00030FAA">
            <w:pPr>
              <w:overflowPunct w:val="0"/>
              <w:autoSpaceDE w:val="0"/>
              <w:autoSpaceDN w:val="0"/>
              <w:adjustRightInd w:val="0"/>
              <w:jc w:val="both"/>
              <w:textAlignment w:val="baseline"/>
              <w:rPr>
                <w:rFonts w:ascii="Arial" w:hAnsi="Arial" w:cs="Arial"/>
                <w:sz w:val="18"/>
                <w:szCs w:val="18"/>
              </w:rPr>
            </w:pPr>
          </w:p>
        </w:tc>
        <w:tc>
          <w:tcPr>
            <w:tcW w:w="1985"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0A3F7740" w14:textId="77777777" w:rsidR="00EC7D64" w:rsidRPr="00976999" w:rsidRDefault="00EC7D64" w:rsidP="00030FAA">
            <w:pPr>
              <w:overflowPunct w:val="0"/>
              <w:autoSpaceDE w:val="0"/>
              <w:autoSpaceDN w:val="0"/>
              <w:adjustRightInd w:val="0"/>
              <w:jc w:val="both"/>
              <w:textAlignment w:val="baseline"/>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l2br w:val="nil"/>
              <w:tr2bl w:val="nil"/>
            </w:tcBorders>
            <w:vAlign w:val="center"/>
          </w:tcPr>
          <w:p w14:paraId="3FCE7C96" w14:textId="77777777" w:rsidR="00EC7D64" w:rsidRPr="00976999" w:rsidRDefault="00EC7D64" w:rsidP="00EC7D64">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6F8E5204" w14:textId="77777777" w:rsidR="00EC7D64" w:rsidRPr="00976999" w:rsidRDefault="00EC7D64" w:rsidP="00EC7D64">
            <w:pPr>
              <w:overflowPunct w:val="0"/>
              <w:autoSpaceDE w:val="0"/>
              <w:autoSpaceDN w:val="0"/>
              <w:adjustRightInd w:val="0"/>
              <w:textAlignment w:val="baseline"/>
              <w:rPr>
                <w:rFonts w:ascii="Arial" w:hAnsi="Arial" w:cs="Arial"/>
                <w:sz w:val="16"/>
                <w:szCs w:val="16"/>
              </w:rPr>
            </w:pPr>
          </w:p>
          <w:p w14:paraId="41ED6741" w14:textId="77777777" w:rsidR="00EC7D64" w:rsidRPr="00976999" w:rsidRDefault="00EC7D64" w:rsidP="00EC7D64">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c>
          <w:tcPr>
            <w:tcW w:w="1559" w:type="dxa"/>
            <w:tcBorders>
              <w:top w:val="single" w:sz="4" w:space="0" w:color="auto"/>
              <w:left w:val="single" w:sz="4" w:space="0" w:color="auto"/>
              <w:bottom w:val="single" w:sz="4" w:space="0" w:color="auto"/>
              <w:right w:val="single" w:sz="4" w:space="0" w:color="auto"/>
              <w:tl2br w:val="nil"/>
              <w:tr2bl w:val="nil"/>
            </w:tcBorders>
            <w:vAlign w:val="center"/>
          </w:tcPr>
          <w:p w14:paraId="4B9EEF92" w14:textId="77777777" w:rsidR="00EC7D64" w:rsidRPr="00976999" w:rsidRDefault="00EC7D64" w:rsidP="00EC7D64">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2B598E67" w14:textId="77777777" w:rsidR="00EC7D64" w:rsidRPr="00976999" w:rsidRDefault="00EC7D64" w:rsidP="00EC7D64">
            <w:pPr>
              <w:overflowPunct w:val="0"/>
              <w:autoSpaceDE w:val="0"/>
              <w:autoSpaceDN w:val="0"/>
              <w:adjustRightInd w:val="0"/>
              <w:textAlignment w:val="baseline"/>
              <w:rPr>
                <w:rFonts w:ascii="Arial" w:hAnsi="Arial" w:cs="Arial"/>
                <w:sz w:val="16"/>
                <w:szCs w:val="16"/>
              </w:rPr>
            </w:pPr>
          </w:p>
          <w:p w14:paraId="25B8E182" w14:textId="77777777" w:rsidR="00EC7D64" w:rsidRPr="00976999" w:rsidRDefault="00EC7D64" w:rsidP="00EC7D64">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r>
      <w:tr w:rsidR="00976999" w:rsidRPr="00976999" w14:paraId="2BCA9710" w14:textId="77777777" w:rsidTr="00255203">
        <w:trPr>
          <w:trHeight w:hRule="exact" w:val="737"/>
        </w:trPr>
        <w:tc>
          <w:tcPr>
            <w:tcW w:w="1526" w:type="dxa"/>
            <w:tcBorders>
              <w:top w:val="single" w:sz="4" w:space="0" w:color="auto"/>
              <w:left w:val="single" w:sz="4" w:space="0" w:color="auto"/>
              <w:right w:val="single" w:sz="4" w:space="0" w:color="auto"/>
            </w:tcBorders>
            <w:vAlign w:val="center"/>
          </w:tcPr>
          <w:p w14:paraId="394DFA6A" w14:textId="77777777" w:rsidR="00EC7D64" w:rsidRPr="00976999" w:rsidRDefault="00EC7D64" w:rsidP="00030FAA">
            <w:pPr>
              <w:overflowPunct w:val="0"/>
              <w:autoSpaceDE w:val="0"/>
              <w:autoSpaceDN w:val="0"/>
              <w:adjustRightInd w:val="0"/>
              <w:textAlignment w:val="baseline"/>
              <w:rPr>
                <w:rFonts w:ascii="Arial" w:hAnsi="Arial" w:cs="Arial"/>
                <w:sz w:val="18"/>
                <w:szCs w:val="18"/>
              </w:rPr>
            </w:pPr>
            <w:r w:rsidRPr="00976999">
              <w:rPr>
                <w:rFonts w:ascii="Arial" w:hAnsi="Arial" w:cs="Arial"/>
                <w:sz w:val="18"/>
                <w:szCs w:val="18"/>
              </w:rPr>
              <w:t>Ballons</w:t>
            </w:r>
          </w:p>
        </w:tc>
        <w:tc>
          <w:tcPr>
            <w:tcW w:w="1559" w:type="dxa"/>
            <w:tcBorders>
              <w:top w:val="single" w:sz="4" w:space="0" w:color="auto"/>
              <w:left w:val="single" w:sz="4" w:space="0" w:color="auto"/>
              <w:bottom w:val="single" w:sz="4" w:space="0" w:color="auto"/>
              <w:right w:val="single" w:sz="4" w:space="0" w:color="auto"/>
            </w:tcBorders>
            <w:vAlign w:val="center"/>
          </w:tcPr>
          <w:p w14:paraId="7F8C8DF8" w14:textId="77777777" w:rsidR="00EC7D64" w:rsidRPr="00976999" w:rsidRDefault="00EC7D64" w:rsidP="00EC7D64">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4E2F5EA6" w14:textId="77777777" w:rsidR="00EC7D64" w:rsidRPr="00976999" w:rsidRDefault="00EC7D64" w:rsidP="00EC7D64">
            <w:pPr>
              <w:overflowPunct w:val="0"/>
              <w:autoSpaceDE w:val="0"/>
              <w:autoSpaceDN w:val="0"/>
              <w:adjustRightInd w:val="0"/>
              <w:textAlignment w:val="baseline"/>
              <w:rPr>
                <w:rFonts w:ascii="Arial" w:hAnsi="Arial" w:cs="Arial"/>
                <w:sz w:val="16"/>
                <w:szCs w:val="16"/>
              </w:rPr>
            </w:pPr>
          </w:p>
          <w:p w14:paraId="0A4EF461" w14:textId="77777777" w:rsidR="00EC7D64" w:rsidRPr="00976999" w:rsidRDefault="00EC7D64" w:rsidP="00EC7D64">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c>
          <w:tcPr>
            <w:tcW w:w="1701" w:type="dxa"/>
            <w:tcBorders>
              <w:top w:val="single" w:sz="4" w:space="0" w:color="auto"/>
              <w:left w:val="single" w:sz="4" w:space="0" w:color="auto"/>
              <w:bottom w:val="single" w:sz="4" w:space="0" w:color="auto"/>
              <w:right w:val="single" w:sz="4" w:space="0" w:color="auto"/>
            </w:tcBorders>
            <w:vAlign w:val="center"/>
          </w:tcPr>
          <w:p w14:paraId="1201DA33" w14:textId="77777777" w:rsidR="00EC7D64" w:rsidRPr="00976999" w:rsidRDefault="00263036" w:rsidP="00030FAA">
            <w:pPr>
              <w:overflowPunct w:val="0"/>
              <w:autoSpaceDE w:val="0"/>
              <w:autoSpaceDN w:val="0"/>
              <w:adjustRightInd w:val="0"/>
              <w:textAlignment w:val="baseline"/>
              <w:rPr>
                <w:rFonts w:ascii="Arial" w:hAnsi="Arial" w:cs="Arial"/>
                <w:sz w:val="16"/>
                <w:szCs w:val="16"/>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00EC7D64" w:rsidRPr="00976999">
              <w:rPr>
                <w:rFonts w:ascii="Arial" w:hAnsi="Arial" w:cs="Arial"/>
                <w:sz w:val="16"/>
                <w:szCs w:val="16"/>
              </w:rPr>
              <w:t>A air chaud</w:t>
            </w:r>
          </w:p>
          <w:p w14:paraId="6C1C8967" w14:textId="77777777" w:rsidR="00EC7D64" w:rsidRPr="00976999" w:rsidRDefault="00263036" w:rsidP="00255203">
            <w:pPr>
              <w:overflowPunct w:val="0"/>
              <w:autoSpaceDE w:val="0"/>
              <w:autoSpaceDN w:val="0"/>
              <w:adjustRightInd w:val="0"/>
              <w:spacing w:before="60"/>
              <w:textAlignment w:val="baseline"/>
              <w:rPr>
                <w:rFonts w:ascii="Arial" w:hAnsi="Arial" w:cs="Arial"/>
                <w:sz w:val="16"/>
                <w:szCs w:val="16"/>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00EC7D64" w:rsidRPr="00976999">
              <w:rPr>
                <w:rFonts w:ascii="Arial" w:hAnsi="Arial" w:cs="Arial"/>
                <w:sz w:val="16"/>
                <w:szCs w:val="16"/>
              </w:rPr>
              <w:t>A gaz</w:t>
            </w:r>
          </w:p>
          <w:p w14:paraId="1DD01B12" w14:textId="77777777" w:rsidR="00EC7D64" w:rsidRPr="00976999" w:rsidRDefault="00263036" w:rsidP="00255203">
            <w:pPr>
              <w:overflowPunct w:val="0"/>
              <w:autoSpaceDE w:val="0"/>
              <w:autoSpaceDN w:val="0"/>
              <w:adjustRightInd w:val="0"/>
              <w:spacing w:before="60"/>
              <w:textAlignment w:val="baseline"/>
              <w:rPr>
                <w:rFonts w:ascii="Arial" w:hAnsi="Arial" w:cs="Arial"/>
                <w:sz w:val="16"/>
                <w:szCs w:val="16"/>
              </w:rPr>
            </w:pPr>
            <w:r w:rsidRPr="00976999">
              <w:rPr>
                <w:rFonts w:ascii="MS Gothic" w:eastAsia="MS Gothic" w:hAnsi="MS Gothic" w:cs="MS Gothic" w:hint="eastAsia"/>
                <w:sz w:val="16"/>
                <w:szCs w:val="18"/>
              </w:rPr>
              <w:t>☐</w:t>
            </w:r>
            <w:r w:rsidR="00EC7D64" w:rsidRPr="00976999">
              <w:rPr>
                <w:rFonts w:ascii="Arial" w:hAnsi="Arial" w:cs="Arial"/>
                <w:sz w:val="16"/>
                <w:szCs w:val="16"/>
              </w:rPr>
              <w:t xml:space="preserve"> </w:t>
            </w:r>
            <w:proofErr w:type="spellStart"/>
            <w:r w:rsidR="00EC7D64" w:rsidRPr="00976999">
              <w:rPr>
                <w:rFonts w:ascii="Arial" w:hAnsi="Arial" w:cs="Arial"/>
                <w:sz w:val="16"/>
                <w:szCs w:val="16"/>
              </w:rPr>
              <w:t>Rozière</w:t>
            </w:r>
            <w:proofErr w:type="spellEnd"/>
          </w:p>
        </w:tc>
        <w:tc>
          <w:tcPr>
            <w:tcW w:w="3260"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53AB55AF" w14:textId="77777777" w:rsidR="00EC7D64" w:rsidRPr="00976999" w:rsidRDefault="00EC7D64" w:rsidP="00030FAA">
            <w:pPr>
              <w:overflowPunct w:val="0"/>
              <w:autoSpaceDE w:val="0"/>
              <w:autoSpaceDN w:val="0"/>
              <w:adjustRightInd w:val="0"/>
              <w:jc w:val="both"/>
              <w:textAlignment w:val="baseline"/>
              <w:rPr>
                <w:rFonts w:ascii="Arial" w:hAnsi="Arial" w:cs="Arial"/>
                <w:sz w:val="18"/>
                <w:szCs w:val="18"/>
              </w:rPr>
            </w:pPr>
          </w:p>
        </w:tc>
        <w:tc>
          <w:tcPr>
            <w:tcW w:w="2693"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6F02F3BD" w14:textId="77777777" w:rsidR="00EC7D64" w:rsidRPr="00976999" w:rsidRDefault="00EC7D64" w:rsidP="00030FAA">
            <w:pPr>
              <w:overflowPunct w:val="0"/>
              <w:autoSpaceDE w:val="0"/>
              <w:autoSpaceDN w:val="0"/>
              <w:adjustRightInd w:val="0"/>
              <w:jc w:val="both"/>
              <w:textAlignment w:val="baseline"/>
              <w:rPr>
                <w:rFonts w:ascii="Arial" w:hAnsi="Arial" w:cs="Arial"/>
                <w:sz w:val="18"/>
                <w:szCs w:val="18"/>
              </w:rPr>
            </w:pPr>
          </w:p>
        </w:tc>
        <w:tc>
          <w:tcPr>
            <w:tcW w:w="1985"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5F4D7958" w14:textId="77777777" w:rsidR="00EC7D64" w:rsidRPr="00976999" w:rsidRDefault="00EC7D64" w:rsidP="00030FAA">
            <w:pPr>
              <w:overflowPunct w:val="0"/>
              <w:autoSpaceDE w:val="0"/>
              <w:autoSpaceDN w:val="0"/>
              <w:adjustRightInd w:val="0"/>
              <w:jc w:val="both"/>
              <w:textAlignment w:val="baseline"/>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l2br w:val="nil"/>
              <w:tr2bl w:val="nil"/>
            </w:tcBorders>
            <w:vAlign w:val="center"/>
          </w:tcPr>
          <w:p w14:paraId="3A34FD29" w14:textId="77777777" w:rsidR="00EC7D64" w:rsidRPr="00976999" w:rsidRDefault="00EC7D64" w:rsidP="00EC7D64">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1DE0DFB8" w14:textId="77777777" w:rsidR="00EC7D64" w:rsidRPr="00976999" w:rsidRDefault="00EC7D64" w:rsidP="00EC7D64">
            <w:pPr>
              <w:overflowPunct w:val="0"/>
              <w:autoSpaceDE w:val="0"/>
              <w:autoSpaceDN w:val="0"/>
              <w:adjustRightInd w:val="0"/>
              <w:textAlignment w:val="baseline"/>
              <w:rPr>
                <w:rFonts w:ascii="Arial" w:hAnsi="Arial" w:cs="Arial"/>
                <w:sz w:val="16"/>
                <w:szCs w:val="16"/>
              </w:rPr>
            </w:pPr>
          </w:p>
          <w:p w14:paraId="56F356CE" w14:textId="77777777" w:rsidR="00EC7D64" w:rsidRPr="00976999" w:rsidRDefault="00EC7D64" w:rsidP="00EC7D64">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c>
          <w:tcPr>
            <w:tcW w:w="1559" w:type="dxa"/>
            <w:tcBorders>
              <w:top w:val="single" w:sz="4" w:space="0" w:color="auto"/>
              <w:left w:val="single" w:sz="4" w:space="0" w:color="auto"/>
              <w:bottom w:val="single" w:sz="4" w:space="0" w:color="auto"/>
              <w:right w:val="single" w:sz="4" w:space="0" w:color="auto"/>
              <w:tl2br w:val="nil"/>
              <w:tr2bl w:val="nil"/>
            </w:tcBorders>
            <w:vAlign w:val="center"/>
          </w:tcPr>
          <w:p w14:paraId="5056092E" w14:textId="77777777" w:rsidR="00EC7D64" w:rsidRPr="00976999" w:rsidRDefault="00EC7D64" w:rsidP="00EC7D64">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0FAB1C94" w14:textId="77777777" w:rsidR="00EC7D64" w:rsidRPr="00976999" w:rsidRDefault="00EC7D64" w:rsidP="00EC7D64">
            <w:pPr>
              <w:overflowPunct w:val="0"/>
              <w:autoSpaceDE w:val="0"/>
              <w:autoSpaceDN w:val="0"/>
              <w:adjustRightInd w:val="0"/>
              <w:textAlignment w:val="baseline"/>
              <w:rPr>
                <w:rFonts w:ascii="Arial" w:hAnsi="Arial" w:cs="Arial"/>
                <w:sz w:val="16"/>
                <w:szCs w:val="16"/>
              </w:rPr>
            </w:pPr>
          </w:p>
          <w:p w14:paraId="32741EB3" w14:textId="77777777" w:rsidR="00EC7D64" w:rsidRPr="00976999" w:rsidRDefault="00EC7D64" w:rsidP="00EC7D64">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r>
      <w:tr w:rsidR="00976999" w:rsidRPr="00976999" w14:paraId="28108C79" w14:textId="77777777" w:rsidTr="00255203">
        <w:trPr>
          <w:trHeight w:hRule="exact" w:val="737"/>
        </w:trPr>
        <w:tc>
          <w:tcPr>
            <w:tcW w:w="1526" w:type="dxa"/>
            <w:tcBorders>
              <w:top w:val="single" w:sz="4" w:space="0" w:color="auto"/>
              <w:left w:val="single" w:sz="4" w:space="0" w:color="auto"/>
              <w:right w:val="single" w:sz="4" w:space="0" w:color="auto"/>
            </w:tcBorders>
            <w:vAlign w:val="center"/>
          </w:tcPr>
          <w:p w14:paraId="16121915" w14:textId="77777777" w:rsidR="00EC7D64" w:rsidRPr="00976999" w:rsidRDefault="00EC7D64" w:rsidP="00030FAA">
            <w:pPr>
              <w:overflowPunct w:val="0"/>
              <w:autoSpaceDE w:val="0"/>
              <w:autoSpaceDN w:val="0"/>
              <w:adjustRightInd w:val="0"/>
              <w:textAlignment w:val="baseline"/>
              <w:rPr>
                <w:rFonts w:ascii="Arial" w:hAnsi="Arial" w:cs="Arial"/>
                <w:sz w:val="18"/>
                <w:szCs w:val="18"/>
              </w:rPr>
            </w:pPr>
            <w:r w:rsidRPr="00976999">
              <w:rPr>
                <w:rFonts w:ascii="Arial" w:hAnsi="Arial" w:cs="Arial"/>
                <w:sz w:val="18"/>
                <w:szCs w:val="18"/>
              </w:rPr>
              <w:t>Planeurs</w:t>
            </w:r>
          </w:p>
        </w:tc>
        <w:tc>
          <w:tcPr>
            <w:tcW w:w="1559" w:type="dxa"/>
            <w:tcBorders>
              <w:top w:val="single" w:sz="4" w:space="0" w:color="auto"/>
              <w:left w:val="single" w:sz="4" w:space="0" w:color="auto"/>
              <w:right w:val="single" w:sz="4" w:space="0" w:color="auto"/>
            </w:tcBorders>
            <w:vAlign w:val="center"/>
          </w:tcPr>
          <w:p w14:paraId="4F58ED0E" w14:textId="77777777" w:rsidR="00EC7D64" w:rsidRPr="00976999" w:rsidRDefault="00EC7D64" w:rsidP="00EC7D64">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218B154B" w14:textId="77777777" w:rsidR="00EC7D64" w:rsidRPr="00976999" w:rsidRDefault="00EC7D64" w:rsidP="00EC7D64">
            <w:pPr>
              <w:overflowPunct w:val="0"/>
              <w:autoSpaceDE w:val="0"/>
              <w:autoSpaceDN w:val="0"/>
              <w:adjustRightInd w:val="0"/>
              <w:textAlignment w:val="baseline"/>
              <w:rPr>
                <w:rFonts w:ascii="Arial" w:hAnsi="Arial" w:cs="Arial"/>
                <w:sz w:val="16"/>
                <w:szCs w:val="16"/>
              </w:rPr>
            </w:pPr>
          </w:p>
          <w:p w14:paraId="6FBCA49A" w14:textId="77777777" w:rsidR="00EC7D64" w:rsidRPr="00976999" w:rsidRDefault="00EC7D64" w:rsidP="00EC7D64">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c>
          <w:tcPr>
            <w:tcW w:w="1701" w:type="dxa"/>
            <w:tcBorders>
              <w:top w:val="single" w:sz="4" w:space="0" w:color="auto"/>
              <w:left w:val="single" w:sz="4" w:space="0" w:color="auto"/>
              <w:bottom w:val="single" w:sz="4" w:space="0" w:color="auto"/>
              <w:right w:val="single" w:sz="4" w:space="0" w:color="auto"/>
            </w:tcBorders>
            <w:vAlign w:val="center"/>
          </w:tcPr>
          <w:p w14:paraId="3303974A" w14:textId="77777777" w:rsidR="00EC7D64" w:rsidRPr="00976999" w:rsidRDefault="00263036" w:rsidP="00030FAA">
            <w:pPr>
              <w:overflowPunct w:val="0"/>
              <w:autoSpaceDE w:val="0"/>
              <w:autoSpaceDN w:val="0"/>
              <w:adjustRightInd w:val="0"/>
              <w:textAlignment w:val="baseline"/>
              <w:rPr>
                <w:rFonts w:ascii="Arial" w:hAnsi="Arial" w:cs="Arial"/>
                <w:sz w:val="16"/>
                <w:szCs w:val="16"/>
              </w:rPr>
            </w:pPr>
            <w:r w:rsidRPr="00976999">
              <w:rPr>
                <w:rFonts w:ascii="MS Gothic" w:eastAsia="MS Gothic" w:hAnsi="MS Gothic" w:cs="MS Gothic" w:hint="eastAsia"/>
                <w:sz w:val="16"/>
                <w:szCs w:val="18"/>
              </w:rPr>
              <w:t>☐</w:t>
            </w:r>
            <w:r w:rsidR="00EC7D64" w:rsidRPr="00976999">
              <w:rPr>
                <w:rFonts w:ascii="Arial" w:hAnsi="Arial" w:cs="Arial"/>
                <w:sz w:val="16"/>
                <w:szCs w:val="16"/>
              </w:rPr>
              <w:t xml:space="preserve"> ELA1</w:t>
            </w:r>
          </w:p>
          <w:p w14:paraId="2BCFC8BA" w14:textId="77777777" w:rsidR="00EC7D64" w:rsidRPr="00976999" w:rsidRDefault="00263036" w:rsidP="00255203">
            <w:pPr>
              <w:overflowPunct w:val="0"/>
              <w:autoSpaceDE w:val="0"/>
              <w:autoSpaceDN w:val="0"/>
              <w:adjustRightInd w:val="0"/>
              <w:spacing w:before="60"/>
              <w:textAlignment w:val="baseline"/>
              <w:rPr>
                <w:rFonts w:ascii="Arial" w:hAnsi="Arial" w:cs="Arial"/>
                <w:sz w:val="16"/>
                <w:szCs w:val="16"/>
              </w:rPr>
            </w:pPr>
            <w:r w:rsidRPr="00976999">
              <w:rPr>
                <w:rFonts w:ascii="MS Gothic" w:eastAsia="MS Gothic" w:hAnsi="MS Gothic" w:cs="MS Gothic" w:hint="eastAsia"/>
                <w:sz w:val="16"/>
                <w:szCs w:val="18"/>
              </w:rPr>
              <w:t>☐</w:t>
            </w:r>
            <w:r w:rsidR="00EC7D64" w:rsidRPr="00976999">
              <w:rPr>
                <w:rFonts w:ascii="Arial" w:eastAsia="MS Gothic" w:hAnsi="Arial" w:cs="Arial"/>
                <w:sz w:val="16"/>
                <w:szCs w:val="16"/>
              </w:rPr>
              <w:t xml:space="preserve"> </w:t>
            </w:r>
            <w:r w:rsidR="00EC7D64" w:rsidRPr="00976999">
              <w:rPr>
                <w:rFonts w:ascii="Arial" w:hAnsi="Arial" w:cs="Arial"/>
                <w:sz w:val="16"/>
                <w:szCs w:val="16"/>
              </w:rPr>
              <w:t>Tout type de planeur</w:t>
            </w:r>
          </w:p>
        </w:tc>
        <w:tc>
          <w:tcPr>
            <w:tcW w:w="3260"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5D544F0D" w14:textId="77777777" w:rsidR="00EC7D64" w:rsidRPr="00976999" w:rsidRDefault="00EC7D64" w:rsidP="00030FAA">
            <w:pPr>
              <w:overflowPunct w:val="0"/>
              <w:autoSpaceDE w:val="0"/>
              <w:autoSpaceDN w:val="0"/>
              <w:adjustRightInd w:val="0"/>
              <w:jc w:val="both"/>
              <w:textAlignment w:val="baseline"/>
              <w:rPr>
                <w:rFonts w:ascii="Arial" w:hAnsi="Arial" w:cs="Arial"/>
                <w:sz w:val="18"/>
                <w:szCs w:val="18"/>
              </w:rPr>
            </w:pPr>
          </w:p>
        </w:tc>
        <w:tc>
          <w:tcPr>
            <w:tcW w:w="2693"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06698A81" w14:textId="77777777" w:rsidR="00EC7D64" w:rsidRPr="00976999" w:rsidRDefault="00EC7D64" w:rsidP="00030FAA">
            <w:pPr>
              <w:overflowPunct w:val="0"/>
              <w:autoSpaceDE w:val="0"/>
              <w:autoSpaceDN w:val="0"/>
              <w:adjustRightInd w:val="0"/>
              <w:jc w:val="both"/>
              <w:textAlignment w:val="baseline"/>
              <w:rPr>
                <w:rFonts w:ascii="Arial" w:hAnsi="Arial" w:cs="Arial"/>
                <w:sz w:val="18"/>
                <w:szCs w:val="18"/>
              </w:rPr>
            </w:pPr>
          </w:p>
        </w:tc>
        <w:tc>
          <w:tcPr>
            <w:tcW w:w="1985"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19F3361B" w14:textId="77777777" w:rsidR="00EC7D64" w:rsidRPr="00976999" w:rsidRDefault="00EC7D64" w:rsidP="00030FAA">
            <w:pPr>
              <w:overflowPunct w:val="0"/>
              <w:autoSpaceDE w:val="0"/>
              <w:autoSpaceDN w:val="0"/>
              <w:adjustRightInd w:val="0"/>
              <w:jc w:val="both"/>
              <w:textAlignment w:val="baseline"/>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l2br w:val="nil"/>
              <w:tr2bl w:val="nil"/>
            </w:tcBorders>
            <w:vAlign w:val="center"/>
          </w:tcPr>
          <w:p w14:paraId="226F68FA" w14:textId="77777777" w:rsidR="00EC7D64" w:rsidRPr="00976999" w:rsidRDefault="00EC7D64" w:rsidP="00EC7D64">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271AF705" w14:textId="77777777" w:rsidR="00EC7D64" w:rsidRPr="00976999" w:rsidRDefault="00EC7D64" w:rsidP="00EC7D64">
            <w:pPr>
              <w:overflowPunct w:val="0"/>
              <w:autoSpaceDE w:val="0"/>
              <w:autoSpaceDN w:val="0"/>
              <w:adjustRightInd w:val="0"/>
              <w:textAlignment w:val="baseline"/>
              <w:rPr>
                <w:rFonts w:ascii="Arial" w:hAnsi="Arial" w:cs="Arial"/>
                <w:sz w:val="16"/>
                <w:szCs w:val="16"/>
              </w:rPr>
            </w:pPr>
          </w:p>
          <w:p w14:paraId="50833722" w14:textId="77777777" w:rsidR="00EC7D64" w:rsidRPr="00976999" w:rsidRDefault="00EC7D64" w:rsidP="00EC7D64">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c>
          <w:tcPr>
            <w:tcW w:w="1559" w:type="dxa"/>
            <w:tcBorders>
              <w:top w:val="single" w:sz="4" w:space="0" w:color="auto"/>
              <w:left w:val="single" w:sz="4" w:space="0" w:color="auto"/>
              <w:bottom w:val="single" w:sz="4" w:space="0" w:color="auto"/>
              <w:right w:val="single" w:sz="4" w:space="0" w:color="auto"/>
              <w:tl2br w:val="nil"/>
              <w:tr2bl w:val="nil"/>
            </w:tcBorders>
            <w:vAlign w:val="center"/>
          </w:tcPr>
          <w:p w14:paraId="54E6F5A8" w14:textId="77777777" w:rsidR="00EC7D64" w:rsidRPr="00976999" w:rsidRDefault="00EC7D64" w:rsidP="00EC7D64">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3B6B13DC" w14:textId="77777777" w:rsidR="00EC7D64" w:rsidRPr="00976999" w:rsidRDefault="00EC7D64" w:rsidP="00EC7D64">
            <w:pPr>
              <w:overflowPunct w:val="0"/>
              <w:autoSpaceDE w:val="0"/>
              <w:autoSpaceDN w:val="0"/>
              <w:adjustRightInd w:val="0"/>
              <w:textAlignment w:val="baseline"/>
              <w:rPr>
                <w:rFonts w:ascii="Arial" w:hAnsi="Arial" w:cs="Arial"/>
                <w:sz w:val="16"/>
                <w:szCs w:val="16"/>
              </w:rPr>
            </w:pPr>
          </w:p>
          <w:p w14:paraId="15E5B2FF" w14:textId="77777777" w:rsidR="00EC7D64" w:rsidRPr="00976999" w:rsidRDefault="00EC7D64" w:rsidP="00EC7D64">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r>
    </w:tbl>
    <w:p w14:paraId="1DE9BB67" w14:textId="77777777" w:rsidR="005C4EF1" w:rsidRPr="00976999" w:rsidRDefault="00FD3660" w:rsidP="006F59FB">
      <w:pPr>
        <w:shd w:val="clear" w:color="auto" w:fill="FFFFFF"/>
        <w:overflowPunct w:val="0"/>
        <w:autoSpaceDE w:val="0"/>
        <w:autoSpaceDN w:val="0"/>
        <w:adjustRightInd w:val="0"/>
        <w:jc w:val="both"/>
        <w:textAlignment w:val="baseline"/>
        <w:rPr>
          <w:rFonts w:ascii="Arial" w:hAnsi="Arial" w:cs="Arial"/>
          <w:bCs/>
          <w:sz w:val="20"/>
          <w:szCs w:val="20"/>
        </w:rPr>
        <w:sectPr w:rsidR="005C4EF1" w:rsidRPr="00976999" w:rsidSect="00961649">
          <w:headerReference w:type="default" r:id="rId12"/>
          <w:footerReference w:type="default" r:id="rId13"/>
          <w:pgSz w:w="16838" w:h="11906" w:orient="landscape"/>
          <w:pgMar w:top="1417" w:right="360" w:bottom="1417" w:left="568" w:header="567" w:footer="708" w:gutter="0"/>
          <w:cols w:space="708"/>
          <w:docGrid w:linePitch="360"/>
        </w:sectPr>
      </w:pPr>
      <w:r>
        <w:rPr>
          <w:rFonts w:ascii="Arial" w:hAnsi="Arial" w:cs="Arial"/>
          <w:bCs/>
          <w:noProof/>
          <w:sz w:val="20"/>
          <w:szCs w:val="20"/>
        </w:rPr>
        <mc:AlternateContent>
          <mc:Choice Requires="wps">
            <w:drawing>
              <wp:anchor distT="0" distB="0" distL="114300" distR="114300" simplePos="0" relativeHeight="251689984" behindDoc="0" locked="0" layoutInCell="1" allowOverlap="1" wp14:anchorId="250D2162" wp14:editId="5A5C5139">
                <wp:simplePos x="0" y="0"/>
                <wp:positionH relativeFrom="column">
                  <wp:posOffset>-190500</wp:posOffset>
                </wp:positionH>
                <wp:positionV relativeFrom="paragraph">
                  <wp:posOffset>669806</wp:posOffset>
                </wp:positionV>
                <wp:extent cx="0" cy="244549"/>
                <wp:effectExtent l="0" t="0" r="38100" b="22225"/>
                <wp:wrapNone/>
                <wp:docPr id="40" name="Connecteur droit 40"/>
                <wp:cNvGraphicFramePr/>
                <a:graphic xmlns:a="http://schemas.openxmlformats.org/drawingml/2006/main">
                  <a:graphicData uri="http://schemas.microsoft.com/office/word/2010/wordprocessingShape">
                    <wps:wsp>
                      <wps:cNvCnPr/>
                      <wps:spPr>
                        <a:xfrm>
                          <a:off x="0" y="0"/>
                          <a:ext cx="0" cy="244549"/>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671961B0" id="Connecteur droit 40" o:spid="_x0000_s1026" style="position:absolute;z-index:2516899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5pt,52.75pt" to="-15pt,1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" strokecolor="black [3213]"/>
            </w:pict>
          </mc:Fallback>
        </mc:AlternateContent>
      </w:r>
    </w:p>
    <w:p w14:paraId="57D7D085" w14:textId="7019D9E2" w:rsidR="00322571" w:rsidRDefault="00B14443" w:rsidP="005C4EF1">
      <w:pPr>
        <w:shd w:val="clear" w:color="auto" w:fill="FFFFFF"/>
        <w:overflowPunct w:val="0"/>
        <w:autoSpaceDE w:val="0"/>
        <w:autoSpaceDN w:val="0"/>
        <w:adjustRightInd w:val="0"/>
        <w:jc w:val="both"/>
        <w:textAlignment w:val="baseline"/>
        <w:rPr>
          <w:rFonts w:ascii="Arial" w:hAnsi="Arial" w:cs="Arial"/>
          <w:sz w:val="20"/>
          <w:szCs w:val="20"/>
        </w:rPr>
      </w:pPr>
      <w:r>
        <w:rPr>
          <w:noProof/>
        </w:rPr>
        <w:lastRenderedPageBreak/>
        <w:drawing>
          <wp:anchor distT="0" distB="0" distL="114300" distR="114300" simplePos="0" relativeHeight="251752448" behindDoc="0" locked="0" layoutInCell="1" allowOverlap="1" wp14:anchorId="2AC896C2" wp14:editId="72B3F4E2">
            <wp:simplePos x="0" y="0"/>
            <wp:positionH relativeFrom="column">
              <wp:posOffset>-53163</wp:posOffset>
            </wp:positionH>
            <wp:positionV relativeFrom="paragraph">
              <wp:posOffset>-757983</wp:posOffset>
            </wp:positionV>
            <wp:extent cx="1235710" cy="637540"/>
            <wp:effectExtent l="0" t="0" r="0" b="0"/>
            <wp:wrapNone/>
            <wp:docPr id="118" name="Imag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 18"/>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235710" cy="637540"/>
                    </a:xfrm>
                    <a:prstGeom prst="rect">
                      <a:avLst/>
                    </a:prstGeom>
                  </pic:spPr>
                </pic:pic>
              </a:graphicData>
            </a:graphic>
            <wp14:sizeRelH relativeFrom="margin">
              <wp14:pctWidth>0</wp14:pctWidth>
            </wp14:sizeRelH>
            <wp14:sizeRelV relativeFrom="margin">
              <wp14:pctHeight>0</wp14:pctHeight>
            </wp14:sizeRelV>
          </wp:anchor>
        </w:drawing>
      </w:r>
      <w:r w:rsidR="00322571">
        <w:rPr>
          <w:noProof/>
        </w:rPr>
        <w:drawing>
          <wp:anchor distT="0" distB="0" distL="114300" distR="114300" simplePos="0" relativeHeight="251745280" behindDoc="0" locked="0" layoutInCell="1" allowOverlap="1" wp14:anchorId="50D046A7" wp14:editId="311E5AFF">
            <wp:simplePos x="0" y="0"/>
            <wp:positionH relativeFrom="column">
              <wp:posOffset>9239693</wp:posOffset>
            </wp:positionH>
            <wp:positionV relativeFrom="paragraph">
              <wp:posOffset>-595423</wp:posOffset>
            </wp:positionV>
            <wp:extent cx="682625" cy="474980"/>
            <wp:effectExtent l="0" t="0" r="3175" b="1270"/>
            <wp:wrapNone/>
            <wp:docPr id="84" name="Image 84"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Image 75" descr="Une image contenant texte&#10;&#10;Description générée automatiquement"/>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682625" cy="474980"/>
                    </a:xfrm>
                    <a:prstGeom prst="rect">
                      <a:avLst/>
                    </a:prstGeom>
                  </pic:spPr>
                </pic:pic>
              </a:graphicData>
            </a:graphic>
            <wp14:sizeRelH relativeFrom="margin">
              <wp14:pctWidth>0</wp14:pctWidth>
            </wp14:sizeRelH>
            <wp14:sizeRelV relativeFrom="margin">
              <wp14:pctHeight>0</wp14:pctHeight>
            </wp14:sizeRelV>
          </wp:anchor>
        </w:drawing>
      </w:r>
    </w:p>
    <w:p w14:paraId="2AC70FCC" w14:textId="769F499C" w:rsidR="006F59FB" w:rsidRPr="00976999" w:rsidRDefault="006F59FB" w:rsidP="005C4EF1">
      <w:pPr>
        <w:shd w:val="clear" w:color="auto" w:fill="FFFFFF"/>
        <w:overflowPunct w:val="0"/>
        <w:autoSpaceDE w:val="0"/>
        <w:autoSpaceDN w:val="0"/>
        <w:adjustRightInd w:val="0"/>
        <w:jc w:val="both"/>
        <w:textAlignment w:val="baseline"/>
        <w:rPr>
          <w:rFonts w:ascii="Arial" w:hAnsi="Arial" w:cs="Arial"/>
          <w:sz w:val="20"/>
          <w:szCs w:val="20"/>
        </w:rPr>
      </w:pPr>
      <w:r w:rsidRPr="00976999">
        <w:rPr>
          <w:rFonts w:ascii="Arial" w:hAnsi="Arial" w:cs="Arial"/>
          <w:sz w:val="20"/>
          <w:szCs w:val="20"/>
        </w:rPr>
        <w:t>Informations associées au privilège de maintenance et examen de navigabilité et laissez passer associés, le cas échéant :</w:t>
      </w:r>
    </w:p>
    <w:p w14:paraId="31B5D37C" w14:textId="77777777" w:rsidR="006F59FB" w:rsidRPr="00976999" w:rsidRDefault="006F59FB" w:rsidP="006F59FB">
      <w:pPr>
        <w:shd w:val="clear" w:color="auto" w:fill="FFFFFF"/>
        <w:tabs>
          <w:tab w:val="left" w:pos="1101"/>
          <w:tab w:val="left" w:pos="2660"/>
          <w:tab w:val="left" w:pos="4786"/>
          <w:tab w:val="left" w:pos="6771"/>
          <w:tab w:val="left" w:pos="8458"/>
        </w:tabs>
        <w:overflowPunct w:val="0"/>
        <w:autoSpaceDE w:val="0"/>
        <w:autoSpaceDN w:val="0"/>
        <w:adjustRightInd w:val="0"/>
        <w:jc w:val="both"/>
        <w:textAlignment w:val="baseline"/>
        <w:rPr>
          <w:rFonts w:ascii="Arial" w:hAnsi="Arial" w:cs="Arial"/>
          <w:sz w:val="20"/>
          <w:szCs w:val="20"/>
        </w:rPr>
      </w:pPr>
    </w:p>
    <w:p w14:paraId="277F15BD" w14:textId="77777777" w:rsidR="006F59FB" w:rsidRPr="00976999" w:rsidRDefault="006F59FB" w:rsidP="006F59FB">
      <w:pPr>
        <w:numPr>
          <w:ilvl w:val="0"/>
          <w:numId w:val="16"/>
        </w:numPr>
        <w:shd w:val="clear" w:color="auto" w:fill="FFFFFF"/>
        <w:ind w:left="851" w:hanging="284"/>
        <w:jc w:val="both"/>
        <w:rPr>
          <w:rFonts w:ascii="Arial" w:hAnsi="Arial" w:cs="Arial"/>
          <w:sz w:val="20"/>
          <w:szCs w:val="20"/>
          <w:lang w:eastAsia="en-US"/>
        </w:rPr>
      </w:pPr>
      <w:r w:rsidRPr="00976999">
        <w:rPr>
          <w:rFonts w:ascii="Arial" w:hAnsi="Arial" w:cs="Arial"/>
          <w:sz w:val="20"/>
          <w:szCs w:val="20"/>
          <w:lang w:eastAsia="en-US"/>
        </w:rPr>
        <w:t>Aéronefs non light : indiquer le type de l’aéronef selon la liste Partie-66 en vigueur</w:t>
      </w:r>
    </w:p>
    <w:p w14:paraId="5171B765" w14:textId="77777777" w:rsidR="006F59FB" w:rsidRPr="00976999" w:rsidRDefault="006F59FB" w:rsidP="006F59FB">
      <w:pPr>
        <w:numPr>
          <w:ilvl w:val="0"/>
          <w:numId w:val="16"/>
        </w:numPr>
        <w:shd w:val="clear" w:color="auto" w:fill="FFFFFF"/>
        <w:ind w:left="851" w:hanging="284"/>
        <w:jc w:val="both"/>
        <w:rPr>
          <w:rFonts w:ascii="Arial" w:hAnsi="Arial" w:cs="Arial"/>
          <w:sz w:val="20"/>
          <w:szCs w:val="20"/>
          <w:lang w:eastAsia="en-US"/>
        </w:rPr>
      </w:pPr>
      <w:r w:rsidRPr="00976999">
        <w:rPr>
          <w:rFonts w:ascii="Arial" w:hAnsi="Arial" w:cs="Arial"/>
          <w:sz w:val="20"/>
          <w:szCs w:val="20"/>
          <w:lang w:eastAsia="en-US"/>
        </w:rPr>
        <w:t>Avions light : indiquer le type de propulsion (turbine ou piston) et la catégorie (ELA1, ELA2 ou tous aéronefs light)</w:t>
      </w:r>
    </w:p>
    <w:p w14:paraId="12957F53" w14:textId="77777777" w:rsidR="006F59FB" w:rsidRPr="00976999" w:rsidRDefault="006F59FB" w:rsidP="006F59FB">
      <w:pPr>
        <w:numPr>
          <w:ilvl w:val="0"/>
          <w:numId w:val="16"/>
        </w:numPr>
        <w:shd w:val="clear" w:color="auto" w:fill="FFFFFF"/>
        <w:ind w:left="851" w:hanging="284"/>
        <w:jc w:val="both"/>
        <w:rPr>
          <w:rFonts w:ascii="Arial" w:hAnsi="Arial" w:cs="Arial"/>
          <w:sz w:val="20"/>
          <w:szCs w:val="20"/>
          <w:lang w:eastAsia="en-US"/>
        </w:rPr>
      </w:pPr>
      <w:r w:rsidRPr="00976999">
        <w:rPr>
          <w:rFonts w:ascii="Arial" w:hAnsi="Arial" w:cs="Arial"/>
          <w:sz w:val="20"/>
          <w:szCs w:val="20"/>
          <w:lang w:eastAsia="en-US"/>
        </w:rPr>
        <w:t>Hélicoptères light : indiquer le type de propulsion (turbine ou piston)</w:t>
      </w:r>
    </w:p>
    <w:p w14:paraId="0C4260A2" w14:textId="77777777" w:rsidR="006F59FB" w:rsidRPr="00976999" w:rsidRDefault="006F59FB" w:rsidP="006F59FB">
      <w:pPr>
        <w:numPr>
          <w:ilvl w:val="0"/>
          <w:numId w:val="16"/>
        </w:numPr>
        <w:shd w:val="clear" w:color="auto" w:fill="FFFFFF"/>
        <w:ind w:left="851" w:hanging="284"/>
        <w:jc w:val="both"/>
        <w:rPr>
          <w:rFonts w:ascii="Arial" w:hAnsi="Arial" w:cs="Arial"/>
          <w:sz w:val="20"/>
          <w:szCs w:val="20"/>
          <w:lang w:eastAsia="en-US"/>
        </w:rPr>
      </w:pPr>
      <w:r w:rsidRPr="00976999">
        <w:rPr>
          <w:rFonts w:ascii="Arial" w:hAnsi="Arial" w:cs="Arial"/>
          <w:sz w:val="20"/>
          <w:szCs w:val="20"/>
          <w:lang w:eastAsia="en-US"/>
        </w:rPr>
        <w:t xml:space="preserve">Planeurs : indiquer la catégorie ELA1 ou tous aéronefs light </w:t>
      </w:r>
    </w:p>
    <w:p w14:paraId="6981D348" w14:textId="77777777" w:rsidR="006F59FB" w:rsidRPr="00976999" w:rsidRDefault="006F59FB" w:rsidP="006F59FB">
      <w:pPr>
        <w:numPr>
          <w:ilvl w:val="0"/>
          <w:numId w:val="16"/>
        </w:numPr>
        <w:shd w:val="clear" w:color="auto" w:fill="FFFFFF"/>
        <w:ind w:left="851" w:hanging="284"/>
        <w:jc w:val="both"/>
        <w:rPr>
          <w:rFonts w:ascii="Arial" w:hAnsi="Arial" w:cs="Arial"/>
          <w:sz w:val="20"/>
          <w:szCs w:val="20"/>
          <w:lang w:eastAsia="en-US"/>
        </w:rPr>
      </w:pPr>
      <w:r w:rsidRPr="00976999">
        <w:rPr>
          <w:rFonts w:ascii="Arial" w:hAnsi="Arial" w:cs="Arial"/>
          <w:sz w:val="20"/>
          <w:szCs w:val="20"/>
          <w:lang w:eastAsia="en-US"/>
        </w:rPr>
        <w:t xml:space="preserve">Ballons : indiquer le type (ballon à air chaud, ballon à gaz ou ballon de </w:t>
      </w:r>
      <w:proofErr w:type="spellStart"/>
      <w:r w:rsidRPr="00976999">
        <w:rPr>
          <w:rFonts w:ascii="Arial" w:hAnsi="Arial" w:cs="Arial"/>
          <w:sz w:val="20"/>
          <w:szCs w:val="20"/>
          <w:lang w:eastAsia="en-US"/>
        </w:rPr>
        <w:t>Rozière</w:t>
      </w:r>
      <w:proofErr w:type="spellEnd"/>
      <w:r w:rsidRPr="00976999">
        <w:rPr>
          <w:rFonts w:ascii="Arial" w:hAnsi="Arial" w:cs="Arial"/>
          <w:sz w:val="20"/>
          <w:szCs w:val="20"/>
          <w:lang w:eastAsia="en-US"/>
        </w:rPr>
        <w:t>)</w:t>
      </w:r>
    </w:p>
    <w:p w14:paraId="34936658" w14:textId="77777777" w:rsidR="006F59FB" w:rsidRPr="00976999" w:rsidRDefault="006F59FB" w:rsidP="006F59FB">
      <w:pPr>
        <w:numPr>
          <w:ilvl w:val="0"/>
          <w:numId w:val="16"/>
        </w:numPr>
        <w:shd w:val="clear" w:color="auto" w:fill="FFFFFF"/>
        <w:ind w:left="851" w:hanging="284"/>
        <w:jc w:val="both"/>
        <w:rPr>
          <w:rFonts w:ascii="Arial" w:hAnsi="Arial" w:cs="Arial"/>
          <w:sz w:val="20"/>
          <w:szCs w:val="20"/>
          <w:lang w:eastAsia="en-US"/>
        </w:rPr>
      </w:pPr>
      <w:r w:rsidRPr="00976999">
        <w:rPr>
          <w:rFonts w:ascii="Arial" w:hAnsi="Arial" w:cs="Arial"/>
          <w:sz w:val="20"/>
          <w:szCs w:val="20"/>
          <w:lang w:eastAsia="en-US"/>
        </w:rPr>
        <w:t>Dirigeables : indiquer le type pour les non ELA2 et dirigeable à air chaud ou dirigeable à gaz pour les autres.</w:t>
      </w:r>
    </w:p>
    <w:p w14:paraId="15CA1B1C" w14:textId="77777777" w:rsidR="006F59FB" w:rsidRPr="00976999" w:rsidRDefault="006F59FB" w:rsidP="006F59FB">
      <w:pPr>
        <w:shd w:val="clear" w:color="auto" w:fill="FFFFFF"/>
        <w:tabs>
          <w:tab w:val="left" w:pos="1101"/>
          <w:tab w:val="left" w:pos="2660"/>
          <w:tab w:val="left" w:pos="4786"/>
          <w:tab w:val="left" w:pos="6771"/>
          <w:tab w:val="left" w:pos="8458"/>
        </w:tabs>
        <w:overflowPunct w:val="0"/>
        <w:autoSpaceDE w:val="0"/>
        <w:autoSpaceDN w:val="0"/>
        <w:adjustRightInd w:val="0"/>
        <w:jc w:val="both"/>
        <w:textAlignment w:val="baseline"/>
        <w:rPr>
          <w:rFonts w:ascii="Arial" w:hAnsi="Arial" w:cs="Arial"/>
          <w:sz w:val="20"/>
          <w:szCs w:val="20"/>
        </w:rPr>
      </w:pPr>
    </w:p>
    <w:p w14:paraId="057EAC2F" w14:textId="77777777" w:rsidR="006F59FB" w:rsidRPr="00976999" w:rsidRDefault="006F59FB" w:rsidP="006F59FB">
      <w:pPr>
        <w:shd w:val="clear" w:color="auto" w:fill="FFFFFF"/>
        <w:jc w:val="both"/>
        <w:rPr>
          <w:rFonts w:ascii="Arial" w:hAnsi="Arial" w:cs="Arial"/>
          <w:sz w:val="20"/>
          <w:szCs w:val="20"/>
          <w:lang w:eastAsia="en-US"/>
        </w:rPr>
      </w:pPr>
      <w:r w:rsidRPr="00976999">
        <w:rPr>
          <w:rFonts w:ascii="Arial" w:hAnsi="Arial" w:cs="Arial"/>
          <w:sz w:val="20"/>
          <w:szCs w:val="20"/>
          <w:u w:val="single"/>
          <w:lang w:eastAsia="en-US"/>
        </w:rPr>
        <w:t>Note</w:t>
      </w:r>
      <w:r w:rsidRPr="00976999">
        <w:rPr>
          <w:rFonts w:ascii="Arial" w:hAnsi="Arial" w:cs="Arial"/>
          <w:sz w:val="20"/>
          <w:szCs w:val="20"/>
          <w:lang w:eastAsia="en-US"/>
        </w:rPr>
        <w:t> :</w:t>
      </w:r>
    </w:p>
    <w:p w14:paraId="67A04497" w14:textId="77777777" w:rsidR="006F59FB" w:rsidRPr="00976999" w:rsidRDefault="006F59FB" w:rsidP="006F59FB">
      <w:pPr>
        <w:shd w:val="clear" w:color="auto" w:fill="FFFFFF"/>
        <w:jc w:val="both"/>
        <w:rPr>
          <w:rFonts w:ascii="Arial" w:hAnsi="Arial" w:cs="Arial"/>
          <w:sz w:val="20"/>
          <w:szCs w:val="20"/>
          <w:lang w:eastAsia="en-US"/>
        </w:rPr>
      </w:pPr>
    </w:p>
    <w:p w14:paraId="0A743392" w14:textId="77777777" w:rsidR="006F59FB" w:rsidRPr="00976999" w:rsidRDefault="006F59FB" w:rsidP="006F59FB">
      <w:pPr>
        <w:shd w:val="clear" w:color="auto" w:fill="FFFFFF"/>
        <w:ind w:left="567"/>
        <w:jc w:val="both"/>
        <w:rPr>
          <w:rFonts w:ascii="Arial" w:hAnsi="Arial" w:cs="Arial"/>
          <w:sz w:val="20"/>
          <w:szCs w:val="20"/>
          <w:lang w:eastAsia="en-US"/>
        </w:rPr>
      </w:pPr>
      <w:r w:rsidRPr="00976999">
        <w:rPr>
          <w:rFonts w:ascii="Arial" w:hAnsi="Arial" w:cs="Arial"/>
          <w:sz w:val="20"/>
          <w:szCs w:val="20"/>
          <w:lang w:eastAsia="en-US"/>
        </w:rPr>
        <w:t>Dans le cas d’un organisme CAO qui emploi une seule personne pour planifier et effectuer les tâches de maintenance, il n’est pas possible de détenir les privilèges de maintenance suivants :</w:t>
      </w:r>
    </w:p>
    <w:p w14:paraId="26EB0BEE" w14:textId="77777777" w:rsidR="006F59FB" w:rsidRPr="00976999" w:rsidRDefault="006F59FB" w:rsidP="006F59FB">
      <w:pPr>
        <w:numPr>
          <w:ilvl w:val="0"/>
          <w:numId w:val="17"/>
        </w:numPr>
        <w:shd w:val="clear" w:color="auto" w:fill="FFFFFF"/>
        <w:jc w:val="both"/>
        <w:rPr>
          <w:rFonts w:ascii="Arial" w:hAnsi="Arial" w:cs="Arial"/>
          <w:sz w:val="20"/>
          <w:szCs w:val="20"/>
          <w:lang w:eastAsia="en-US"/>
        </w:rPr>
      </w:pPr>
      <w:r w:rsidRPr="00976999">
        <w:rPr>
          <w:rFonts w:ascii="Arial" w:hAnsi="Arial" w:cs="Arial"/>
          <w:sz w:val="20"/>
          <w:szCs w:val="20"/>
          <w:lang w:eastAsia="en-US"/>
        </w:rPr>
        <w:t>Avion équipé de moteur turbine</w:t>
      </w:r>
    </w:p>
    <w:p w14:paraId="22358387" w14:textId="77777777" w:rsidR="006F59FB" w:rsidRPr="00976999" w:rsidRDefault="006F59FB" w:rsidP="006F59FB">
      <w:pPr>
        <w:numPr>
          <w:ilvl w:val="0"/>
          <w:numId w:val="17"/>
        </w:numPr>
        <w:shd w:val="clear" w:color="auto" w:fill="FFFFFF"/>
        <w:jc w:val="both"/>
        <w:rPr>
          <w:rFonts w:ascii="Arial" w:hAnsi="Arial" w:cs="Arial"/>
          <w:sz w:val="20"/>
          <w:szCs w:val="20"/>
          <w:lang w:eastAsia="en-US"/>
        </w:rPr>
      </w:pPr>
      <w:r w:rsidRPr="00976999">
        <w:rPr>
          <w:rFonts w:ascii="Arial" w:hAnsi="Arial" w:cs="Arial"/>
          <w:sz w:val="20"/>
          <w:szCs w:val="20"/>
          <w:lang w:eastAsia="en-US"/>
        </w:rPr>
        <w:t>Hélicoptère équipé de moteur turbine ou de plus de un moteur à piston</w:t>
      </w:r>
    </w:p>
    <w:p w14:paraId="7A039241" w14:textId="77777777" w:rsidR="006F59FB" w:rsidRPr="00976999" w:rsidRDefault="006F59FB" w:rsidP="006F59FB">
      <w:pPr>
        <w:numPr>
          <w:ilvl w:val="0"/>
          <w:numId w:val="17"/>
        </w:numPr>
        <w:shd w:val="clear" w:color="auto" w:fill="FFFFFF"/>
        <w:jc w:val="both"/>
        <w:rPr>
          <w:rFonts w:ascii="Arial" w:hAnsi="Arial" w:cs="Arial"/>
          <w:sz w:val="20"/>
          <w:szCs w:val="20"/>
          <w:lang w:eastAsia="en-US"/>
        </w:rPr>
      </w:pPr>
      <w:r w:rsidRPr="00976999">
        <w:rPr>
          <w:rFonts w:ascii="Arial" w:hAnsi="Arial" w:cs="Arial"/>
          <w:sz w:val="20"/>
          <w:szCs w:val="20"/>
          <w:lang w:eastAsia="en-US"/>
        </w:rPr>
        <w:t>Moteur à piston complet de 450 HP et plus</w:t>
      </w:r>
    </w:p>
    <w:p w14:paraId="760EBB00" w14:textId="114D80B0" w:rsidR="006F59FB" w:rsidRDefault="006F59FB" w:rsidP="006F59FB">
      <w:pPr>
        <w:numPr>
          <w:ilvl w:val="0"/>
          <w:numId w:val="17"/>
        </w:numPr>
        <w:shd w:val="clear" w:color="auto" w:fill="FFFFFF"/>
        <w:jc w:val="both"/>
        <w:rPr>
          <w:rFonts w:ascii="Arial" w:hAnsi="Arial" w:cs="Arial"/>
          <w:sz w:val="20"/>
          <w:szCs w:val="20"/>
          <w:lang w:eastAsia="en-US"/>
        </w:rPr>
      </w:pPr>
      <w:r w:rsidRPr="00976999">
        <w:rPr>
          <w:rFonts w:ascii="Arial" w:hAnsi="Arial" w:cs="Arial"/>
          <w:sz w:val="20"/>
          <w:szCs w:val="20"/>
          <w:lang w:eastAsia="en-US"/>
        </w:rPr>
        <w:t>Moteur turbine complet</w:t>
      </w:r>
    </w:p>
    <w:p w14:paraId="654E9AA9" w14:textId="77777777" w:rsidR="00A46391" w:rsidRPr="00976999" w:rsidRDefault="00A46391" w:rsidP="00A46391">
      <w:pPr>
        <w:shd w:val="clear" w:color="auto" w:fill="FFFFFF"/>
        <w:rPr>
          <w:rFonts w:ascii="Arial" w:hAnsi="Arial" w:cs="Arial"/>
          <w:sz w:val="20"/>
          <w:szCs w:val="20"/>
          <w:lang w:eastAsia="en-US"/>
        </w:rPr>
      </w:pPr>
    </w:p>
    <w:p w14:paraId="140B51CA" w14:textId="77777777" w:rsidR="00A46391" w:rsidRDefault="00A46391" w:rsidP="006F59FB">
      <w:pPr>
        <w:pStyle w:val="Sansinterligne1"/>
        <w:shd w:val="clear" w:color="auto" w:fill="FFFFFF"/>
        <w:ind w:left="927"/>
        <w:jc w:val="both"/>
        <w:rPr>
          <w:rFonts w:ascii="Arial" w:hAnsi="Arial" w:cs="Arial"/>
          <w:sz w:val="20"/>
          <w:szCs w:val="20"/>
        </w:rPr>
        <w:sectPr w:rsidR="00A46391" w:rsidSect="00961649">
          <w:pgSz w:w="16838" w:h="11906" w:orient="landscape"/>
          <w:pgMar w:top="1417" w:right="360" w:bottom="1417" w:left="568" w:header="567" w:footer="708" w:gutter="0"/>
          <w:cols w:space="708"/>
          <w:docGrid w:linePitch="360"/>
        </w:sectPr>
      </w:pPr>
    </w:p>
    <w:p w14:paraId="2E28E4B7" w14:textId="5266C3AA" w:rsidR="00716D2C" w:rsidRPr="00976999" w:rsidRDefault="00C34559" w:rsidP="006F59FB">
      <w:pPr>
        <w:pStyle w:val="Sansinterligne1"/>
        <w:shd w:val="clear" w:color="auto" w:fill="FFFFFF"/>
        <w:ind w:left="927"/>
        <w:jc w:val="both"/>
        <w:rPr>
          <w:rFonts w:ascii="Arial" w:hAnsi="Arial" w:cs="Arial"/>
          <w:sz w:val="20"/>
          <w:szCs w:val="20"/>
          <w:lang w:eastAsia="fr-FR"/>
        </w:rPr>
      </w:pPr>
      <w:r>
        <w:rPr>
          <w:noProof/>
        </w:rPr>
        <w:lastRenderedPageBreak/>
        <w:drawing>
          <wp:anchor distT="0" distB="0" distL="114300" distR="114300" simplePos="0" relativeHeight="251756544" behindDoc="0" locked="0" layoutInCell="1" allowOverlap="1" wp14:anchorId="4B6D317D" wp14:editId="082A4E42">
            <wp:simplePos x="0" y="0"/>
            <wp:positionH relativeFrom="column">
              <wp:posOffset>8867553</wp:posOffset>
            </wp:positionH>
            <wp:positionV relativeFrom="paragraph">
              <wp:posOffset>-552893</wp:posOffset>
            </wp:positionV>
            <wp:extent cx="682625" cy="474980"/>
            <wp:effectExtent l="0" t="0" r="3175" b="1270"/>
            <wp:wrapNone/>
            <wp:docPr id="120" name="Image 120"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Image 75" descr="Une image contenant texte&#10;&#10;Description générée automatiquement"/>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682625" cy="474980"/>
                    </a:xfrm>
                    <a:prstGeom prst="rect">
                      <a:avLst/>
                    </a:prstGeom>
                  </pic:spPr>
                </pic:pic>
              </a:graphicData>
            </a:graphic>
            <wp14:sizeRelH relativeFrom="margin">
              <wp14:pctWidth>0</wp14:pctWidth>
            </wp14:sizeRelH>
            <wp14:sizeRelV relativeFrom="margin">
              <wp14:pctHeight>0</wp14:pctHeight>
            </wp14:sizeRelV>
          </wp:anchor>
        </w:drawing>
      </w:r>
      <w:r w:rsidR="00B14443">
        <w:rPr>
          <w:noProof/>
        </w:rPr>
        <w:drawing>
          <wp:anchor distT="0" distB="0" distL="114300" distR="114300" simplePos="0" relativeHeight="251754496" behindDoc="0" locked="0" layoutInCell="1" allowOverlap="1" wp14:anchorId="669E7ACA" wp14:editId="3A3150CA">
            <wp:simplePos x="0" y="0"/>
            <wp:positionH relativeFrom="column">
              <wp:posOffset>0</wp:posOffset>
            </wp:positionH>
            <wp:positionV relativeFrom="paragraph">
              <wp:posOffset>-637540</wp:posOffset>
            </wp:positionV>
            <wp:extent cx="1235710" cy="637540"/>
            <wp:effectExtent l="0" t="0" r="0" b="0"/>
            <wp:wrapNone/>
            <wp:docPr id="119" name="Imag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 18"/>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235710" cy="637540"/>
                    </a:xfrm>
                    <a:prstGeom prst="rect">
                      <a:avLst/>
                    </a:prstGeom>
                  </pic:spPr>
                </pic:pic>
              </a:graphicData>
            </a:graphic>
            <wp14:sizeRelH relativeFrom="margin">
              <wp14:pctWidth>0</wp14:pctWidth>
            </wp14:sizeRelH>
            <wp14:sizeRelV relativeFrom="margin">
              <wp14:pctHeight>0</wp14:pctHeight>
            </wp14:sizeRelV>
          </wp:anchor>
        </w:drawing>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1"/>
        <w:gridCol w:w="1559"/>
        <w:gridCol w:w="3686"/>
        <w:gridCol w:w="3969"/>
        <w:gridCol w:w="3969"/>
      </w:tblGrid>
      <w:tr w:rsidR="00976999" w:rsidRPr="00976999" w14:paraId="79DEB7E0" w14:textId="77777777" w:rsidTr="006F59FB">
        <w:trPr>
          <w:trHeight w:val="521"/>
          <w:tblHeader/>
        </w:trPr>
        <w:tc>
          <w:tcPr>
            <w:tcW w:w="15134" w:type="dxa"/>
            <w:gridSpan w:val="5"/>
            <w:vAlign w:val="center"/>
          </w:tcPr>
          <w:p w14:paraId="71DB01BE" w14:textId="77777777" w:rsidR="006F59FB" w:rsidRPr="00976999" w:rsidRDefault="006F59FB" w:rsidP="006F59FB">
            <w:pPr>
              <w:overflowPunct w:val="0"/>
              <w:autoSpaceDE w:val="0"/>
              <w:autoSpaceDN w:val="0"/>
              <w:adjustRightInd w:val="0"/>
              <w:jc w:val="center"/>
              <w:textAlignment w:val="baseline"/>
              <w:rPr>
                <w:rFonts w:ascii="Arial" w:hAnsi="Arial" w:cs="Arial"/>
                <w:b/>
              </w:rPr>
            </w:pPr>
            <w:r w:rsidRPr="00976999">
              <w:rPr>
                <w:rFonts w:ascii="Arial" w:hAnsi="Arial" w:cs="Arial"/>
                <w:b/>
                <w:bCs/>
                <w:sz w:val="28"/>
                <w:szCs w:val="28"/>
              </w:rPr>
              <w:t>Domaine d’activité maintenance éléments d'aéronef</w:t>
            </w:r>
            <w:r w:rsidR="00591D47" w:rsidRPr="00976999">
              <w:rPr>
                <w:rFonts w:ascii="Arial" w:hAnsi="Arial" w:cs="Arial"/>
                <w:b/>
                <w:bCs/>
                <w:sz w:val="28"/>
                <w:szCs w:val="28"/>
              </w:rPr>
              <w:t xml:space="preserve"> (Partie-CAO)</w:t>
            </w:r>
          </w:p>
        </w:tc>
      </w:tr>
      <w:tr w:rsidR="00976999" w:rsidRPr="00976999" w14:paraId="0BD9CC84" w14:textId="77777777" w:rsidTr="006F59FB">
        <w:trPr>
          <w:trHeight w:val="521"/>
          <w:tblHeader/>
        </w:trPr>
        <w:tc>
          <w:tcPr>
            <w:tcW w:w="15134" w:type="dxa"/>
            <w:gridSpan w:val="5"/>
          </w:tcPr>
          <w:p w14:paraId="70411544" w14:textId="77777777" w:rsidR="006F59FB" w:rsidRPr="00976999" w:rsidRDefault="006F59FB" w:rsidP="006F59FB">
            <w:pPr>
              <w:jc w:val="both"/>
              <w:rPr>
                <w:rFonts w:ascii="Arial" w:hAnsi="Arial" w:cs="Arial"/>
                <w:b/>
              </w:rPr>
            </w:pPr>
            <w:bookmarkStart w:id="12" w:name="_Toc332714932"/>
            <w:bookmarkStart w:id="13" w:name="_Toc428885048"/>
            <w:bookmarkStart w:id="14" w:name="_Toc429043736"/>
            <w:bookmarkStart w:id="15" w:name="_Toc429043836"/>
            <w:bookmarkStart w:id="16" w:name="_Toc431200790"/>
            <w:bookmarkStart w:id="17" w:name="_Toc432607788"/>
            <w:bookmarkStart w:id="18" w:name="_Toc443897266"/>
            <w:bookmarkStart w:id="19" w:name="_Toc463359229"/>
            <w:bookmarkStart w:id="20" w:name="_Toc2601534"/>
            <w:bookmarkStart w:id="21" w:name="_Toc8381042"/>
            <w:bookmarkStart w:id="22" w:name="_Toc27577500"/>
            <w:r w:rsidRPr="00976999">
              <w:rPr>
                <w:rFonts w:ascii="Arial" w:hAnsi="Arial" w:cs="Arial"/>
                <w:b/>
              </w:rPr>
              <w:t xml:space="preserve">SITE DE </w:t>
            </w:r>
            <w:r w:rsidRPr="00976999">
              <w:rPr>
                <w:rFonts w:ascii="Arial" w:hAnsi="Arial" w:cs="Arial"/>
                <w:b/>
                <w:shd w:val="clear" w:color="auto" w:fill="D9D9D9"/>
              </w:rPr>
              <w:t xml:space="preserve">nom du site </w:t>
            </w:r>
            <w:r w:rsidRPr="00976999">
              <w:rPr>
                <w:rFonts w:ascii="Arial" w:hAnsi="Arial" w:cs="Arial"/>
                <w:shd w:val="clear" w:color="auto" w:fill="D9D9D9"/>
              </w:rPr>
              <w:t>(le domaine d’activité doit être donné pour chaque site)</w:t>
            </w:r>
            <w:bookmarkEnd w:id="12"/>
            <w:bookmarkEnd w:id="13"/>
            <w:bookmarkEnd w:id="14"/>
            <w:bookmarkEnd w:id="15"/>
            <w:bookmarkEnd w:id="16"/>
            <w:bookmarkEnd w:id="17"/>
            <w:bookmarkEnd w:id="18"/>
            <w:bookmarkEnd w:id="19"/>
            <w:bookmarkEnd w:id="20"/>
            <w:bookmarkEnd w:id="21"/>
            <w:bookmarkEnd w:id="22"/>
          </w:p>
        </w:tc>
      </w:tr>
      <w:tr w:rsidR="00976999" w:rsidRPr="00976999" w14:paraId="66BD3FAF" w14:textId="77777777" w:rsidTr="006F59FB">
        <w:trPr>
          <w:trHeight w:val="716"/>
          <w:tblHeader/>
        </w:trPr>
        <w:tc>
          <w:tcPr>
            <w:tcW w:w="1951" w:type="dxa"/>
            <w:shd w:val="clear" w:color="auto" w:fill="auto"/>
            <w:vAlign w:val="center"/>
          </w:tcPr>
          <w:p w14:paraId="3D878C57" w14:textId="77777777" w:rsidR="006F59FB" w:rsidRPr="00976999" w:rsidRDefault="006F59FB" w:rsidP="006F59FB">
            <w:pPr>
              <w:jc w:val="center"/>
              <w:rPr>
                <w:rFonts w:ascii="Arial" w:hAnsi="Arial" w:cs="Arial"/>
                <w:b/>
              </w:rPr>
            </w:pPr>
            <w:bookmarkStart w:id="23" w:name="_Toc463359230"/>
            <w:bookmarkStart w:id="24" w:name="_Toc2601535"/>
            <w:bookmarkStart w:id="25" w:name="_Toc8381043"/>
            <w:bookmarkStart w:id="26" w:name="_Toc27577501"/>
            <w:bookmarkStart w:id="27" w:name="_Toc332714933"/>
            <w:bookmarkStart w:id="28" w:name="_Toc428885049"/>
            <w:bookmarkStart w:id="29" w:name="_Toc429043737"/>
            <w:bookmarkStart w:id="30" w:name="_Toc429043837"/>
            <w:bookmarkStart w:id="31" w:name="_Toc431200791"/>
            <w:bookmarkStart w:id="32" w:name="_Toc432607789"/>
            <w:bookmarkStart w:id="33" w:name="_Toc443897267"/>
            <w:r w:rsidRPr="00976999">
              <w:rPr>
                <w:rFonts w:ascii="Arial" w:hAnsi="Arial" w:cs="Arial"/>
                <w:b/>
                <w:sz w:val="18"/>
              </w:rPr>
              <w:t>Catégorie</w:t>
            </w:r>
            <w:bookmarkEnd w:id="23"/>
            <w:bookmarkEnd w:id="24"/>
            <w:bookmarkEnd w:id="25"/>
            <w:bookmarkEnd w:id="26"/>
            <w:bookmarkEnd w:id="27"/>
            <w:bookmarkEnd w:id="28"/>
            <w:bookmarkEnd w:id="29"/>
            <w:bookmarkEnd w:id="30"/>
            <w:bookmarkEnd w:id="31"/>
            <w:bookmarkEnd w:id="32"/>
            <w:bookmarkEnd w:id="33"/>
          </w:p>
        </w:tc>
        <w:tc>
          <w:tcPr>
            <w:tcW w:w="1559" w:type="dxa"/>
            <w:vAlign w:val="center"/>
          </w:tcPr>
          <w:p w14:paraId="141FBBC7" w14:textId="77777777" w:rsidR="006F59FB" w:rsidRPr="00976999" w:rsidRDefault="006F59FB" w:rsidP="006F59FB">
            <w:pPr>
              <w:jc w:val="center"/>
              <w:rPr>
                <w:rFonts w:ascii="Arial" w:hAnsi="Arial" w:cs="Arial"/>
                <w:b/>
              </w:rPr>
            </w:pPr>
            <w:bookmarkStart w:id="34" w:name="_Toc27577502"/>
            <w:r w:rsidRPr="00976999">
              <w:rPr>
                <w:rFonts w:ascii="Arial" w:hAnsi="Arial" w:cs="Arial"/>
                <w:b/>
                <w:sz w:val="18"/>
              </w:rPr>
              <w:t>Applicabilité</w:t>
            </w:r>
            <w:bookmarkEnd w:id="34"/>
          </w:p>
        </w:tc>
        <w:tc>
          <w:tcPr>
            <w:tcW w:w="3686" w:type="dxa"/>
            <w:tcBorders>
              <w:bottom w:val="single" w:sz="4" w:space="0" w:color="auto"/>
            </w:tcBorders>
            <w:shd w:val="clear" w:color="auto" w:fill="auto"/>
            <w:vAlign w:val="center"/>
          </w:tcPr>
          <w:p w14:paraId="2073706D" w14:textId="77777777" w:rsidR="006F59FB" w:rsidRPr="00976999" w:rsidRDefault="006F59FB" w:rsidP="006F59FB">
            <w:pPr>
              <w:jc w:val="center"/>
              <w:rPr>
                <w:rFonts w:ascii="Arial" w:hAnsi="Arial" w:cs="Arial"/>
                <w:b/>
                <w:bCs/>
                <w:sz w:val="18"/>
              </w:rPr>
            </w:pPr>
            <w:bookmarkStart w:id="35" w:name="_Toc332714935"/>
            <w:bookmarkStart w:id="36" w:name="_Toc428885051"/>
            <w:bookmarkStart w:id="37" w:name="_Toc429043739"/>
            <w:bookmarkStart w:id="38" w:name="_Toc429043839"/>
            <w:bookmarkStart w:id="39" w:name="_Toc431200793"/>
            <w:bookmarkStart w:id="40" w:name="_Toc432607791"/>
            <w:bookmarkStart w:id="41" w:name="_Toc443897269"/>
            <w:bookmarkStart w:id="42" w:name="_Toc463359232"/>
            <w:bookmarkStart w:id="43" w:name="_Toc2601537"/>
            <w:bookmarkStart w:id="44" w:name="_Toc8381045"/>
            <w:bookmarkStart w:id="45" w:name="_Toc27577503"/>
            <w:bookmarkStart w:id="46" w:name="_Toc332714934"/>
            <w:bookmarkStart w:id="47" w:name="_Toc428885050"/>
            <w:bookmarkStart w:id="48" w:name="_Toc429043738"/>
            <w:bookmarkStart w:id="49" w:name="_Toc429043838"/>
            <w:bookmarkStart w:id="50" w:name="_Toc431200792"/>
            <w:bookmarkStart w:id="51" w:name="_Toc432607790"/>
            <w:bookmarkStart w:id="52" w:name="_Toc443897268"/>
            <w:bookmarkStart w:id="53" w:name="_Toc463359231"/>
            <w:bookmarkStart w:id="54" w:name="_Toc2601536"/>
            <w:bookmarkStart w:id="55" w:name="_Toc8381044"/>
            <w:r w:rsidRPr="00976999">
              <w:rPr>
                <w:rFonts w:ascii="Arial" w:hAnsi="Arial" w:cs="Arial"/>
                <w:b/>
                <w:sz w:val="18"/>
                <w:szCs w:val="18"/>
              </w:rPr>
              <w:t>Catégorie selon système de classement de C1 à C22</w:t>
            </w:r>
            <w:bookmarkEnd w:id="35"/>
            <w:bookmarkEnd w:id="36"/>
            <w:bookmarkEnd w:id="37"/>
            <w:bookmarkEnd w:id="38"/>
            <w:bookmarkEnd w:id="39"/>
            <w:bookmarkEnd w:id="40"/>
            <w:bookmarkEnd w:id="41"/>
            <w:bookmarkEnd w:id="42"/>
            <w:bookmarkEnd w:id="43"/>
            <w:bookmarkEnd w:id="44"/>
            <w:bookmarkEnd w:id="45"/>
          </w:p>
        </w:tc>
        <w:tc>
          <w:tcPr>
            <w:tcW w:w="3969" w:type="dxa"/>
            <w:tcBorders>
              <w:bottom w:val="single" w:sz="4" w:space="0" w:color="auto"/>
            </w:tcBorders>
            <w:shd w:val="clear" w:color="auto" w:fill="auto"/>
            <w:vAlign w:val="center"/>
          </w:tcPr>
          <w:p w14:paraId="07ACC2BE" w14:textId="77777777" w:rsidR="006F59FB" w:rsidRPr="00976999" w:rsidRDefault="006F59FB" w:rsidP="006F59FB">
            <w:pPr>
              <w:jc w:val="center"/>
              <w:rPr>
                <w:rFonts w:ascii="Arial" w:hAnsi="Arial" w:cs="Arial"/>
                <w:b/>
                <w:sz w:val="18"/>
                <w:szCs w:val="18"/>
              </w:rPr>
            </w:pPr>
            <w:r w:rsidRPr="00976999">
              <w:rPr>
                <w:rFonts w:ascii="Arial" w:hAnsi="Arial" w:cs="Arial"/>
                <w:b/>
                <w:bCs/>
                <w:sz w:val="18"/>
              </w:rPr>
              <w:t>Détenteur du certificat de type</w:t>
            </w:r>
          </w:p>
        </w:tc>
        <w:tc>
          <w:tcPr>
            <w:tcW w:w="3969" w:type="dxa"/>
            <w:tcBorders>
              <w:bottom w:val="single" w:sz="4" w:space="0" w:color="auto"/>
            </w:tcBorders>
            <w:shd w:val="clear" w:color="auto" w:fill="auto"/>
            <w:vAlign w:val="center"/>
          </w:tcPr>
          <w:p w14:paraId="09B7AEE5" w14:textId="77777777" w:rsidR="006F59FB" w:rsidRPr="00976999" w:rsidRDefault="006F59FB" w:rsidP="006F59FB">
            <w:pPr>
              <w:jc w:val="center"/>
              <w:rPr>
                <w:rFonts w:ascii="Arial" w:hAnsi="Arial" w:cs="Arial"/>
                <w:b/>
                <w:sz w:val="18"/>
                <w:szCs w:val="18"/>
              </w:rPr>
            </w:pPr>
            <w:r w:rsidRPr="00976999">
              <w:rPr>
                <w:rFonts w:ascii="Arial" w:hAnsi="Arial" w:cs="Arial"/>
                <w:b/>
                <w:sz w:val="18"/>
              </w:rPr>
              <w:t>Limitation (niveau d’entretien autorisé)</w:t>
            </w:r>
          </w:p>
        </w:tc>
        <w:bookmarkEnd w:id="46"/>
        <w:bookmarkEnd w:id="47"/>
        <w:bookmarkEnd w:id="48"/>
        <w:bookmarkEnd w:id="49"/>
        <w:bookmarkEnd w:id="50"/>
        <w:bookmarkEnd w:id="51"/>
        <w:bookmarkEnd w:id="52"/>
        <w:bookmarkEnd w:id="53"/>
        <w:bookmarkEnd w:id="54"/>
        <w:bookmarkEnd w:id="55"/>
      </w:tr>
      <w:tr w:rsidR="00976999" w:rsidRPr="00976999" w14:paraId="2F50166C" w14:textId="77777777" w:rsidTr="00493B18">
        <w:trPr>
          <w:trHeight w:val="1658"/>
        </w:trPr>
        <w:tc>
          <w:tcPr>
            <w:tcW w:w="1951" w:type="dxa"/>
            <w:shd w:val="clear" w:color="auto" w:fill="auto"/>
            <w:vAlign w:val="center"/>
          </w:tcPr>
          <w:p w14:paraId="05411B22" w14:textId="77777777" w:rsidR="007A5393" w:rsidRPr="00976999" w:rsidRDefault="007A5393" w:rsidP="006F59FB">
            <w:pPr>
              <w:rPr>
                <w:rFonts w:ascii="Arial" w:hAnsi="Arial" w:cs="Arial"/>
                <w:sz w:val="18"/>
              </w:rPr>
            </w:pPr>
            <w:r w:rsidRPr="00976999">
              <w:rPr>
                <w:rFonts w:ascii="Arial" w:hAnsi="Arial" w:cs="Arial"/>
                <w:sz w:val="18"/>
              </w:rPr>
              <w:t>Moteur à turbine complet</w:t>
            </w:r>
          </w:p>
        </w:tc>
        <w:tc>
          <w:tcPr>
            <w:tcW w:w="1559" w:type="dxa"/>
            <w:tcBorders>
              <w:bottom w:val="single" w:sz="4" w:space="0" w:color="auto"/>
            </w:tcBorders>
            <w:shd w:val="clear" w:color="auto" w:fill="auto"/>
            <w:vAlign w:val="center"/>
          </w:tcPr>
          <w:p w14:paraId="2DBA92D0" w14:textId="77777777" w:rsidR="007A5393" w:rsidRPr="00976999" w:rsidRDefault="007A5393" w:rsidP="00617045">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699EF686" w14:textId="77777777" w:rsidR="007A5393" w:rsidRPr="00976999" w:rsidRDefault="007A5393" w:rsidP="00617045">
            <w:pPr>
              <w:overflowPunct w:val="0"/>
              <w:autoSpaceDE w:val="0"/>
              <w:autoSpaceDN w:val="0"/>
              <w:adjustRightInd w:val="0"/>
              <w:textAlignment w:val="baseline"/>
              <w:rPr>
                <w:rFonts w:ascii="Arial" w:hAnsi="Arial" w:cs="Arial"/>
                <w:sz w:val="16"/>
                <w:szCs w:val="16"/>
              </w:rPr>
            </w:pPr>
          </w:p>
          <w:p w14:paraId="12645F07" w14:textId="77777777" w:rsidR="007A5393" w:rsidRPr="00976999" w:rsidRDefault="007A5393" w:rsidP="00617045">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c>
          <w:tcPr>
            <w:tcW w:w="3686" w:type="dxa"/>
            <w:tcBorders>
              <w:bottom w:val="single" w:sz="4" w:space="0" w:color="auto"/>
              <w:tl2br w:val="single" w:sz="4" w:space="0" w:color="auto"/>
              <w:tr2bl w:val="single" w:sz="4" w:space="0" w:color="auto"/>
            </w:tcBorders>
            <w:shd w:val="clear" w:color="auto" w:fill="auto"/>
          </w:tcPr>
          <w:p w14:paraId="2F9E5C0C" w14:textId="77777777" w:rsidR="007A5393" w:rsidRPr="00976999" w:rsidRDefault="007A5393" w:rsidP="006F59FB">
            <w:pPr>
              <w:jc w:val="both"/>
              <w:rPr>
                <w:rFonts w:ascii="Arial" w:hAnsi="Arial" w:cs="Arial"/>
              </w:rPr>
            </w:pPr>
          </w:p>
        </w:tc>
        <w:tc>
          <w:tcPr>
            <w:tcW w:w="3969" w:type="dxa"/>
            <w:tcBorders>
              <w:bottom w:val="single" w:sz="4" w:space="0" w:color="auto"/>
              <w:tl2br w:val="nil"/>
              <w:tr2bl w:val="nil"/>
            </w:tcBorders>
            <w:shd w:val="clear" w:color="auto" w:fill="auto"/>
          </w:tcPr>
          <w:p w14:paraId="693DFD4B" w14:textId="77777777" w:rsidR="007A5393" w:rsidRPr="00976999" w:rsidRDefault="007A5393" w:rsidP="006F59FB">
            <w:pPr>
              <w:jc w:val="both"/>
              <w:rPr>
                <w:rFonts w:ascii="Arial" w:hAnsi="Arial" w:cs="Arial"/>
                <w:lang w:val="en-GB"/>
              </w:rPr>
            </w:pPr>
          </w:p>
        </w:tc>
        <w:tc>
          <w:tcPr>
            <w:tcW w:w="3969" w:type="dxa"/>
            <w:tcBorders>
              <w:bottom w:val="single" w:sz="4" w:space="0" w:color="auto"/>
              <w:tl2br w:val="nil"/>
              <w:tr2bl w:val="nil"/>
            </w:tcBorders>
            <w:shd w:val="clear" w:color="auto" w:fill="auto"/>
          </w:tcPr>
          <w:p w14:paraId="0A2B0449" w14:textId="77777777" w:rsidR="007A5393" w:rsidRPr="00976999" w:rsidRDefault="007A5393" w:rsidP="006F59FB">
            <w:pPr>
              <w:jc w:val="both"/>
              <w:rPr>
                <w:rFonts w:ascii="Arial" w:hAnsi="Arial" w:cs="Arial"/>
                <w:lang w:val="en-GB"/>
              </w:rPr>
            </w:pPr>
          </w:p>
        </w:tc>
      </w:tr>
      <w:tr w:rsidR="00976999" w:rsidRPr="00976999" w14:paraId="0352016A" w14:textId="77777777" w:rsidTr="006F59FB">
        <w:trPr>
          <w:trHeight w:val="838"/>
        </w:trPr>
        <w:tc>
          <w:tcPr>
            <w:tcW w:w="1951" w:type="dxa"/>
            <w:shd w:val="clear" w:color="auto" w:fill="auto"/>
            <w:vAlign w:val="center"/>
          </w:tcPr>
          <w:p w14:paraId="2E790607" w14:textId="77777777" w:rsidR="007A5393" w:rsidRPr="00976999" w:rsidRDefault="007A5393" w:rsidP="006F59FB">
            <w:pPr>
              <w:rPr>
                <w:rFonts w:ascii="Arial" w:hAnsi="Arial" w:cs="Arial"/>
                <w:sz w:val="18"/>
                <w:u w:val="single"/>
              </w:rPr>
            </w:pPr>
            <w:r w:rsidRPr="00976999">
              <w:rPr>
                <w:rFonts w:ascii="Arial" w:hAnsi="Arial" w:cs="Arial"/>
                <w:sz w:val="18"/>
              </w:rPr>
              <w:t>Moteur à pistons complet</w:t>
            </w:r>
          </w:p>
        </w:tc>
        <w:tc>
          <w:tcPr>
            <w:tcW w:w="1559" w:type="dxa"/>
            <w:tcBorders>
              <w:tl2br w:val="nil"/>
              <w:tr2bl w:val="nil"/>
            </w:tcBorders>
            <w:vAlign w:val="center"/>
          </w:tcPr>
          <w:p w14:paraId="73E8F762" w14:textId="77777777" w:rsidR="007A5393" w:rsidRPr="00976999" w:rsidRDefault="007A5393" w:rsidP="00617045">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4B675752" w14:textId="77777777" w:rsidR="007A5393" w:rsidRPr="00976999" w:rsidRDefault="007A5393" w:rsidP="00617045">
            <w:pPr>
              <w:overflowPunct w:val="0"/>
              <w:autoSpaceDE w:val="0"/>
              <w:autoSpaceDN w:val="0"/>
              <w:adjustRightInd w:val="0"/>
              <w:textAlignment w:val="baseline"/>
              <w:rPr>
                <w:rFonts w:ascii="Arial" w:hAnsi="Arial" w:cs="Arial"/>
                <w:sz w:val="16"/>
                <w:szCs w:val="16"/>
              </w:rPr>
            </w:pPr>
          </w:p>
          <w:p w14:paraId="568DD435" w14:textId="77777777" w:rsidR="007A5393" w:rsidRPr="00976999" w:rsidRDefault="007A5393" w:rsidP="00617045">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c>
          <w:tcPr>
            <w:tcW w:w="3686" w:type="dxa"/>
            <w:tcBorders>
              <w:bottom w:val="single" w:sz="4" w:space="0" w:color="auto"/>
              <w:tl2br w:val="single" w:sz="4" w:space="0" w:color="auto"/>
              <w:tr2bl w:val="single" w:sz="4" w:space="0" w:color="auto"/>
            </w:tcBorders>
            <w:shd w:val="clear" w:color="auto" w:fill="auto"/>
          </w:tcPr>
          <w:p w14:paraId="1A12D2EB" w14:textId="77777777" w:rsidR="007A5393" w:rsidRPr="00976999" w:rsidRDefault="007A5393" w:rsidP="006F59FB">
            <w:pPr>
              <w:jc w:val="both"/>
              <w:rPr>
                <w:rFonts w:ascii="Arial" w:hAnsi="Arial" w:cs="Arial"/>
                <w:u w:val="single"/>
              </w:rPr>
            </w:pPr>
          </w:p>
        </w:tc>
        <w:tc>
          <w:tcPr>
            <w:tcW w:w="3969" w:type="dxa"/>
            <w:tcBorders>
              <w:bottom w:val="single" w:sz="4" w:space="0" w:color="auto"/>
              <w:tl2br w:val="single" w:sz="4" w:space="0" w:color="auto"/>
              <w:tr2bl w:val="single" w:sz="4" w:space="0" w:color="auto"/>
            </w:tcBorders>
            <w:shd w:val="clear" w:color="auto" w:fill="auto"/>
          </w:tcPr>
          <w:p w14:paraId="5F3236CB" w14:textId="77777777" w:rsidR="007A5393" w:rsidRPr="00976999" w:rsidRDefault="007A5393" w:rsidP="006F59FB">
            <w:pPr>
              <w:jc w:val="both"/>
              <w:rPr>
                <w:rFonts w:ascii="Arial" w:hAnsi="Arial" w:cs="Arial"/>
                <w:u w:val="single"/>
              </w:rPr>
            </w:pPr>
          </w:p>
        </w:tc>
        <w:tc>
          <w:tcPr>
            <w:tcW w:w="3969" w:type="dxa"/>
            <w:tcBorders>
              <w:bottom w:val="single" w:sz="4" w:space="0" w:color="auto"/>
              <w:tl2br w:val="nil"/>
              <w:tr2bl w:val="nil"/>
            </w:tcBorders>
            <w:shd w:val="clear" w:color="auto" w:fill="auto"/>
          </w:tcPr>
          <w:p w14:paraId="246CF725" w14:textId="77777777" w:rsidR="007A5393" w:rsidRPr="00976999" w:rsidRDefault="007A5393" w:rsidP="006F59FB">
            <w:pPr>
              <w:jc w:val="both"/>
              <w:rPr>
                <w:rFonts w:ascii="Arial" w:hAnsi="Arial" w:cs="Arial"/>
                <w:u w:val="single"/>
              </w:rPr>
            </w:pPr>
          </w:p>
        </w:tc>
      </w:tr>
      <w:tr w:rsidR="00976999" w:rsidRPr="00976999" w14:paraId="5E163947" w14:textId="77777777" w:rsidTr="006F59FB">
        <w:trPr>
          <w:trHeight w:val="709"/>
        </w:trPr>
        <w:tc>
          <w:tcPr>
            <w:tcW w:w="1951" w:type="dxa"/>
            <w:shd w:val="clear" w:color="auto" w:fill="auto"/>
            <w:vAlign w:val="center"/>
          </w:tcPr>
          <w:p w14:paraId="7C0CF11B" w14:textId="77777777" w:rsidR="007A5393" w:rsidRPr="00976999" w:rsidRDefault="007A5393" w:rsidP="006F59FB">
            <w:pPr>
              <w:rPr>
                <w:rFonts w:ascii="Arial" w:hAnsi="Arial" w:cs="Arial"/>
                <w:sz w:val="18"/>
              </w:rPr>
            </w:pPr>
            <w:r w:rsidRPr="00976999">
              <w:rPr>
                <w:rFonts w:ascii="Arial" w:hAnsi="Arial" w:cs="Arial"/>
                <w:sz w:val="18"/>
              </w:rPr>
              <w:t>Moteur électrique</w:t>
            </w:r>
          </w:p>
        </w:tc>
        <w:tc>
          <w:tcPr>
            <w:tcW w:w="1559" w:type="dxa"/>
            <w:vAlign w:val="center"/>
          </w:tcPr>
          <w:p w14:paraId="178AA275" w14:textId="77777777" w:rsidR="007A5393" w:rsidRPr="00976999" w:rsidRDefault="007A5393" w:rsidP="00617045">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3C872078" w14:textId="77777777" w:rsidR="007A5393" w:rsidRPr="00976999" w:rsidRDefault="007A5393" w:rsidP="00617045">
            <w:pPr>
              <w:overflowPunct w:val="0"/>
              <w:autoSpaceDE w:val="0"/>
              <w:autoSpaceDN w:val="0"/>
              <w:adjustRightInd w:val="0"/>
              <w:textAlignment w:val="baseline"/>
              <w:rPr>
                <w:rFonts w:ascii="Arial" w:hAnsi="Arial" w:cs="Arial"/>
                <w:sz w:val="16"/>
                <w:szCs w:val="16"/>
              </w:rPr>
            </w:pPr>
          </w:p>
          <w:p w14:paraId="26F57DC0" w14:textId="77777777" w:rsidR="007A5393" w:rsidRPr="00976999" w:rsidRDefault="007A5393" w:rsidP="00617045">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c>
          <w:tcPr>
            <w:tcW w:w="3686" w:type="dxa"/>
            <w:tcBorders>
              <w:bottom w:val="single" w:sz="4" w:space="0" w:color="auto"/>
              <w:tl2br w:val="single" w:sz="4" w:space="0" w:color="auto"/>
              <w:tr2bl w:val="single" w:sz="4" w:space="0" w:color="auto"/>
            </w:tcBorders>
            <w:shd w:val="clear" w:color="auto" w:fill="auto"/>
          </w:tcPr>
          <w:p w14:paraId="32E606A4" w14:textId="77777777" w:rsidR="007A5393" w:rsidRPr="00976999" w:rsidRDefault="007A5393" w:rsidP="006F59FB">
            <w:pPr>
              <w:jc w:val="both"/>
              <w:rPr>
                <w:rFonts w:ascii="Arial" w:hAnsi="Arial" w:cs="Arial"/>
                <w:u w:val="single"/>
              </w:rPr>
            </w:pPr>
          </w:p>
        </w:tc>
        <w:tc>
          <w:tcPr>
            <w:tcW w:w="3969" w:type="dxa"/>
            <w:tcBorders>
              <w:bottom w:val="single" w:sz="4" w:space="0" w:color="auto"/>
              <w:tl2br w:val="single" w:sz="4" w:space="0" w:color="auto"/>
              <w:tr2bl w:val="single" w:sz="4" w:space="0" w:color="auto"/>
            </w:tcBorders>
            <w:shd w:val="clear" w:color="auto" w:fill="auto"/>
          </w:tcPr>
          <w:p w14:paraId="3D999DE4" w14:textId="77777777" w:rsidR="007A5393" w:rsidRPr="00976999" w:rsidRDefault="007A5393" w:rsidP="006F59FB">
            <w:pPr>
              <w:jc w:val="both"/>
              <w:rPr>
                <w:rFonts w:ascii="Arial" w:hAnsi="Arial" w:cs="Arial"/>
                <w:u w:val="single"/>
              </w:rPr>
            </w:pPr>
          </w:p>
        </w:tc>
        <w:tc>
          <w:tcPr>
            <w:tcW w:w="3969" w:type="dxa"/>
            <w:tcBorders>
              <w:bottom w:val="single" w:sz="4" w:space="0" w:color="auto"/>
              <w:tl2br w:val="nil"/>
              <w:tr2bl w:val="nil"/>
            </w:tcBorders>
            <w:shd w:val="clear" w:color="auto" w:fill="auto"/>
          </w:tcPr>
          <w:p w14:paraId="494B0546" w14:textId="77777777" w:rsidR="007A5393" w:rsidRPr="00976999" w:rsidRDefault="007A5393" w:rsidP="006F59FB">
            <w:pPr>
              <w:jc w:val="both"/>
              <w:rPr>
                <w:rFonts w:ascii="Arial" w:hAnsi="Arial" w:cs="Arial"/>
                <w:u w:val="single"/>
              </w:rPr>
            </w:pPr>
          </w:p>
        </w:tc>
      </w:tr>
      <w:tr w:rsidR="007A5393" w:rsidRPr="00976999" w14:paraId="415113ED" w14:textId="77777777" w:rsidTr="00493B18">
        <w:trPr>
          <w:trHeight w:val="1169"/>
        </w:trPr>
        <w:tc>
          <w:tcPr>
            <w:tcW w:w="1951" w:type="dxa"/>
            <w:shd w:val="clear" w:color="auto" w:fill="auto"/>
            <w:vAlign w:val="center"/>
          </w:tcPr>
          <w:p w14:paraId="15A03362" w14:textId="77777777" w:rsidR="007A5393" w:rsidRPr="00976999" w:rsidRDefault="007A5393" w:rsidP="006F59FB">
            <w:pPr>
              <w:rPr>
                <w:rFonts w:ascii="Arial" w:hAnsi="Arial" w:cs="Arial"/>
                <w:sz w:val="18"/>
              </w:rPr>
            </w:pPr>
            <w:r w:rsidRPr="00976999">
              <w:rPr>
                <w:rFonts w:ascii="Arial" w:hAnsi="Arial" w:cs="Arial"/>
                <w:sz w:val="18"/>
              </w:rPr>
              <w:t>Equipement</w:t>
            </w:r>
          </w:p>
        </w:tc>
        <w:tc>
          <w:tcPr>
            <w:tcW w:w="1559" w:type="dxa"/>
            <w:vAlign w:val="center"/>
          </w:tcPr>
          <w:p w14:paraId="3DE0013B" w14:textId="77777777" w:rsidR="007A5393" w:rsidRPr="00976999" w:rsidRDefault="007A5393" w:rsidP="00617045">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559C0AFA" w14:textId="77777777" w:rsidR="007A5393" w:rsidRPr="00976999" w:rsidRDefault="007A5393" w:rsidP="00617045">
            <w:pPr>
              <w:overflowPunct w:val="0"/>
              <w:autoSpaceDE w:val="0"/>
              <w:autoSpaceDN w:val="0"/>
              <w:adjustRightInd w:val="0"/>
              <w:textAlignment w:val="baseline"/>
              <w:rPr>
                <w:rFonts w:ascii="Arial" w:hAnsi="Arial" w:cs="Arial"/>
                <w:sz w:val="16"/>
                <w:szCs w:val="16"/>
              </w:rPr>
            </w:pPr>
          </w:p>
          <w:p w14:paraId="5E5DEACA" w14:textId="77777777" w:rsidR="007A5393" w:rsidRPr="00976999" w:rsidRDefault="007A5393" w:rsidP="00617045">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c>
          <w:tcPr>
            <w:tcW w:w="3686" w:type="dxa"/>
            <w:tcBorders>
              <w:tl2br w:val="nil"/>
              <w:tr2bl w:val="nil"/>
            </w:tcBorders>
            <w:shd w:val="clear" w:color="auto" w:fill="auto"/>
          </w:tcPr>
          <w:p w14:paraId="54053CA5" w14:textId="77777777" w:rsidR="007A5393" w:rsidRPr="00976999" w:rsidRDefault="007A5393" w:rsidP="006F59FB">
            <w:pPr>
              <w:jc w:val="both"/>
              <w:rPr>
                <w:rFonts w:ascii="Arial" w:hAnsi="Arial" w:cs="Arial"/>
                <w:u w:val="single"/>
              </w:rPr>
            </w:pPr>
          </w:p>
        </w:tc>
        <w:tc>
          <w:tcPr>
            <w:tcW w:w="3969" w:type="dxa"/>
            <w:tcBorders>
              <w:tl2br w:val="single" w:sz="4" w:space="0" w:color="auto"/>
              <w:tr2bl w:val="single" w:sz="4" w:space="0" w:color="auto"/>
            </w:tcBorders>
            <w:shd w:val="clear" w:color="auto" w:fill="auto"/>
          </w:tcPr>
          <w:p w14:paraId="67F46A0B" w14:textId="77777777" w:rsidR="007A5393" w:rsidRPr="00976999" w:rsidRDefault="007A5393" w:rsidP="006F59FB">
            <w:pPr>
              <w:jc w:val="both"/>
              <w:rPr>
                <w:rFonts w:ascii="Arial" w:hAnsi="Arial" w:cs="Arial"/>
                <w:u w:val="single"/>
              </w:rPr>
            </w:pPr>
          </w:p>
        </w:tc>
        <w:tc>
          <w:tcPr>
            <w:tcW w:w="3969" w:type="dxa"/>
            <w:tcBorders>
              <w:tl2br w:val="nil"/>
              <w:tr2bl w:val="nil"/>
            </w:tcBorders>
            <w:shd w:val="clear" w:color="auto" w:fill="auto"/>
          </w:tcPr>
          <w:p w14:paraId="26951B9D" w14:textId="77777777" w:rsidR="007A5393" w:rsidRPr="00976999" w:rsidRDefault="007A5393" w:rsidP="006F59FB">
            <w:pPr>
              <w:jc w:val="both"/>
              <w:rPr>
                <w:rFonts w:ascii="Arial" w:hAnsi="Arial" w:cs="Arial"/>
                <w:u w:val="single"/>
              </w:rPr>
            </w:pPr>
          </w:p>
        </w:tc>
      </w:tr>
    </w:tbl>
    <w:p w14:paraId="5E764649" w14:textId="77777777" w:rsidR="0086596D" w:rsidRPr="00976999" w:rsidRDefault="0086596D" w:rsidP="00716D2C">
      <w:pPr>
        <w:pStyle w:val="Sansinterligne1"/>
        <w:rPr>
          <w:rFonts w:ascii="Arial" w:hAnsi="Arial" w:cs="Arial"/>
          <w:sz w:val="20"/>
          <w:szCs w:val="20"/>
          <w:lang w:eastAsia="fr-FR"/>
        </w:rPr>
      </w:pPr>
    </w:p>
    <w:p w14:paraId="7A733A87" w14:textId="77777777" w:rsidR="006F59FB" w:rsidRPr="00976999" w:rsidRDefault="006F59FB" w:rsidP="006F59FB">
      <w:pPr>
        <w:tabs>
          <w:tab w:val="left" w:pos="1101"/>
          <w:tab w:val="left" w:pos="2660"/>
          <w:tab w:val="left" w:pos="4786"/>
          <w:tab w:val="left" w:pos="6771"/>
          <w:tab w:val="left" w:pos="8458"/>
        </w:tabs>
        <w:overflowPunct w:val="0"/>
        <w:autoSpaceDE w:val="0"/>
        <w:autoSpaceDN w:val="0"/>
        <w:adjustRightInd w:val="0"/>
        <w:jc w:val="both"/>
        <w:textAlignment w:val="baseline"/>
        <w:rPr>
          <w:rFonts w:ascii="Arial" w:hAnsi="Arial" w:cs="Arial"/>
          <w:sz w:val="20"/>
          <w:szCs w:val="20"/>
        </w:rPr>
      </w:pPr>
      <w:r w:rsidRPr="00976999">
        <w:rPr>
          <w:rFonts w:ascii="Arial" w:hAnsi="Arial" w:cs="Arial"/>
          <w:sz w:val="20"/>
          <w:szCs w:val="20"/>
        </w:rPr>
        <w:t>Informations associées au privilège de maintenance d’élément d’aéronef :</w:t>
      </w:r>
    </w:p>
    <w:p w14:paraId="31994F58" w14:textId="77777777" w:rsidR="006F59FB" w:rsidRPr="00976999" w:rsidRDefault="006F59FB" w:rsidP="006643C5">
      <w:pPr>
        <w:shd w:val="clear" w:color="auto" w:fill="FFFFFF"/>
        <w:tabs>
          <w:tab w:val="left" w:pos="1101"/>
          <w:tab w:val="left" w:pos="2660"/>
          <w:tab w:val="left" w:pos="4786"/>
          <w:tab w:val="left" w:pos="6771"/>
          <w:tab w:val="left" w:pos="8458"/>
        </w:tabs>
        <w:overflowPunct w:val="0"/>
        <w:autoSpaceDE w:val="0"/>
        <w:autoSpaceDN w:val="0"/>
        <w:adjustRightInd w:val="0"/>
        <w:jc w:val="both"/>
        <w:textAlignment w:val="baseline"/>
        <w:rPr>
          <w:rFonts w:cs="Arial"/>
          <w:szCs w:val="22"/>
        </w:rPr>
      </w:pPr>
    </w:p>
    <w:p w14:paraId="6185B803" w14:textId="77777777" w:rsidR="006F59FB" w:rsidRPr="00976999" w:rsidRDefault="006F59FB" w:rsidP="006643C5">
      <w:pPr>
        <w:numPr>
          <w:ilvl w:val="0"/>
          <w:numId w:val="18"/>
        </w:numPr>
        <w:shd w:val="clear" w:color="auto" w:fill="FFFFFF"/>
        <w:ind w:left="851" w:hanging="284"/>
        <w:jc w:val="both"/>
        <w:rPr>
          <w:rFonts w:ascii="Arial" w:hAnsi="Arial" w:cs="Arial"/>
          <w:sz w:val="20"/>
          <w:szCs w:val="20"/>
          <w:lang w:eastAsia="en-US"/>
        </w:rPr>
      </w:pPr>
      <w:r w:rsidRPr="00976999">
        <w:rPr>
          <w:rFonts w:ascii="Arial" w:hAnsi="Arial" w:cs="Arial"/>
          <w:sz w:val="20"/>
          <w:szCs w:val="20"/>
          <w:lang w:eastAsia="en-US"/>
        </w:rPr>
        <w:t>Moteur piston sans distinction</w:t>
      </w:r>
    </w:p>
    <w:p w14:paraId="61F12B25" w14:textId="77777777" w:rsidR="006F59FB" w:rsidRPr="00976999" w:rsidRDefault="006F59FB" w:rsidP="006643C5">
      <w:pPr>
        <w:numPr>
          <w:ilvl w:val="0"/>
          <w:numId w:val="18"/>
        </w:numPr>
        <w:shd w:val="clear" w:color="auto" w:fill="FFFFFF"/>
        <w:ind w:left="851" w:hanging="284"/>
        <w:jc w:val="both"/>
        <w:rPr>
          <w:rFonts w:ascii="Arial" w:hAnsi="Arial" w:cs="Arial"/>
          <w:sz w:val="20"/>
          <w:szCs w:val="20"/>
          <w:lang w:eastAsia="en-US"/>
        </w:rPr>
      </w:pPr>
      <w:r w:rsidRPr="00976999">
        <w:rPr>
          <w:rFonts w:ascii="Arial" w:hAnsi="Arial" w:cs="Arial"/>
          <w:sz w:val="20"/>
          <w:szCs w:val="20"/>
          <w:lang w:eastAsia="en-US"/>
        </w:rPr>
        <w:t>Moteur turbine indiquer le fabricant ou le groupe ou la série ou le type ou le type de tâches de maintenance</w:t>
      </w:r>
    </w:p>
    <w:p w14:paraId="7C112565" w14:textId="77777777" w:rsidR="006F59FB" w:rsidRPr="00976999" w:rsidRDefault="006F59FB" w:rsidP="006643C5">
      <w:pPr>
        <w:numPr>
          <w:ilvl w:val="0"/>
          <w:numId w:val="18"/>
        </w:numPr>
        <w:shd w:val="clear" w:color="auto" w:fill="FFFFFF"/>
        <w:ind w:left="851" w:hanging="284"/>
        <w:jc w:val="both"/>
        <w:rPr>
          <w:rFonts w:ascii="Arial" w:hAnsi="Arial" w:cs="Arial"/>
          <w:sz w:val="20"/>
          <w:szCs w:val="20"/>
          <w:lang w:eastAsia="en-US"/>
        </w:rPr>
      </w:pPr>
      <w:r w:rsidRPr="00976999">
        <w:rPr>
          <w:rFonts w:ascii="Arial" w:hAnsi="Arial" w:cs="Arial"/>
          <w:sz w:val="20"/>
          <w:szCs w:val="20"/>
          <w:lang w:eastAsia="en-US"/>
        </w:rPr>
        <w:t>Identification des équipements selon le système de classement de C1 à C22 voir CAO.A.020(4)</w:t>
      </w:r>
    </w:p>
    <w:p w14:paraId="38D496AB" w14:textId="77777777" w:rsidR="00493B18" w:rsidRPr="00976999" w:rsidRDefault="00493B18" w:rsidP="00716D2C">
      <w:pPr>
        <w:pStyle w:val="Sansinterligne1"/>
        <w:rPr>
          <w:rFonts w:ascii="Arial" w:hAnsi="Arial" w:cs="Arial"/>
          <w:sz w:val="20"/>
          <w:szCs w:val="20"/>
          <w:lang w:eastAsia="fr-FR"/>
        </w:rPr>
      </w:pPr>
    </w:p>
    <w:p w14:paraId="4EA4E514" w14:textId="7E1B1F85" w:rsidR="00493B18" w:rsidRPr="00976999" w:rsidRDefault="00FD3660" w:rsidP="00716D2C">
      <w:pPr>
        <w:pStyle w:val="Sansinterligne1"/>
        <w:rPr>
          <w:rFonts w:ascii="Arial" w:hAnsi="Arial" w:cs="Arial"/>
          <w:sz w:val="20"/>
          <w:szCs w:val="20"/>
          <w:lang w:eastAsia="fr-FR"/>
        </w:rPr>
      </w:pPr>
      <w:r>
        <w:rPr>
          <w:rFonts w:ascii="Arial" w:hAnsi="Arial" w:cs="Arial"/>
          <w:noProof/>
          <w:sz w:val="20"/>
          <w:szCs w:val="20"/>
          <w:lang w:eastAsia="fr-FR"/>
        </w:rPr>
        <mc:AlternateContent>
          <mc:Choice Requires="wps">
            <w:drawing>
              <wp:anchor distT="0" distB="0" distL="114300" distR="114300" simplePos="0" relativeHeight="251687936" behindDoc="0" locked="0" layoutInCell="1" allowOverlap="1" wp14:anchorId="71951F02" wp14:editId="35D9DEA5">
                <wp:simplePos x="0" y="0"/>
                <wp:positionH relativeFrom="column">
                  <wp:posOffset>-180340</wp:posOffset>
                </wp:positionH>
                <wp:positionV relativeFrom="paragraph">
                  <wp:posOffset>641379</wp:posOffset>
                </wp:positionV>
                <wp:extent cx="0" cy="233917"/>
                <wp:effectExtent l="0" t="0" r="38100" b="33020"/>
                <wp:wrapNone/>
                <wp:docPr id="38" name="Connecteur droit 38"/>
                <wp:cNvGraphicFramePr/>
                <a:graphic xmlns:a="http://schemas.openxmlformats.org/drawingml/2006/main">
                  <a:graphicData uri="http://schemas.microsoft.com/office/word/2010/wordprocessingShape">
                    <wps:wsp>
                      <wps:cNvCnPr/>
                      <wps:spPr>
                        <a:xfrm>
                          <a:off x="0" y="0"/>
                          <a:ext cx="0" cy="233917"/>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8DDC448" id="Connecteur droit 38" o:spid="_x0000_s1026" style="position:absolute;z-index:2516879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4.2pt,50.5pt" to="-14.2pt,6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" strokecolor="black [3213]"/>
            </w:pict>
          </mc:Fallback>
        </mc:AlternateContent>
      </w:r>
      <w:r w:rsidR="00493B18" w:rsidRPr="00976999">
        <w:rPr>
          <w:rFonts w:ascii="Arial" w:hAnsi="Arial" w:cs="Arial"/>
          <w:sz w:val="20"/>
          <w:szCs w:val="20"/>
          <w:lang w:eastAsia="fr-FR"/>
        </w:rPr>
        <w:br w:type="page"/>
      </w:r>
    </w:p>
    <w:p w14:paraId="1EC2200C" w14:textId="287249F7" w:rsidR="00C34559" w:rsidRPr="00C34559" w:rsidRDefault="00C34559" w:rsidP="00373B38">
      <w:pPr>
        <w:overflowPunct w:val="0"/>
        <w:autoSpaceDE w:val="0"/>
        <w:autoSpaceDN w:val="0"/>
        <w:adjustRightInd w:val="0"/>
        <w:ind w:left="113"/>
        <w:textAlignment w:val="baseline"/>
        <w:rPr>
          <w:rFonts w:ascii="Arial" w:hAnsi="Arial" w:cs="Arial"/>
          <w:sz w:val="20"/>
          <w:szCs w:val="20"/>
        </w:rPr>
      </w:pPr>
      <w:r>
        <w:rPr>
          <w:noProof/>
        </w:rPr>
        <w:lastRenderedPageBreak/>
        <w:drawing>
          <wp:anchor distT="0" distB="0" distL="114300" distR="114300" simplePos="0" relativeHeight="251760640" behindDoc="0" locked="0" layoutInCell="1" allowOverlap="1" wp14:anchorId="438C4B91" wp14:editId="33633949">
            <wp:simplePos x="0" y="0"/>
            <wp:positionH relativeFrom="column">
              <wp:posOffset>0</wp:posOffset>
            </wp:positionH>
            <wp:positionV relativeFrom="paragraph">
              <wp:posOffset>-637540</wp:posOffset>
            </wp:positionV>
            <wp:extent cx="1235710" cy="637540"/>
            <wp:effectExtent l="0" t="0" r="0" b="0"/>
            <wp:wrapNone/>
            <wp:docPr id="122" name="Imag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 18"/>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235710" cy="63754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758592" behindDoc="0" locked="0" layoutInCell="1" allowOverlap="1" wp14:anchorId="1C6B1968" wp14:editId="163CECC5">
            <wp:simplePos x="0" y="0"/>
            <wp:positionH relativeFrom="column">
              <wp:posOffset>9229060</wp:posOffset>
            </wp:positionH>
            <wp:positionV relativeFrom="paragraph">
              <wp:posOffset>-595423</wp:posOffset>
            </wp:positionV>
            <wp:extent cx="682625" cy="474980"/>
            <wp:effectExtent l="0" t="0" r="3175" b="1270"/>
            <wp:wrapNone/>
            <wp:docPr id="121" name="Image 121"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Image 75" descr="Une image contenant texte&#10;&#10;Description générée automatiquement"/>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682625" cy="474980"/>
                    </a:xfrm>
                    <a:prstGeom prst="rect">
                      <a:avLst/>
                    </a:prstGeom>
                  </pic:spPr>
                </pic:pic>
              </a:graphicData>
            </a:graphic>
            <wp14:sizeRelH relativeFrom="margin">
              <wp14:pctWidth>0</wp14:pctWidth>
            </wp14:sizeRelH>
            <wp14:sizeRelV relativeFrom="margin">
              <wp14:pctHeight>0</wp14:pctHeight>
            </wp14:sizeRelV>
          </wp:anchor>
        </w:drawing>
      </w:r>
    </w:p>
    <w:tbl>
      <w:tblPr>
        <w:tblW w:w="158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17"/>
        <w:gridCol w:w="1553"/>
        <w:gridCol w:w="1693"/>
        <w:gridCol w:w="3183"/>
        <w:gridCol w:w="2630"/>
        <w:gridCol w:w="1940"/>
        <w:gridCol w:w="1658"/>
        <w:gridCol w:w="1668"/>
      </w:tblGrid>
      <w:tr w:rsidR="00976999" w:rsidRPr="00976999" w14:paraId="21A59E94" w14:textId="77777777" w:rsidTr="007A5393">
        <w:trPr>
          <w:trHeight w:hRule="exact" w:val="454"/>
        </w:trPr>
        <w:tc>
          <w:tcPr>
            <w:tcW w:w="15842" w:type="dxa"/>
            <w:gridSpan w:val="8"/>
            <w:tcBorders>
              <w:top w:val="single" w:sz="4" w:space="0" w:color="auto"/>
              <w:left w:val="single" w:sz="4" w:space="0" w:color="auto"/>
              <w:bottom w:val="single" w:sz="4" w:space="0" w:color="auto"/>
              <w:right w:val="single" w:sz="4" w:space="0" w:color="auto"/>
            </w:tcBorders>
            <w:vAlign w:val="center"/>
          </w:tcPr>
          <w:p w14:paraId="26F50AA2" w14:textId="1144A1F7" w:rsidR="00493B18" w:rsidRPr="00976999" w:rsidRDefault="00493B18" w:rsidP="00373B38">
            <w:pPr>
              <w:overflowPunct w:val="0"/>
              <w:autoSpaceDE w:val="0"/>
              <w:autoSpaceDN w:val="0"/>
              <w:adjustRightInd w:val="0"/>
              <w:jc w:val="center"/>
              <w:textAlignment w:val="baseline"/>
              <w:rPr>
                <w:rFonts w:ascii="Arial" w:hAnsi="Arial" w:cs="Arial"/>
                <w:b/>
                <w:bCs/>
                <w:sz w:val="28"/>
                <w:szCs w:val="28"/>
              </w:rPr>
            </w:pPr>
            <w:r w:rsidRPr="00976999">
              <w:rPr>
                <w:rFonts w:ascii="Arial" w:hAnsi="Arial" w:cs="Arial"/>
                <w:b/>
                <w:bCs/>
                <w:sz w:val="28"/>
                <w:szCs w:val="28"/>
              </w:rPr>
              <w:t>Domaine d’activité gestion du maintien de la navigabi</w:t>
            </w:r>
            <w:r w:rsidR="00591D47" w:rsidRPr="00976999">
              <w:rPr>
                <w:rFonts w:ascii="Arial" w:hAnsi="Arial" w:cs="Arial"/>
                <w:b/>
                <w:bCs/>
                <w:sz w:val="28"/>
                <w:szCs w:val="28"/>
              </w:rPr>
              <w:t>lité (Partie-CAO)</w:t>
            </w:r>
          </w:p>
        </w:tc>
      </w:tr>
      <w:tr w:rsidR="00976999" w:rsidRPr="00976999" w14:paraId="3832B78C" w14:textId="77777777" w:rsidTr="007A5393">
        <w:trPr>
          <w:trHeight w:val="284"/>
        </w:trPr>
        <w:tc>
          <w:tcPr>
            <w:tcW w:w="15842" w:type="dxa"/>
            <w:gridSpan w:val="8"/>
            <w:tcBorders>
              <w:top w:val="single" w:sz="4" w:space="0" w:color="auto"/>
              <w:left w:val="single" w:sz="4" w:space="0" w:color="auto"/>
              <w:bottom w:val="single" w:sz="4" w:space="0" w:color="auto"/>
              <w:right w:val="single" w:sz="4" w:space="0" w:color="auto"/>
            </w:tcBorders>
          </w:tcPr>
          <w:p w14:paraId="69C1504E" w14:textId="77777777" w:rsidR="0069593E" w:rsidRPr="00976999" w:rsidRDefault="0069593E" w:rsidP="00493B18">
            <w:pPr>
              <w:overflowPunct w:val="0"/>
              <w:autoSpaceDE w:val="0"/>
              <w:autoSpaceDN w:val="0"/>
              <w:adjustRightInd w:val="0"/>
              <w:jc w:val="both"/>
              <w:textAlignment w:val="baseline"/>
              <w:rPr>
                <w:rFonts w:ascii="Arial" w:hAnsi="Arial" w:cs="Arial"/>
                <w:b/>
              </w:rPr>
            </w:pPr>
            <w:r w:rsidRPr="00976999">
              <w:rPr>
                <w:rFonts w:ascii="Arial" w:hAnsi="Arial" w:cs="Arial"/>
                <w:b/>
              </w:rPr>
              <w:t xml:space="preserve">SITE DE </w:t>
            </w:r>
            <w:r w:rsidRPr="00976999">
              <w:rPr>
                <w:rFonts w:ascii="Arial" w:hAnsi="Arial" w:cs="Arial"/>
                <w:b/>
                <w:shd w:val="clear" w:color="auto" w:fill="D9D9D9"/>
              </w:rPr>
              <w:t xml:space="preserve">nom du site </w:t>
            </w:r>
            <w:r w:rsidRPr="00976999">
              <w:rPr>
                <w:rFonts w:ascii="Arial" w:hAnsi="Arial" w:cs="Arial"/>
                <w:i/>
                <w:shd w:val="clear" w:color="auto" w:fill="D9D9D9"/>
              </w:rPr>
              <w:t>(le domaine d’activité doit être donné pour chaque site)</w:t>
            </w:r>
          </w:p>
        </w:tc>
      </w:tr>
      <w:tr w:rsidR="00976999" w:rsidRPr="00976999" w14:paraId="599E6F02" w14:textId="77777777" w:rsidTr="007A5393">
        <w:tc>
          <w:tcPr>
            <w:tcW w:w="1517" w:type="dxa"/>
            <w:tcBorders>
              <w:top w:val="single" w:sz="4" w:space="0" w:color="auto"/>
              <w:left w:val="single" w:sz="4" w:space="0" w:color="auto"/>
              <w:bottom w:val="single" w:sz="4" w:space="0" w:color="auto"/>
              <w:right w:val="single" w:sz="4" w:space="0" w:color="auto"/>
            </w:tcBorders>
            <w:vAlign w:val="center"/>
          </w:tcPr>
          <w:p w14:paraId="0CB84F54" w14:textId="77777777" w:rsidR="00493B18" w:rsidRPr="00976999" w:rsidRDefault="00493B18" w:rsidP="00493B18">
            <w:pPr>
              <w:overflowPunct w:val="0"/>
              <w:autoSpaceDE w:val="0"/>
              <w:autoSpaceDN w:val="0"/>
              <w:adjustRightInd w:val="0"/>
              <w:jc w:val="center"/>
              <w:textAlignment w:val="baseline"/>
              <w:rPr>
                <w:rFonts w:ascii="Arial" w:hAnsi="Arial" w:cs="Arial"/>
                <w:b/>
                <w:bCs/>
                <w:sz w:val="18"/>
                <w:szCs w:val="18"/>
              </w:rPr>
            </w:pPr>
            <w:r w:rsidRPr="00976999">
              <w:rPr>
                <w:rFonts w:ascii="Arial" w:hAnsi="Arial" w:cs="Arial"/>
                <w:b/>
                <w:bCs/>
                <w:sz w:val="18"/>
                <w:szCs w:val="18"/>
              </w:rPr>
              <w:t>Catégorie d'aéronef</w:t>
            </w:r>
          </w:p>
        </w:tc>
        <w:tc>
          <w:tcPr>
            <w:tcW w:w="1553" w:type="dxa"/>
            <w:tcBorders>
              <w:top w:val="single" w:sz="4" w:space="0" w:color="auto"/>
              <w:left w:val="single" w:sz="4" w:space="0" w:color="auto"/>
              <w:bottom w:val="single" w:sz="4" w:space="0" w:color="auto"/>
              <w:right w:val="single" w:sz="4" w:space="0" w:color="auto"/>
            </w:tcBorders>
            <w:vAlign w:val="center"/>
          </w:tcPr>
          <w:p w14:paraId="15C7F859" w14:textId="77777777" w:rsidR="00493B18" w:rsidRPr="00976999" w:rsidRDefault="00493B18" w:rsidP="00493B18">
            <w:pPr>
              <w:overflowPunct w:val="0"/>
              <w:autoSpaceDE w:val="0"/>
              <w:autoSpaceDN w:val="0"/>
              <w:adjustRightInd w:val="0"/>
              <w:jc w:val="center"/>
              <w:textAlignment w:val="baseline"/>
              <w:rPr>
                <w:rFonts w:ascii="Arial" w:hAnsi="Arial" w:cs="Arial"/>
                <w:b/>
                <w:bCs/>
                <w:sz w:val="18"/>
                <w:szCs w:val="18"/>
              </w:rPr>
            </w:pPr>
            <w:r w:rsidRPr="00976999">
              <w:rPr>
                <w:rFonts w:ascii="Arial" w:hAnsi="Arial" w:cs="Arial"/>
                <w:b/>
                <w:sz w:val="18"/>
              </w:rPr>
              <w:t>Applicabilité</w:t>
            </w:r>
          </w:p>
        </w:tc>
        <w:tc>
          <w:tcPr>
            <w:tcW w:w="1693" w:type="dxa"/>
            <w:tcBorders>
              <w:top w:val="single" w:sz="4" w:space="0" w:color="auto"/>
              <w:left w:val="single" w:sz="4" w:space="0" w:color="auto"/>
              <w:bottom w:val="single" w:sz="4" w:space="0" w:color="auto"/>
              <w:right w:val="single" w:sz="4" w:space="0" w:color="auto"/>
            </w:tcBorders>
            <w:vAlign w:val="center"/>
            <w:hideMark/>
          </w:tcPr>
          <w:p w14:paraId="338F35F7" w14:textId="77777777" w:rsidR="00493B18" w:rsidRPr="00976999" w:rsidRDefault="00493B18" w:rsidP="00493B18">
            <w:pPr>
              <w:overflowPunct w:val="0"/>
              <w:autoSpaceDE w:val="0"/>
              <w:autoSpaceDN w:val="0"/>
              <w:adjustRightInd w:val="0"/>
              <w:jc w:val="center"/>
              <w:textAlignment w:val="baseline"/>
              <w:rPr>
                <w:rFonts w:ascii="Arial" w:hAnsi="Arial" w:cs="Arial"/>
                <w:b/>
                <w:bCs/>
                <w:sz w:val="18"/>
                <w:szCs w:val="18"/>
              </w:rPr>
            </w:pPr>
            <w:r w:rsidRPr="00976999">
              <w:rPr>
                <w:rFonts w:ascii="Arial" w:hAnsi="Arial" w:cs="Arial"/>
                <w:b/>
                <w:bCs/>
                <w:sz w:val="18"/>
                <w:szCs w:val="18"/>
              </w:rPr>
              <w:t>Détenteur du certificat de type</w:t>
            </w:r>
          </w:p>
        </w:tc>
        <w:tc>
          <w:tcPr>
            <w:tcW w:w="3183" w:type="dxa"/>
            <w:tcBorders>
              <w:top w:val="single" w:sz="4" w:space="0" w:color="auto"/>
              <w:left w:val="single" w:sz="4" w:space="0" w:color="auto"/>
              <w:bottom w:val="single" w:sz="4" w:space="0" w:color="auto"/>
              <w:right w:val="single" w:sz="4" w:space="0" w:color="auto"/>
            </w:tcBorders>
            <w:vAlign w:val="center"/>
            <w:hideMark/>
          </w:tcPr>
          <w:p w14:paraId="18161116" w14:textId="77777777" w:rsidR="00493B18" w:rsidRPr="00976999" w:rsidRDefault="00493B18" w:rsidP="00493B18">
            <w:pPr>
              <w:overflowPunct w:val="0"/>
              <w:autoSpaceDE w:val="0"/>
              <w:autoSpaceDN w:val="0"/>
              <w:adjustRightInd w:val="0"/>
              <w:jc w:val="center"/>
              <w:textAlignment w:val="baseline"/>
              <w:rPr>
                <w:rFonts w:ascii="Arial" w:hAnsi="Arial" w:cs="Arial"/>
                <w:b/>
                <w:bCs/>
                <w:sz w:val="18"/>
                <w:szCs w:val="18"/>
              </w:rPr>
            </w:pPr>
            <w:r w:rsidRPr="00976999">
              <w:rPr>
                <w:rFonts w:ascii="Arial" w:hAnsi="Arial" w:cs="Arial"/>
                <w:b/>
                <w:bCs/>
                <w:sz w:val="18"/>
                <w:szCs w:val="18"/>
              </w:rPr>
              <w:t>Type</w:t>
            </w:r>
          </w:p>
        </w:tc>
        <w:tc>
          <w:tcPr>
            <w:tcW w:w="2630" w:type="dxa"/>
            <w:tcBorders>
              <w:top w:val="single" w:sz="4" w:space="0" w:color="auto"/>
              <w:left w:val="single" w:sz="4" w:space="0" w:color="auto"/>
              <w:bottom w:val="single" w:sz="4" w:space="0" w:color="auto"/>
              <w:right w:val="single" w:sz="4" w:space="0" w:color="auto"/>
            </w:tcBorders>
            <w:vAlign w:val="center"/>
            <w:hideMark/>
          </w:tcPr>
          <w:p w14:paraId="219A2FFE" w14:textId="77777777" w:rsidR="00493B18" w:rsidRPr="00976999" w:rsidRDefault="00493B18" w:rsidP="00493B18">
            <w:pPr>
              <w:overflowPunct w:val="0"/>
              <w:autoSpaceDE w:val="0"/>
              <w:autoSpaceDN w:val="0"/>
              <w:adjustRightInd w:val="0"/>
              <w:jc w:val="center"/>
              <w:textAlignment w:val="baseline"/>
              <w:rPr>
                <w:rFonts w:ascii="Arial" w:hAnsi="Arial" w:cs="Arial"/>
                <w:b/>
                <w:bCs/>
                <w:sz w:val="18"/>
                <w:szCs w:val="18"/>
              </w:rPr>
            </w:pPr>
            <w:r w:rsidRPr="00976999">
              <w:rPr>
                <w:rFonts w:ascii="Arial" w:hAnsi="Arial" w:cs="Arial"/>
                <w:b/>
                <w:bCs/>
                <w:sz w:val="18"/>
                <w:szCs w:val="18"/>
              </w:rPr>
              <w:t>Modèles</w:t>
            </w:r>
          </w:p>
        </w:tc>
        <w:tc>
          <w:tcPr>
            <w:tcW w:w="1940" w:type="dxa"/>
            <w:tcBorders>
              <w:top w:val="single" w:sz="4" w:space="0" w:color="auto"/>
              <w:left w:val="single" w:sz="4" w:space="0" w:color="auto"/>
              <w:bottom w:val="single" w:sz="4" w:space="0" w:color="auto"/>
              <w:right w:val="single" w:sz="4" w:space="0" w:color="auto"/>
            </w:tcBorders>
            <w:vAlign w:val="center"/>
          </w:tcPr>
          <w:p w14:paraId="332FE330" w14:textId="77777777" w:rsidR="00493B18" w:rsidRPr="00976999" w:rsidRDefault="00493B18" w:rsidP="00493B18">
            <w:pPr>
              <w:overflowPunct w:val="0"/>
              <w:autoSpaceDE w:val="0"/>
              <w:autoSpaceDN w:val="0"/>
              <w:adjustRightInd w:val="0"/>
              <w:jc w:val="center"/>
              <w:textAlignment w:val="baseline"/>
              <w:rPr>
                <w:rFonts w:ascii="Arial" w:hAnsi="Arial" w:cs="Arial"/>
                <w:b/>
                <w:bCs/>
                <w:sz w:val="18"/>
                <w:szCs w:val="18"/>
              </w:rPr>
            </w:pPr>
            <w:r w:rsidRPr="00976999">
              <w:rPr>
                <w:rFonts w:ascii="Arial" w:hAnsi="Arial" w:cs="Arial"/>
                <w:b/>
                <w:bCs/>
                <w:sz w:val="18"/>
                <w:szCs w:val="18"/>
              </w:rPr>
              <w:t>Type de motorisation (Turbine et/ou piston)</w:t>
            </w:r>
          </w:p>
        </w:tc>
        <w:tc>
          <w:tcPr>
            <w:tcW w:w="1658" w:type="dxa"/>
            <w:tcBorders>
              <w:top w:val="single" w:sz="4" w:space="0" w:color="auto"/>
              <w:left w:val="single" w:sz="4" w:space="0" w:color="auto"/>
              <w:bottom w:val="single" w:sz="4" w:space="0" w:color="auto"/>
              <w:right w:val="single" w:sz="4" w:space="0" w:color="auto"/>
            </w:tcBorders>
            <w:vAlign w:val="center"/>
          </w:tcPr>
          <w:p w14:paraId="4F2B7FF4" w14:textId="77777777" w:rsidR="00493B18" w:rsidRPr="00976999" w:rsidRDefault="00493B18" w:rsidP="00493B18">
            <w:pPr>
              <w:overflowPunct w:val="0"/>
              <w:autoSpaceDE w:val="0"/>
              <w:autoSpaceDN w:val="0"/>
              <w:adjustRightInd w:val="0"/>
              <w:jc w:val="center"/>
              <w:textAlignment w:val="baseline"/>
              <w:rPr>
                <w:rFonts w:ascii="Arial" w:hAnsi="Arial" w:cs="Arial"/>
                <w:b/>
                <w:bCs/>
                <w:sz w:val="18"/>
                <w:szCs w:val="18"/>
              </w:rPr>
            </w:pPr>
            <w:r w:rsidRPr="00976999">
              <w:rPr>
                <w:rFonts w:ascii="Arial" w:hAnsi="Arial" w:cs="Arial"/>
                <w:b/>
                <w:bCs/>
                <w:sz w:val="18"/>
                <w:szCs w:val="18"/>
              </w:rPr>
              <w:t>Délivrance de CEN 15c</w:t>
            </w:r>
            <w:r w:rsidR="002115F4" w:rsidRPr="00976999">
              <w:rPr>
                <w:rFonts w:ascii="Arial" w:hAnsi="Arial" w:cs="Arial"/>
                <w:b/>
                <w:bCs/>
                <w:sz w:val="18"/>
                <w:szCs w:val="18"/>
              </w:rPr>
              <w:t xml:space="preserve"> et/ou 15b</w:t>
            </w:r>
          </w:p>
        </w:tc>
        <w:tc>
          <w:tcPr>
            <w:tcW w:w="1668" w:type="dxa"/>
            <w:tcBorders>
              <w:top w:val="single" w:sz="4" w:space="0" w:color="auto"/>
              <w:left w:val="single" w:sz="4" w:space="0" w:color="auto"/>
              <w:bottom w:val="single" w:sz="4" w:space="0" w:color="auto"/>
              <w:right w:val="single" w:sz="4" w:space="0" w:color="auto"/>
            </w:tcBorders>
            <w:vAlign w:val="center"/>
          </w:tcPr>
          <w:p w14:paraId="52D89379" w14:textId="77777777" w:rsidR="00493B18" w:rsidRPr="00976999" w:rsidRDefault="00493B18" w:rsidP="00493B18">
            <w:pPr>
              <w:overflowPunct w:val="0"/>
              <w:autoSpaceDE w:val="0"/>
              <w:autoSpaceDN w:val="0"/>
              <w:adjustRightInd w:val="0"/>
              <w:jc w:val="center"/>
              <w:textAlignment w:val="baseline"/>
              <w:rPr>
                <w:rFonts w:ascii="Arial" w:hAnsi="Arial" w:cs="Arial"/>
                <w:b/>
                <w:bCs/>
                <w:sz w:val="18"/>
                <w:szCs w:val="18"/>
              </w:rPr>
            </w:pPr>
            <w:r w:rsidRPr="00976999">
              <w:rPr>
                <w:rFonts w:ascii="Arial" w:hAnsi="Arial" w:cs="Arial"/>
                <w:b/>
                <w:bCs/>
                <w:sz w:val="18"/>
                <w:szCs w:val="18"/>
              </w:rPr>
              <w:t>Délivrance de Laissez passer</w:t>
            </w:r>
          </w:p>
        </w:tc>
      </w:tr>
      <w:tr w:rsidR="00976999" w:rsidRPr="00976999" w14:paraId="3E544FF9" w14:textId="77777777" w:rsidTr="007A5393">
        <w:trPr>
          <w:trHeight w:hRule="exact" w:val="624"/>
        </w:trPr>
        <w:tc>
          <w:tcPr>
            <w:tcW w:w="1517" w:type="dxa"/>
            <w:tcBorders>
              <w:top w:val="single" w:sz="4" w:space="0" w:color="auto"/>
              <w:left w:val="single" w:sz="4" w:space="0" w:color="auto"/>
              <w:right w:val="single" w:sz="4" w:space="0" w:color="auto"/>
            </w:tcBorders>
            <w:vAlign w:val="center"/>
          </w:tcPr>
          <w:p w14:paraId="2E1588B4" w14:textId="77777777" w:rsidR="00617045" w:rsidRPr="00976999" w:rsidRDefault="00617045" w:rsidP="00493B18">
            <w:pPr>
              <w:overflowPunct w:val="0"/>
              <w:autoSpaceDE w:val="0"/>
              <w:autoSpaceDN w:val="0"/>
              <w:adjustRightInd w:val="0"/>
              <w:textAlignment w:val="baseline"/>
              <w:rPr>
                <w:rFonts w:ascii="Arial" w:hAnsi="Arial" w:cs="Arial"/>
                <w:sz w:val="18"/>
                <w:szCs w:val="18"/>
              </w:rPr>
            </w:pPr>
            <w:r w:rsidRPr="00976999">
              <w:rPr>
                <w:rFonts w:ascii="Arial" w:hAnsi="Arial" w:cs="Arial"/>
                <w:sz w:val="18"/>
                <w:szCs w:val="18"/>
              </w:rPr>
              <w:t>Avions non-light</w:t>
            </w:r>
          </w:p>
        </w:tc>
        <w:tc>
          <w:tcPr>
            <w:tcW w:w="1553" w:type="dxa"/>
            <w:tcBorders>
              <w:top w:val="single" w:sz="4" w:space="0" w:color="auto"/>
              <w:left w:val="single" w:sz="4" w:space="0" w:color="auto"/>
              <w:bottom w:val="single" w:sz="4" w:space="0" w:color="auto"/>
              <w:right w:val="single" w:sz="4" w:space="0" w:color="auto"/>
              <w:tl2br w:val="nil"/>
              <w:tr2bl w:val="nil"/>
            </w:tcBorders>
            <w:vAlign w:val="center"/>
          </w:tcPr>
          <w:p w14:paraId="0B2A273A" w14:textId="77777777" w:rsidR="00617045" w:rsidRPr="00976999" w:rsidRDefault="00617045" w:rsidP="00617045">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6B2F9AA2" w14:textId="77777777" w:rsidR="00617045" w:rsidRPr="00976999" w:rsidRDefault="00617045" w:rsidP="00617045">
            <w:pPr>
              <w:overflowPunct w:val="0"/>
              <w:autoSpaceDE w:val="0"/>
              <w:autoSpaceDN w:val="0"/>
              <w:adjustRightInd w:val="0"/>
              <w:textAlignment w:val="baseline"/>
              <w:rPr>
                <w:rFonts w:ascii="Arial" w:hAnsi="Arial" w:cs="Arial"/>
                <w:sz w:val="16"/>
                <w:szCs w:val="16"/>
              </w:rPr>
            </w:pPr>
          </w:p>
          <w:p w14:paraId="1C4C2C65" w14:textId="77777777" w:rsidR="00617045" w:rsidRPr="00976999" w:rsidRDefault="00617045" w:rsidP="00617045">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c>
          <w:tcPr>
            <w:tcW w:w="1693" w:type="dxa"/>
            <w:tcBorders>
              <w:top w:val="single" w:sz="4" w:space="0" w:color="auto"/>
              <w:left w:val="single" w:sz="4" w:space="0" w:color="auto"/>
              <w:bottom w:val="single" w:sz="4" w:space="0" w:color="auto"/>
              <w:right w:val="single" w:sz="4" w:space="0" w:color="auto"/>
            </w:tcBorders>
            <w:vAlign w:val="center"/>
          </w:tcPr>
          <w:p w14:paraId="314FD5C4" w14:textId="77777777" w:rsidR="00617045" w:rsidRPr="00976999" w:rsidRDefault="00617045" w:rsidP="00BE7A9F">
            <w:pPr>
              <w:overflowPunct w:val="0"/>
              <w:autoSpaceDE w:val="0"/>
              <w:autoSpaceDN w:val="0"/>
              <w:adjustRightInd w:val="0"/>
              <w:jc w:val="both"/>
              <w:textAlignment w:val="baseline"/>
              <w:rPr>
                <w:rFonts w:ascii="Arial" w:hAnsi="Arial" w:cs="Arial"/>
                <w:sz w:val="18"/>
                <w:szCs w:val="18"/>
              </w:rPr>
            </w:pPr>
          </w:p>
        </w:tc>
        <w:tc>
          <w:tcPr>
            <w:tcW w:w="3183" w:type="dxa"/>
            <w:tcBorders>
              <w:top w:val="single" w:sz="4" w:space="0" w:color="auto"/>
              <w:left w:val="single" w:sz="4" w:space="0" w:color="auto"/>
              <w:bottom w:val="single" w:sz="4" w:space="0" w:color="auto"/>
              <w:right w:val="single" w:sz="4" w:space="0" w:color="auto"/>
            </w:tcBorders>
            <w:vAlign w:val="center"/>
          </w:tcPr>
          <w:p w14:paraId="5EC88715" w14:textId="77777777" w:rsidR="00617045" w:rsidRPr="00976999" w:rsidRDefault="00617045" w:rsidP="00493B18">
            <w:pPr>
              <w:overflowPunct w:val="0"/>
              <w:autoSpaceDE w:val="0"/>
              <w:autoSpaceDN w:val="0"/>
              <w:adjustRightInd w:val="0"/>
              <w:jc w:val="both"/>
              <w:textAlignment w:val="baseline"/>
              <w:rPr>
                <w:rFonts w:ascii="Arial" w:hAnsi="Arial" w:cs="Arial"/>
                <w:sz w:val="18"/>
                <w:szCs w:val="18"/>
              </w:rPr>
            </w:pPr>
          </w:p>
        </w:tc>
        <w:tc>
          <w:tcPr>
            <w:tcW w:w="2630" w:type="dxa"/>
            <w:tcBorders>
              <w:top w:val="single" w:sz="4" w:space="0" w:color="auto"/>
              <w:left w:val="single" w:sz="4" w:space="0" w:color="auto"/>
              <w:bottom w:val="single" w:sz="4" w:space="0" w:color="auto"/>
              <w:right w:val="single" w:sz="4" w:space="0" w:color="auto"/>
            </w:tcBorders>
            <w:vAlign w:val="center"/>
          </w:tcPr>
          <w:p w14:paraId="4DF32A63" w14:textId="77777777" w:rsidR="00617045" w:rsidRPr="00976999" w:rsidRDefault="00617045" w:rsidP="00493B18">
            <w:pPr>
              <w:overflowPunct w:val="0"/>
              <w:autoSpaceDE w:val="0"/>
              <w:autoSpaceDN w:val="0"/>
              <w:adjustRightInd w:val="0"/>
              <w:jc w:val="both"/>
              <w:textAlignment w:val="baseline"/>
              <w:rPr>
                <w:rFonts w:ascii="Arial" w:hAnsi="Arial" w:cs="Arial"/>
                <w:sz w:val="18"/>
                <w:szCs w:val="18"/>
              </w:rPr>
            </w:pPr>
          </w:p>
        </w:tc>
        <w:tc>
          <w:tcPr>
            <w:tcW w:w="1940"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04ADF82D" w14:textId="77777777" w:rsidR="00617045" w:rsidRPr="00976999" w:rsidRDefault="00617045" w:rsidP="00493B18">
            <w:pPr>
              <w:overflowPunct w:val="0"/>
              <w:autoSpaceDE w:val="0"/>
              <w:autoSpaceDN w:val="0"/>
              <w:adjustRightInd w:val="0"/>
              <w:jc w:val="both"/>
              <w:textAlignment w:val="baseline"/>
              <w:rPr>
                <w:rFonts w:ascii="Arial" w:hAnsi="Arial" w:cs="Arial"/>
                <w:sz w:val="16"/>
                <w:szCs w:val="16"/>
              </w:rPr>
            </w:pPr>
          </w:p>
        </w:tc>
        <w:tc>
          <w:tcPr>
            <w:tcW w:w="1658" w:type="dxa"/>
            <w:tcBorders>
              <w:top w:val="single" w:sz="4" w:space="0" w:color="auto"/>
              <w:left w:val="single" w:sz="4" w:space="0" w:color="auto"/>
              <w:bottom w:val="single" w:sz="4" w:space="0" w:color="auto"/>
              <w:right w:val="single" w:sz="4" w:space="0" w:color="auto"/>
              <w:tl2br w:val="nil"/>
              <w:tr2bl w:val="nil"/>
            </w:tcBorders>
            <w:vAlign w:val="center"/>
          </w:tcPr>
          <w:p w14:paraId="21169284" w14:textId="77777777" w:rsidR="00617045" w:rsidRPr="00976999" w:rsidRDefault="00617045" w:rsidP="00617045">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79FFA652" w14:textId="77777777" w:rsidR="00617045" w:rsidRPr="00976999" w:rsidRDefault="00617045" w:rsidP="00617045">
            <w:pPr>
              <w:overflowPunct w:val="0"/>
              <w:autoSpaceDE w:val="0"/>
              <w:autoSpaceDN w:val="0"/>
              <w:adjustRightInd w:val="0"/>
              <w:textAlignment w:val="baseline"/>
              <w:rPr>
                <w:rFonts w:ascii="Arial" w:hAnsi="Arial" w:cs="Arial"/>
                <w:sz w:val="16"/>
                <w:szCs w:val="16"/>
              </w:rPr>
            </w:pPr>
          </w:p>
          <w:p w14:paraId="5F9C85DB" w14:textId="77777777" w:rsidR="00617045" w:rsidRPr="00976999" w:rsidRDefault="00617045" w:rsidP="00617045">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c>
          <w:tcPr>
            <w:tcW w:w="1668" w:type="dxa"/>
            <w:tcBorders>
              <w:top w:val="single" w:sz="4" w:space="0" w:color="auto"/>
              <w:left w:val="single" w:sz="4" w:space="0" w:color="auto"/>
              <w:bottom w:val="single" w:sz="4" w:space="0" w:color="auto"/>
              <w:right w:val="single" w:sz="4" w:space="0" w:color="auto"/>
              <w:tl2br w:val="nil"/>
              <w:tr2bl w:val="nil"/>
            </w:tcBorders>
            <w:vAlign w:val="center"/>
          </w:tcPr>
          <w:p w14:paraId="12C81C52" w14:textId="77777777" w:rsidR="00617045" w:rsidRPr="00976999" w:rsidRDefault="00617045" w:rsidP="00617045">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21F32FA3" w14:textId="77777777" w:rsidR="00617045" w:rsidRPr="00976999" w:rsidRDefault="00617045" w:rsidP="00617045">
            <w:pPr>
              <w:overflowPunct w:val="0"/>
              <w:autoSpaceDE w:val="0"/>
              <w:autoSpaceDN w:val="0"/>
              <w:adjustRightInd w:val="0"/>
              <w:textAlignment w:val="baseline"/>
              <w:rPr>
                <w:rFonts w:ascii="Arial" w:hAnsi="Arial" w:cs="Arial"/>
                <w:sz w:val="16"/>
                <w:szCs w:val="16"/>
              </w:rPr>
            </w:pPr>
          </w:p>
          <w:p w14:paraId="09773C63" w14:textId="77777777" w:rsidR="00617045" w:rsidRPr="00976999" w:rsidRDefault="00617045" w:rsidP="00617045">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r>
      <w:tr w:rsidR="00976999" w:rsidRPr="00976999" w14:paraId="5837610E" w14:textId="77777777" w:rsidTr="007A5393">
        <w:trPr>
          <w:trHeight w:val="975"/>
        </w:trPr>
        <w:tc>
          <w:tcPr>
            <w:tcW w:w="1517" w:type="dxa"/>
            <w:tcBorders>
              <w:top w:val="single" w:sz="4" w:space="0" w:color="auto"/>
              <w:left w:val="single" w:sz="4" w:space="0" w:color="auto"/>
              <w:right w:val="single" w:sz="4" w:space="0" w:color="auto"/>
            </w:tcBorders>
            <w:vAlign w:val="center"/>
          </w:tcPr>
          <w:p w14:paraId="438CCB2A" w14:textId="77777777" w:rsidR="00617045" w:rsidRPr="00976999" w:rsidRDefault="00617045" w:rsidP="00493B18">
            <w:pPr>
              <w:overflowPunct w:val="0"/>
              <w:autoSpaceDE w:val="0"/>
              <w:autoSpaceDN w:val="0"/>
              <w:adjustRightInd w:val="0"/>
              <w:textAlignment w:val="baseline"/>
              <w:rPr>
                <w:rFonts w:ascii="Arial" w:hAnsi="Arial" w:cs="Arial"/>
                <w:sz w:val="18"/>
                <w:szCs w:val="18"/>
              </w:rPr>
            </w:pPr>
            <w:r w:rsidRPr="00976999">
              <w:rPr>
                <w:rFonts w:ascii="Arial" w:hAnsi="Arial" w:cs="Arial"/>
                <w:sz w:val="18"/>
                <w:szCs w:val="18"/>
              </w:rPr>
              <w:t>Avions light</w:t>
            </w:r>
          </w:p>
        </w:tc>
        <w:tc>
          <w:tcPr>
            <w:tcW w:w="1553" w:type="dxa"/>
            <w:tcBorders>
              <w:top w:val="single" w:sz="4" w:space="0" w:color="auto"/>
              <w:left w:val="single" w:sz="4" w:space="0" w:color="auto"/>
              <w:right w:val="single" w:sz="4" w:space="0" w:color="auto"/>
            </w:tcBorders>
            <w:vAlign w:val="center"/>
          </w:tcPr>
          <w:p w14:paraId="0B5ADD95" w14:textId="77777777" w:rsidR="00617045" w:rsidRPr="00976999" w:rsidRDefault="00617045" w:rsidP="00617045">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37F35002" w14:textId="77777777" w:rsidR="00617045" w:rsidRPr="00976999" w:rsidRDefault="00617045" w:rsidP="00617045">
            <w:pPr>
              <w:overflowPunct w:val="0"/>
              <w:autoSpaceDE w:val="0"/>
              <w:autoSpaceDN w:val="0"/>
              <w:adjustRightInd w:val="0"/>
              <w:textAlignment w:val="baseline"/>
              <w:rPr>
                <w:rFonts w:ascii="Arial" w:hAnsi="Arial" w:cs="Arial"/>
                <w:sz w:val="16"/>
                <w:szCs w:val="16"/>
              </w:rPr>
            </w:pPr>
          </w:p>
          <w:p w14:paraId="0C511D05" w14:textId="77777777" w:rsidR="00617045" w:rsidRPr="00976999" w:rsidRDefault="00617045" w:rsidP="00617045">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c>
          <w:tcPr>
            <w:tcW w:w="1693" w:type="dxa"/>
            <w:tcBorders>
              <w:top w:val="single" w:sz="4" w:space="0" w:color="auto"/>
              <w:left w:val="single" w:sz="4" w:space="0" w:color="auto"/>
              <w:right w:val="single" w:sz="4" w:space="0" w:color="auto"/>
            </w:tcBorders>
            <w:vAlign w:val="center"/>
          </w:tcPr>
          <w:p w14:paraId="1ED2F673" w14:textId="77777777" w:rsidR="00617045" w:rsidRPr="00976999" w:rsidRDefault="00617045" w:rsidP="00BE7A9F">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6"/>
              </w:rPr>
              <w:t xml:space="preserve"> ELA1</w:t>
            </w:r>
          </w:p>
          <w:p w14:paraId="1E456502" w14:textId="77777777" w:rsidR="00617045" w:rsidRPr="00976999" w:rsidRDefault="00617045" w:rsidP="00BE7A9F">
            <w:pPr>
              <w:overflowPunct w:val="0"/>
              <w:autoSpaceDE w:val="0"/>
              <w:autoSpaceDN w:val="0"/>
              <w:adjustRightInd w:val="0"/>
              <w:spacing w:before="6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6"/>
              </w:rPr>
              <w:t xml:space="preserve"> ELA2</w:t>
            </w:r>
          </w:p>
          <w:p w14:paraId="6740BF49" w14:textId="77777777" w:rsidR="00617045" w:rsidRPr="00976999" w:rsidRDefault="00617045" w:rsidP="00BE7A9F">
            <w:pPr>
              <w:overflowPunct w:val="0"/>
              <w:autoSpaceDE w:val="0"/>
              <w:autoSpaceDN w:val="0"/>
              <w:adjustRightInd w:val="0"/>
              <w:spacing w:before="6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6"/>
              </w:rPr>
              <w:t xml:space="preserve"> Autre avion  light</w:t>
            </w:r>
          </w:p>
        </w:tc>
        <w:tc>
          <w:tcPr>
            <w:tcW w:w="3183" w:type="dxa"/>
            <w:tcBorders>
              <w:top w:val="single" w:sz="4" w:space="0" w:color="auto"/>
              <w:left w:val="single" w:sz="4" w:space="0" w:color="auto"/>
              <w:right w:val="single" w:sz="4" w:space="0" w:color="auto"/>
              <w:tl2br w:val="single" w:sz="4" w:space="0" w:color="auto"/>
              <w:tr2bl w:val="single" w:sz="4" w:space="0" w:color="auto"/>
            </w:tcBorders>
            <w:vAlign w:val="center"/>
          </w:tcPr>
          <w:p w14:paraId="39F75140" w14:textId="77777777" w:rsidR="00617045" w:rsidRPr="00976999" w:rsidRDefault="00617045" w:rsidP="00493B18">
            <w:pPr>
              <w:overflowPunct w:val="0"/>
              <w:autoSpaceDE w:val="0"/>
              <w:autoSpaceDN w:val="0"/>
              <w:adjustRightInd w:val="0"/>
              <w:jc w:val="both"/>
              <w:textAlignment w:val="baseline"/>
              <w:rPr>
                <w:rFonts w:ascii="Arial" w:hAnsi="Arial" w:cs="Arial"/>
                <w:sz w:val="18"/>
                <w:szCs w:val="18"/>
              </w:rPr>
            </w:pPr>
          </w:p>
        </w:tc>
        <w:tc>
          <w:tcPr>
            <w:tcW w:w="2630" w:type="dxa"/>
            <w:tcBorders>
              <w:top w:val="single" w:sz="4" w:space="0" w:color="auto"/>
              <w:left w:val="single" w:sz="4" w:space="0" w:color="auto"/>
              <w:right w:val="single" w:sz="4" w:space="0" w:color="auto"/>
              <w:tl2br w:val="single" w:sz="4" w:space="0" w:color="auto"/>
              <w:tr2bl w:val="single" w:sz="4" w:space="0" w:color="auto"/>
            </w:tcBorders>
            <w:vAlign w:val="center"/>
          </w:tcPr>
          <w:p w14:paraId="5FF4D625" w14:textId="77777777" w:rsidR="00617045" w:rsidRPr="00976999" w:rsidRDefault="00617045" w:rsidP="00493B18">
            <w:pPr>
              <w:overflowPunct w:val="0"/>
              <w:autoSpaceDE w:val="0"/>
              <w:autoSpaceDN w:val="0"/>
              <w:adjustRightInd w:val="0"/>
              <w:jc w:val="both"/>
              <w:textAlignment w:val="baseline"/>
              <w:rPr>
                <w:rFonts w:ascii="Arial" w:hAnsi="Arial" w:cs="Arial"/>
                <w:sz w:val="18"/>
                <w:szCs w:val="18"/>
              </w:rPr>
            </w:pPr>
          </w:p>
        </w:tc>
        <w:tc>
          <w:tcPr>
            <w:tcW w:w="1940" w:type="dxa"/>
            <w:tcBorders>
              <w:top w:val="single" w:sz="4" w:space="0" w:color="auto"/>
              <w:left w:val="single" w:sz="4" w:space="0" w:color="auto"/>
              <w:right w:val="single" w:sz="4" w:space="0" w:color="auto"/>
            </w:tcBorders>
          </w:tcPr>
          <w:p w14:paraId="4EC837BC" w14:textId="77777777" w:rsidR="00617045" w:rsidRPr="00976999" w:rsidRDefault="00617045" w:rsidP="00493B18">
            <w:pPr>
              <w:overflowPunct w:val="0"/>
              <w:autoSpaceDE w:val="0"/>
              <w:autoSpaceDN w:val="0"/>
              <w:adjustRightInd w:val="0"/>
              <w:jc w:val="both"/>
              <w:textAlignment w:val="baseline"/>
              <w:rPr>
                <w:rFonts w:ascii="Arial" w:hAnsi="Arial" w:cs="Arial"/>
                <w:sz w:val="18"/>
                <w:szCs w:val="18"/>
              </w:rPr>
            </w:pPr>
          </w:p>
        </w:tc>
        <w:tc>
          <w:tcPr>
            <w:tcW w:w="1658" w:type="dxa"/>
            <w:tcBorders>
              <w:top w:val="single" w:sz="4" w:space="0" w:color="auto"/>
              <w:left w:val="single" w:sz="4" w:space="0" w:color="auto"/>
              <w:bottom w:val="single" w:sz="4" w:space="0" w:color="auto"/>
              <w:right w:val="single" w:sz="4" w:space="0" w:color="auto"/>
            </w:tcBorders>
            <w:vAlign w:val="center"/>
          </w:tcPr>
          <w:p w14:paraId="720F0F85" w14:textId="77777777" w:rsidR="00617045" w:rsidRPr="00976999" w:rsidRDefault="00617045" w:rsidP="00617045">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46D3548E" w14:textId="77777777" w:rsidR="00617045" w:rsidRPr="00976999" w:rsidRDefault="00617045" w:rsidP="00617045">
            <w:pPr>
              <w:overflowPunct w:val="0"/>
              <w:autoSpaceDE w:val="0"/>
              <w:autoSpaceDN w:val="0"/>
              <w:adjustRightInd w:val="0"/>
              <w:textAlignment w:val="baseline"/>
              <w:rPr>
                <w:rFonts w:ascii="Arial" w:hAnsi="Arial" w:cs="Arial"/>
                <w:sz w:val="16"/>
                <w:szCs w:val="16"/>
              </w:rPr>
            </w:pPr>
          </w:p>
          <w:p w14:paraId="345FB383" w14:textId="77777777" w:rsidR="00617045" w:rsidRPr="00976999" w:rsidRDefault="00617045" w:rsidP="00617045">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c>
          <w:tcPr>
            <w:tcW w:w="1668" w:type="dxa"/>
            <w:tcBorders>
              <w:top w:val="single" w:sz="4" w:space="0" w:color="auto"/>
              <w:left w:val="single" w:sz="4" w:space="0" w:color="auto"/>
              <w:bottom w:val="single" w:sz="4" w:space="0" w:color="auto"/>
              <w:right w:val="single" w:sz="4" w:space="0" w:color="auto"/>
            </w:tcBorders>
            <w:vAlign w:val="center"/>
          </w:tcPr>
          <w:p w14:paraId="56767FF5" w14:textId="77777777" w:rsidR="00617045" w:rsidRPr="00976999" w:rsidRDefault="00617045" w:rsidP="00617045">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1B17ABE7" w14:textId="77777777" w:rsidR="00617045" w:rsidRPr="00976999" w:rsidRDefault="00617045" w:rsidP="00617045">
            <w:pPr>
              <w:overflowPunct w:val="0"/>
              <w:autoSpaceDE w:val="0"/>
              <w:autoSpaceDN w:val="0"/>
              <w:adjustRightInd w:val="0"/>
              <w:textAlignment w:val="baseline"/>
              <w:rPr>
                <w:rFonts w:ascii="Arial" w:hAnsi="Arial" w:cs="Arial"/>
                <w:sz w:val="16"/>
                <w:szCs w:val="16"/>
              </w:rPr>
            </w:pPr>
          </w:p>
          <w:p w14:paraId="762A84D9" w14:textId="77777777" w:rsidR="00617045" w:rsidRPr="00976999" w:rsidRDefault="00617045" w:rsidP="00617045">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r>
      <w:tr w:rsidR="00976999" w:rsidRPr="00976999" w14:paraId="2245404D" w14:textId="77777777" w:rsidTr="007A5393">
        <w:trPr>
          <w:trHeight w:hRule="exact" w:val="624"/>
        </w:trPr>
        <w:tc>
          <w:tcPr>
            <w:tcW w:w="1517" w:type="dxa"/>
            <w:tcBorders>
              <w:top w:val="single" w:sz="4" w:space="0" w:color="auto"/>
              <w:left w:val="single" w:sz="4" w:space="0" w:color="auto"/>
              <w:right w:val="single" w:sz="4" w:space="0" w:color="auto"/>
            </w:tcBorders>
            <w:vAlign w:val="center"/>
          </w:tcPr>
          <w:p w14:paraId="5F934966" w14:textId="77777777" w:rsidR="00617045" w:rsidRPr="00976999" w:rsidRDefault="00617045" w:rsidP="00493B18">
            <w:pPr>
              <w:overflowPunct w:val="0"/>
              <w:autoSpaceDE w:val="0"/>
              <w:autoSpaceDN w:val="0"/>
              <w:adjustRightInd w:val="0"/>
              <w:textAlignment w:val="baseline"/>
              <w:rPr>
                <w:rFonts w:ascii="Arial" w:hAnsi="Arial" w:cs="Arial"/>
                <w:sz w:val="18"/>
                <w:szCs w:val="18"/>
              </w:rPr>
            </w:pPr>
            <w:r w:rsidRPr="00976999">
              <w:rPr>
                <w:rFonts w:ascii="Arial" w:hAnsi="Arial" w:cs="Arial"/>
                <w:sz w:val="18"/>
                <w:szCs w:val="18"/>
              </w:rPr>
              <w:t>Hélicoptères non-light</w:t>
            </w:r>
          </w:p>
        </w:tc>
        <w:tc>
          <w:tcPr>
            <w:tcW w:w="1553" w:type="dxa"/>
            <w:tcBorders>
              <w:top w:val="single" w:sz="4" w:space="0" w:color="auto"/>
              <w:left w:val="single" w:sz="4" w:space="0" w:color="auto"/>
              <w:bottom w:val="single" w:sz="4" w:space="0" w:color="auto"/>
              <w:right w:val="single" w:sz="4" w:space="0" w:color="auto"/>
              <w:tl2br w:val="nil"/>
              <w:tr2bl w:val="nil"/>
            </w:tcBorders>
            <w:vAlign w:val="center"/>
          </w:tcPr>
          <w:p w14:paraId="3073BCCD" w14:textId="77777777" w:rsidR="00617045" w:rsidRPr="00976999" w:rsidRDefault="00617045" w:rsidP="00617045">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631EC9C8" w14:textId="77777777" w:rsidR="00617045" w:rsidRPr="00976999" w:rsidRDefault="00617045" w:rsidP="00617045">
            <w:pPr>
              <w:overflowPunct w:val="0"/>
              <w:autoSpaceDE w:val="0"/>
              <w:autoSpaceDN w:val="0"/>
              <w:adjustRightInd w:val="0"/>
              <w:textAlignment w:val="baseline"/>
              <w:rPr>
                <w:rFonts w:ascii="Arial" w:hAnsi="Arial" w:cs="Arial"/>
                <w:sz w:val="16"/>
                <w:szCs w:val="16"/>
              </w:rPr>
            </w:pPr>
          </w:p>
          <w:p w14:paraId="2F2FD82C" w14:textId="77777777" w:rsidR="00617045" w:rsidRPr="00976999" w:rsidRDefault="00617045" w:rsidP="00617045">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c>
          <w:tcPr>
            <w:tcW w:w="1693" w:type="dxa"/>
            <w:tcBorders>
              <w:top w:val="single" w:sz="4" w:space="0" w:color="auto"/>
              <w:left w:val="single" w:sz="4" w:space="0" w:color="auto"/>
              <w:bottom w:val="single" w:sz="4" w:space="0" w:color="auto"/>
              <w:right w:val="single" w:sz="4" w:space="0" w:color="auto"/>
            </w:tcBorders>
            <w:vAlign w:val="center"/>
          </w:tcPr>
          <w:p w14:paraId="5984D3A5" w14:textId="77777777" w:rsidR="00617045" w:rsidRPr="00976999" w:rsidRDefault="00617045" w:rsidP="00BE7A9F">
            <w:pPr>
              <w:overflowPunct w:val="0"/>
              <w:autoSpaceDE w:val="0"/>
              <w:autoSpaceDN w:val="0"/>
              <w:adjustRightInd w:val="0"/>
              <w:jc w:val="both"/>
              <w:textAlignment w:val="baseline"/>
              <w:rPr>
                <w:rFonts w:ascii="Arial" w:hAnsi="Arial" w:cs="Arial"/>
                <w:sz w:val="18"/>
                <w:szCs w:val="18"/>
              </w:rPr>
            </w:pPr>
          </w:p>
        </w:tc>
        <w:tc>
          <w:tcPr>
            <w:tcW w:w="3183" w:type="dxa"/>
            <w:tcBorders>
              <w:top w:val="single" w:sz="4" w:space="0" w:color="auto"/>
              <w:left w:val="single" w:sz="4" w:space="0" w:color="auto"/>
              <w:bottom w:val="single" w:sz="4" w:space="0" w:color="auto"/>
              <w:right w:val="single" w:sz="4" w:space="0" w:color="auto"/>
              <w:tl2br w:val="nil"/>
              <w:tr2bl w:val="nil"/>
            </w:tcBorders>
            <w:vAlign w:val="center"/>
          </w:tcPr>
          <w:p w14:paraId="57B83B9B" w14:textId="77777777" w:rsidR="00617045" w:rsidRPr="00976999" w:rsidRDefault="00617045" w:rsidP="00493B18">
            <w:pPr>
              <w:overflowPunct w:val="0"/>
              <w:autoSpaceDE w:val="0"/>
              <w:autoSpaceDN w:val="0"/>
              <w:adjustRightInd w:val="0"/>
              <w:jc w:val="both"/>
              <w:textAlignment w:val="baseline"/>
              <w:rPr>
                <w:rFonts w:ascii="Arial" w:hAnsi="Arial" w:cs="Arial"/>
                <w:sz w:val="18"/>
                <w:szCs w:val="18"/>
              </w:rPr>
            </w:pPr>
          </w:p>
        </w:tc>
        <w:tc>
          <w:tcPr>
            <w:tcW w:w="2630" w:type="dxa"/>
            <w:tcBorders>
              <w:top w:val="single" w:sz="4" w:space="0" w:color="auto"/>
              <w:left w:val="single" w:sz="4" w:space="0" w:color="auto"/>
              <w:bottom w:val="single" w:sz="4" w:space="0" w:color="auto"/>
              <w:right w:val="single" w:sz="4" w:space="0" w:color="auto"/>
              <w:tl2br w:val="nil"/>
              <w:tr2bl w:val="nil"/>
            </w:tcBorders>
            <w:vAlign w:val="center"/>
          </w:tcPr>
          <w:p w14:paraId="51D37AE8" w14:textId="77777777" w:rsidR="00617045" w:rsidRPr="00976999" w:rsidRDefault="00617045" w:rsidP="00493B18">
            <w:pPr>
              <w:overflowPunct w:val="0"/>
              <w:autoSpaceDE w:val="0"/>
              <w:autoSpaceDN w:val="0"/>
              <w:adjustRightInd w:val="0"/>
              <w:jc w:val="both"/>
              <w:textAlignment w:val="baseline"/>
              <w:rPr>
                <w:rFonts w:ascii="Arial" w:hAnsi="Arial" w:cs="Arial"/>
                <w:sz w:val="18"/>
                <w:szCs w:val="18"/>
              </w:rPr>
            </w:pPr>
          </w:p>
        </w:tc>
        <w:tc>
          <w:tcPr>
            <w:tcW w:w="1940"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391EE8B4" w14:textId="77777777" w:rsidR="00617045" w:rsidRPr="00976999" w:rsidRDefault="00617045" w:rsidP="00493B18">
            <w:pPr>
              <w:overflowPunct w:val="0"/>
              <w:autoSpaceDE w:val="0"/>
              <w:autoSpaceDN w:val="0"/>
              <w:adjustRightInd w:val="0"/>
              <w:jc w:val="both"/>
              <w:textAlignment w:val="baseline"/>
              <w:rPr>
                <w:rFonts w:ascii="Arial" w:hAnsi="Arial" w:cs="Arial"/>
                <w:sz w:val="18"/>
                <w:szCs w:val="18"/>
              </w:rPr>
            </w:pPr>
          </w:p>
        </w:tc>
        <w:tc>
          <w:tcPr>
            <w:tcW w:w="1658" w:type="dxa"/>
            <w:tcBorders>
              <w:top w:val="single" w:sz="4" w:space="0" w:color="auto"/>
              <w:left w:val="single" w:sz="4" w:space="0" w:color="auto"/>
              <w:bottom w:val="single" w:sz="4" w:space="0" w:color="auto"/>
              <w:right w:val="single" w:sz="4" w:space="0" w:color="auto"/>
              <w:tl2br w:val="nil"/>
              <w:tr2bl w:val="nil"/>
            </w:tcBorders>
            <w:vAlign w:val="center"/>
          </w:tcPr>
          <w:p w14:paraId="71D213BC" w14:textId="77777777" w:rsidR="00617045" w:rsidRPr="00976999" w:rsidRDefault="00617045" w:rsidP="00617045">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234C050A" w14:textId="77777777" w:rsidR="00617045" w:rsidRPr="00976999" w:rsidRDefault="00617045" w:rsidP="00617045">
            <w:pPr>
              <w:overflowPunct w:val="0"/>
              <w:autoSpaceDE w:val="0"/>
              <w:autoSpaceDN w:val="0"/>
              <w:adjustRightInd w:val="0"/>
              <w:textAlignment w:val="baseline"/>
              <w:rPr>
                <w:rFonts w:ascii="Arial" w:hAnsi="Arial" w:cs="Arial"/>
                <w:sz w:val="16"/>
                <w:szCs w:val="16"/>
              </w:rPr>
            </w:pPr>
          </w:p>
          <w:p w14:paraId="366A2048" w14:textId="77777777" w:rsidR="00617045" w:rsidRPr="00976999" w:rsidRDefault="00617045" w:rsidP="00617045">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c>
          <w:tcPr>
            <w:tcW w:w="1668" w:type="dxa"/>
            <w:tcBorders>
              <w:top w:val="single" w:sz="4" w:space="0" w:color="auto"/>
              <w:left w:val="single" w:sz="4" w:space="0" w:color="auto"/>
              <w:bottom w:val="single" w:sz="4" w:space="0" w:color="auto"/>
              <w:right w:val="single" w:sz="4" w:space="0" w:color="auto"/>
              <w:tl2br w:val="nil"/>
              <w:tr2bl w:val="nil"/>
            </w:tcBorders>
            <w:vAlign w:val="center"/>
          </w:tcPr>
          <w:p w14:paraId="20654738" w14:textId="77777777" w:rsidR="00617045" w:rsidRPr="00976999" w:rsidRDefault="00617045" w:rsidP="00617045">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6869F9BF" w14:textId="77777777" w:rsidR="00617045" w:rsidRPr="00976999" w:rsidRDefault="00617045" w:rsidP="00617045">
            <w:pPr>
              <w:overflowPunct w:val="0"/>
              <w:autoSpaceDE w:val="0"/>
              <w:autoSpaceDN w:val="0"/>
              <w:adjustRightInd w:val="0"/>
              <w:textAlignment w:val="baseline"/>
              <w:rPr>
                <w:rFonts w:ascii="Arial" w:hAnsi="Arial" w:cs="Arial"/>
                <w:sz w:val="16"/>
                <w:szCs w:val="16"/>
              </w:rPr>
            </w:pPr>
          </w:p>
          <w:p w14:paraId="449EFC63" w14:textId="77777777" w:rsidR="00617045" w:rsidRPr="00976999" w:rsidRDefault="00617045" w:rsidP="00617045">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r>
      <w:tr w:rsidR="00976999" w:rsidRPr="00976999" w14:paraId="081DA202" w14:textId="77777777" w:rsidTr="007A5393">
        <w:trPr>
          <w:trHeight w:val="771"/>
        </w:trPr>
        <w:tc>
          <w:tcPr>
            <w:tcW w:w="1517" w:type="dxa"/>
            <w:tcBorders>
              <w:top w:val="single" w:sz="4" w:space="0" w:color="auto"/>
              <w:left w:val="single" w:sz="4" w:space="0" w:color="auto"/>
              <w:right w:val="single" w:sz="4" w:space="0" w:color="auto"/>
            </w:tcBorders>
            <w:vAlign w:val="center"/>
          </w:tcPr>
          <w:p w14:paraId="55C097BF" w14:textId="77777777" w:rsidR="00617045" w:rsidRPr="00976999" w:rsidRDefault="00617045" w:rsidP="00493B18">
            <w:pPr>
              <w:overflowPunct w:val="0"/>
              <w:autoSpaceDE w:val="0"/>
              <w:autoSpaceDN w:val="0"/>
              <w:adjustRightInd w:val="0"/>
              <w:textAlignment w:val="baseline"/>
              <w:rPr>
                <w:rFonts w:ascii="Arial" w:hAnsi="Arial" w:cs="Arial"/>
                <w:sz w:val="18"/>
                <w:szCs w:val="18"/>
              </w:rPr>
            </w:pPr>
            <w:r w:rsidRPr="00976999">
              <w:rPr>
                <w:rFonts w:ascii="Arial" w:hAnsi="Arial" w:cs="Arial"/>
                <w:sz w:val="18"/>
                <w:szCs w:val="18"/>
              </w:rPr>
              <w:t>Hélicoptères light</w:t>
            </w:r>
          </w:p>
        </w:tc>
        <w:tc>
          <w:tcPr>
            <w:tcW w:w="1553" w:type="dxa"/>
            <w:tcBorders>
              <w:top w:val="single" w:sz="4" w:space="0" w:color="auto"/>
              <w:left w:val="single" w:sz="4" w:space="0" w:color="auto"/>
              <w:right w:val="single" w:sz="4" w:space="0" w:color="auto"/>
            </w:tcBorders>
            <w:vAlign w:val="center"/>
          </w:tcPr>
          <w:p w14:paraId="588A690E" w14:textId="77777777" w:rsidR="00617045" w:rsidRPr="00976999" w:rsidRDefault="00617045" w:rsidP="00617045">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50ED22CA" w14:textId="77777777" w:rsidR="00617045" w:rsidRPr="00976999" w:rsidRDefault="00617045" w:rsidP="00617045">
            <w:pPr>
              <w:overflowPunct w:val="0"/>
              <w:autoSpaceDE w:val="0"/>
              <w:autoSpaceDN w:val="0"/>
              <w:adjustRightInd w:val="0"/>
              <w:textAlignment w:val="baseline"/>
              <w:rPr>
                <w:rFonts w:ascii="Arial" w:hAnsi="Arial" w:cs="Arial"/>
                <w:sz w:val="16"/>
                <w:szCs w:val="16"/>
              </w:rPr>
            </w:pPr>
          </w:p>
          <w:p w14:paraId="345C7E05" w14:textId="77777777" w:rsidR="00617045" w:rsidRPr="00976999" w:rsidRDefault="00617045" w:rsidP="00617045">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c>
          <w:tcPr>
            <w:tcW w:w="1693" w:type="dxa"/>
            <w:tcBorders>
              <w:top w:val="single" w:sz="4" w:space="0" w:color="auto"/>
              <w:left w:val="single" w:sz="4" w:space="0" w:color="auto"/>
              <w:right w:val="single" w:sz="4" w:space="0" w:color="auto"/>
            </w:tcBorders>
            <w:vAlign w:val="center"/>
          </w:tcPr>
          <w:p w14:paraId="5B5B491A" w14:textId="77777777" w:rsidR="00617045" w:rsidRPr="00976999" w:rsidRDefault="00617045" w:rsidP="00BE7A9F">
            <w:pPr>
              <w:overflowPunct w:val="0"/>
              <w:autoSpaceDE w:val="0"/>
              <w:autoSpaceDN w:val="0"/>
              <w:adjustRightInd w:val="0"/>
              <w:textAlignment w:val="baseline"/>
              <w:rPr>
                <w:rFonts w:ascii="Arial" w:hAnsi="Arial" w:cs="Arial"/>
                <w:sz w:val="16"/>
                <w:szCs w:val="16"/>
              </w:rPr>
            </w:pPr>
            <w:r w:rsidRPr="00976999">
              <w:rPr>
                <w:rFonts w:ascii="MS Gothic" w:eastAsia="MS Gothic" w:hAnsi="MS Gothic" w:cs="MS Gothic" w:hint="eastAsia"/>
                <w:sz w:val="16"/>
                <w:szCs w:val="18"/>
              </w:rPr>
              <w:t>☐</w:t>
            </w:r>
            <w:r w:rsidRPr="00976999">
              <w:rPr>
                <w:rFonts w:ascii="Arial" w:eastAsia="MS Gothic" w:hAnsi="Arial" w:cs="Arial"/>
                <w:sz w:val="16"/>
                <w:szCs w:val="16"/>
              </w:rPr>
              <w:t xml:space="preserve"> </w:t>
            </w:r>
            <w:r w:rsidRPr="00976999">
              <w:rPr>
                <w:rFonts w:ascii="Arial" w:hAnsi="Arial" w:cs="Arial"/>
                <w:sz w:val="16"/>
                <w:szCs w:val="16"/>
              </w:rPr>
              <w:t>ELA2</w:t>
            </w:r>
          </w:p>
          <w:p w14:paraId="581048A1" w14:textId="77777777" w:rsidR="00617045" w:rsidRPr="00976999" w:rsidRDefault="00617045" w:rsidP="00BE7A9F">
            <w:pPr>
              <w:overflowPunct w:val="0"/>
              <w:autoSpaceDE w:val="0"/>
              <w:autoSpaceDN w:val="0"/>
              <w:adjustRightInd w:val="0"/>
              <w:spacing w:before="6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eastAsia="MS Gothic" w:hAnsi="Arial" w:cs="Arial"/>
                <w:sz w:val="16"/>
                <w:szCs w:val="16"/>
              </w:rPr>
              <w:t xml:space="preserve"> </w:t>
            </w:r>
            <w:r w:rsidRPr="00976999">
              <w:rPr>
                <w:rFonts w:ascii="Arial" w:hAnsi="Arial" w:cs="Arial"/>
                <w:sz w:val="16"/>
                <w:szCs w:val="16"/>
              </w:rPr>
              <w:t>Autre</w:t>
            </w:r>
            <w:r w:rsidRPr="00976999">
              <w:rPr>
                <w:rFonts w:ascii="Arial" w:hAnsi="Arial" w:cs="Arial"/>
                <w:sz w:val="18"/>
                <w:szCs w:val="18"/>
              </w:rPr>
              <w:t xml:space="preserve"> </w:t>
            </w:r>
            <w:r w:rsidRPr="00976999">
              <w:rPr>
                <w:rFonts w:ascii="Arial" w:hAnsi="Arial" w:cs="Arial"/>
                <w:sz w:val="16"/>
                <w:szCs w:val="16"/>
              </w:rPr>
              <w:t>hélicoptère light</w:t>
            </w:r>
            <w:r w:rsidRPr="00976999" w:rsidDel="00DD22A3">
              <w:rPr>
                <w:rFonts w:ascii="Arial" w:hAnsi="Arial" w:cs="Arial"/>
                <w:sz w:val="18"/>
                <w:szCs w:val="18"/>
              </w:rPr>
              <w:t xml:space="preserve"> </w:t>
            </w:r>
          </w:p>
        </w:tc>
        <w:tc>
          <w:tcPr>
            <w:tcW w:w="3183" w:type="dxa"/>
            <w:tcBorders>
              <w:top w:val="single" w:sz="4" w:space="0" w:color="auto"/>
              <w:left w:val="single" w:sz="4" w:space="0" w:color="auto"/>
              <w:right w:val="single" w:sz="4" w:space="0" w:color="auto"/>
              <w:tl2br w:val="single" w:sz="4" w:space="0" w:color="auto"/>
              <w:tr2bl w:val="single" w:sz="4" w:space="0" w:color="auto"/>
            </w:tcBorders>
            <w:vAlign w:val="center"/>
          </w:tcPr>
          <w:p w14:paraId="03BF2EB2" w14:textId="77777777" w:rsidR="00617045" w:rsidRPr="00976999" w:rsidRDefault="00617045" w:rsidP="00493B18">
            <w:pPr>
              <w:overflowPunct w:val="0"/>
              <w:autoSpaceDE w:val="0"/>
              <w:autoSpaceDN w:val="0"/>
              <w:adjustRightInd w:val="0"/>
              <w:textAlignment w:val="baseline"/>
              <w:rPr>
                <w:rFonts w:ascii="Arial" w:hAnsi="Arial" w:cs="Arial"/>
                <w:sz w:val="18"/>
                <w:szCs w:val="18"/>
              </w:rPr>
            </w:pPr>
          </w:p>
        </w:tc>
        <w:tc>
          <w:tcPr>
            <w:tcW w:w="2630" w:type="dxa"/>
            <w:tcBorders>
              <w:top w:val="single" w:sz="4" w:space="0" w:color="auto"/>
              <w:left w:val="single" w:sz="4" w:space="0" w:color="auto"/>
              <w:right w:val="single" w:sz="4" w:space="0" w:color="auto"/>
              <w:tl2br w:val="single" w:sz="4" w:space="0" w:color="auto"/>
              <w:tr2bl w:val="single" w:sz="4" w:space="0" w:color="auto"/>
            </w:tcBorders>
            <w:vAlign w:val="center"/>
          </w:tcPr>
          <w:p w14:paraId="586F0CD9" w14:textId="77777777" w:rsidR="00617045" w:rsidRPr="00976999" w:rsidRDefault="00617045" w:rsidP="00493B18">
            <w:pPr>
              <w:overflowPunct w:val="0"/>
              <w:autoSpaceDE w:val="0"/>
              <w:autoSpaceDN w:val="0"/>
              <w:adjustRightInd w:val="0"/>
              <w:textAlignment w:val="baseline"/>
              <w:rPr>
                <w:rFonts w:ascii="Arial" w:hAnsi="Arial" w:cs="Arial"/>
                <w:sz w:val="18"/>
                <w:szCs w:val="18"/>
              </w:rPr>
            </w:pPr>
          </w:p>
        </w:tc>
        <w:tc>
          <w:tcPr>
            <w:tcW w:w="1940" w:type="dxa"/>
            <w:tcBorders>
              <w:top w:val="single" w:sz="4" w:space="0" w:color="auto"/>
              <w:left w:val="single" w:sz="4" w:space="0" w:color="auto"/>
              <w:right w:val="single" w:sz="4" w:space="0" w:color="auto"/>
            </w:tcBorders>
            <w:vAlign w:val="center"/>
          </w:tcPr>
          <w:p w14:paraId="374CC4CA" w14:textId="77777777" w:rsidR="00617045" w:rsidRPr="00976999" w:rsidRDefault="00617045" w:rsidP="00493B18">
            <w:pPr>
              <w:overflowPunct w:val="0"/>
              <w:autoSpaceDE w:val="0"/>
              <w:autoSpaceDN w:val="0"/>
              <w:adjustRightInd w:val="0"/>
              <w:textAlignment w:val="baseline"/>
              <w:rPr>
                <w:rFonts w:ascii="Arial" w:hAnsi="Arial" w:cs="Arial"/>
                <w:sz w:val="18"/>
                <w:szCs w:val="18"/>
              </w:rPr>
            </w:pPr>
          </w:p>
        </w:tc>
        <w:tc>
          <w:tcPr>
            <w:tcW w:w="1658" w:type="dxa"/>
            <w:tcBorders>
              <w:top w:val="single" w:sz="4" w:space="0" w:color="auto"/>
              <w:left w:val="single" w:sz="4" w:space="0" w:color="auto"/>
              <w:right w:val="single" w:sz="4" w:space="0" w:color="auto"/>
            </w:tcBorders>
            <w:vAlign w:val="center"/>
          </w:tcPr>
          <w:p w14:paraId="172638B3" w14:textId="77777777" w:rsidR="00617045" w:rsidRPr="00976999" w:rsidRDefault="00617045" w:rsidP="00617045">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3059F129" w14:textId="77777777" w:rsidR="00617045" w:rsidRPr="00976999" w:rsidRDefault="00617045" w:rsidP="00617045">
            <w:pPr>
              <w:overflowPunct w:val="0"/>
              <w:autoSpaceDE w:val="0"/>
              <w:autoSpaceDN w:val="0"/>
              <w:adjustRightInd w:val="0"/>
              <w:textAlignment w:val="baseline"/>
              <w:rPr>
                <w:rFonts w:ascii="Arial" w:hAnsi="Arial" w:cs="Arial"/>
                <w:sz w:val="16"/>
                <w:szCs w:val="16"/>
              </w:rPr>
            </w:pPr>
          </w:p>
          <w:p w14:paraId="05858C56" w14:textId="77777777" w:rsidR="00617045" w:rsidRPr="00976999" w:rsidRDefault="00617045" w:rsidP="00617045">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c>
          <w:tcPr>
            <w:tcW w:w="1668" w:type="dxa"/>
            <w:tcBorders>
              <w:top w:val="single" w:sz="4" w:space="0" w:color="auto"/>
              <w:left w:val="single" w:sz="4" w:space="0" w:color="auto"/>
              <w:right w:val="single" w:sz="4" w:space="0" w:color="auto"/>
            </w:tcBorders>
            <w:vAlign w:val="center"/>
          </w:tcPr>
          <w:p w14:paraId="6F657BEE" w14:textId="77777777" w:rsidR="00617045" w:rsidRPr="00976999" w:rsidRDefault="00617045" w:rsidP="00617045">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23505E9C" w14:textId="77777777" w:rsidR="00617045" w:rsidRPr="00976999" w:rsidRDefault="00617045" w:rsidP="00617045">
            <w:pPr>
              <w:overflowPunct w:val="0"/>
              <w:autoSpaceDE w:val="0"/>
              <w:autoSpaceDN w:val="0"/>
              <w:adjustRightInd w:val="0"/>
              <w:textAlignment w:val="baseline"/>
              <w:rPr>
                <w:rFonts w:ascii="Arial" w:hAnsi="Arial" w:cs="Arial"/>
                <w:sz w:val="16"/>
                <w:szCs w:val="16"/>
              </w:rPr>
            </w:pPr>
          </w:p>
          <w:p w14:paraId="5D4A57F8" w14:textId="77777777" w:rsidR="00617045" w:rsidRPr="00976999" w:rsidRDefault="00617045" w:rsidP="00617045">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r>
      <w:tr w:rsidR="00976999" w:rsidRPr="00976999" w14:paraId="18D69EDD" w14:textId="77777777" w:rsidTr="007A5393">
        <w:trPr>
          <w:trHeight w:hRule="exact" w:val="737"/>
        </w:trPr>
        <w:tc>
          <w:tcPr>
            <w:tcW w:w="1517" w:type="dxa"/>
            <w:vMerge w:val="restart"/>
            <w:tcBorders>
              <w:top w:val="single" w:sz="4" w:space="0" w:color="auto"/>
              <w:left w:val="single" w:sz="4" w:space="0" w:color="auto"/>
              <w:right w:val="single" w:sz="4" w:space="0" w:color="auto"/>
            </w:tcBorders>
            <w:vAlign w:val="center"/>
          </w:tcPr>
          <w:p w14:paraId="73DCE331" w14:textId="77777777" w:rsidR="00617045" w:rsidRPr="00976999" w:rsidRDefault="00617045" w:rsidP="00493B18">
            <w:pPr>
              <w:overflowPunct w:val="0"/>
              <w:autoSpaceDE w:val="0"/>
              <w:autoSpaceDN w:val="0"/>
              <w:adjustRightInd w:val="0"/>
              <w:textAlignment w:val="baseline"/>
              <w:rPr>
                <w:rFonts w:ascii="Arial" w:hAnsi="Arial" w:cs="Arial"/>
                <w:sz w:val="18"/>
                <w:szCs w:val="18"/>
              </w:rPr>
            </w:pPr>
            <w:r w:rsidRPr="00976999">
              <w:rPr>
                <w:rFonts w:ascii="Arial" w:hAnsi="Arial" w:cs="Arial"/>
                <w:sz w:val="18"/>
                <w:szCs w:val="18"/>
              </w:rPr>
              <w:t>Dirigeables</w:t>
            </w:r>
          </w:p>
        </w:tc>
        <w:tc>
          <w:tcPr>
            <w:tcW w:w="1553" w:type="dxa"/>
            <w:tcBorders>
              <w:top w:val="single" w:sz="4" w:space="0" w:color="auto"/>
              <w:left w:val="single" w:sz="4" w:space="0" w:color="auto"/>
              <w:bottom w:val="single" w:sz="4" w:space="0" w:color="auto"/>
              <w:right w:val="single" w:sz="4" w:space="0" w:color="auto"/>
            </w:tcBorders>
            <w:vAlign w:val="center"/>
          </w:tcPr>
          <w:p w14:paraId="7C04BF0A" w14:textId="77777777" w:rsidR="00617045" w:rsidRPr="00976999" w:rsidRDefault="00617045" w:rsidP="00617045">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5D21E6BB" w14:textId="77777777" w:rsidR="00617045" w:rsidRPr="00976999" w:rsidRDefault="00617045" w:rsidP="00617045">
            <w:pPr>
              <w:overflowPunct w:val="0"/>
              <w:autoSpaceDE w:val="0"/>
              <w:autoSpaceDN w:val="0"/>
              <w:adjustRightInd w:val="0"/>
              <w:textAlignment w:val="baseline"/>
              <w:rPr>
                <w:rFonts w:ascii="Arial" w:hAnsi="Arial" w:cs="Arial"/>
                <w:sz w:val="16"/>
                <w:szCs w:val="16"/>
              </w:rPr>
            </w:pPr>
          </w:p>
          <w:p w14:paraId="789D76C3" w14:textId="77777777" w:rsidR="00617045" w:rsidRPr="00976999" w:rsidRDefault="00617045" w:rsidP="00617045">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c>
          <w:tcPr>
            <w:tcW w:w="1693" w:type="dxa"/>
            <w:tcBorders>
              <w:top w:val="single" w:sz="4" w:space="0" w:color="auto"/>
              <w:left w:val="single" w:sz="4" w:space="0" w:color="auto"/>
              <w:bottom w:val="single" w:sz="4" w:space="0" w:color="auto"/>
              <w:right w:val="single" w:sz="4" w:space="0" w:color="auto"/>
            </w:tcBorders>
            <w:vAlign w:val="center"/>
          </w:tcPr>
          <w:p w14:paraId="4BE20715" w14:textId="77777777" w:rsidR="00617045" w:rsidRPr="00976999" w:rsidRDefault="00617045" w:rsidP="00BE7A9F">
            <w:pPr>
              <w:overflowPunct w:val="0"/>
              <w:autoSpaceDE w:val="0"/>
              <w:autoSpaceDN w:val="0"/>
              <w:adjustRightInd w:val="0"/>
              <w:textAlignment w:val="baseline"/>
              <w:rPr>
                <w:rFonts w:ascii="Arial" w:hAnsi="Arial" w:cs="Arial"/>
                <w:sz w:val="16"/>
                <w:szCs w:val="16"/>
              </w:rPr>
            </w:pPr>
            <w:r w:rsidRPr="00976999">
              <w:rPr>
                <w:rFonts w:ascii="Arial" w:hAnsi="Arial" w:cs="Arial"/>
                <w:sz w:val="16"/>
                <w:szCs w:val="16"/>
              </w:rPr>
              <w:t>Non ELA2</w:t>
            </w:r>
          </w:p>
          <w:p w14:paraId="39368E5D" w14:textId="77777777" w:rsidR="00617045" w:rsidRPr="00976999" w:rsidRDefault="00617045" w:rsidP="00BE7A9F">
            <w:pPr>
              <w:overflowPunct w:val="0"/>
              <w:autoSpaceDE w:val="0"/>
              <w:autoSpaceDN w:val="0"/>
              <w:adjustRightInd w:val="0"/>
              <w:textAlignment w:val="baseline"/>
              <w:rPr>
                <w:rFonts w:ascii="Arial" w:hAnsi="Arial" w:cs="Arial"/>
                <w:sz w:val="16"/>
                <w:szCs w:val="16"/>
              </w:rPr>
            </w:pPr>
          </w:p>
          <w:p w14:paraId="7D00688A" w14:textId="77777777" w:rsidR="00617045" w:rsidRPr="00976999" w:rsidRDefault="00617045" w:rsidP="00BE7A9F">
            <w:pPr>
              <w:overflowPunct w:val="0"/>
              <w:autoSpaceDE w:val="0"/>
              <w:autoSpaceDN w:val="0"/>
              <w:adjustRightInd w:val="0"/>
              <w:textAlignment w:val="baseline"/>
              <w:rPr>
                <w:rFonts w:ascii="Arial" w:hAnsi="Arial" w:cs="Arial"/>
                <w:sz w:val="16"/>
                <w:szCs w:val="16"/>
              </w:rPr>
            </w:pPr>
          </w:p>
          <w:p w14:paraId="13B75F69" w14:textId="77777777" w:rsidR="00617045" w:rsidRPr="00976999" w:rsidRDefault="00617045" w:rsidP="00BE7A9F">
            <w:pPr>
              <w:overflowPunct w:val="0"/>
              <w:autoSpaceDE w:val="0"/>
              <w:autoSpaceDN w:val="0"/>
              <w:adjustRightInd w:val="0"/>
              <w:textAlignment w:val="baseline"/>
              <w:rPr>
                <w:rFonts w:ascii="Arial" w:hAnsi="Arial" w:cs="Arial"/>
                <w:sz w:val="16"/>
                <w:szCs w:val="16"/>
              </w:rPr>
            </w:pPr>
          </w:p>
        </w:tc>
        <w:tc>
          <w:tcPr>
            <w:tcW w:w="3183" w:type="dxa"/>
            <w:tcBorders>
              <w:top w:val="single" w:sz="4" w:space="0" w:color="auto"/>
              <w:left w:val="single" w:sz="4" w:space="0" w:color="auto"/>
              <w:bottom w:val="single" w:sz="4" w:space="0" w:color="auto"/>
              <w:right w:val="single" w:sz="4" w:space="0" w:color="auto"/>
            </w:tcBorders>
            <w:vAlign w:val="center"/>
          </w:tcPr>
          <w:p w14:paraId="7CD3FA8F" w14:textId="77777777" w:rsidR="00617045" w:rsidRPr="00976999" w:rsidRDefault="00617045" w:rsidP="00493B18">
            <w:pPr>
              <w:overflowPunct w:val="0"/>
              <w:autoSpaceDE w:val="0"/>
              <w:autoSpaceDN w:val="0"/>
              <w:adjustRightInd w:val="0"/>
              <w:jc w:val="both"/>
              <w:textAlignment w:val="baseline"/>
              <w:rPr>
                <w:rFonts w:ascii="Arial" w:hAnsi="Arial" w:cs="Arial"/>
                <w:sz w:val="18"/>
                <w:szCs w:val="18"/>
              </w:rPr>
            </w:pPr>
          </w:p>
        </w:tc>
        <w:tc>
          <w:tcPr>
            <w:tcW w:w="2630"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6B4041B9" w14:textId="77777777" w:rsidR="00617045" w:rsidRPr="00976999" w:rsidRDefault="00617045" w:rsidP="00493B18">
            <w:pPr>
              <w:overflowPunct w:val="0"/>
              <w:autoSpaceDE w:val="0"/>
              <w:autoSpaceDN w:val="0"/>
              <w:adjustRightInd w:val="0"/>
              <w:jc w:val="both"/>
              <w:textAlignment w:val="baseline"/>
              <w:rPr>
                <w:rFonts w:ascii="Arial" w:hAnsi="Arial" w:cs="Arial"/>
                <w:sz w:val="18"/>
                <w:szCs w:val="18"/>
              </w:rPr>
            </w:pPr>
          </w:p>
        </w:tc>
        <w:tc>
          <w:tcPr>
            <w:tcW w:w="1940"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1B264720" w14:textId="77777777" w:rsidR="00617045" w:rsidRPr="00976999" w:rsidRDefault="00617045" w:rsidP="00493B18">
            <w:pPr>
              <w:overflowPunct w:val="0"/>
              <w:autoSpaceDE w:val="0"/>
              <w:autoSpaceDN w:val="0"/>
              <w:adjustRightInd w:val="0"/>
              <w:jc w:val="both"/>
              <w:textAlignment w:val="baseline"/>
              <w:rPr>
                <w:rFonts w:ascii="Arial" w:hAnsi="Arial" w:cs="Arial"/>
                <w:sz w:val="18"/>
                <w:szCs w:val="18"/>
              </w:rPr>
            </w:pPr>
          </w:p>
        </w:tc>
        <w:tc>
          <w:tcPr>
            <w:tcW w:w="1658" w:type="dxa"/>
            <w:tcBorders>
              <w:top w:val="single" w:sz="4" w:space="0" w:color="auto"/>
              <w:left w:val="single" w:sz="4" w:space="0" w:color="auto"/>
              <w:bottom w:val="single" w:sz="4" w:space="0" w:color="auto"/>
              <w:right w:val="single" w:sz="4" w:space="0" w:color="auto"/>
              <w:tl2br w:val="nil"/>
              <w:tr2bl w:val="nil"/>
            </w:tcBorders>
            <w:vAlign w:val="center"/>
          </w:tcPr>
          <w:p w14:paraId="26836647" w14:textId="77777777" w:rsidR="00617045" w:rsidRPr="00976999" w:rsidRDefault="00617045" w:rsidP="00617045">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19F7687E" w14:textId="77777777" w:rsidR="00617045" w:rsidRPr="00976999" w:rsidRDefault="00617045" w:rsidP="00617045">
            <w:pPr>
              <w:overflowPunct w:val="0"/>
              <w:autoSpaceDE w:val="0"/>
              <w:autoSpaceDN w:val="0"/>
              <w:adjustRightInd w:val="0"/>
              <w:textAlignment w:val="baseline"/>
              <w:rPr>
                <w:rFonts w:ascii="Arial" w:hAnsi="Arial" w:cs="Arial"/>
                <w:sz w:val="16"/>
                <w:szCs w:val="16"/>
              </w:rPr>
            </w:pPr>
          </w:p>
          <w:p w14:paraId="4370742D" w14:textId="77777777" w:rsidR="00617045" w:rsidRPr="00976999" w:rsidRDefault="00617045" w:rsidP="00617045">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c>
          <w:tcPr>
            <w:tcW w:w="1668" w:type="dxa"/>
            <w:tcBorders>
              <w:top w:val="single" w:sz="4" w:space="0" w:color="auto"/>
              <w:left w:val="single" w:sz="4" w:space="0" w:color="auto"/>
              <w:bottom w:val="single" w:sz="4" w:space="0" w:color="auto"/>
              <w:right w:val="single" w:sz="4" w:space="0" w:color="auto"/>
              <w:tl2br w:val="nil"/>
              <w:tr2bl w:val="nil"/>
            </w:tcBorders>
            <w:vAlign w:val="center"/>
          </w:tcPr>
          <w:p w14:paraId="4C25CA59" w14:textId="77777777" w:rsidR="00617045" w:rsidRPr="00976999" w:rsidRDefault="00617045" w:rsidP="00617045">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60D096AA" w14:textId="77777777" w:rsidR="00617045" w:rsidRPr="00976999" w:rsidRDefault="00617045" w:rsidP="00617045">
            <w:pPr>
              <w:overflowPunct w:val="0"/>
              <w:autoSpaceDE w:val="0"/>
              <w:autoSpaceDN w:val="0"/>
              <w:adjustRightInd w:val="0"/>
              <w:textAlignment w:val="baseline"/>
              <w:rPr>
                <w:rFonts w:ascii="Arial" w:hAnsi="Arial" w:cs="Arial"/>
                <w:sz w:val="16"/>
                <w:szCs w:val="16"/>
              </w:rPr>
            </w:pPr>
          </w:p>
          <w:p w14:paraId="3D30EBE6" w14:textId="77777777" w:rsidR="00617045" w:rsidRPr="00976999" w:rsidRDefault="00617045" w:rsidP="00617045">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r>
      <w:tr w:rsidR="00976999" w:rsidRPr="00976999" w14:paraId="0C23841C" w14:textId="77777777" w:rsidTr="007A5393">
        <w:trPr>
          <w:trHeight w:hRule="exact" w:val="737"/>
        </w:trPr>
        <w:tc>
          <w:tcPr>
            <w:tcW w:w="1517" w:type="dxa"/>
            <w:vMerge/>
            <w:tcBorders>
              <w:left w:val="single" w:sz="4" w:space="0" w:color="auto"/>
              <w:bottom w:val="single" w:sz="4" w:space="0" w:color="auto"/>
              <w:right w:val="single" w:sz="4" w:space="0" w:color="auto"/>
            </w:tcBorders>
            <w:vAlign w:val="center"/>
          </w:tcPr>
          <w:p w14:paraId="7C99429F" w14:textId="77777777" w:rsidR="00617045" w:rsidRPr="00976999" w:rsidRDefault="00617045" w:rsidP="00493B18">
            <w:pPr>
              <w:overflowPunct w:val="0"/>
              <w:autoSpaceDE w:val="0"/>
              <w:autoSpaceDN w:val="0"/>
              <w:adjustRightInd w:val="0"/>
              <w:textAlignment w:val="baseline"/>
              <w:rPr>
                <w:rFonts w:ascii="Arial" w:hAnsi="Arial" w:cs="Arial"/>
                <w:sz w:val="18"/>
                <w:szCs w:val="18"/>
              </w:rPr>
            </w:pPr>
          </w:p>
        </w:tc>
        <w:tc>
          <w:tcPr>
            <w:tcW w:w="1553" w:type="dxa"/>
            <w:tcBorders>
              <w:top w:val="single" w:sz="4" w:space="0" w:color="auto"/>
              <w:left w:val="single" w:sz="4" w:space="0" w:color="auto"/>
              <w:bottom w:val="single" w:sz="4" w:space="0" w:color="auto"/>
              <w:right w:val="single" w:sz="4" w:space="0" w:color="auto"/>
            </w:tcBorders>
            <w:vAlign w:val="center"/>
          </w:tcPr>
          <w:p w14:paraId="1E9DD2C3" w14:textId="77777777" w:rsidR="00617045" w:rsidRPr="00976999" w:rsidRDefault="00617045" w:rsidP="00617045">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27AB4634" w14:textId="77777777" w:rsidR="00617045" w:rsidRPr="00976999" w:rsidRDefault="00617045" w:rsidP="00617045">
            <w:pPr>
              <w:overflowPunct w:val="0"/>
              <w:autoSpaceDE w:val="0"/>
              <w:autoSpaceDN w:val="0"/>
              <w:adjustRightInd w:val="0"/>
              <w:textAlignment w:val="baseline"/>
              <w:rPr>
                <w:rFonts w:ascii="Arial" w:hAnsi="Arial" w:cs="Arial"/>
                <w:sz w:val="16"/>
                <w:szCs w:val="16"/>
              </w:rPr>
            </w:pPr>
          </w:p>
          <w:p w14:paraId="70B0F7AE" w14:textId="77777777" w:rsidR="00617045" w:rsidRPr="00976999" w:rsidRDefault="00617045" w:rsidP="00617045">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c>
          <w:tcPr>
            <w:tcW w:w="1693" w:type="dxa"/>
            <w:tcBorders>
              <w:top w:val="single" w:sz="4" w:space="0" w:color="auto"/>
              <w:left w:val="single" w:sz="4" w:space="0" w:color="auto"/>
              <w:bottom w:val="single" w:sz="4" w:space="0" w:color="auto"/>
              <w:right w:val="single" w:sz="4" w:space="0" w:color="auto"/>
            </w:tcBorders>
            <w:vAlign w:val="center"/>
          </w:tcPr>
          <w:p w14:paraId="501AB04B" w14:textId="77777777" w:rsidR="00617045" w:rsidRPr="00976999" w:rsidRDefault="00617045" w:rsidP="00BE7A9F">
            <w:pPr>
              <w:overflowPunct w:val="0"/>
              <w:autoSpaceDE w:val="0"/>
              <w:autoSpaceDN w:val="0"/>
              <w:adjustRightInd w:val="0"/>
              <w:textAlignment w:val="baseline"/>
              <w:rPr>
                <w:rFonts w:ascii="Arial" w:hAnsi="Arial" w:cs="Arial"/>
                <w:sz w:val="16"/>
                <w:szCs w:val="16"/>
              </w:rPr>
            </w:pPr>
            <w:r w:rsidRPr="00976999">
              <w:rPr>
                <w:rFonts w:ascii="Arial" w:hAnsi="Arial" w:cs="Arial"/>
                <w:sz w:val="16"/>
                <w:szCs w:val="16"/>
              </w:rPr>
              <w:t>ELA2</w:t>
            </w:r>
          </w:p>
          <w:p w14:paraId="2AE9FE3F" w14:textId="77777777" w:rsidR="00617045" w:rsidRPr="00976999" w:rsidRDefault="00617045" w:rsidP="00BE7A9F">
            <w:pPr>
              <w:overflowPunct w:val="0"/>
              <w:autoSpaceDE w:val="0"/>
              <w:autoSpaceDN w:val="0"/>
              <w:adjustRightInd w:val="0"/>
              <w:spacing w:before="60"/>
              <w:textAlignment w:val="baseline"/>
              <w:rPr>
                <w:rFonts w:ascii="Arial" w:hAnsi="Arial" w:cs="Arial"/>
                <w:sz w:val="16"/>
                <w:szCs w:val="16"/>
              </w:rPr>
            </w:pPr>
            <w:r w:rsidRPr="00976999">
              <w:rPr>
                <w:rFonts w:ascii="MS Gothic" w:eastAsia="MS Gothic" w:hAnsi="MS Gothic" w:cs="MS Gothic" w:hint="eastAsia"/>
                <w:sz w:val="16"/>
                <w:szCs w:val="18"/>
              </w:rPr>
              <w:t>☐</w:t>
            </w:r>
            <w:r w:rsidRPr="00976999">
              <w:rPr>
                <w:rFonts w:ascii="Arial" w:hAnsi="Arial" w:cs="Arial"/>
                <w:sz w:val="16"/>
                <w:szCs w:val="16"/>
              </w:rPr>
              <w:t xml:space="preserve"> A gaz </w:t>
            </w:r>
          </w:p>
          <w:p w14:paraId="6DCB77EC" w14:textId="77777777" w:rsidR="00617045" w:rsidRPr="00976999" w:rsidRDefault="00617045" w:rsidP="00BE7A9F">
            <w:pPr>
              <w:overflowPunct w:val="0"/>
              <w:autoSpaceDE w:val="0"/>
              <w:autoSpaceDN w:val="0"/>
              <w:adjustRightInd w:val="0"/>
              <w:spacing w:before="60"/>
              <w:textAlignment w:val="baseline"/>
              <w:rPr>
                <w:rFonts w:ascii="Arial" w:hAnsi="Arial" w:cs="Arial"/>
                <w:sz w:val="16"/>
                <w:szCs w:val="16"/>
              </w:rPr>
            </w:pPr>
            <w:r w:rsidRPr="00976999">
              <w:rPr>
                <w:rFonts w:ascii="MS Gothic" w:eastAsia="MS Gothic" w:hAnsi="MS Gothic" w:cs="MS Gothic" w:hint="eastAsia"/>
                <w:sz w:val="16"/>
                <w:szCs w:val="18"/>
              </w:rPr>
              <w:t>☐</w:t>
            </w:r>
            <w:r w:rsidRPr="00976999">
              <w:rPr>
                <w:rFonts w:ascii="Arial" w:hAnsi="Arial" w:cs="Arial"/>
                <w:sz w:val="16"/>
                <w:szCs w:val="16"/>
              </w:rPr>
              <w:t xml:space="preserve"> A air chaud</w:t>
            </w:r>
          </w:p>
        </w:tc>
        <w:tc>
          <w:tcPr>
            <w:tcW w:w="3183"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31C48C0D" w14:textId="77777777" w:rsidR="00617045" w:rsidRPr="00976999" w:rsidRDefault="00617045" w:rsidP="00493B18">
            <w:pPr>
              <w:overflowPunct w:val="0"/>
              <w:autoSpaceDE w:val="0"/>
              <w:autoSpaceDN w:val="0"/>
              <w:adjustRightInd w:val="0"/>
              <w:jc w:val="both"/>
              <w:textAlignment w:val="baseline"/>
              <w:rPr>
                <w:rFonts w:ascii="Arial" w:hAnsi="Arial" w:cs="Arial"/>
                <w:sz w:val="18"/>
                <w:szCs w:val="18"/>
              </w:rPr>
            </w:pPr>
          </w:p>
        </w:tc>
        <w:tc>
          <w:tcPr>
            <w:tcW w:w="2630"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5C3D972D" w14:textId="77777777" w:rsidR="00617045" w:rsidRPr="00976999" w:rsidRDefault="00617045" w:rsidP="00493B18">
            <w:pPr>
              <w:overflowPunct w:val="0"/>
              <w:autoSpaceDE w:val="0"/>
              <w:autoSpaceDN w:val="0"/>
              <w:adjustRightInd w:val="0"/>
              <w:jc w:val="both"/>
              <w:textAlignment w:val="baseline"/>
              <w:rPr>
                <w:rFonts w:ascii="Arial" w:hAnsi="Arial" w:cs="Arial"/>
                <w:sz w:val="18"/>
                <w:szCs w:val="18"/>
              </w:rPr>
            </w:pPr>
          </w:p>
        </w:tc>
        <w:tc>
          <w:tcPr>
            <w:tcW w:w="1940"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41DD8BFD" w14:textId="77777777" w:rsidR="00617045" w:rsidRPr="00976999" w:rsidRDefault="00617045" w:rsidP="00493B18">
            <w:pPr>
              <w:overflowPunct w:val="0"/>
              <w:autoSpaceDE w:val="0"/>
              <w:autoSpaceDN w:val="0"/>
              <w:adjustRightInd w:val="0"/>
              <w:jc w:val="both"/>
              <w:textAlignment w:val="baseline"/>
              <w:rPr>
                <w:rFonts w:ascii="Arial" w:hAnsi="Arial" w:cs="Arial"/>
                <w:sz w:val="18"/>
                <w:szCs w:val="18"/>
              </w:rPr>
            </w:pPr>
          </w:p>
        </w:tc>
        <w:tc>
          <w:tcPr>
            <w:tcW w:w="1658" w:type="dxa"/>
            <w:tcBorders>
              <w:top w:val="single" w:sz="4" w:space="0" w:color="auto"/>
              <w:left w:val="single" w:sz="4" w:space="0" w:color="auto"/>
              <w:bottom w:val="single" w:sz="4" w:space="0" w:color="auto"/>
              <w:right w:val="single" w:sz="4" w:space="0" w:color="auto"/>
              <w:tl2br w:val="nil"/>
              <w:tr2bl w:val="nil"/>
            </w:tcBorders>
            <w:vAlign w:val="center"/>
          </w:tcPr>
          <w:p w14:paraId="6B503F4D" w14:textId="77777777" w:rsidR="00617045" w:rsidRPr="00976999" w:rsidRDefault="00617045" w:rsidP="00617045">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00995760" w14:textId="77777777" w:rsidR="00617045" w:rsidRPr="00976999" w:rsidRDefault="00617045" w:rsidP="00617045">
            <w:pPr>
              <w:overflowPunct w:val="0"/>
              <w:autoSpaceDE w:val="0"/>
              <w:autoSpaceDN w:val="0"/>
              <w:adjustRightInd w:val="0"/>
              <w:textAlignment w:val="baseline"/>
              <w:rPr>
                <w:rFonts w:ascii="Arial" w:hAnsi="Arial" w:cs="Arial"/>
                <w:sz w:val="16"/>
                <w:szCs w:val="16"/>
              </w:rPr>
            </w:pPr>
          </w:p>
          <w:p w14:paraId="15B9AEA8" w14:textId="77777777" w:rsidR="00617045" w:rsidRPr="00976999" w:rsidRDefault="00617045" w:rsidP="00617045">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c>
          <w:tcPr>
            <w:tcW w:w="1668" w:type="dxa"/>
            <w:tcBorders>
              <w:top w:val="single" w:sz="4" w:space="0" w:color="auto"/>
              <w:left w:val="single" w:sz="4" w:space="0" w:color="auto"/>
              <w:bottom w:val="single" w:sz="4" w:space="0" w:color="auto"/>
              <w:right w:val="single" w:sz="4" w:space="0" w:color="auto"/>
              <w:tl2br w:val="nil"/>
              <w:tr2bl w:val="nil"/>
            </w:tcBorders>
            <w:vAlign w:val="center"/>
          </w:tcPr>
          <w:p w14:paraId="0F6E2007" w14:textId="77777777" w:rsidR="00617045" w:rsidRPr="00976999" w:rsidRDefault="00617045" w:rsidP="00617045">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0ECF65FB" w14:textId="77777777" w:rsidR="00617045" w:rsidRPr="00976999" w:rsidRDefault="00617045" w:rsidP="00617045">
            <w:pPr>
              <w:overflowPunct w:val="0"/>
              <w:autoSpaceDE w:val="0"/>
              <w:autoSpaceDN w:val="0"/>
              <w:adjustRightInd w:val="0"/>
              <w:textAlignment w:val="baseline"/>
              <w:rPr>
                <w:rFonts w:ascii="Arial" w:hAnsi="Arial" w:cs="Arial"/>
                <w:sz w:val="16"/>
                <w:szCs w:val="16"/>
              </w:rPr>
            </w:pPr>
          </w:p>
          <w:p w14:paraId="4587F735" w14:textId="77777777" w:rsidR="00617045" w:rsidRPr="00976999" w:rsidRDefault="00617045" w:rsidP="00617045">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r>
      <w:tr w:rsidR="00976999" w:rsidRPr="00976999" w14:paraId="338C1ED7" w14:textId="77777777" w:rsidTr="007A5393">
        <w:trPr>
          <w:trHeight w:hRule="exact" w:val="737"/>
        </w:trPr>
        <w:tc>
          <w:tcPr>
            <w:tcW w:w="1517" w:type="dxa"/>
            <w:tcBorders>
              <w:top w:val="single" w:sz="4" w:space="0" w:color="auto"/>
              <w:left w:val="single" w:sz="4" w:space="0" w:color="auto"/>
              <w:right w:val="single" w:sz="4" w:space="0" w:color="auto"/>
            </w:tcBorders>
            <w:vAlign w:val="center"/>
          </w:tcPr>
          <w:p w14:paraId="498FEBDB" w14:textId="77777777" w:rsidR="00617045" w:rsidRPr="00976999" w:rsidRDefault="00617045" w:rsidP="00493B18">
            <w:pPr>
              <w:overflowPunct w:val="0"/>
              <w:autoSpaceDE w:val="0"/>
              <w:autoSpaceDN w:val="0"/>
              <w:adjustRightInd w:val="0"/>
              <w:textAlignment w:val="baseline"/>
              <w:rPr>
                <w:rFonts w:ascii="Arial" w:hAnsi="Arial" w:cs="Arial"/>
                <w:sz w:val="18"/>
                <w:szCs w:val="18"/>
              </w:rPr>
            </w:pPr>
            <w:r w:rsidRPr="00976999">
              <w:rPr>
                <w:rFonts w:ascii="Arial" w:hAnsi="Arial" w:cs="Arial"/>
                <w:sz w:val="18"/>
                <w:szCs w:val="18"/>
              </w:rPr>
              <w:t>Ballons</w:t>
            </w:r>
          </w:p>
        </w:tc>
        <w:tc>
          <w:tcPr>
            <w:tcW w:w="1553" w:type="dxa"/>
            <w:tcBorders>
              <w:top w:val="single" w:sz="4" w:space="0" w:color="auto"/>
              <w:left w:val="single" w:sz="4" w:space="0" w:color="auto"/>
              <w:bottom w:val="single" w:sz="4" w:space="0" w:color="auto"/>
              <w:right w:val="single" w:sz="4" w:space="0" w:color="auto"/>
            </w:tcBorders>
            <w:vAlign w:val="center"/>
          </w:tcPr>
          <w:p w14:paraId="3158078D" w14:textId="77777777" w:rsidR="00617045" w:rsidRPr="00976999" w:rsidRDefault="00617045" w:rsidP="00617045">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192681A5" w14:textId="77777777" w:rsidR="00617045" w:rsidRPr="00976999" w:rsidRDefault="00617045" w:rsidP="00617045">
            <w:pPr>
              <w:overflowPunct w:val="0"/>
              <w:autoSpaceDE w:val="0"/>
              <w:autoSpaceDN w:val="0"/>
              <w:adjustRightInd w:val="0"/>
              <w:textAlignment w:val="baseline"/>
              <w:rPr>
                <w:rFonts w:ascii="Arial" w:hAnsi="Arial" w:cs="Arial"/>
                <w:sz w:val="16"/>
                <w:szCs w:val="16"/>
              </w:rPr>
            </w:pPr>
          </w:p>
          <w:p w14:paraId="75484D1D" w14:textId="77777777" w:rsidR="00617045" w:rsidRPr="00976999" w:rsidRDefault="00617045" w:rsidP="00617045">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c>
          <w:tcPr>
            <w:tcW w:w="1693" w:type="dxa"/>
            <w:tcBorders>
              <w:top w:val="single" w:sz="4" w:space="0" w:color="auto"/>
              <w:left w:val="single" w:sz="4" w:space="0" w:color="auto"/>
              <w:bottom w:val="single" w:sz="4" w:space="0" w:color="auto"/>
              <w:right w:val="single" w:sz="4" w:space="0" w:color="auto"/>
            </w:tcBorders>
            <w:vAlign w:val="center"/>
          </w:tcPr>
          <w:p w14:paraId="71C337E2" w14:textId="77777777" w:rsidR="00617045" w:rsidRPr="00976999" w:rsidRDefault="00617045" w:rsidP="00BE7A9F">
            <w:pPr>
              <w:overflowPunct w:val="0"/>
              <w:autoSpaceDE w:val="0"/>
              <w:autoSpaceDN w:val="0"/>
              <w:adjustRightInd w:val="0"/>
              <w:textAlignment w:val="baseline"/>
              <w:rPr>
                <w:rFonts w:ascii="Arial" w:hAnsi="Arial" w:cs="Arial"/>
                <w:sz w:val="16"/>
                <w:szCs w:val="16"/>
              </w:rPr>
            </w:pPr>
            <w:r w:rsidRPr="00976999">
              <w:rPr>
                <w:rFonts w:ascii="MS Gothic" w:eastAsia="MS Gothic" w:hAnsi="MS Gothic" w:cs="MS Gothic" w:hint="eastAsia"/>
                <w:sz w:val="16"/>
                <w:szCs w:val="18"/>
              </w:rPr>
              <w:t>☐</w:t>
            </w:r>
            <w:r w:rsidRPr="00976999">
              <w:rPr>
                <w:rFonts w:ascii="Arial" w:hAnsi="Arial" w:cs="Arial"/>
                <w:sz w:val="16"/>
                <w:szCs w:val="16"/>
              </w:rPr>
              <w:t xml:space="preserve"> A air chaud</w:t>
            </w:r>
          </w:p>
          <w:p w14:paraId="6943DE19" w14:textId="77777777" w:rsidR="00617045" w:rsidRPr="00976999" w:rsidRDefault="00617045" w:rsidP="00BE7A9F">
            <w:pPr>
              <w:overflowPunct w:val="0"/>
              <w:autoSpaceDE w:val="0"/>
              <w:autoSpaceDN w:val="0"/>
              <w:adjustRightInd w:val="0"/>
              <w:spacing w:before="60"/>
              <w:textAlignment w:val="baseline"/>
              <w:rPr>
                <w:rFonts w:ascii="Arial" w:hAnsi="Arial" w:cs="Arial"/>
                <w:sz w:val="16"/>
                <w:szCs w:val="16"/>
              </w:rPr>
            </w:pPr>
            <w:r w:rsidRPr="00976999">
              <w:rPr>
                <w:rFonts w:ascii="MS Gothic" w:eastAsia="MS Gothic" w:hAnsi="MS Gothic" w:cs="MS Gothic" w:hint="eastAsia"/>
                <w:sz w:val="16"/>
                <w:szCs w:val="18"/>
              </w:rPr>
              <w:t>☐</w:t>
            </w:r>
            <w:r w:rsidRPr="00976999">
              <w:rPr>
                <w:rFonts w:ascii="Arial" w:hAnsi="Arial" w:cs="Arial"/>
                <w:sz w:val="16"/>
                <w:szCs w:val="16"/>
              </w:rPr>
              <w:t xml:space="preserve"> A gaz</w:t>
            </w:r>
          </w:p>
          <w:p w14:paraId="6BAC4ECE" w14:textId="77777777" w:rsidR="00617045" w:rsidRPr="00976999" w:rsidRDefault="00617045" w:rsidP="00BE7A9F">
            <w:pPr>
              <w:overflowPunct w:val="0"/>
              <w:autoSpaceDE w:val="0"/>
              <w:autoSpaceDN w:val="0"/>
              <w:adjustRightInd w:val="0"/>
              <w:spacing w:before="60"/>
              <w:textAlignment w:val="baseline"/>
              <w:rPr>
                <w:rFonts w:ascii="Arial" w:hAnsi="Arial" w:cs="Arial"/>
                <w:sz w:val="16"/>
                <w:szCs w:val="16"/>
              </w:rPr>
            </w:pPr>
            <w:r w:rsidRPr="00976999">
              <w:rPr>
                <w:rFonts w:ascii="MS Gothic" w:eastAsia="MS Gothic" w:hAnsi="MS Gothic" w:cs="MS Gothic" w:hint="eastAsia"/>
                <w:sz w:val="16"/>
                <w:szCs w:val="18"/>
              </w:rPr>
              <w:t>☐</w:t>
            </w:r>
            <w:r w:rsidRPr="00976999">
              <w:rPr>
                <w:rFonts w:ascii="Arial" w:hAnsi="Arial" w:cs="Arial"/>
                <w:sz w:val="16"/>
                <w:szCs w:val="16"/>
              </w:rPr>
              <w:t xml:space="preserve"> </w:t>
            </w:r>
            <w:proofErr w:type="spellStart"/>
            <w:r w:rsidRPr="00976999">
              <w:rPr>
                <w:rFonts w:ascii="Arial" w:hAnsi="Arial" w:cs="Arial"/>
                <w:sz w:val="16"/>
                <w:szCs w:val="16"/>
              </w:rPr>
              <w:t>Rozière</w:t>
            </w:r>
            <w:proofErr w:type="spellEnd"/>
          </w:p>
        </w:tc>
        <w:tc>
          <w:tcPr>
            <w:tcW w:w="3183"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4C5819FD" w14:textId="77777777" w:rsidR="00617045" w:rsidRPr="00976999" w:rsidRDefault="00617045" w:rsidP="00493B18">
            <w:pPr>
              <w:overflowPunct w:val="0"/>
              <w:autoSpaceDE w:val="0"/>
              <w:autoSpaceDN w:val="0"/>
              <w:adjustRightInd w:val="0"/>
              <w:jc w:val="both"/>
              <w:textAlignment w:val="baseline"/>
              <w:rPr>
                <w:rFonts w:ascii="Arial" w:hAnsi="Arial" w:cs="Arial"/>
                <w:sz w:val="18"/>
                <w:szCs w:val="18"/>
              </w:rPr>
            </w:pPr>
          </w:p>
        </w:tc>
        <w:tc>
          <w:tcPr>
            <w:tcW w:w="2630"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6AE9E124" w14:textId="77777777" w:rsidR="00617045" w:rsidRPr="00976999" w:rsidRDefault="00617045" w:rsidP="00493B18">
            <w:pPr>
              <w:overflowPunct w:val="0"/>
              <w:autoSpaceDE w:val="0"/>
              <w:autoSpaceDN w:val="0"/>
              <w:adjustRightInd w:val="0"/>
              <w:jc w:val="both"/>
              <w:textAlignment w:val="baseline"/>
              <w:rPr>
                <w:rFonts w:ascii="Arial" w:hAnsi="Arial" w:cs="Arial"/>
                <w:sz w:val="18"/>
                <w:szCs w:val="18"/>
              </w:rPr>
            </w:pPr>
          </w:p>
        </w:tc>
        <w:tc>
          <w:tcPr>
            <w:tcW w:w="1940"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296F00F0" w14:textId="77777777" w:rsidR="00617045" w:rsidRPr="00976999" w:rsidRDefault="00617045" w:rsidP="00493B18">
            <w:pPr>
              <w:overflowPunct w:val="0"/>
              <w:autoSpaceDE w:val="0"/>
              <w:autoSpaceDN w:val="0"/>
              <w:adjustRightInd w:val="0"/>
              <w:jc w:val="both"/>
              <w:textAlignment w:val="baseline"/>
              <w:rPr>
                <w:rFonts w:ascii="Arial" w:hAnsi="Arial" w:cs="Arial"/>
                <w:sz w:val="18"/>
                <w:szCs w:val="18"/>
              </w:rPr>
            </w:pPr>
          </w:p>
        </w:tc>
        <w:tc>
          <w:tcPr>
            <w:tcW w:w="1658" w:type="dxa"/>
            <w:tcBorders>
              <w:top w:val="single" w:sz="4" w:space="0" w:color="auto"/>
              <w:left w:val="single" w:sz="4" w:space="0" w:color="auto"/>
              <w:bottom w:val="single" w:sz="4" w:space="0" w:color="auto"/>
              <w:right w:val="single" w:sz="4" w:space="0" w:color="auto"/>
              <w:tl2br w:val="nil"/>
              <w:tr2bl w:val="nil"/>
            </w:tcBorders>
            <w:vAlign w:val="center"/>
          </w:tcPr>
          <w:p w14:paraId="2283CF88" w14:textId="77777777" w:rsidR="00617045" w:rsidRPr="00976999" w:rsidRDefault="00617045" w:rsidP="00617045">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35BD4DCD" w14:textId="77777777" w:rsidR="00617045" w:rsidRPr="00976999" w:rsidRDefault="00617045" w:rsidP="00617045">
            <w:pPr>
              <w:overflowPunct w:val="0"/>
              <w:autoSpaceDE w:val="0"/>
              <w:autoSpaceDN w:val="0"/>
              <w:adjustRightInd w:val="0"/>
              <w:textAlignment w:val="baseline"/>
              <w:rPr>
                <w:rFonts w:ascii="Arial" w:hAnsi="Arial" w:cs="Arial"/>
                <w:sz w:val="16"/>
                <w:szCs w:val="16"/>
              </w:rPr>
            </w:pPr>
          </w:p>
          <w:p w14:paraId="3A5E908F" w14:textId="77777777" w:rsidR="00617045" w:rsidRPr="00976999" w:rsidRDefault="00617045" w:rsidP="00617045">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c>
          <w:tcPr>
            <w:tcW w:w="1668" w:type="dxa"/>
            <w:tcBorders>
              <w:top w:val="single" w:sz="4" w:space="0" w:color="auto"/>
              <w:left w:val="single" w:sz="4" w:space="0" w:color="auto"/>
              <w:bottom w:val="single" w:sz="4" w:space="0" w:color="auto"/>
              <w:right w:val="single" w:sz="4" w:space="0" w:color="auto"/>
              <w:tl2br w:val="nil"/>
              <w:tr2bl w:val="nil"/>
            </w:tcBorders>
            <w:vAlign w:val="center"/>
          </w:tcPr>
          <w:p w14:paraId="58DC84AE" w14:textId="77777777" w:rsidR="00617045" w:rsidRPr="00976999" w:rsidRDefault="00617045" w:rsidP="00617045">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1EDAF309" w14:textId="77777777" w:rsidR="00617045" w:rsidRPr="00976999" w:rsidRDefault="00617045" w:rsidP="00617045">
            <w:pPr>
              <w:overflowPunct w:val="0"/>
              <w:autoSpaceDE w:val="0"/>
              <w:autoSpaceDN w:val="0"/>
              <w:adjustRightInd w:val="0"/>
              <w:textAlignment w:val="baseline"/>
              <w:rPr>
                <w:rFonts w:ascii="Arial" w:hAnsi="Arial" w:cs="Arial"/>
                <w:sz w:val="16"/>
                <w:szCs w:val="16"/>
              </w:rPr>
            </w:pPr>
          </w:p>
          <w:p w14:paraId="50AA625B" w14:textId="77777777" w:rsidR="00617045" w:rsidRPr="00976999" w:rsidRDefault="00617045" w:rsidP="00617045">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r>
      <w:tr w:rsidR="00617045" w:rsidRPr="00976999" w14:paraId="610EF28C" w14:textId="77777777" w:rsidTr="007A5393">
        <w:trPr>
          <w:trHeight w:hRule="exact" w:val="737"/>
        </w:trPr>
        <w:tc>
          <w:tcPr>
            <w:tcW w:w="1517" w:type="dxa"/>
            <w:tcBorders>
              <w:top w:val="single" w:sz="4" w:space="0" w:color="auto"/>
              <w:left w:val="single" w:sz="4" w:space="0" w:color="auto"/>
              <w:right w:val="single" w:sz="4" w:space="0" w:color="auto"/>
            </w:tcBorders>
            <w:vAlign w:val="center"/>
          </w:tcPr>
          <w:p w14:paraId="2187F985" w14:textId="77777777" w:rsidR="00617045" w:rsidRPr="00976999" w:rsidRDefault="00617045" w:rsidP="00493B18">
            <w:pPr>
              <w:overflowPunct w:val="0"/>
              <w:autoSpaceDE w:val="0"/>
              <w:autoSpaceDN w:val="0"/>
              <w:adjustRightInd w:val="0"/>
              <w:textAlignment w:val="baseline"/>
              <w:rPr>
                <w:rFonts w:ascii="Arial" w:hAnsi="Arial" w:cs="Arial"/>
                <w:sz w:val="18"/>
                <w:szCs w:val="18"/>
              </w:rPr>
            </w:pPr>
            <w:r w:rsidRPr="00976999">
              <w:rPr>
                <w:rFonts w:ascii="Arial" w:hAnsi="Arial" w:cs="Arial"/>
                <w:sz w:val="18"/>
                <w:szCs w:val="18"/>
              </w:rPr>
              <w:t>Planeurs</w:t>
            </w:r>
          </w:p>
        </w:tc>
        <w:tc>
          <w:tcPr>
            <w:tcW w:w="1553" w:type="dxa"/>
            <w:tcBorders>
              <w:top w:val="single" w:sz="4" w:space="0" w:color="auto"/>
              <w:left w:val="single" w:sz="4" w:space="0" w:color="auto"/>
              <w:right w:val="single" w:sz="4" w:space="0" w:color="auto"/>
            </w:tcBorders>
            <w:vAlign w:val="center"/>
          </w:tcPr>
          <w:p w14:paraId="787C2DDE" w14:textId="77777777" w:rsidR="00617045" w:rsidRPr="00976999" w:rsidRDefault="00617045" w:rsidP="00617045">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4EF89396" w14:textId="77777777" w:rsidR="00617045" w:rsidRPr="00976999" w:rsidRDefault="00617045" w:rsidP="00617045">
            <w:pPr>
              <w:overflowPunct w:val="0"/>
              <w:autoSpaceDE w:val="0"/>
              <w:autoSpaceDN w:val="0"/>
              <w:adjustRightInd w:val="0"/>
              <w:textAlignment w:val="baseline"/>
              <w:rPr>
                <w:rFonts w:ascii="Arial" w:hAnsi="Arial" w:cs="Arial"/>
                <w:sz w:val="16"/>
                <w:szCs w:val="16"/>
              </w:rPr>
            </w:pPr>
          </w:p>
          <w:p w14:paraId="3142B7BC" w14:textId="77777777" w:rsidR="00617045" w:rsidRPr="00976999" w:rsidRDefault="00617045" w:rsidP="00617045">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c>
          <w:tcPr>
            <w:tcW w:w="1693" w:type="dxa"/>
            <w:tcBorders>
              <w:top w:val="single" w:sz="4" w:space="0" w:color="auto"/>
              <w:left w:val="single" w:sz="4" w:space="0" w:color="auto"/>
              <w:bottom w:val="single" w:sz="4" w:space="0" w:color="auto"/>
              <w:right w:val="single" w:sz="4" w:space="0" w:color="auto"/>
            </w:tcBorders>
            <w:vAlign w:val="center"/>
          </w:tcPr>
          <w:p w14:paraId="678F83C2" w14:textId="77777777" w:rsidR="00617045" w:rsidRPr="00976999" w:rsidRDefault="00617045" w:rsidP="00BE7A9F">
            <w:pPr>
              <w:overflowPunct w:val="0"/>
              <w:autoSpaceDE w:val="0"/>
              <w:autoSpaceDN w:val="0"/>
              <w:adjustRightInd w:val="0"/>
              <w:textAlignment w:val="baseline"/>
              <w:rPr>
                <w:rFonts w:ascii="Arial" w:hAnsi="Arial" w:cs="Arial"/>
                <w:sz w:val="16"/>
                <w:szCs w:val="16"/>
              </w:rPr>
            </w:pPr>
            <w:r w:rsidRPr="00976999">
              <w:rPr>
                <w:rFonts w:ascii="MS Gothic" w:eastAsia="MS Gothic" w:hAnsi="MS Gothic" w:cs="MS Gothic" w:hint="eastAsia"/>
                <w:sz w:val="16"/>
                <w:szCs w:val="18"/>
              </w:rPr>
              <w:t>☐</w:t>
            </w:r>
            <w:r w:rsidRPr="00976999">
              <w:rPr>
                <w:rFonts w:ascii="Arial" w:hAnsi="Arial" w:cs="Arial"/>
                <w:sz w:val="16"/>
                <w:szCs w:val="16"/>
              </w:rPr>
              <w:t xml:space="preserve"> ELA1</w:t>
            </w:r>
          </w:p>
          <w:p w14:paraId="07BE88DD" w14:textId="77777777" w:rsidR="00617045" w:rsidRPr="00976999" w:rsidRDefault="00617045" w:rsidP="00BE7A9F">
            <w:pPr>
              <w:overflowPunct w:val="0"/>
              <w:autoSpaceDE w:val="0"/>
              <w:autoSpaceDN w:val="0"/>
              <w:adjustRightInd w:val="0"/>
              <w:spacing w:before="60"/>
              <w:textAlignment w:val="baseline"/>
              <w:rPr>
                <w:rFonts w:ascii="Arial" w:hAnsi="Arial" w:cs="Arial"/>
                <w:sz w:val="16"/>
                <w:szCs w:val="16"/>
              </w:rPr>
            </w:pPr>
            <w:r w:rsidRPr="00976999">
              <w:rPr>
                <w:rFonts w:ascii="MS Gothic" w:eastAsia="MS Gothic" w:hAnsi="MS Gothic" w:cs="MS Gothic" w:hint="eastAsia"/>
                <w:sz w:val="16"/>
                <w:szCs w:val="18"/>
              </w:rPr>
              <w:t>☐</w:t>
            </w:r>
            <w:r w:rsidRPr="00976999">
              <w:rPr>
                <w:rFonts w:ascii="Arial" w:eastAsia="MS Gothic" w:hAnsi="Arial" w:cs="Arial"/>
                <w:sz w:val="16"/>
                <w:szCs w:val="16"/>
              </w:rPr>
              <w:t xml:space="preserve"> </w:t>
            </w:r>
            <w:r w:rsidRPr="00976999">
              <w:rPr>
                <w:rFonts w:ascii="Arial" w:hAnsi="Arial" w:cs="Arial"/>
                <w:sz w:val="16"/>
                <w:szCs w:val="16"/>
              </w:rPr>
              <w:t>Tout type de planeur</w:t>
            </w:r>
          </w:p>
        </w:tc>
        <w:tc>
          <w:tcPr>
            <w:tcW w:w="3183"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33954287" w14:textId="77777777" w:rsidR="00617045" w:rsidRPr="00976999" w:rsidRDefault="00617045" w:rsidP="00493B18">
            <w:pPr>
              <w:overflowPunct w:val="0"/>
              <w:autoSpaceDE w:val="0"/>
              <w:autoSpaceDN w:val="0"/>
              <w:adjustRightInd w:val="0"/>
              <w:jc w:val="both"/>
              <w:textAlignment w:val="baseline"/>
              <w:rPr>
                <w:rFonts w:ascii="Arial" w:hAnsi="Arial" w:cs="Arial"/>
                <w:sz w:val="18"/>
                <w:szCs w:val="18"/>
              </w:rPr>
            </w:pPr>
          </w:p>
        </w:tc>
        <w:tc>
          <w:tcPr>
            <w:tcW w:w="2630"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00261063" w14:textId="77777777" w:rsidR="00617045" w:rsidRPr="00976999" w:rsidRDefault="00617045" w:rsidP="00493B18">
            <w:pPr>
              <w:overflowPunct w:val="0"/>
              <w:autoSpaceDE w:val="0"/>
              <w:autoSpaceDN w:val="0"/>
              <w:adjustRightInd w:val="0"/>
              <w:jc w:val="both"/>
              <w:textAlignment w:val="baseline"/>
              <w:rPr>
                <w:rFonts w:ascii="Arial" w:hAnsi="Arial" w:cs="Arial"/>
                <w:sz w:val="18"/>
                <w:szCs w:val="18"/>
              </w:rPr>
            </w:pPr>
          </w:p>
        </w:tc>
        <w:tc>
          <w:tcPr>
            <w:tcW w:w="1940"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4F4F4330" w14:textId="77777777" w:rsidR="00617045" w:rsidRPr="00976999" w:rsidRDefault="00617045" w:rsidP="00493B18">
            <w:pPr>
              <w:overflowPunct w:val="0"/>
              <w:autoSpaceDE w:val="0"/>
              <w:autoSpaceDN w:val="0"/>
              <w:adjustRightInd w:val="0"/>
              <w:jc w:val="both"/>
              <w:textAlignment w:val="baseline"/>
              <w:rPr>
                <w:rFonts w:ascii="Arial" w:hAnsi="Arial" w:cs="Arial"/>
                <w:sz w:val="18"/>
                <w:szCs w:val="18"/>
              </w:rPr>
            </w:pPr>
          </w:p>
        </w:tc>
        <w:tc>
          <w:tcPr>
            <w:tcW w:w="1658" w:type="dxa"/>
            <w:tcBorders>
              <w:top w:val="single" w:sz="4" w:space="0" w:color="auto"/>
              <w:left w:val="single" w:sz="4" w:space="0" w:color="auto"/>
              <w:bottom w:val="single" w:sz="4" w:space="0" w:color="auto"/>
              <w:right w:val="single" w:sz="4" w:space="0" w:color="auto"/>
              <w:tl2br w:val="nil"/>
              <w:tr2bl w:val="nil"/>
            </w:tcBorders>
            <w:vAlign w:val="center"/>
          </w:tcPr>
          <w:p w14:paraId="2ED15C23" w14:textId="77777777" w:rsidR="00617045" w:rsidRPr="00976999" w:rsidRDefault="00617045" w:rsidP="00617045">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30C86875" w14:textId="77777777" w:rsidR="00617045" w:rsidRPr="00976999" w:rsidRDefault="00617045" w:rsidP="00617045">
            <w:pPr>
              <w:overflowPunct w:val="0"/>
              <w:autoSpaceDE w:val="0"/>
              <w:autoSpaceDN w:val="0"/>
              <w:adjustRightInd w:val="0"/>
              <w:textAlignment w:val="baseline"/>
              <w:rPr>
                <w:rFonts w:ascii="Arial" w:hAnsi="Arial" w:cs="Arial"/>
                <w:sz w:val="16"/>
                <w:szCs w:val="16"/>
              </w:rPr>
            </w:pPr>
          </w:p>
          <w:p w14:paraId="135C1DC2" w14:textId="77777777" w:rsidR="00617045" w:rsidRPr="00976999" w:rsidRDefault="00617045" w:rsidP="00617045">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c>
          <w:tcPr>
            <w:tcW w:w="1668" w:type="dxa"/>
            <w:tcBorders>
              <w:top w:val="single" w:sz="4" w:space="0" w:color="auto"/>
              <w:left w:val="single" w:sz="4" w:space="0" w:color="auto"/>
              <w:bottom w:val="single" w:sz="4" w:space="0" w:color="auto"/>
              <w:right w:val="single" w:sz="4" w:space="0" w:color="auto"/>
              <w:tl2br w:val="nil"/>
              <w:tr2bl w:val="nil"/>
            </w:tcBorders>
            <w:vAlign w:val="center"/>
          </w:tcPr>
          <w:p w14:paraId="4FEE595E" w14:textId="77777777" w:rsidR="00617045" w:rsidRPr="00976999" w:rsidRDefault="00617045" w:rsidP="00617045">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05E74657" w14:textId="77777777" w:rsidR="00617045" w:rsidRPr="00976999" w:rsidRDefault="00617045" w:rsidP="00617045">
            <w:pPr>
              <w:overflowPunct w:val="0"/>
              <w:autoSpaceDE w:val="0"/>
              <w:autoSpaceDN w:val="0"/>
              <w:adjustRightInd w:val="0"/>
              <w:textAlignment w:val="baseline"/>
              <w:rPr>
                <w:rFonts w:ascii="Arial" w:hAnsi="Arial" w:cs="Arial"/>
                <w:sz w:val="16"/>
                <w:szCs w:val="16"/>
              </w:rPr>
            </w:pPr>
          </w:p>
          <w:p w14:paraId="14822D42" w14:textId="77777777" w:rsidR="00617045" w:rsidRPr="00976999" w:rsidRDefault="00617045" w:rsidP="00617045">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r>
    </w:tbl>
    <w:p w14:paraId="157BE032" w14:textId="77777777" w:rsidR="00207FE6" w:rsidRPr="00976999" w:rsidRDefault="00207FE6" w:rsidP="00493B18">
      <w:pPr>
        <w:tabs>
          <w:tab w:val="left" w:pos="1101"/>
          <w:tab w:val="left" w:pos="2660"/>
          <w:tab w:val="left" w:pos="4786"/>
          <w:tab w:val="left" w:pos="6771"/>
          <w:tab w:val="left" w:pos="8458"/>
        </w:tabs>
        <w:overflowPunct w:val="0"/>
        <w:autoSpaceDE w:val="0"/>
        <w:autoSpaceDN w:val="0"/>
        <w:adjustRightInd w:val="0"/>
        <w:jc w:val="both"/>
        <w:textAlignment w:val="baseline"/>
        <w:rPr>
          <w:rFonts w:ascii="Arial" w:hAnsi="Arial" w:cs="Arial"/>
          <w:sz w:val="20"/>
          <w:szCs w:val="20"/>
        </w:rPr>
      </w:pPr>
    </w:p>
    <w:p w14:paraId="4C5490E4" w14:textId="03EA205D" w:rsidR="005F7673" w:rsidRPr="00976999" w:rsidRDefault="00FD3660" w:rsidP="00493B18">
      <w:pPr>
        <w:tabs>
          <w:tab w:val="left" w:pos="1101"/>
          <w:tab w:val="left" w:pos="2660"/>
          <w:tab w:val="left" w:pos="4786"/>
          <w:tab w:val="left" w:pos="6771"/>
          <w:tab w:val="left" w:pos="8458"/>
        </w:tabs>
        <w:overflowPunct w:val="0"/>
        <w:autoSpaceDE w:val="0"/>
        <w:autoSpaceDN w:val="0"/>
        <w:adjustRightInd w:val="0"/>
        <w:jc w:val="both"/>
        <w:textAlignment w:val="baseline"/>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86912" behindDoc="0" locked="0" layoutInCell="1" allowOverlap="1" wp14:anchorId="47E84F53" wp14:editId="5FC01A3F">
                <wp:simplePos x="0" y="0"/>
                <wp:positionH relativeFrom="column">
                  <wp:posOffset>-169545</wp:posOffset>
                </wp:positionH>
                <wp:positionV relativeFrom="paragraph">
                  <wp:posOffset>759460</wp:posOffset>
                </wp:positionV>
                <wp:extent cx="0" cy="180753"/>
                <wp:effectExtent l="0" t="0" r="38100" b="29210"/>
                <wp:wrapNone/>
                <wp:docPr id="36" name="Connecteur droit 36"/>
                <wp:cNvGraphicFramePr/>
                <a:graphic xmlns:a="http://schemas.openxmlformats.org/drawingml/2006/main">
                  <a:graphicData uri="http://schemas.microsoft.com/office/word/2010/wordprocessingShape">
                    <wps:wsp>
                      <wps:cNvCnPr/>
                      <wps:spPr>
                        <a:xfrm>
                          <a:off x="0" y="0"/>
                          <a:ext cx="0" cy="180753"/>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53A26E24" id="Connecteur droit 36" o:spid="_x0000_s1026" style="position:absolute;z-index:2516869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3.35pt,59.8pt" to="-13.35pt,7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" strokecolor="black [3213]"/>
            </w:pict>
          </mc:Fallback>
        </mc:AlternateContent>
      </w:r>
    </w:p>
    <w:p w14:paraId="6347538B" w14:textId="77777777" w:rsidR="005F7673" w:rsidRPr="00976999" w:rsidRDefault="005F7673" w:rsidP="00493B18">
      <w:pPr>
        <w:tabs>
          <w:tab w:val="left" w:pos="1101"/>
          <w:tab w:val="left" w:pos="2660"/>
          <w:tab w:val="left" w:pos="4786"/>
          <w:tab w:val="left" w:pos="6771"/>
          <w:tab w:val="left" w:pos="8458"/>
        </w:tabs>
        <w:overflowPunct w:val="0"/>
        <w:autoSpaceDE w:val="0"/>
        <w:autoSpaceDN w:val="0"/>
        <w:adjustRightInd w:val="0"/>
        <w:jc w:val="both"/>
        <w:textAlignment w:val="baseline"/>
        <w:rPr>
          <w:rFonts w:ascii="Arial" w:hAnsi="Arial" w:cs="Arial"/>
          <w:sz w:val="20"/>
          <w:szCs w:val="20"/>
        </w:rPr>
        <w:sectPr w:rsidR="005F7673" w:rsidRPr="00976999" w:rsidSect="00961649">
          <w:pgSz w:w="16838" w:h="11906" w:orient="landscape"/>
          <w:pgMar w:top="1417" w:right="360" w:bottom="1417" w:left="568" w:header="567" w:footer="708" w:gutter="0"/>
          <w:cols w:space="708"/>
          <w:docGrid w:linePitch="360"/>
        </w:sectPr>
      </w:pPr>
    </w:p>
    <w:p w14:paraId="220E4DB9" w14:textId="64058EAD" w:rsidR="001247C8" w:rsidRDefault="001247C8" w:rsidP="00493B18">
      <w:pPr>
        <w:tabs>
          <w:tab w:val="left" w:pos="1101"/>
          <w:tab w:val="left" w:pos="2660"/>
          <w:tab w:val="left" w:pos="4786"/>
          <w:tab w:val="left" w:pos="6771"/>
          <w:tab w:val="left" w:pos="8458"/>
        </w:tabs>
        <w:overflowPunct w:val="0"/>
        <w:autoSpaceDE w:val="0"/>
        <w:autoSpaceDN w:val="0"/>
        <w:adjustRightInd w:val="0"/>
        <w:jc w:val="both"/>
        <w:textAlignment w:val="baseline"/>
        <w:rPr>
          <w:rFonts w:ascii="Arial" w:hAnsi="Arial" w:cs="Arial"/>
          <w:sz w:val="20"/>
          <w:szCs w:val="20"/>
        </w:rPr>
      </w:pPr>
      <w:r>
        <w:rPr>
          <w:noProof/>
        </w:rPr>
        <w:lastRenderedPageBreak/>
        <w:drawing>
          <wp:anchor distT="0" distB="0" distL="114300" distR="114300" simplePos="0" relativeHeight="251764736" behindDoc="0" locked="0" layoutInCell="1" allowOverlap="1" wp14:anchorId="78E7DB57" wp14:editId="29FE2105">
            <wp:simplePos x="0" y="0"/>
            <wp:positionH relativeFrom="column">
              <wp:posOffset>9143454</wp:posOffset>
            </wp:positionH>
            <wp:positionV relativeFrom="paragraph">
              <wp:posOffset>-369643</wp:posOffset>
            </wp:positionV>
            <wp:extent cx="682625" cy="474980"/>
            <wp:effectExtent l="0" t="0" r="3175" b="1270"/>
            <wp:wrapNone/>
            <wp:docPr id="124" name="Image 124"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Image 75" descr="Une image contenant texte&#10;&#10;Description générée automatiquement"/>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682625" cy="47498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762688" behindDoc="0" locked="0" layoutInCell="1" allowOverlap="1" wp14:anchorId="1FED24A6" wp14:editId="233A056B">
            <wp:simplePos x="0" y="0"/>
            <wp:positionH relativeFrom="column">
              <wp:posOffset>63500</wp:posOffset>
            </wp:positionH>
            <wp:positionV relativeFrom="paragraph">
              <wp:posOffset>-433307</wp:posOffset>
            </wp:positionV>
            <wp:extent cx="1235710" cy="637540"/>
            <wp:effectExtent l="0" t="0" r="0" b="0"/>
            <wp:wrapNone/>
            <wp:docPr id="123" name="Imag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 18"/>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235710" cy="637540"/>
                    </a:xfrm>
                    <a:prstGeom prst="rect">
                      <a:avLst/>
                    </a:prstGeom>
                  </pic:spPr>
                </pic:pic>
              </a:graphicData>
            </a:graphic>
            <wp14:sizeRelH relativeFrom="margin">
              <wp14:pctWidth>0</wp14:pctWidth>
            </wp14:sizeRelH>
            <wp14:sizeRelV relativeFrom="margin">
              <wp14:pctHeight>0</wp14:pctHeight>
            </wp14:sizeRelV>
          </wp:anchor>
        </w:drawing>
      </w:r>
    </w:p>
    <w:p w14:paraId="39DA6643" w14:textId="77777777" w:rsidR="001247C8" w:rsidRDefault="001247C8" w:rsidP="00493B18">
      <w:pPr>
        <w:tabs>
          <w:tab w:val="left" w:pos="1101"/>
          <w:tab w:val="left" w:pos="2660"/>
          <w:tab w:val="left" w:pos="4786"/>
          <w:tab w:val="left" w:pos="6771"/>
          <w:tab w:val="left" w:pos="8458"/>
        </w:tabs>
        <w:overflowPunct w:val="0"/>
        <w:autoSpaceDE w:val="0"/>
        <w:autoSpaceDN w:val="0"/>
        <w:adjustRightInd w:val="0"/>
        <w:jc w:val="both"/>
        <w:textAlignment w:val="baseline"/>
        <w:rPr>
          <w:rFonts w:ascii="Arial" w:hAnsi="Arial" w:cs="Arial"/>
          <w:sz w:val="20"/>
          <w:szCs w:val="20"/>
        </w:rPr>
      </w:pPr>
    </w:p>
    <w:p w14:paraId="1A72327E" w14:textId="77777777" w:rsidR="001247C8" w:rsidRDefault="001247C8" w:rsidP="00493B18">
      <w:pPr>
        <w:tabs>
          <w:tab w:val="left" w:pos="1101"/>
          <w:tab w:val="left" w:pos="2660"/>
          <w:tab w:val="left" w:pos="4786"/>
          <w:tab w:val="left" w:pos="6771"/>
          <w:tab w:val="left" w:pos="8458"/>
        </w:tabs>
        <w:overflowPunct w:val="0"/>
        <w:autoSpaceDE w:val="0"/>
        <w:autoSpaceDN w:val="0"/>
        <w:adjustRightInd w:val="0"/>
        <w:jc w:val="both"/>
        <w:textAlignment w:val="baseline"/>
        <w:rPr>
          <w:rFonts w:ascii="Arial" w:hAnsi="Arial" w:cs="Arial"/>
          <w:sz w:val="20"/>
          <w:szCs w:val="20"/>
        </w:rPr>
      </w:pPr>
    </w:p>
    <w:p w14:paraId="2793FAB0" w14:textId="064018D6" w:rsidR="001247C8" w:rsidRDefault="001247C8" w:rsidP="00493B18">
      <w:pPr>
        <w:tabs>
          <w:tab w:val="left" w:pos="1101"/>
          <w:tab w:val="left" w:pos="2660"/>
          <w:tab w:val="left" w:pos="4786"/>
          <w:tab w:val="left" w:pos="6771"/>
          <w:tab w:val="left" w:pos="8458"/>
        </w:tabs>
        <w:overflowPunct w:val="0"/>
        <w:autoSpaceDE w:val="0"/>
        <w:autoSpaceDN w:val="0"/>
        <w:adjustRightInd w:val="0"/>
        <w:jc w:val="both"/>
        <w:textAlignment w:val="baseline"/>
        <w:rPr>
          <w:rFonts w:ascii="Arial" w:hAnsi="Arial" w:cs="Arial"/>
          <w:sz w:val="20"/>
          <w:szCs w:val="20"/>
        </w:rPr>
      </w:pPr>
    </w:p>
    <w:p w14:paraId="425CD7BC" w14:textId="0331C660" w:rsidR="00493B18" w:rsidRPr="00976999" w:rsidRDefault="00493B18" w:rsidP="00493B18">
      <w:pPr>
        <w:tabs>
          <w:tab w:val="left" w:pos="1101"/>
          <w:tab w:val="left" w:pos="2660"/>
          <w:tab w:val="left" w:pos="4786"/>
          <w:tab w:val="left" w:pos="6771"/>
          <w:tab w:val="left" w:pos="8458"/>
        </w:tabs>
        <w:overflowPunct w:val="0"/>
        <w:autoSpaceDE w:val="0"/>
        <w:autoSpaceDN w:val="0"/>
        <w:adjustRightInd w:val="0"/>
        <w:jc w:val="both"/>
        <w:textAlignment w:val="baseline"/>
        <w:rPr>
          <w:rFonts w:ascii="Arial" w:hAnsi="Arial" w:cs="Arial"/>
          <w:sz w:val="20"/>
          <w:szCs w:val="20"/>
        </w:rPr>
      </w:pPr>
      <w:r w:rsidRPr="00976999">
        <w:rPr>
          <w:rFonts w:ascii="Arial" w:hAnsi="Arial" w:cs="Arial"/>
          <w:sz w:val="20"/>
          <w:szCs w:val="20"/>
        </w:rPr>
        <w:t>Informations associées au privilège de gestion du maintien de navigabilité et privilèges examen de navigabilité et laissez-passer associés, le cas échéant :</w:t>
      </w:r>
    </w:p>
    <w:p w14:paraId="7ECD11C6" w14:textId="77777777" w:rsidR="00493B18" w:rsidRPr="00976999" w:rsidRDefault="00493B18" w:rsidP="00493B18">
      <w:pPr>
        <w:tabs>
          <w:tab w:val="left" w:pos="1101"/>
          <w:tab w:val="left" w:pos="2660"/>
          <w:tab w:val="left" w:pos="4786"/>
          <w:tab w:val="left" w:pos="6771"/>
          <w:tab w:val="left" w:pos="8458"/>
        </w:tabs>
        <w:overflowPunct w:val="0"/>
        <w:autoSpaceDE w:val="0"/>
        <w:autoSpaceDN w:val="0"/>
        <w:adjustRightInd w:val="0"/>
        <w:jc w:val="both"/>
        <w:textAlignment w:val="baseline"/>
        <w:rPr>
          <w:rFonts w:ascii="Arial" w:hAnsi="Arial" w:cs="Arial"/>
          <w:sz w:val="20"/>
          <w:szCs w:val="20"/>
        </w:rPr>
      </w:pPr>
    </w:p>
    <w:p w14:paraId="1C2FC7E7" w14:textId="77777777" w:rsidR="00493B18" w:rsidRPr="00976999" w:rsidRDefault="00493B18" w:rsidP="006643C5">
      <w:pPr>
        <w:shd w:val="clear" w:color="auto" w:fill="FFFFFF"/>
        <w:overflowPunct w:val="0"/>
        <w:autoSpaceDE w:val="0"/>
        <w:autoSpaceDN w:val="0"/>
        <w:adjustRightInd w:val="0"/>
        <w:jc w:val="both"/>
        <w:textAlignment w:val="baseline"/>
        <w:rPr>
          <w:rFonts w:ascii="Arial" w:hAnsi="Arial" w:cs="Arial"/>
          <w:sz w:val="20"/>
          <w:szCs w:val="20"/>
        </w:rPr>
      </w:pPr>
      <w:r w:rsidRPr="00976999">
        <w:rPr>
          <w:rFonts w:ascii="Arial" w:hAnsi="Arial" w:cs="Arial"/>
          <w:sz w:val="20"/>
          <w:szCs w:val="20"/>
        </w:rPr>
        <w:t>L'organisme tient à jour une liste des aéronefs gérés (via un contrat de gestion prévu au § E.1, sauf si l'organisme est propriétaire de l’aéronef). Cette liste précise pour chaque aéronef l’immatriculation, le nom du propriétaire/exploitant, la référence du programme d’entretien approuvé, le(s) type(s) d’opération (régions/pays/continents survolés, etc.) et le régime d’exploitation (TAC hors licence, commerciale spécialisée, etc.) de chaque aéronef géré par l’organisme.</w:t>
      </w:r>
    </w:p>
    <w:p w14:paraId="70149CD7" w14:textId="77777777" w:rsidR="00493B18" w:rsidRPr="00976999" w:rsidRDefault="00493B18" w:rsidP="006643C5">
      <w:pPr>
        <w:shd w:val="clear" w:color="auto" w:fill="FFFFFF"/>
        <w:overflowPunct w:val="0"/>
        <w:autoSpaceDE w:val="0"/>
        <w:autoSpaceDN w:val="0"/>
        <w:adjustRightInd w:val="0"/>
        <w:jc w:val="both"/>
        <w:textAlignment w:val="baseline"/>
        <w:rPr>
          <w:rFonts w:ascii="Arial" w:hAnsi="Arial" w:cs="Arial"/>
          <w:sz w:val="20"/>
          <w:szCs w:val="20"/>
        </w:rPr>
      </w:pPr>
    </w:p>
    <w:p w14:paraId="61D1DF96" w14:textId="77777777" w:rsidR="00493B18" w:rsidRPr="00976999" w:rsidRDefault="00493B18" w:rsidP="006643C5">
      <w:pPr>
        <w:shd w:val="clear" w:color="auto" w:fill="FFFFFF"/>
        <w:overflowPunct w:val="0"/>
        <w:autoSpaceDE w:val="0"/>
        <w:autoSpaceDN w:val="0"/>
        <w:adjustRightInd w:val="0"/>
        <w:jc w:val="both"/>
        <w:textAlignment w:val="baseline"/>
        <w:rPr>
          <w:rFonts w:ascii="Arial" w:hAnsi="Arial" w:cs="Arial"/>
          <w:sz w:val="20"/>
          <w:szCs w:val="20"/>
        </w:rPr>
      </w:pPr>
      <w:r w:rsidRPr="00976999">
        <w:rPr>
          <w:rFonts w:ascii="Arial" w:hAnsi="Arial" w:cs="Arial"/>
          <w:sz w:val="20"/>
          <w:szCs w:val="20"/>
        </w:rPr>
        <w:t>Une copie de cette liste et de toutes ses évolutions est transmise à OSAC.</w:t>
      </w:r>
    </w:p>
    <w:p w14:paraId="4B7B6485" w14:textId="4B75F484" w:rsidR="00F62BE0" w:rsidRPr="00976999" w:rsidRDefault="00FD3660" w:rsidP="006643C5">
      <w:pPr>
        <w:shd w:val="clear" w:color="auto" w:fill="FFFFFF"/>
        <w:overflowPunct w:val="0"/>
        <w:autoSpaceDE w:val="0"/>
        <w:autoSpaceDN w:val="0"/>
        <w:adjustRightInd w:val="0"/>
        <w:jc w:val="both"/>
        <w:textAlignment w:val="baseline"/>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85888" behindDoc="0" locked="0" layoutInCell="1" allowOverlap="1" wp14:anchorId="073236E3" wp14:editId="16F17F11">
                <wp:simplePos x="0" y="0"/>
                <wp:positionH relativeFrom="column">
                  <wp:posOffset>-116205</wp:posOffset>
                </wp:positionH>
                <wp:positionV relativeFrom="paragraph">
                  <wp:posOffset>4213417</wp:posOffset>
                </wp:positionV>
                <wp:extent cx="0" cy="202018"/>
                <wp:effectExtent l="0" t="0" r="38100" b="26670"/>
                <wp:wrapNone/>
                <wp:docPr id="35" name="Connecteur droit 35"/>
                <wp:cNvGraphicFramePr/>
                <a:graphic xmlns:a="http://schemas.openxmlformats.org/drawingml/2006/main">
                  <a:graphicData uri="http://schemas.microsoft.com/office/word/2010/wordprocessingShape">
                    <wps:wsp>
                      <wps:cNvCnPr/>
                      <wps:spPr>
                        <a:xfrm>
                          <a:off x="0" y="0"/>
                          <a:ext cx="0" cy="20201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F960ED4" id="Connecteur droit 35" o:spid="_x0000_s1026" style="position:absolute;z-index:251685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9.15pt,331.75pt" to="-9.15pt,34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" strokecolor="black [3213]"/>
            </w:pict>
          </mc:Fallback>
        </mc:AlternateContent>
      </w:r>
      <w:r w:rsidR="00493B18" w:rsidRPr="00976999">
        <w:rPr>
          <w:rFonts w:ascii="Arial" w:hAnsi="Arial" w:cs="Arial"/>
          <w:sz w:val="20"/>
          <w:szCs w:val="20"/>
        </w:rPr>
        <w:t>Apparaissent dans cette liste tous les aéronefs relevant de la réglementation AESA et immatriculés dans un Etat Membre (ou un Etat associé). Les autres aéronefs éventuellement gérés par l’organisme</w:t>
      </w:r>
      <w:r w:rsidR="003D67AF" w:rsidRPr="00976999">
        <w:rPr>
          <w:rFonts w:ascii="Arial" w:hAnsi="Arial" w:cs="Arial"/>
          <w:sz w:val="20"/>
          <w:szCs w:val="20"/>
        </w:rPr>
        <w:t xml:space="preserve"> (aéronefs militaires, " Annexe</w:t>
      </w:r>
      <w:r w:rsidR="00493B18" w:rsidRPr="00976999">
        <w:rPr>
          <w:rFonts w:ascii="Arial" w:hAnsi="Arial" w:cs="Arial"/>
          <w:sz w:val="20"/>
          <w:szCs w:val="20"/>
        </w:rPr>
        <w:t xml:space="preserve"> 1 " du règlement (UE) 2018/1139, ou immatriculés dans un Etat tiers) le sont hors agrément Partie-CAO.</w:t>
      </w:r>
    </w:p>
    <w:p w14:paraId="57CC12CA" w14:textId="77777777" w:rsidR="007C3C7C" w:rsidRPr="00976999" w:rsidRDefault="007C3C7C" w:rsidP="006643C5">
      <w:pPr>
        <w:shd w:val="clear" w:color="auto" w:fill="FFFFFF"/>
        <w:overflowPunct w:val="0"/>
        <w:autoSpaceDE w:val="0"/>
        <w:autoSpaceDN w:val="0"/>
        <w:adjustRightInd w:val="0"/>
        <w:jc w:val="both"/>
        <w:textAlignment w:val="baseline"/>
        <w:rPr>
          <w:rFonts w:ascii="Arial" w:hAnsi="Arial" w:cs="Arial"/>
          <w:sz w:val="20"/>
          <w:szCs w:val="20"/>
        </w:rPr>
        <w:sectPr w:rsidR="007C3C7C" w:rsidRPr="00976999" w:rsidSect="00961649">
          <w:pgSz w:w="16838" w:h="11906" w:orient="landscape"/>
          <w:pgMar w:top="1417" w:right="360" w:bottom="1417" w:left="568" w:header="567" w:footer="708" w:gutter="0"/>
          <w:cols w:space="708"/>
          <w:docGrid w:linePitch="360"/>
        </w:sectPr>
      </w:pPr>
    </w:p>
    <w:p w14:paraId="4AF9AC5E" w14:textId="250C6191" w:rsidR="00716D2C" w:rsidRDefault="000A5E1A" w:rsidP="006643C5">
      <w:pPr>
        <w:shd w:val="clear" w:color="auto" w:fill="FFFFFF"/>
        <w:overflowPunct w:val="0"/>
        <w:autoSpaceDE w:val="0"/>
        <w:autoSpaceDN w:val="0"/>
        <w:adjustRightInd w:val="0"/>
        <w:jc w:val="both"/>
        <w:textAlignment w:val="baseline"/>
        <w:rPr>
          <w:rFonts w:ascii="Arial" w:hAnsi="Arial" w:cs="Arial"/>
          <w:sz w:val="20"/>
          <w:szCs w:val="20"/>
        </w:rPr>
      </w:pPr>
      <w:r>
        <w:rPr>
          <w:noProof/>
        </w:rPr>
        <w:lastRenderedPageBreak/>
        <w:drawing>
          <wp:anchor distT="0" distB="0" distL="114300" distR="114300" simplePos="0" relativeHeight="251766784" behindDoc="0" locked="0" layoutInCell="1" allowOverlap="1" wp14:anchorId="3C985FC4" wp14:editId="6E9DBD03">
            <wp:simplePos x="0" y="0"/>
            <wp:positionH relativeFrom="column">
              <wp:posOffset>5496560</wp:posOffset>
            </wp:positionH>
            <wp:positionV relativeFrom="paragraph">
              <wp:posOffset>-191770</wp:posOffset>
            </wp:positionV>
            <wp:extent cx="682625" cy="474980"/>
            <wp:effectExtent l="0" t="0" r="3175" b="1270"/>
            <wp:wrapNone/>
            <wp:docPr id="125" name="Image 125"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Image 75" descr="Une image contenant texte&#10;&#10;Description générée automatiquement"/>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682625" cy="474980"/>
                    </a:xfrm>
                    <a:prstGeom prst="rect">
                      <a:avLst/>
                    </a:prstGeom>
                  </pic:spPr>
                </pic:pic>
              </a:graphicData>
            </a:graphic>
            <wp14:sizeRelH relativeFrom="margin">
              <wp14:pctWidth>0</wp14:pctWidth>
            </wp14:sizeRelH>
            <wp14:sizeRelV relativeFrom="margin">
              <wp14:pctHeight>0</wp14:pctHeight>
            </wp14:sizeRelV>
          </wp:anchor>
        </w:drawing>
      </w:r>
      <w:r w:rsidR="001247C8">
        <w:rPr>
          <w:noProof/>
        </w:rPr>
        <w:drawing>
          <wp:anchor distT="0" distB="0" distL="114300" distR="114300" simplePos="0" relativeHeight="251768832" behindDoc="0" locked="0" layoutInCell="1" allowOverlap="1" wp14:anchorId="09AD5B38" wp14:editId="6FDB61AE">
            <wp:simplePos x="0" y="0"/>
            <wp:positionH relativeFrom="column">
              <wp:posOffset>0</wp:posOffset>
            </wp:positionH>
            <wp:positionV relativeFrom="paragraph">
              <wp:posOffset>-192021</wp:posOffset>
            </wp:positionV>
            <wp:extent cx="1235710" cy="637540"/>
            <wp:effectExtent l="0" t="0" r="0" b="0"/>
            <wp:wrapNone/>
            <wp:docPr id="126" name="Imag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 18"/>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235710" cy="637540"/>
                    </a:xfrm>
                    <a:prstGeom prst="rect">
                      <a:avLst/>
                    </a:prstGeom>
                  </pic:spPr>
                </pic:pic>
              </a:graphicData>
            </a:graphic>
            <wp14:sizeRelH relativeFrom="margin">
              <wp14:pctWidth>0</wp14:pctWidth>
            </wp14:sizeRelH>
            <wp14:sizeRelV relativeFrom="margin">
              <wp14:pctHeight>0</wp14:pctHeight>
            </wp14:sizeRelV>
          </wp:anchor>
        </w:drawing>
      </w:r>
    </w:p>
    <w:p w14:paraId="45073435" w14:textId="1C92D2D0" w:rsidR="001247C8" w:rsidRDefault="001247C8" w:rsidP="006643C5">
      <w:pPr>
        <w:shd w:val="clear" w:color="auto" w:fill="FFFFFF"/>
        <w:overflowPunct w:val="0"/>
        <w:autoSpaceDE w:val="0"/>
        <w:autoSpaceDN w:val="0"/>
        <w:adjustRightInd w:val="0"/>
        <w:jc w:val="both"/>
        <w:textAlignment w:val="baseline"/>
        <w:rPr>
          <w:rFonts w:ascii="Arial" w:hAnsi="Arial" w:cs="Arial"/>
          <w:sz w:val="20"/>
          <w:szCs w:val="20"/>
        </w:rPr>
      </w:pPr>
    </w:p>
    <w:p w14:paraId="47AE3E8B" w14:textId="02A23131" w:rsidR="001247C8" w:rsidRDefault="001247C8" w:rsidP="006643C5">
      <w:pPr>
        <w:shd w:val="clear" w:color="auto" w:fill="FFFFFF"/>
        <w:overflowPunct w:val="0"/>
        <w:autoSpaceDE w:val="0"/>
        <w:autoSpaceDN w:val="0"/>
        <w:adjustRightInd w:val="0"/>
        <w:jc w:val="both"/>
        <w:textAlignment w:val="baseline"/>
        <w:rPr>
          <w:rFonts w:ascii="Arial" w:hAnsi="Arial" w:cs="Arial"/>
          <w:sz w:val="20"/>
          <w:szCs w:val="20"/>
        </w:rPr>
      </w:pPr>
    </w:p>
    <w:p w14:paraId="2345DE59" w14:textId="77777777" w:rsidR="001247C8" w:rsidRPr="00976999" w:rsidRDefault="001247C8" w:rsidP="006643C5">
      <w:pPr>
        <w:shd w:val="clear" w:color="auto" w:fill="FFFFFF"/>
        <w:overflowPunct w:val="0"/>
        <w:autoSpaceDE w:val="0"/>
        <w:autoSpaceDN w:val="0"/>
        <w:adjustRightInd w:val="0"/>
        <w:jc w:val="both"/>
        <w:textAlignment w:val="baseline"/>
        <w:rPr>
          <w:rFonts w:ascii="Arial" w:hAnsi="Arial" w:cs="Arial"/>
          <w:sz w:val="20"/>
          <w:szCs w:val="20"/>
        </w:rPr>
      </w:pPr>
    </w:p>
    <w:p w14:paraId="67567BF2" w14:textId="77777777" w:rsidR="0086596D" w:rsidRPr="00976999" w:rsidRDefault="0086596D" w:rsidP="00C8325A">
      <w:pPr>
        <w:spacing w:line="226" w:lineRule="atLeast"/>
        <w:jc w:val="center"/>
        <w:rPr>
          <w:rFonts w:ascii="Arial" w:hAnsi="Arial" w:cs="Arial"/>
          <w:sz w:val="22"/>
          <w:szCs w:val="22"/>
        </w:rPr>
      </w:pPr>
      <w:r w:rsidRPr="00976999">
        <w:rPr>
          <w:rFonts w:ascii="Arial" w:hAnsi="Arial" w:cs="Arial"/>
          <w:sz w:val="22"/>
          <w:szCs w:val="22"/>
        </w:rPr>
        <w:t xml:space="preserve">Annexe 2 – Tableau d’agrément </w:t>
      </w:r>
      <w:r w:rsidR="00B55B52" w:rsidRPr="00976999">
        <w:rPr>
          <w:rFonts w:ascii="Arial" w:hAnsi="Arial" w:cs="Arial"/>
          <w:sz w:val="22"/>
          <w:szCs w:val="22"/>
        </w:rPr>
        <w:t xml:space="preserve">à renseigner </w:t>
      </w:r>
      <w:r w:rsidRPr="00976999">
        <w:rPr>
          <w:rFonts w:ascii="Arial" w:hAnsi="Arial" w:cs="Arial"/>
          <w:sz w:val="22"/>
          <w:szCs w:val="22"/>
        </w:rPr>
        <w:t xml:space="preserve">pour un organisme </w:t>
      </w:r>
      <w:r w:rsidR="0036192A" w:rsidRPr="00976999">
        <w:rPr>
          <w:rFonts w:ascii="Arial" w:hAnsi="Arial" w:cs="Arial"/>
          <w:sz w:val="22"/>
          <w:szCs w:val="22"/>
        </w:rPr>
        <w:t xml:space="preserve">d’entretien </w:t>
      </w:r>
      <w:r w:rsidRPr="00976999">
        <w:rPr>
          <w:rFonts w:ascii="Arial" w:hAnsi="Arial" w:cs="Arial"/>
          <w:sz w:val="22"/>
          <w:szCs w:val="22"/>
        </w:rPr>
        <w:t>145</w:t>
      </w:r>
    </w:p>
    <w:p w14:paraId="7BDDDF08" w14:textId="77777777" w:rsidR="00716D2C" w:rsidRPr="00976999" w:rsidRDefault="00716D2C" w:rsidP="00716D2C">
      <w:pPr>
        <w:pStyle w:val="Sansinterligne1"/>
        <w:jc w:val="both"/>
        <w:rPr>
          <w:rFonts w:ascii="Arial" w:hAnsi="Arial" w:cs="Arial"/>
          <w:lang w:eastAsia="fr-FR"/>
        </w:rPr>
      </w:pPr>
    </w:p>
    <w:p w14:paraId="09C23A3C" w14:textId="67BE5063" w:rsidR="0086596D" w:rsidRPr="00976999" w:rsidRDefault="0086596D" w:rsidP="0086596D">
      <w:pPr>
        <w:pStyle w:val="Sansinterligne1"/>
        <w:rPr>
          <w:rFonts w:ascii="Arial" w:hAnsi="Arial" w:cs="Arial"/>
          <w:sz w:val="20"/>
          <w:szCs w:val="20"/>
          <w:lang w:eastAsia="fr-FR"/>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7"/>
        <w:gridCol w:w="2946"/>
        <w:gridCol w:w="3684"/>
        <w:gridCol w:w="852"/>
        <w:gridCol w:w="992"/>
      </w:tblGrid>
      <w:tr w:rsidR="00976999" w:rsidRPr="00976999" w14:paraId="4F6DE995" w14:textId="77777777" w:rsidTr="00F77A3E">
        <w:tc>
          <w:tcPr>
            <w:tcW w:w="1557" w:type="dxa"/>
            <w:tcBorders>
              <w:bottom w:val="single" w:sz="18" w:space="0" w:color="auto"/>
            </w:tcBorders>
            <w:shd w:val="clear" w:color="auto" w:fill="auto"/>
          </w:tcPr>
          <w:p w14:paraId="7B40BAE1" w14:textId="77777777" w:rsidR="0086596D" w:rsidRPr="00976999" w:rsidRDefault="0086596D" w:rsidP="00173EFE">
            <w:pPr>
              <w:pStyle w:val="Sansinterligne1"/>
              <w:ind w:firstLine="142"/>
              <w:rPr>
                <w:rFonts w:ascii="Arial" w:hAnsi="Arial" w:cs="Arial"/>
                <w:sz w:val="16"/>
                <w:szCs w:val="16"/>
                <w:lang w:eastAsia="fr-FR"/>
              </w:rPr>
            </w:pPr>
            <w:r w:rsidRPr="00976999">
              <w:rPr>
                <w:rFonts w:ascii="Arial" w:hAnsi="Arial" w:cs="Arial"/>
                <w:sz w:val="16"/>
                <w:szCs w:val="16"/>
                <w:lang w:eastAsia="fr-FR"/>
              </w:rPr>
              <w:t>CLASSE</w:t>
            </w:r>
          </w:p>
        </w:tc>
        <w:tc>
          <w:tcPr>
            <w:tcW w:w="2946" w:type="dxa"/>
            <w:tcBorders>
              <w:bottom w:val="single" w:sz="18" w:space="0" w:color="auto"/>
            </w:tcBorders>
            <w:shd w:val="clear" w:color="auto" w:fill="auto"/>
          </w:tcPr>
          <w:p w14:paraId="7D4E3495" w14:textId="77777777" w:rsidR="0086596D" w:rsidRPr="00976999" w:rsidRDefault="0086596D" w:rsidP="00173EFE">
            <w:pPr>
              <w:pStyle w:val="Sansinterligne1"/>
              <w:rPr>
                <w:rFonts w:ascii="Arial" w:hAnsi="Arial" w:cs="Arial"/>
                <w:sz w:val="16"/>
                <w:szCs w:val="16"/>
                <w:lang w:eastAsia="fr-FR"/>
              </w:rPr>
            </w:pPr>
            <w:r w:rsidRPr="00976999">
              <w:rPr>
                <w:rFonts w:ascii="Arial" w:hAnsi="Arial" w:cs="Arial"/>
                <w:sz w:val="16"/>
                <w:szCs w:val="16"/>
                <w:lang w:eastAsia="fr-FR"/>
              </w:rPr>
              <w:t>CATÉGORIE</w:t>
            </w:r>
          </w:p>
        </w:tc>
        <w:tc>
          <w:tcPr>
            <w:tcW w:w="3684" w:type="dxa"/>
            <w:tcBorders>
              <w:bottom w:val="single" w:sz="18" w:space="0" w:color="auto"/>
            </w:tcBorders>
            <w:shd w:val="clear" w:color="auto" w:fill="auto"/>
          </w:tcPr>
          <w:p w14:paraId="3C44393B" w14:textId="77777777" w:rsidR="0086596D" w:rsidRPr="00976999" w:rsidRDefault="0086596D" w:rsidP="00173EFE">
            <w:pPr>
              <w:pStyle w:val="Sansinterligne1"/>
              <w:ind w:firstLine="709"/>
              <w:rPr>
                <w:rFonts w:ascii="Arial" w:hAnsi="Arial" w:cs="Arial"/>
                <w:sz w:val="16"/>
                <w:szCs w:val="16"/>
                <w:lang w:eastAsia="fr-FR"/>
              </w:rPr>
            </w:pPr>
            <w:r w:rsidRPr="00976999">
              <w:rPr>
                <w:rFonts w:ascii="Arial" w:hAnsi="Arial" w:cs="Arial"/>
                <w:sz w:val="16"/>
                <w:szCs w:val="16"/>
                <w:lang w:eastAsia="fr-FR"/>
              </w:rPr>
              <w:t>LIMITATION</w:t>
            </w:r>
          </w:p>
        </w:tc>
        <w:tc>
          <w:tcPr>
            <w:tcW w:w="852" w:type="dxa"/>
            <w:tcBorders>
              <w:bottom w:val="single" w:sz="18" w:space="0" w:color="auto"/>
            </w:tcBorders>
            <w:shd w:val="clear" w:color="auto" w:fill="auto"/>
          </w:tcPr>
          <w:p w14:paraId="20546513" w14:textId="77777777" w:rsidR="0086596D" w:rsidRPr="00976999" w:rsidRDefault="0086596D" w:rsidP="00173EFE">
            <w:pPr>
              <w:pStyle w:val="Sansinterligne1"/>
              <w:rPr>
                <w:rFonts w:ascii="Arial" w:hAnsi="Arial" w:cs="Arial"/>
                <w:sz w:val="16"/>
                <w:szCs w:val="16"/>
                <w:lang w:eastAsia="fr-FR"/>
              </w:rPr>
            </w:pPr>
            <w:r w:rsidRPr="00976999">
              <w:rPr>
                <w:rFonts w:ascii="Arial" w:hAnsi="Arial" w:cs="Arial"/>
                <w:sz w:val="16"/>
                <w:szCs w:val="16"/>
                <w:lang w:eastAsia="fr-FR"/>
              </w:rPr>
              <w:t>BASE</w:t>
            </w:r>
          </w:p>
        </w:tc>
        <w:tc>
          <w:tcPr>
            <w:tcW w:w="992" w:type="dxa"/>
            <w:tcBorders>
              <w:bottom w:val="single" w:sz="18" w:space="0" w:color="auto"/>
            </w:tcBorders>
            <w:shd w:val="clear" w:color="auto" w:fill="auto"/>
          </w:tcPr>
          <w:p w14:paraId="60B65F2B" w14:textId="77777777" w:rsidR="0086596D" w:rsidRPr="00976999" w:rsidRDefault="0086596D" w:rsidP="00173EFE">
            <w:pPr>
              <w:pStyle w:val="Sansinterligne1"/>
              <w:rPr>
                <w:rFonts w:ascii="Arial" w:hAnsi="Arial" w:cs="Arial"/>
                <w:sz w:val="16"/>
                <w:szCs w:val="16"/>
                <w:lang w:eastAsia="fr-FR"/>
              </w:rPr>
            </w:pPr>
            <w:r w:rsidRPr="00976999">
              <w:rPr>
                <w:rFonts w:ascii="Arial" w:hAnsi="Arial" w:cs="Arial"/>
                <w:sz w:val="16"/>
                <w:szCs w:val="16"/>
                <w:lang w:eastAsia="fr-FR"/>
              </w:rPr>
              <w:t>LIGNE</w:t>
            </w:r>
          </w:p>
        </w:tc>
      </w:tr>
      <w:tr w:rsidR="00976999" w:rsidRPr="00976999" w14:paraId="0CB01F9A" w14:textId="77777777" w:rsidTr="00F77A3E">
        <w:tc>
          <w:tcPr>
            <w:tcW w:w="1557" w:type="dxa"/>
            <w:tcBorders>
              <w:top w:val="single" w:sz="18" w:space="0" w:color="auto"/>
            </w:tcBorders>
            <w:shd w:val="clear" w:color="auto" w:fill="D9D9D9" w:themeFill="background1" w:themeFillShade="D9"/>
          </w:tcPr>
          <w:p w14:paraId="46A6E7B9" w14:textId="77777777" w:rsidR="00722A43" w:rsidRPr="00976999" w:rsidRDefault="00722A43" w:rsidP="00173EFE">
            <w:pPr>
              <w:pStyle w:val="Sansinterligne1"/>
              <w:rPr>
                <w:rFonts w:ascii="Arial" w:hAnsi="Arial" w:cs="Arial"/>
                <w:sz w:val="16"/>
                <w:szCs w:val="16"/>
                <w:lang w:eastAsia="fr-FR"/>
              </w:rPr>
            </w:pPr>
            <w:r w:rsidRPr="00976999">
              <w:rPr>
                <w:rFonts w:ascii="Arial" w:hAnsi="Arial" w:cs="Arial"/>
                <w:sz w:val="16"/>
                <w:szCs w:val="16"/>
                <w:lang w:eastAsia="fr-FR"/>
              </w:rPr>
              <w:t>AÉRONEF</w:t>
            </w:r>
          </w:p>
        </w:tc>
        <w:tc>
          <w:tcPr>
            <w:tcW w:w="2946" w:type="dxa"/>
            <w:tcBorders>
              <w:top w:val="single" w:sz="18" w:space="0" w:color="auto"/>
            </w:tcBorders>
            <w:shd w:val="clear" w:color="auto" w:fill="D9D9D9" w:themeFill="background1" w:themeFillShade="D9"/>
            <w:vAlign w:val="center"/>
          </w:tcPr>
          <w:p w14:paraId="0C1481F2" w14:textId="77777777" w:rsidR="00722A43" w:rsidRPr="00976999" w:rsidRDefault="00722A43" w:rsidP="00173EFE">
            <w:pPr>
              <w:pStyle w:val="Sansinterligne1"/>
              <w:rPr>
                <w:rFonts w:ascii="Arial" w:hAnsi="Arial" w:cs="Arial"/>
                <w:sz w:val="16"/>
                <w:szCs w:val="16"/>
                <w:lang w:eastAsia="fr-FR"/>
              </w:rPr>
            </w:pPr>
            <w:r w:rsidRPr="00976999">
              <w:rPr>
                <w:rFonts w:ascii="Arial" w:hAnsi="Arial" w:cs="Arial"/>
                <w:sz w:val="16"/>
                <w:szCs w:val="16"/>
                <w:lang w:eastAsia="fr-FR"/>
              </w:rPr>
              <w:t>A1 Avions de plus de 5 700 kg</w:t>
            </w:r>
          </w:p>
        </w:tc>
        <w:tc>
          <w:tcPr>
            <w:tcW w:w="3684" w:type="dxa"/>
            <w:tcBorders>
              <w:top w:val="single" w:sz="18" w:space="0" w:color="auto"/>
            </w:tcBorders>
            <w:shd w:val="clear" w:color="auto" w:fill="auto"/>
          </w:tcPr>
          <w:p w14:paraId="1AB1326E" w14:textId="1F289C4B" w:rsidR="00E06DEA" w:rsidRPr="00F77A3E" w:rsidRDefault="00C9435A" w:rsidP="00173EFE">
            <w:pPr>
              <w:pStyle w:val="Sansinterligne1"/>
              <w:rPr>
                <w:rFonts w:ascii="Arial" w:hAnsi="Arial" w:cs="Arial"/>
                <w:i/>
                <w:iCs/>
                <w:sz w:val="16"/>
                <w:szCs w:val="16"/>
              </w:rPr>
            </w:pPr>
            <w:r w:rsidRPr="00F77A3E">
              <w:rPr>
                <w:rFonts w:ascii="Arial" w:hAnsi="Arial" w:cs="Arial"/>
                <w:i/>
                <w:iCs/>
                <w:sz w:val="16"/>
                <w:szCs w:val="16"/>
              </w:rPr>
              <w:t xml:space="preserve">Doit préciser le </w:t>
            </w:r>
            <w:r w:rsidRPr="00F95B59">
              <w:rPr>
                <w:rFonts w:ascii="Arial" w:hAnsi="Arial" w:cs="Arial"/>
                <w:i/>
                <w:iCs/>
                <w:sz w:val="16"/>
                <w:szCs w:val="16"/>
              </w:rPr>
              <w:t>constructeur</w:t>
            </w:r>
            <w:r w:rsidR="006277DA" w:rsidRPr="00F95B59">
              <w:rPr>
                <w:rFonts w:ascii="Arial" w:hAnsi="Arial" w:cs="Arial"/>
                <w:i/>
                <w:iCs/>
                <w:sz w:val="16"/>
                <w:szCs w:val="16"/>
              </w:rPr>
              <w:t xml:space="preserve"> ou</w:t>
            </w:r>
            <w:r w:rsidRPr="00F95B59">
              <w:rPr>
                <w:rFonts w:ascii="Arial" w:hAnsi="Arial" w:cs="Arial"/>
                <w:i/>
                <w:iCs/>
                <w:sz w:val="16"/>
                <w:szCs w:val="16"/>
              </w:rPr>
              <w:t xml:space="preserve"> le groupe</w:t>
            </w:r>
            <w:r w:rsidR="006277DA" w:rsidRPr="00F95B59">
              <w:rPr>
                <w:rFonts w:ascii="Arial" w:hAnsi="Arial" w:cs="Arial"/>
                <w:i/>
                <w:iCs/>
                <w:sz w:val="16"/>
                <w:szCs w:val="16"/>
              </w:rPr>
              <w:t xml:space="preserve"> ou</w:t>
            </w:r>
            <w:r w:rsidR="003A43EE" w:rsidRPr="00F95B59">
              <w:rPr>
                <w:rFonts w:ascii="Arial" w:hAnsi="Arial" w:cs="Arial"/>
                <w:i/>
                <w:iCs/>
                <w:sz w:val="16"/>
                <w:szCs w:val="16"/>
              </w:rPr>
              <w:t xml:space="preserve"> </w:t>
            </w:r>
            <w:r w:rsidRPr="00F95B59">
              <w:rPr>
                <w:rFonts w:ascii="Arial" w:hAnsi="Arial" w:cs="Arial"/>
                <w:i/>
                <w:iCs/>
                <w:sz w:val="16"/>
                <w:szCs w:val="16"/>
              </w:rPr>
              <w:t xml:space="preserve">la </w:t>
            </w:r>
            <w:r w:rsidRPr="00F77A3E">
              <w:rPr>
                <w:rFonts w:ascii="Arial" w:hAnsi="Arial" w:cs="Arial"/>
                <w:i/>
                <w:iCs/>
                <w:sz w:val="16"/>
                <w:szCs w:val="16"/>
              </w:rPr>
              <w:t>série ou le type de l'aéronef selon la liste des ratings de la Partie-66 avec les moteurs. Exemple</w:t>
            </w:r>
            <w:r w:rsidR="003A43EE">
              <w:rPr>
                <w:rFonts w:ascii="Arial" w:hAnsi="Arial" w:cs="Arial"/>
                <w:i/>
                <w:iCs/>
                <w:sz w:val="16"/>
                <w:szCs w:val="16"/>
              </w:rPr>
              <w:t> :</w:t>
            </w:r>
            <w:r w:rsidRPr="00F77A3E">
              <w:rPr>
                <w:rFonts w:ascii="Arial" w:hAnsi="Arial" w:cs="Arial"/>
                <w:i/>
                <w:iCs/>
                <w:sz w:val="16"/>
                <w:szCs w:val="16"/>
              </w:rPr>
              <w:t xml:space="preserve"> Airbus série A320 (CFM-56)</w:t>
            </w:r>
          </w:p>
          <w:p w14:paraId="396146A0" w14:textId="77777777" w:rsidR="00214AFF" w:rsidRDefault="00214AFF" w:rsidP="00173EFE">
            <w:pPr>
              <w:pStyle w:val="Sansinterligne1"/>
              <w:rPr>
                <w:rFonts w:ascii="Arial" w:hAnsi="Arial" w:cs="Arial"/>
                <w:sz w:val="16"/>
                <w:szCs w:val="16"/>
              </w:rPr>
            </w:pPr>
          </w:p>
          <w:p w14:paraId="419F1121" w14:textId="77777777" w:rsidR="00214AFF" w:rsidRDefault="00214AFF" w:rsidP="00173EFE">
            <w:pPr>
              <w:pStyle w:val="Sansinterligne1"/>
              <w:rPr>
                <w:rFonts w:ascii="Arial" w:hAnsi="Arial" w:cs="Arial"/>
                <w:sz w:val="16"/>
                <w:szCs w:val="16"/>
              </w:rPr>
            </w:pPr>
          </w:p>
          <w:p w14:paraId="5BC86018" w14:textId="77777777" w:rsidR="00214AFF" w:rsidRDefault="00214AFF" w:rsidP="00173EFE">
            <w:pPr>
              <w:pStyle w:val="Sansinterligne1"/>
              <w:rPr>
                <w:rFonts w:ascii="Arial" w:hAnsi="Arial" w:cs="Arial"/>
                <w:sz w:val="16"/>
                <w:szCs w:val="16"/>
              </w:rPr>
            </w:pPr>
          </w:p>
          <w:p w14:paraId="5240A555" w14:textId="21A50B62" w:rsidR="00214AFF" w:rsidRDefault="00214AFF" w:rsidP="00173EFE">
            <w:pPr>
              <w:pStyle w:val="Sansinterligne1"/>
              <w:rPr>
                <w:rFonts w:ascii="Arial" w:hAnsi="Arial" w:cs="Arial"/>
                <w:sz w:val="16"/>
                <w:szCs w:val="16"/>
              </w:rPr>
            </w:pPr>
          </w:p>
          <w:p w14:paraId="53B27735" w14:textId="028A9CA9" w:rsidR="00C564DD" w:rsidRPr="003356CF" w:rsidRDefault="00C564DD" w:rsidP="00173EFE">
            <w:pPr>
              <w:pStyle w:val="Sansinterligne1"/>
              <w:rPr>
                <w:rFonts w:ascii="Arial" w:hAnsi="Arial" w:cs="Arial"/>
                <w:i/>
                <w:iCs/>
                <w:sz w:val="16"/>
                <w:szCs w:val="16"/>
              </w:rPr>
            </w:pPr>
          </w:p>
          <w:p w14:paraId="246AEA25" w14:textId="77777777" w:rsidR="00214AFF" w:rsidRPr="003A43EE" w:rsidRDefault="00214AFF" w:rsidP="00173EFE">
            <w:pPr>
              <w:pStyle w:val="Sansinterligne1"/>
              <w:rPr>
                <w:rFonts w:ascii="Arial" w:hAnsi="Arial" w:cs="Arial"/>
                <w:sz w:val="16"/>
                <w:szCs w:val="16"/>
              </w:rPr>
            </w:pPr>
          </w:p>
          <w:p w14:paraId="09C9DD4F" w14:textId="3E5A2C86" w:rsidR="00214AFF" w:rsidRPr="00976999" w:rsidRDefault="00214AFF" w:rsidP="00173EFE">
            <w:pPr>
              <w:pStyle w:val="Sansinterligne1"/>
              <w:rPr>
                <w:rFonts w:ascii="Arial" w:hAnsi="Arial" w:cs="Arial"/>
                <w:sz w:val="16"/>
                <w:szCs w:val="16"/>
                <w:lang w:eastAsia="fr-FR"/>
              </w:rPr>
            </w:pPr>
          </w:p>
        </w:tc>
        <w:tc>
          <w:tcPr>
            <w:tcW w:w="852" w:type="dxa"/>
            <w:tcBorders>
              <w:top w:val="single" w:sz="18" w:space="0" w:color="auto"/>
            </w:tcBorders>
            <w:shd w:val="clear" w:color="auto" w:fill="auto"/>
          </w:tcPr>
          <w:p w14:paraId="203BE29D" w14:textId="77777777" w:rsidR="00722A43" w:rsidRPr="00976999" w:rsidRDefault="00C9435A" w:rsidP="00722A43">
            <w:pPr>
              <w:pStyle w:val="Sansinterligne1"/>
              <w:spacing w:before="60"/>
              <w:ind w:left="34" w:hanging="34"/>
              <w:rPr>
                <w:rFonts w:ascii="Arial" w:hAnsi="Arial" w:cs="Arial"/>
                <w:sz w:val="16"/>
                <w:szCs w:val="16"/>
                <w:lang w:eastAsia="fr-FR"/>
              </w:rPr>
            </w:pPr>
            <w:r w:rsidRPr="00976999">
              <w:rPr>
                <w:rFonts w:ascii="MS Gothic" w:eastAsia="MS Gothic" w:hAnsi="MS Gothic" w:cs="MS Gothic" w:hint="eastAsia"/>
                <w:sz w:val="16"/>
                <w:szCs w:val="18"/>
              </w:rPr>
              <w:t>☐</w:t>
            </w:r>
            <w:r w:rsidR="00722A43" w:rsidRPr="00976999">
              <w:rPr>
                <w:rFonts w:ascii="Arial" w:hAnsi="Arial" w:cs="Arial"/>
                <w:sz w:val="16"/>
                <w:szCs w:val="16"/>
                <w:lang w:eastAsia="fr-FR"/>
              </w:rPr>
              <w:t xml:space="preserve"> OUI</w:t>
            </w:r>
          </w:p>
          <w:p w14:paraId="34715C61" w14:textId="77777777" w:rsidR="00722A43" w:rsidRPr="00976999" w:rsidRDefault="00C9435A" w:rsidP="00722A43">
            <w:pPr>
              <w:pStyle w:val="Sansinterligne1"/>
              <w:spacing w:before="120"/>
              <w:ind w:left="34" w:hanging="34"/>
              <w:rPr>
                <w:rFonts w:ascii="Arial" w:hAnsi="Arial" w:cs="Arial"/>
                <w:sz w:val="16"/>
                <w:szCs w:val="16"/>
                <w:lang w:eastAsia="fr-FR"/>
              </w:rPr>
            </w:pPr>
            <w:r w:rsidRPr="00976999">
              <w:rPr>
                <w:rFonts w:ascii="MS Gothic" w:eastAsia="MS Gothic" w:hAnsi="MS Gothic" w:cs="MS Gothic" w:hint="eastAsia"/>
                <w:sz w:val="16"/>
                <w:szCs w:val="18"/>
              </w:rPr>
              <w:t>☐</w:t>
            </w:r>
            <w:r w:rsidR="00722A43" w:rsidRPr="00976999">
              <w:rPr>
                <w:rFonts w:ascii="Arial" w:hAnsi="Arial" w:cs="Arial"/>
                <w:sz w:val="16"/>
                <w:szCs w:val="16"/>
                <w:lang w:eastAsia="fr-FR"/>
              </w:rPr>
              <w:t xml:space="preserve"> NON</w:t>
            </w:r>
          </w:p>
        </w:tc>
        <w:tc>
          <w:tcPr>
            <w:tcW w:w="992" w:type="dxa"/>
            <w:tcBorders>
              <w:top w:val="single" w:sz="18" w:space="0" w:color="auto"/>
            </w:tcBorders>
            <w:shd w:val="clear" w:color="auto" w:fill="auto"/>
          </w:tcPr>
          <w:p w14:paraId="7BF1C9AE" w14:textId="77777777" w:rsidR="00722A43" w:rsidRPr="00976999" w:rsidRDefault="00C9435A" w:rsidP="00CB4F60">
            <w:pPr>
              <w:pStyle w:val="Sansinterligne1"/>
              <w:spacing w:before="60"/>
              <w:ind w:left="34" w:hanging="34"/>
              <w:rPr>
                <w:rFonts w:ascii="Arial" w:hAnsi="Arial" w:cs="Arial"/>
                <w:sz w:val="16"/>
                <w:szCs w:val="16"/>
                <w:lang w:eastAsia="fr-FR"/>
              </w:rPr>
            </w:pPr>
            <w:r w:rsidRPr="00976999">
              <w:rPr>
                <w:rFonts w:ascii="MS Gothic" w:eastAsia="MS Gothic" w:hAnsi="MS Gothic" w:cs="MS Gothic" w:hint="eastAsia"/>
                <w:sz w:val="16"/>
                <w:szCs w:val="18"/>
              </w:rPr>
              <w:t>☐</w:t>
            </w:r>
            <w:r w:rsidR="00722A43" w:rsidRPr="00976999">
              <w:rPr>
                <w:rFonts w:ascii="Arial" w:hAnsi="Arial" w:cs="Arial"/>
                <w:sz w:val="16"/>
                <w:szCs w:val="16"/>
                <w:lang w:eastAsia="fr-FR"/>
              </w:rPr>
              <w:t xml:space="preserve"> OUI</w:t>
            </w:r>
          </w:p>
          <w:p w14:paraId="05D30D41" w14:textId="77777777" w:rsidR="00722A43" w:rsidRPr="00976999" w:rsidRDefault="00C9435A" w:rsidP="00CB4F60">
            <w:pPr>
              <w:pStyle w:val="Sansinterligne1"/>
              <w:spacing w:before="120"/>
              <w:ind w:left="34" w:hanging="34"/>
              <w:rPr>
                <w:rFonts w:ascii="Arial" w:hAnsi="Arial" w:cs="Arial"/>
                <w:sz w:val="16"/>
                <w:szCs w:val="16"/>
                <w:lang w:eastAsia="fr-FR"/>
              </w:rPr>
            </w:pPr>
            <w:r w:rsidRPr="00976999">
              <w:rPr>
                <w:rFonts w:ascii="MS Gothic" w:eastAsia="MS Gothic" w:hAnsi="MS Gothic" w:cs="MS Gothic" w:hint="eastAsia"/>
                <w:sz w:val="16"/>
                <w:szCs w:val="18"/>
              </w:rPr>
              <w:t>☐</w:t>
            </w:r>
            <w:r w:rsidR="00722A43" w:rsidRPr="00976999">
              <w:rPr>
                <w:rFonts w:ascii="Arial" w:hAnsi="Arial" w:cs="Arial"/>
                <w:sz w:val="16"/>
                <w:szCs w:val="16"/>
                <w:lang w:eastAsia="fr-FR"/>
              </w:rPr>
              <w:t xml:space="preserve"> NON</w:t>
            </w:r>
          </w:p>
        </w:tc>
      </w:tr>
      <w:tr w:rsidR="00976999" w:rsidRPr="00976999" w14:paraId="2489F932" w14:textId="77777777" w:rsidTr="00CF42A0">
        <w:tc>
          <w:tcPr>
            <w:tcW w:w="1557" w:type="dxa"/>
            <w:shd w:val="clear" w:color="auto" w:fill="D9D9D9" w:themeFill="background1" w:themeFillShade="D9"/>
          </w:tcPr>
          <w:p w14:paraId="5BB91822" w14:textId="77777777" w:rsidR="00722A43" w:rsidRPr="00976999" w:rsidRDefault="00722A43" w:rsidP="00173EFE">
            <w:pPr>
              <w:pStyle w:val="Sansinterligne1"/>
              <w:rPr>
                <w:rFonts w:ascii="Arial" w:hAnsi="Arial" w:cs="Arial"/>
                <w:sz w:val="16"/>
                <w:szCs w:val="16"/>
                <w:lang w:eastAsia="fr-FR"/>
              </w:rPr>
            </w:pPr>
          </w:p>
        </w:tc>
        <w:tc>
          <w:tcPr>
            <w:tcW w:w="2946" w:type="dxa"/>
            <w:shd w:val="clear" w:color="auto" w:fill="D9D9D9" w:themeFill="background1" w:themeFillShade="D9"/>
            <w:vAlign w:val="center"/>
          </w:tcPr>
          <w:p w14:paraId="66DFAB3D" w14:textId="77777777" w:rsidR="00722A43" w:rsidRPr="00976999" w:rsidRDefault="00722A43" w:rsidP="00173EFE">
            <w:pPr>
              <w:pStyle w:val="Sansinterligne1"/>
              <w:rPr>
                <w:rFonts w:ascii="Arial" w:hAnsi="Arial" w:cs="Arial"/>
                <w:sz w:val="16"/>
                <w:szCs w:val="16"/>
                <w:lang w:eastAsia="fr-FR"/>
              </w:rPr>
            </w:pPr>
            <w:r w:rsidRPr="00976999">
              <w:rPr>
                <w:rFonts w:ascii="Arial" w:hAnsi="Arial" w:cs="Arial"/>
                <w:sz w:val="16"/>
                <w:szCs w:val="16"/>
                <w:lang w:eastAsia="fr-FR"/>
              </w:rPr>
              <w:t>A2 Avions de 5 700 kg et moins</w:t>
            </w:r>
          </w:p>
        </w:tc>
        <w:tc>
          <w:tcPr>
            <w:tcW w:w="3684" w:type="dxa"/>
            <w:shd w:val="clear" w:color="auto" w:fill="auto"/>
          </w:tcPr>
          <w:p w14:paraId="63653AEF" w14:textId="77777777" w:rsidR="00722A43" w:rsidRPr="00F95B59" w:rsidRDefault="00C9435A" w:rsidP="00173EFE">
            <w:pPr>
              <w:pStyle w:val="Sansinterligne1"/>
              <w:rPr>
                <w:rFonts w:ascii="Arial" w:hAnsi="Arial" w:cs="Arial"/>
                <w:i/>
                <w:iCs/>
                <w:sz w:val="16"/>
                <w:szCs w:val="16"/>
                <w:lang w:eastAsia="fr-FR"/>
              </w:rPr>
            </w:pPr>
            <w:r w:rsidRPr="00F95B59">
              <w:rPr>
                <w:rFonts w:ascii="Arial" w:hAnsi="Arial" w:cs="Arial"/>
                <w:i/>
                <w:iCs/>
                <w:sz w:val="16"/>
                <w:szCs w:val="16"/>
                <w:lang w:eastAsia="fr-FR"/>
              </w:rPr>
              <w:t>Idem</w:t>
            </w:r>
          </w:p>
          <w:p w14:paraId="054D76FD" w14:textId="77777777" w:rsidR="00214AFF" w:rsidRPr="00F95B59" w:rsidRDefault="00214AFF" w:rsidP="00173EFE">
            <w:pPr>
              <w:pStyle w:val="Sansinterligne1"/>
              <w:rPr>
                <w:rFonts w:ascii="Arial" w:hAnsi="Arial" w:cs="Arial"/>
                <w:sz w:val="16"/>
                <w:szCs w:val="16"/>
                <w:lang w:eastAsia="fr-FR"/>
              </w:rPr>
            </w:pPr>
          </w:p>
          <w:p w14:paraId="4FCB2F80" w14:textId="77777777" w:rsidR="00214AFF" w:rsidRPr="00F95B59" w:rsidRDefault="00214AFF" w:rsidP="00173EFE">
            <w:pPr>
              <w:pStyle w:val="Sansinterligne1"/>
              <w:rPr>
                <w:rFonts w:ascii="Arial" w:hAnsi="Arial" w:cs="Arial"/>
                <w:sz w:val="16"/>
                <w:szCs w:val="16"/>
                <w:lang w:eastAsia="fr-FR"/>
              </w:rPr>
            </w:pPr>
          </w:p>
          <w:p w14:paraId="0A1479FF" w14:textId="77777777" w:rsidR="00214AFF" w:rsidRPr="00F95B59" w:rsidRDefault="00214AFF" w:rsidP="00173EFE">
            <w:pPr>
              <w:pStyle w:val="Sansinterligne1"/>
              <w:rPr>
                <w:rFonts w:ascii="Arial" w:hAnsi="Arial" w:cs="Arial"/>
                <w:sz w:val="16"/>
                <w:szCs w:val="16"/>
                <w:lang w:eastAsia="fr-FR"/>
              </w:rPr>
            </w:pPr>
          </w:p>
          <w:p w14:paraId="1A7DB254" w14:textId="2EB7A4D1" w:rsidR="00214AFF" w:rsidRPr="00F95B59" w:rsidRDefault="00214AFF" w:rsidP="00173EFE">
            <w:pPr>
              <w:pStyle w:val="Sansinterligne1"/>
              <w:rPr>
                <w:rFonts w:ascii="Arial" w:hAnsi="Arial" w:cs="Arial"/>
                <w:sz w:val="16"/>
                <w:szCs w:val="16"/>
                <w:lang w:eastAsia="fr-FR"/>
              </w:rPr>
            </w:pPr>
          </w:p>
          <w:p w14:paraId="563AB413" w14:textId="3F00CA3D" w:rsidR="00C564DD" w:rsidRPr="00F95B59" w:rsidRDefault="00C564DD" w:rsidP="00173EFE">
            <w:pPr>
              <w:pStyle w:val="Sansinterligne1"/>
              <w:rPr>
                <w:rFonts w:ascii="Arial" w:hAnsi="Arial" w:cs="Arial"/>
                <w:sz w:val="16"/>
                <w:szCs w:val="16"/>
                <w:lang w:eastAsia="fr-FR"/>
              </w:rPr>
            </w:pPr>
          </w:p>
          <w:p w14:paraId="6BD35E09" w14:textId="77777777" w:rsidR="003356CF" w:rsidRPr="00F95B59" w:rsidRDefault="003356CF" w:rsidP="003356CF">
            <w:pPr>
              <w:pStyle w:val="Sansinterligne1"/>
              <w:rPr>
                <w:rFonts w:ascii="Arial" w:hAnsi="Arial" w:cs="Arial"/>
                <w:i/>
                <w:iCs/>
                <w:sz w:val="16"/>
                <w:szCs w:val="16"/>
              </w:rPr>
            </w:pPr>
            <w:r w:rsidRPr="00F95B59">
              <w:rPr>
                <w:rFonts w:ascii="Arial" w:hAnsi="Arial" w:cs="Arial"/>
                <w:i/>
                <w:iCs/>
                <w:sz w:val="16"/>
                <w:szCs w:val="16"/>
              </w:rPr>
              <w:t>Indiquer si la délivrance de certificats d'examen de navigabilité est autorisée (uniquement possible pour les aéronefs couverts par l'annexe V ter (Partie-ML))</w:t>
            </w:r>
          </w:p>
          <w:p w14:paraId="1C5B4D6B" w14:textId="77777777" w:rsidR="00C564DD" w:rsidRPr="00F95B59" w:rsidRDefault="00C564DD" w:rsidP="00173EFE">
            <w:pPr>
              <w:pStyle w:val="Sansinterligne1"/>
              <w:rPr>
                <w:rFonts w:ascii="Arial" w:hAnsi="Arial" w:cs="Arial"/>
                <w:sz w:val="16"/>
                <w:szCs w:val="16"/>
                <w:lang w:eastAsia="fr-FR"/>
              </w:rPr>
            </w:pPr>
          </w:p>
          <w:p w14:paraId="4F11E50F" w14:textId="77777777" w:rsidR="00214AFF" w:rsidRPr="00F95B59" w:rsidRDefault="00214AFF" w:rsidP="00173EFE">
            <w:pPr>
              <w:pStyle w:val="Sansinterligne1"/>
              <w:rPr>
                <w:rFonts w:ascii="Arial" w:hAnsi="Arial" w:cs="Arial"/>
                <w:sz w:val="16"/>
                <w:szCs w:val="16"/>
                <w:lang w:eastAsia="fr-FR"/>
              </w:rPr>
            </w:pPr>
          </w:p>
          <w:p w14:paraId="2DB929AA" w14:textId="495B4FD1" w:rsidR="00214AFF" w:rsidRPr="00F95B59" w:rsidRDefault="00214AFF" w:rsidP="00173EFE">
            <w:pPr>
              <w:pStyle w:val="Sansinterligne1"/>
              <w:rPr>
                <w:rFonts w:ascii="Arial" w:hAnsi="Arial" w:cs="Arial"/>
                <w:sz w:val="16"/>
                <w:szCs w:val="16"/>
                <w:lang w:eastAsia="fr-FR"/>
              </w:rPr>
            </w:pPr>
          </w:p>
        </w:tc>
        <w:tc>
          <w:tcPr>
            <w:tcW w:w="852" w:type="dxa"/>
            <w:shd w:val="clear" w:color="auto" w:fill="auto"/>
          </w:tcPr>
          <w:p w14:paraId="338024D1" w14:textId="77777777" w:rsidR="00722A43" w:rsidRPr="00976999" w:rsidRDefault="00C9435A" w:rsidP="00CB4F60">
            <w:pPr>
              <w:pStyle w:val="Sansinterligne1"/>
              <w:spacing w:before="60"/>
              <w:ind w:left="34" w:hanging="34"/>
              <w:rPr>
                <w:rFonts w:ascii="Arial" w:hAnsi="Arial" w:cs="Arial"/>
                <w:sz w:val="16"/>
                <w:szCs w:val="16"/>
                <w:lang w:eastAsia="fr-FR"/>
              </w:rPr>
            </w:pPr>
            <w:r w:rsidRPr="00976999">
              <w:rPr>
                <w:rFonts w:ascii="MS Gothic" w:eastAsia="MS Gothic" w:hAnsi="MS Gothic" w:cs="MS Gothic" w:hint="eastAsia"/>
                <w:sz w:val="16"/>
                <w:szCs w:val="18"/>
              </w:rPr>
              <w:t>☐</w:t>
            </w:r>
            <w:r w:rsidR="00722A43" w:rsidRPr="00976999">
              <w:rPr>
                <w:rFonts w:ascii="Arial" w:hAnsi="Arial" w:cs="Arial"/>
                <w:sz w:val="16"/>
                <w:szCs w:val="16"/>
                <w:lang w:eastAsia="fr-FR"/>
              </w:rPr>
              <w:t xml:space="preserve"> OUI</w:t>
            </w:r>
          </w:p>
          <w:p w14:paraId="56113965" w14:textId="77777777" w:rsidR="00722A43" w:rsidRPr="00976999" w:rsidRDefault="00C9435A" w:rsidP="00CB4F60">
            <w:pPr>
              <w:pStyle w:val="Sansinterligne1"/>
              <w:spacing w:before="120"/>
              <w:ind w:left="34" w:hanging="34"/>
              <w:rPr>
                <w:rFonts w:ascii="Arial" w:hAnsi="Arial" w:cs="Arial"/>
                <w:sz w:val="16"/>
                <w:szCs w:val="16"/>
                <w:lang w:eastAsia="fr-FR"/>
              </w:rPr>
            </w:pPr>
            <w:r w:rsidRPr="00976999">
              <w:rPr>
                <w:rFonts w:ascii="MS Gothic" w:eastAsia="MS Gothic" w:hAnsi="MS Gothic" w:cs="MS Gothic" w:hint="eastAsia"/>
                <w:sz w:val="16"/>
                <w:szCs w:val="18"/>
              </w:rPr>
              <w:t>☐</w:t>
            </w:r>
            <w:r w:rsidR="00722A43" w:rsidRPr="00976999">
              <w:rPr>
                <w:rFonts w:ascii="Arial" w:hAnsi="Arial" w:cs="Arial"/>
                <w:sz w:val="16"/>
                <w:szCs w:val="16"/>
                <w:lang w:eastAsia="fr-FR"/>
              </w:rPr>
              <w:t xml:space="preserve"> NON</w:t>
            </w:r>
          </w:p>
        </w:tc>
        <w:tc>
          <w:tcPr>
            <w:tcW w:w="992" w:type="dxa"/>
            <w:shd w:val="clear" w:color="auto" w:fill="auto"/>
          </w:tcPr>
          <w:p w14:paraId="6DD3BEDD" w14:textId="77777777" w:rsidR="00722A43" w:rsidRPr="00976999" w:rsidRDefault="00C9435A" w:rsidP="00CB4F60">
            <w:pPr>
              <w:pStyle w:val="Sansinterligne1"/>
              <w:spacing w:before="60"/>
              <w:ind w:left="34" w:hanging="34"/>
              <w:rPr>
                <w:rFonts w:ascii="Arial" w:hAnsi="Arial" w:cs="Arial"/>
                <w:sz w:val="16"/>
                <w:szCs w:val="16"/>
                <w:lang w:eastAsia="fr-FR"/>
              </w:rPr>
            </w:pPr>
            <w:r w:rsidRPr="00976999">
              <w:rPr>
                <w:rFonts w:ascii="MS Gothic" w:eastAsia="MS Gothic" w:hAnsi="MS Gothic" w:cs="MS Gothic" w:hint="eastAsia"/>
                <w:sz w:val="16"/>
                <w:szCs w:val="18"/>
              </w:rPr>
              <w:t>☐</w:t>
            </w:r>
            <w:r w:rsidR="00722A43" w:rsidRPr="00976999">
              <w:rPr>
                <w:rFonts w:ascii="Arial" w:hAnsi="Arial" w:cs="Arial"/>
                <w:sz w:val="16"/>
                <w:szCs w:val="16"/>
                <w:lang w:eastAsia="fr-FR"/>
              </w:rPr>
              <w:t xml:space="preserve"> OUI</w:t>
            </w:r>
          </w:p>
          <w:p w14:paraId="6F4E290E" w14:textId="77777777" w:rsidR="00722A43" w:rsidRPr="00976999" w:rsidRDefault="00C9435A" w:rsidP="00CB4F60">
            <w:pPr>
              <w:pStyle w:val="Sansinterligne1"/>
              <w:spacing w:before="120"/>
              <w:ind w:left="34" w:hanging="34"/>
              <w:rPr>
                <w:rFonts w:ascii="Arial" w:hAnsi="Arial" w:cs="Arial"/>
                <w:sz w:val="16"/>
                <w:szCs w:val="16"/>
                <w:lang w:eastAsia="fr-FR"/>
              </w:rPr>
            </w:pPr>
            <w:r w:rsidRPr="00976999">
              <w:rPr>
                <w:rFonts w:ascii="MS Gothic" w:eastAsia="MS Gothic" w:hAnsi="MS Gothic" w:cs="MS Gothic" w:hint="eastAsia"/>
                <w:sz w:val="16"/>
                <w:szCs w:val="18"/>
              </w:rPr>
              <w:t>☐</w:t>
            </w:r>
            <w:r w:rsidR="00722A43" w:rsidRPr="00976999">
              <w:rPr>
                <w:rFonts w:ascii="Arial" w:hAnsi="Arial" w:cs="Arial"/>
                <w:sz w:val="16"/>
                <w:szCs w:val="16"/>
                <w:lang w:eastAsia="fr-FR"/>
              </w:rPr>
              <w:t xml:space="preserve"> NON</w:t>
            </w:r>
          </w:p>
        </w:tc>
      </w:tr>
      <w:tr w:rsidR="00976999" w:rsidRPr="00976999" w14:paraId="07848361" w14:textId="77777777" w:rsidTr="00CF42A0">
        <w:tc>
          <w:tcPr>
            <w:tcW w:w="1557" w:type="dxa"/>
            <w:shd w:val="clear" w:color="auto" w:fill="D9D9D9" w:themeFill="background1" w:themeFillShade="D9"/>
          </w:tcPr>
          <w:p w14:paraId="5C29B76C" w14:textId="77777777" w:rsidR="00722A43" w:rsidRPr="00976999" w:rsidRDefault="00722A43" w:rsidP="00173EFE">
            <w:pPr>
              <w:pStyle w:val="Sansinterligne1"/>
              <w:rPr>
                <w:rFonts w:ascii="Arial" w:hAnsi="Arial" w:cs="Arial"/>
                <w:sz w:val="16"/>
                <w:szCs w:val="16"/>
                <w:lang w:eastAsia="fr-FR"/>
              </w:rPr>
            </w:pPr>
          </w:p>
        </w:tc>
        <w:tc>
          <w:tcPr>
            <w:tcW w:w="2946" w:type="dxa"/>
            <w:shd w:val="clear" w:color="auto" w:fill="D9D9D9" w:themeFill="background1" w:themeFillShade="D9"/>
            <w:vAlign w:val="center"/>
          </w:tcPr>
          <w:p w14:paraId="476E9648" w14:textId="77777777" w:rsidR="00722A43" w:rsidRPr="00976999" w:rsidRDefault="00722A43" w:rsidP="00173EFE">
            <w:pPr>
              <w:pStyle w:val="Sansinterligne1"/>
              <w:rPr>
                <w:rFonts w:ascii="Arial" w:hAnsi="Arial" w:cs="Arial"/>
                <w:sz w:val="16"/>
                <w:szCs w:val="16"/>
                <w:lang w:eastAsia="fr-FR"/>
              </w:rPr>
            </w:pPr>
            <w:r w:rsidRPr="00976999">
              <w:rPr>
                <w:rFonts w:ascii="Arial" w:hAnsi="Arial" w:cs="Arial"/>
                <w:sz w:val="16"/>
                <w:szCs w:val="16"/>
                <w:lang w:eastAsia="fr-FR"/>
              </w:rPr>
              <w:t>A3 Hélicoptères</w:t>
            </w:r>
          </w:p>
        </w:tc>
        <w:tc>
          <w:tcPr>
            <w:tcW w:w="3684" w:type="dxa"/>
            <w:shd w:val="clear" w:color="auto" w:fill="auto"/>
          </w:tcPr>
          <w:p w14:paraId="38FC7DD4" w14:textId="77777777" w:rsidR="00722A43" w:rsidRPr="00F95B59" w:rsidRDefault="00C9435A" w:rsidP="00173EFE">
            <w:pPr>
              <w:pStyle w:val="Sansinterligne1"/>
              <w:rPr>
                <w:rFonts w:ascii="Arial" w:hAnsi="Arial" w:cs="Arial"/>
                <w:i/>
                <w:iCs/>
                <w:sz w:val="16"/>
                <w:szCs w:val="16"/>
                <w:lang w:eastAsia="fr-FR"/>
              </w:rPr>
            </w:pPr>
            <w:r w:rsidRPr="00F95B59">
              <w:rPr>
                <w:rFonts w:ascii="Arial" w:hAnsi="Arial" w:cs="Arial"/>
                <w:i/>
                <w:iCs/>
                <w:sz w:val="16"/>
                <w:szCs w:val="16"/>
                <w:lang w:eastAsia="fr-FR"/>
              </w:rPr>
              <w:t>Idem</w:t>
            </w:r>
          </w:p>
          <w:p w14:paraId="414D8CCC" w14:textId="77777777" w:rsidR="00214AFF" w:rsidRPr="00F95B59" w:rsidRDefault="00214AFF" w:rsidP="00173EFE">
            <w:pPr>
              <w:pStyle w:val="Sansinterligne1"/>
              <w:rPr>
                <w:rFonts w:ascii="Arial" w:hAnsi="Arial" w:cs="Arial"/>
                <w:sz w:val="16"/>
                <w:szCs w:val="16"/>
                <w:lang w:eastAsia="fr-FR"/>
              </w:rPr>
            </w:pPr>
          </w:p>
          <w:p w14:paraId="0DE926AB" w14:textId="77777777" w:rsidR="00214AFF" w:rsidRPr="00F95B59" w:rsidRDefault="00214AFF" w:rsidP="00173EFE">
            <w:pPr>
              <w:pStyle w:val="Sansinterligne1"/>
              <w:rPr>
                <w:rFonts w:ascii="Arial" w:hAnsi="Arial" w:cs="Arial"/>
                <w:sz w:val="16"/>
                <w:szCs w:val="16"/>
                <w:lang w:eastAsia="fr-FR"/>
              </w:rPr>
            </w:pPr>
          </w:p>
          <w:p w14:paraId="7710D142" w14:textId="77777777" w:rsidR="00214AFF" w:rsidRPr="00F95B59" w:rsidRDefault="00214AFF" w:rsidP="00173EFE">
            <w:pPr>
              <w:pStyle w:val="Sansinterligne1"/>
              <w:rPr>
                <w:rFonts w:ascii="Arial" w:hAnsi="Arial" w:cs="Arial"/>
                <w:sz w:val="16"/>
                <w:szCs w:val="16"/>
                <w:lang w:eastAsia="fr-FR"/>
              </w:rPr>
            </w:pPr>
          </w:p>
          <w:p w14:paraId="2CC5D878" w14:textId="11D1B7C7" w:rsidR="00214AFF" w:rsidRPr="00F95B59" w:rsidRDefault="00214AFF" w:rsidP="00173EFE">
            <w:pPr>
              <w:pStyle w:val="Sansinterligne1"/>
              <w:rPr>
                <w:rFonts w:ascii="Arial" w:hAnsi="Arial" w:cs="Arial"/>
                <w:sz w:val="16"/>
                <w:szCs w:val="16"/>
                <w:lang w:eastAsia="fr-FR"/>
              </w:rPr>
            </w:pPr>
          </w:p>
          <w:p w14:paraId="358401D2" w14:textId="77777777" w:rsidR="00C564DD" w:rsidRPr="00F95B59" w:rsidRDefault="00C564DD" w:rsidP="00173EFE">
            <w:pPr>
              <w:pStyle w:val="Sansinterligne1"/>
              <w:rPr>
                <w:rFonts w:ascii="Arial" w:hAnsi="Arial" w:cs="Arial"/>
                <w:sz w:val="16"/>
                <w:szCs w:val="16"/>
                <w:lang w:eastAsia="fr-FR"/>
              </w:rPr>
            </w:pPr>
          </w:p>
          <w:p w14:paraId="66345D47" w14:textId="77777777" w:rsidR="003356CF" w:rsidRPr="00F95B59" w:rsidRDefault="003356CF" w:rsidP="003356CF">
            <w:pPr>
              <w:pStyle w:val="Sansinterligne1"/>
              <w:rPr>
                <w:rFonts w:ascii="Arial" w:hAnsi="Arial" w:cs="Arial"/>
                <w:i/>
                <w:iCs/>
                <w:sz w:val="16"/>
                <w:szCs w:val="16"/>
              </w:rPr>
            </w:pPr>
            <w:r w:rsidRPr="00F95B59">
              <w:rPr>
                <w:rFonts w:ascii="Arial" w:hAnsi="Arial" w:cs="Arial"/>
                <w:i/>
                <w:iCs/>
                <w:sz w:val="16"/>
                <w:szCs w:val="16"/>
              </w:rPr>
              <w:t>Indiquer si la délivrance de certificats d'examen de navigabilité est autorisée (uniquement possible pour les aéronefs couverts par l'annexe V ter (Partie-ML))</w:t>
            </w:r>
          </w:p>
          <w:p w14:paraId="4831D8B6" w14:textId="0C705507" w:rsidR="00214AFF" w:rsidRPr="00F95B59" w:rsidRDefault="00214AFF" w:rsidP="00173EFE">
            <w:pPr>
              <w:pStyle w:val="Sansinterligne1"/>
              <w:rPr>
                <w:rFonts w:ascii="Arial" w:hAnsi="Arial" w:cs="Arial"/>
                <w:sz w:val="16"/>
                <w:szCs w:val="16"/>
                <w:lang w:eastAsia="fr-FR"/>
              </w:rPr>
            </w:pPr>
          </w:p>
          <w:p w14:paraId="4C7AB732" w14:textId="77777777" w:rsidR="00C564DD" w:rsidRPr="00F95B59" w:rsidRDefault="00C564DD" w:rsidP="00173EFE">
            <w:pPr>
              <w:pStyle w:val="Sansinterligne1"/>
              <w:rPr>
                <w:rFonts w:ascii="Arial" w:hAnsi="Arial" w:cs="Arial"/>
                <w:sz w:val="16"/>
                <w:szCs w:val="16"/>
                <w:lang w:eastAsia="fr-FR"/>
              </w:rPr>
            </w:pPr>
          </w:p>
          <w:p w14:paraId="78881F25" w14:textId="653BF4F9" w:rsidR="00214AFF" w:rsidRPr="00F95B59" w:rsidRDefault="00214AFF" w:rsidP="00173EFE">
            <w:pPr>
              <w:pStyle w:val="Sansinterligne1"/>
              <w:rPr>
                <w:rFonts w:ascii="Arial" w:hAnsi="Arial" w:cs="Arial"/>
                <w:sz w:val="16"/>
                <w:szCs w:val="16"/>
                <w:lang w:eastAsia="fr-FR"/>
              </w:rPr>
            </w:pPr>
          </w:p>
        </w:tc>
        <w:tc>
          <w:tcPr>
            <w:tcW w:w="852" w:type="dxa"/>
            <w:shd w:val="clear" w:color="auto" w:fill="auto"/>
          </w:tcPr>
          <w:p w14:paraId="191FCA3A" w14:textId="77777777" w:rsidR="00722A43" w:rsidRPr="00976999" w:rsidRDefault="00054362" w:rsidP="00CB4F60">
            <w:pPr>
              <w:pStyle w:val="Sansinterligne1"/>
              <w:spacing w:before="60"/>
              <w:ind w:left="34" w:hanging="34"/>
              <w:rPr>
                <w:rFonts w:ascii="Arial" w:hAnsi="Arial" w:cs="Arial"/>
                <w:sz w:val="16"/>
                <w:szCs w:val="16"/>
                <w:lang w:eastAsia="fr-FR"/>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00722A43" w:rsidRPr="00976999">
              <w:rPr>
                <w:rFonts w:ascii="Arial" w:hAnsi="Arial" w:cs="Arial"/>
                <w:sz w:val="16"/>
                <w:szCs w:val="16"/>
                <w:lang w:eastAsia="fr-FR"/>
              </w:rPr>
              <w:t>OUI</w:t>
            </w:r>
          </w:p>
          <w:p w14:paraId="739DC93E" w14:textId="77777777" w:rsidR="00722A43" w:rsidRPr="00976999" w:rsidRDefault="00054362" w:rsidP="00CB4F60">
            <w:pPr>
              <w:pStyle w:val="Sansinterligne1"/>
              <w:spacing w:before="120"/>
              <w:ind w:left="34" w:hanging="34"/>
              <w:rPr>
                <w:rFonts w:ascii="Arial" w:hAnsi="Arial" w:cs="Arial"/>
                <w:sz w:val="16"/>
                <w:szCs w:val="16"/>
                <w:lang w:eastAsia="fr-FR"/>
              </w:rPr>
            </w:pPr>
            <w:r w:rsidRPr="00976999">
              <w:rPr>
                <w:rFonts w:ascii="MS Gothic" w:eastAsia="MS Gothic" w:hAnsi="MS Gothic" w:cs="MS Gothic" w:hint="eastAsia"/>
                <w:sz w:val="16"/>
                <w:szCs w:val="18"/>
              </w:rPr>
              <w:t>☐</w:t>
            </w:r>
            <w:r w:rsidR="00722A43" w:rsidRPr="00976999">
              <w:rPr>
                <w:rFonts w:ascii="Arial" w:hAnsi="Arial" w:cs="Arial"/>
                <w:sz w:val="16"/>
                <w:szCs w:val="16"/>
                <w:lang w:eastAsia="fr-FR"/>
              </w:rPr>
              <w:t xml:space="preserve"> NON</w:t>
            </w:r>
          </w:p>
        </w:tc>
        <w:tc>
          <w:tcPr>
            <w:tcW w:w="992" w:type="dxa"/>
            <w:shd w:val="clear" w:color="auto" w:fill="auto"/>
          </w:tcPr>
          <w:p w14:paraId="073E35E1" w14:textId="77777777" w:rsidR="00722A43" w:rsidRPr="00976999" w:rsidRDefault="00054362" w:rsidP="00CB4F60">
            <w:pPr>
              <w:pStyle w:val="Sansinterligne1"/>
              <w:spacing w:before="60"/>
              <w:ind w:left="34" w:hanging="34"/>
              <w:rPr>
                <w:rFonts w:ascii="Arial" w:hAnsi="Arial" w:cs="Arial"/>
                <w:sz w:val="16"/>
                <w:szCs w:val="16"/>
                <w:lang w:eastAsia="fr-FR"/>
              </w:rPr>
            </w:pPr>
            <w:r w:rsidRPr="00976999">
              <w:rPr>
                <w:rFonts w:ascii="MS Gothic" w:eastAsia="MS Gothic" w:hAnsi="MS Gothic" w:cs="MS Gothic" w:hint="eastAsia"/>
                <w:sz w:val="16"/>
                <w:szCs w:val="18"/>
              </w:rPr>
              <w:t>☐</w:t>
            </w:r>
            <w:r w:rsidR="00722A43" w:rsidRPr="00976999">
              <w:rPr>
                <w:rFonts w:ascii="Arial" w:hAnsi="Arial" w:cs="Arial"/>
                <w:sz w:val="16"/>
                <w:szCs w:val="16"/>
                <w:lang w:eastAsia="fr-FR"/>
              </w:rPr>
              <w:t xml:space="preserve"> OUI</w:t>
            </w:r>
          </w:p>
          <w:p w14:paraId="78A5B102" w14:textId="77777777" w:rsidR="00722A43" w:rsidRPr="00976999" w:rsidRDefault="00054362" w:rsidP="00CB4F60">
            <w:pPr>
              <w:pStyle w:val="Sansinterligne1"/>
              <w:spacing w:before="120"/>
              <w:ind w:left="34" w:hanging="34"/>
              <w:rPr>
                <w:rFonts w:ascii="Arial" w:hAnsi="Arial" w:cs="Arial"/>
                <w:sz w:val="16"/>
                <w:szCs w:val="16"/>
                <w:lang w:eastAsia="fr-FR"/>
              </w:rPr>
            </w:pPr>
            <w:r w:rsidRPr="00976999">
              <w:rPr>
                <w:rFonts w:ascii="MS Gothic" w:eastAsia="MS Gothic" w:hAnsi="MS Gothic" w:cs="MS Gothic" w:hint="eastAsia"/>
                <w:sz w:val="16"/>
                <w:szCs w:val="18"/>
              </w:rPr>
              <w:t>☐</w:t>
            </w:r>
            <w:r w:rsidR="00722A43" w:rsidRPr="00976999">
              <w:rPr>
                <w:rFonts w:ascii="Arial" w:hAnsi="Arial" w:cs="Arial"/>
                <w:sz w:val="16"/>
                <w:szCs w:val="16"/>
                <w:lang w:eastAsia="fr-FR"/>
              </w:rPr>
              <w:t xml:space="preserve"> NON</w:t>
            </w:r>
          </w:p>
        </w:tc>
      </w:tr>
      <w:tr w:rsidR="00976999" w:rsidRPr="00976999" w14:paraId="43D5D216" w14:textId="77777777" w:rsidTr="00F77A3E">
        <w:tc>
          <w:tcPr>
            <w:tcW w:w="1557" w:type="dxa"/>
            <w:tcBorders>
              <w:bottom w:val="single" w:sz="18" w:space="0" w:color="auto"/>
            </w:tcBorders>
            <w:shd w:val="clear" w:color="auto" w:fill="D9D9D9" w:themeFill="background1" w:themeFillShade="D9"/>
          </w:tcPr>
          <w:p w14:paraId="01B0D837" w14:textId="77777777" w:rsidR="00722A43" w:rsidRPr="00976999" w:rsidRDefault="00722A43" w:rsidP="00173EFE">
            <w:pPr>
              <w:pStyle w:val="Sansinterligne1"/>
              <w:rPr>
                <w:rFonts w:ascii="Arial" w:hAnsi="Arial" w:cs="Arial"/>
                <w:sz w:val="16"/>
                <w:szCs w:val="16"/>
                <w:lang w:eastAsia="fr-FR"/>
              </w:rPr>
            </w:pPr>
          </w:p>
        </w:tc>
        <w:tc>
          <w:tcPr>
            <w:tcW w:w="2946" w:type="dxa"/>
            <w:tcBorders>
              <w:bottom w:val="single" w:sz="18" w:space="0" w:color="auto"/>
            </w:tcBorders>
            <w:shd w:val="clear" w:color="auto" w:fill="D9D9D9" w:themeFill="background1" w:themeFillShade="D9"/>
            <w:vAlign w:val="center"/>
          </w:tcPr>
          <w:p w14:paraId="78635D64" w14:textId="77777777" w:rsidR="00722A43" w:rsidRPr="00976999" w:rsidRDefault="00722A43" w:rsidP="00173EFE">
            <w:pPr>
              <w:pStyle w:val="Sansinterligne1"/>
              <w:rPr>
                <w:rFonts w:ascii="Arial" w:hAnsi="Arial" w:cs="Arial"/>
                <w:sz w:val="16"/>
                <w:szCs w:val="16"/>
                <w:lang w:eastAsia="fr-FR"/>
              </w:rPr>
            </w:pPr>
            <w:r w:rsidRPr="00976999">
              <w:rPr>
                <w:rFonts w:ascii="Arial" w:hAnsi="Arial" w:cs="Arial"/>
                <w:sz w:val="16"/>
                <w:szCs w:val="16"/>
                <w:lang w:eastAsia="fr-FR"/>
              </w:rPr>
              <w:t>A4 Aéronefs autres qu’A1, A2 et A3</w:t>
            </w:r>
          </w:p>
        </w:tc>
        <w:tc>
          <w:tcPr>
            <w:tcW w:w="3684" w:type="dxa"/>
            <w:tcBorders>
              <w:bottom w:val="single" w:sz="18" w:space="0" w:color="auto"/>
            </w:tcBorders>
            <w:shd w:val="clear" w:color="auto" w:fill="auto"/>
          </w:tcPr>
          <w:p w14:paraId="3B172B69" w14:textId="58481CB7" w:rsidR="00E06DEA" w:rsidRPr="00F95B59" w:rsidRDefault="00054362" w:rsidP="00173EFE">
            <w:pPr>
              <w:pStyle w:val="Sansinterligne1"/>
              <w:rPr>
                <w:rFonts w:ascii="Arial" w:hAnsi="Arial" w:cs="Arial"/>
                <w:i/>
                <w:iCs/>
                <w:sz w:val="16"/>
                <w:szCs w:val="16"/>
              </w:rPr>
            </w:pPr>
            <w:r w:rsidRPr="00F95B59">
              <w:rPr>
                <w:rFonts w:ascii="Arial" w:hAnsi="Arial" w:cs="Arial"/>
                <w:i/>
                <w:iCs/>
                <w:sz w:val="16"/>
                <w:szCs w:val="16"/>
              </w:rPr>
              <w:t>Doit préciser le constructeur</w:t>
            </w:r>
            <w:r w:rsidR="00951253" w:rsidRPr="00F95B59">
              <w:rPr>
                <w:rFonts w:ascii="Arial" w:hAnsi="Arial" w:cs="Arial"/>
                <w:i/>
                <w:iCs/>
                <w:sz w:val="16"/>
                <w:szCs w:val="16"/>
              </w:rPr>
              <w:t xml:space="preserve"> ou</w:t>
            </w:r>
            <w:r w:rsidRPr="00F95B59">
              <w:rPr>
                <w:rFonts w:ascii="Arial" w:hAnsi="Arial" w:cs="Arial"/>
                <w:i/>
                <w:iCs/>
                <w:sz w:val="16"/>
                <w:szCs w:val="16"/>
              </w:rPr>
              <w:t xml:space="preserve"> le groupe</w:t>
            </w:r>
            <w:r w:rsidR="00951253" w:rsidRPr="00F95B59">
              <w:rPr>
                <w:rFonts w:ascii="Arial" w:hAnsi="Arial" w:cs="Arial"/>
                <w:i/>
                <w:iCs/>
                <w:sz w:val="16"/>
                <w:szCs w:val="16"/>
              </w:rPr>
              <w:t xml:space="preserve"> ou </w:t>
            </w:r>
            <w:r w:rsidRPr="00F95B59">
              <w:rPr>
                <w:rFonts w:ascii="Arial" w:hAnsi="Arial" w:cs="Arial"/>
                <w:i/>
                <w:iCs/>
                <w:sz w:val="16"/>
                <w:szCs w:val="16"/>
              </w:rPr>
              <w:t>la série ou le type de l'aéronef selon la liste des produits certifiés de l’EASA (TCDS</w:t>
            </w:r>
            <w:r w:rsidR="00951253" w:rsidRPr="00F95B59">
              <w:rPr>
                <w:rFonts w:ascii="Arial" w:hAnsi="Arial" w:cs="Arial"/>
                <w:i/>
                <w:iCs/>
                <w:sz w:val="16"/>
                <w:szCs w:val="16"/>
              </w:rPr>
              <w:t xml:space="preserve"> </w:t>
            </w:r>
            <w:r w:rsidR="0071596F" w:rsidRPr="00F95B59">
              <w:rPr>
                <w:rFonts w:ascii="Arial" w:hAnsi="Arial" w:cs="Arial"/>
                <w:i/>
                <w:iCs/>
                <w:sz w:val="16"/>
                <w:szCs w:val="16"/>
              </w:rPr>
              <w:t>/</w:t>
            </w:r>
            <w:r w:rsidR="00951253" w:rsidRPr="00F95B59">
              <w:rPr>
                <w:rFonts w:ascii="Arial" w:hAnsi="Arial" w:cs="Arial"/>
                <w:i/>
                <w:iCs/>
                <w:sz w:val="16"/>
                <w:szCs w:val="16"/>
              </w:rPr>
              <w:t xml:space="preserve"> Appendix 1 aux AMC de l’annexe III du règlement (EU) 1321/2014 (Partie 66)</w:t>
            </w:r>
            <w:r w:rsidRPr="00F95B59">
              <w:rPr>
                <w:rFonts w:ascii="Arial" w:hAnsi="Arial" w:cs="Arial"/>
                <w:i/>
                <w:iCs/>
                <w:sz w:val="16"/>
                <w:szCs w:val="16"/>
              </w:rPr>
              <w:t>)</w:t>
            </w:r>
          </w:p>
          <w:p w14:paraId="2115FEC1" w14:textId="77777777" w:rsidR="00214AFF" w:rsidRPr="00F95B59" w:rsidRDefault="00214AFF" w:rsidP="00173EFE">
            <w:pPr>
              <w:pStyle w:val="Sansinterligne1"/>
              <w:rPr>
                <w:rFonts w:ascii="Arial" w:hAnsi="Arial" w:cs="Arial"/>
                <w:sz w:val="16"/>
                <w:szCs w:val="16"/>
              </w:rPr>
            </w:pPr>
          </w:p>
          <w:p w14:paraId="1D642A64" w14:textId="77777777" w:rsidR="00214AFF" w:rsidRPr="00F95B59" w:rsidRDefault="00214AFF" w:rsidP="00173EFE">
            <w:pPr>
              <w:pStyle w:val="Sansinterligne1"/>
              <w:rPr>
                <w:rFonts w:ascii="Arial" w:hAnsi="Arial" w:cs="Arial"/>
                <w:sz w:val="16"/>
                <w:szCs w:val="16"/>
              </w:rPr>
            </w:pPr>
          </w:p>
          <w:p w14:paraId="4C7DCB60" w14:textId="36E55059" w:rsidR="00214AFF" w:rsidRPr="00F95B59" w:rsidRDefault="00214AFF" w:rsidP="00173EFE">
            <w:pPr>
              <w:pStyle w:val="Sansinterligne1"/>
              <w:rPr>
                <w:rFonts w:ascii="Arial" w:hAnsi="Arial" w:cs="Arial"/>
                <w:sz w:val="16"/>
                <w:szCs w:val="16"/>
              </w:rPr>
            </w:pPr>
          </w:p>
          <w:p w14:paraId="1648493E" w14:textId="404959CB" w:rsidR="00C564DD" w:rsidRPr="00F95B59" w:rsidRDefault="00C564DD" w:rsidP="00173EFE">
            <w:pPr>
              <w:pStyle w:val="Sansinterligne1"/>
              <w:rPr>
                <w:rFonts w:ascii="Arial" w:hAnsi="Arial" w:cs="Arial"/>
                <w:sz w:val="16"/>
                <w:szCs w:val="16"/>
              </w:rPr>
            </w:pPr>
          </w:p>
          <w:p w14:paraId="59068FF2" w14:textId="77777777" w:rsidR="00C564DD" w:rsidRPr="00F95B59" w:rsidRDefault="00C564DD" w:rsidP="00173EFE">
            <w:pPr>
              <w:pStyle w:val="Sansinterligne1"/>
              <w:rPr>
                <w:rFonts w:ascii="Arial" w:hAnsi="Arial" w:cs="Arial"/>
                <w:sz w:val="16"/>
                <w:szCs w:val="16"/>
              </w:rPr>
            </w:pPr>
          </w:p>
          <w:p w14:paraId="14664F61" w14:textId="77777777" w:rsidR="003356CF" w:rsidRPr="00F95B59" w:rsidRDefault="003356CF" w:rsidP="003356CF">
            <w:pPr>
              <w:pStyle w:val="Sansinterligne1"/>
              <w:rPr>
                <w:rFonts w:ascii="Arial" w:hAnsi="Arial" w:cs="Arial"/>
                <w:i/>
                <w:iCs/>
                <w:sz w:val="16"/>
                <w:szCs w:val="16"/>
              </w:rPr>
            </w:pPr>
            <w:r w:rsidRPr="00F95B59">
              <w:rPr>
                <w:rFonts w:ascii="Arial" w:hAnsi="Arial" w:cs="Arial"/>
                <w:i/>
                <w:iCs/>
                <w:sz w:val="16"/>
                <w:szCs w:val="16"/>
              </w:rPr>
              <w:t>Indiquer si la délivrance de certificats d'examen de navigabilité est autorisée (uniquement possible pour les aéronefs couverts par l'annexe V ter (Partie-ML))</w:t>
            </w:r>
          </w:p>
          <w:p w14:paraId="038BB10B" w14:textId="77777777" w:rsidR="00214AFF" w:rsidRPr="00F95B59" w:rsidRDefault="00214AFF" w:rsidP="00173EFE">
            <w:pPr>
              <w:pStyle w:val="Sansinterligne1"/>
              <w:rPr>
                <w:rFonts w:ascii="Arial" w:hAnsi="Arial" w:cs="Arial"/>
                <w:sz w:val="16"/>
                <w:szCs w:val="16"/>
              </w:rPr>
            </w:pPr>
          </w:p>
          <w:p w14:paraId="76C9FB5C" w14:textId="77777777" w:rsidR="00214AFF" w:rsidRPr="00F95B59" w:rsidRDefault="00214AFF" w:rsidP="00173EFE">
            <w:pPr>
              <w:pStyle w:val="Sansinterligne1"/>
              <w:rPr>
                <w:rFonts w:ascii="Arial" w:hAnsi="Arial" w:cs="Arial"/>
                <w:sz w:val="16"/>
                <w:szCs w:val="16"/>
              </w:rPr>
            </w:pPr>
          </w:p>
          <w:p w14:paraId="1702B401" w14:textId="3A2D4C04" w:rsidR="00214AFF" w:rsidRPr="00F95B59" w:rsidRDefault="00214AFF" w:rsidP="00173EFE">
            <w:pPr>
              <w:pStyle w:val="Sansinterligne1"/>
              <w:rPr>
                <w:rFonts w:ascii="Arial" w:hAnsi="Arial" w:cs="Arial"/>
                <w:sz w:val="16"/>
                <w:szCs w:val="16"/>
                <w:lang w:eastAsia="fr-FR"/>
              </w:rPr>
            </w:pPr>
          </w:p>
        </w:tc>
        <w:tc>
          <w:tcPr>
            <w:tcW w:w="852" w:type="dxa"/>
            <w:tcBorders>
              <w:bottom w:val="single" w:sz="18" w:space="0" w:color="auto"/>
            </w:tcBorders>
            <w:shd w:val="clear" w:color="auto" w:fill="auto"/>
          </w:tcPr>
          <w:p w14:paraId="5DC03958" w14:textId="77777777" w:rsidR="00722A43" w:rsidRPr="00976999" w:rsidRDefault="00054362" w:rsidP="00CB4F60">
            <w:pPr>
              <w:pStyle w:val="Sansinterligne1"/>
              <w:spacing w:before="60"/>
              <w:ind w:left="34" w:hanging="34"/>
              <w:rPr>
                <w:rFonts w:ascii="Arial" w:hAnsi="Arial" w:cs="Arial"/>
                <w:sz w:val="16"/>
                <w:szCs w:val="16"/>
                <w:lang w:eastAsia="fr-FR"/>
              </w:rPr>
            </w:pPr>
            <w:r w:rsidRPr="00976999">
              <w:rPr>
                <w:rFonts w:ascii="MS Gothic" w:eastAsia="MS Gothic" w:hAnsi="MS Gothic" w:cs="MS Gothic" w:hint="eastAsia"/>
                <w:sz w:val="16"/>
                <w:szCs w:val="18"/>
              </w:rPr>
              <w:t>☐</w:t>
            </w:r>
            <w:r w:rsidR="00722A43" w:rsidRPr="00976999">
              <w:rPr>
                <w:rFonts w:ascii="Arial" w:hAnsi="Arial" w:cs="Arial"/>
                <w:sz w:val="16"/>
                <w:szCs w:val="16"/>
                <w:lang w:eastAsia="fr-FR"/>
              </w:rPr>
              <w:t xml:space="preserve"> OUI</w:t>
            </w:r>
          </w:p>
          <w:p w14:paraId="3264BA8A" w14:textId="77777777" w:rsidR="00722A43" w:rsidRPr="00976999" w:rsidRDefault="00054362" w:rsidP="00CB4F60">
            <w:pPr>
              <w:pStyle w:val="Sansinterligne1"/>
              <w:spacing w:before="120"/>
              <w:ind w:left="34" w:hanging="34"/>
              <w:rPr>
                <w:rFonts w:ascii="Arial" w:hAnsi="Arial" w:cs="Arial"/>
                <w:sz w:val="16"/>
                <w:szCs w:val="16"/>
                <w:lang w:eastAsia="fr-FR"/>
              </w:rPr>
            </w:pPr>
            <w:r w:rsidRPr="00976999">
              <w:rPr>
                <w:rFonts w:ascii="MS Gothic" w:eastAsia="MS Gothic" w:hAnsi="MS Gothic" w:cs="MS Gothic" w:hint="eastAsia"/>
                <w:sz w:val="16"/>
                <w:szCs w:val="18"/>
              </w:rPr>
              <w:t>☐</w:t>
            </w:r>
            <w:r w:rsidR="00722A43" w:rsidRPr="00976999">
              <w:rPr>
                <w:rFonts w:ascii="Arial" w:hAnsi="Arial" w:cs="Arial"/>
                <w:sz w:val="16"/>
                <w:szCs w:val="16"/>
                <w:lang w:eastAsia="fr-FR"/>
              </w:rPr>
              <w:t xml:space="preserve"> NON</w:t>
            </w:r>
          </w:p>
        </w:tc>
        <w:tc>
          <w:tcPr>
            <w:tcW w:w="992" w:type="dxa"/>
            <w:tcBorders>
              <w:bottom w:val="single" w:sz="18" w:space="0" w:color="auto"/>
            </w:tcBorders>
            <w:shd w:val="clear" w:color="auto" w:fill="auto"/>
          </w:tcPr>
          <w:p w14:paraId="5D55043E" w14:textId="77777777" w:rsidR="00722A43" w:rsidRPr="00976999" w:rsidRDefault="00054362" w:rsidP="00CB4F60">
            <w:pPr>
              <w:pStyle w:val="Sansinterligne1"/>
              <w:spacing w:before="60"/>
              <w:ind w:left="34" w:hanging="34"/>
              <w:rPr>
                <w:rFonts w:ascii="Arial" w:hAnsi="Arial" w:cs="Arial"/>
                <w:sz w:val="16"/>
                <w:szCs w:val="16"/>
                <w:lang w:eastAsia="fr-FR"/>
              </w:rPr>
            </w:pPr>
            <w:r w:rsidRPr="00976999">
              <w:rPr>
                <w:rFonts w:ascii="MS Gothic" w:eastAsia="MS Gothic" w:hAnsi="MS Gothic" w:cs="MS Gothic" w:hint="eastAsia"/>
                <w:sz w:val="16"/>
                <w:szCs w:val="18"/>
              </w:rPr>
              <w:t>☐</w:t>
            </w:r>
            <w:r w:rsidR="00722A43" w:rsidRPr="00976999">
              <w:rPr>
                <w:rFonts w:ascii="Arial" w:hAnsi="Arial" w:cs="Arial"/>
                <w:sz w:val="16"/>
                <w:szCs w:val="16"/>
                <w:lang w:eastAsia="fr-FR"/>
              </w:rPr>
              <w:t xml:space="preserve"> OUI</w:t>
            </w:r>
          </w:p>
          <w:p w14:paraId="21909CA3" w14:textId="77777777" w:rsidR="00722A43" w:rsidRPr="00976999" w:rsidRDefault="00054362" w:rsidP="00CB4F60">
            <w:pPr>
              <w:pStyle w:val="Sansinterligne1"/>
              <w:spacing w:before="120"/>
              <w:ind w:left="34" w:hanging="34"/>
              <w:rPr>
                <w:rFonts w:ascii="Arial" w:hAnsi="Arial" w:cs="Arial"/>
                <w:sz w:val="16"/>
                <w:szCs w:val="16"/>
                <w:lang w:eastAsia="fr-FR"/>
              </w:rPr>
            </w:pPr>
            <w:r w:rsidRPr="00976999">
              <w:rPr>
                <w:rFonts w:ascii="MS Gothic" w:eastAsia="MS Gothic" w:hAnsi="MS Gothic" w:cs="MS Gothic" w:hint="eastAsia"/>
                <w:sz w:val="16"/>
                <w:szCs w:val="18"/>
              </w:rPr>
              <w:t>☐</w:t>
            </w:r>
            <w:r w:rsidR="00722A43" w:rsidRPr="00976999">
              <w:rPr>
                <w:rFonts w:ascii="Arial" w:hAnsi="Arial" w:cs="Arial"/>
                <w:sz w:val="16"/>
                <w:szCs w:val="16"/>
                <w:lang w:eastAsia="fr-FR"/>
              </w:rPr>
              <w:t xml:space="preserve"> NON</w:t>
            </w:r>
          </w:p>
        </w:tc>
      </w:tr>
      <w:tr w:rsidR="00976999" w:rsidRPr="00976999" w14:paraId="6B1B14A3" w14:textId="77777777" w:rsidTr="00F77A3E">
        <w:tc>
          <w:tcPr>
            <w:tcW w:w="1557" w:type="dxa"/>
            <w:tcBorders>
              <w:top w:val="single" w:sz="18" w:space="0" w:color="auto"/>
            </w:tcBorders>
            <w:shd w:val="clear" w:color="auto" w:fill="D9D9D9" w:themeFill="background1" w:themeFillShade="D9"/>
          </w:tcPr>
          <w:p w14:paraId="7CE96AA8" w14:textId="77777777" w:rsidR="0086596D" w:rsidRPr="00976999" w:rsidRDefault="0086596D" w:rsidP="00173EFE">
            <w:pPr>
              <w:pStyle w:val="Sansinterligne1"/>
              <w:rPr>
                <w:rFonts w:ascii="Arial" w:hAnsi="Arial" w:cs="Arial"/>
                <w:sz w:val="16"/>
                <w:szCs w:val="16"/>
                <w:lang w:eastAsia="fr-FR"/>
              </w:rPr>
            </w:pPr>
            <w:r w:rsidRPr="00976999">
              <w:rPr>
                <w:rFonts w:ascii="Arial" w:hAnsi="Arial" w:cs="Arial"/>
                <w:sz w:val="16"/>
                <w:szCs w:val="16"/>
                <w:lang w:eastAsia="fr-FR"/>
              </w:rPr>
              <w:t>MOTEURS</w:t>
            </w:r>
          </w:p>
        </w:tc>
        <w:tc>
          <w:tcPr>
            <w:tcW w:w="2946" w:type="dxa"/>
            <w:tcBorders>
              <w:top w:val="single" w:sz="18" w:space="0" w:color="auto"/>
            </w:tcBorders>
            <w:shd w:val="clear" w:color="auto" w:fill="D9D9D9" w:themeFill="background1" w:themeFillShade="D9"/>
            <w:vAlign w:val="center"/>
          </w:tcPr>
          <w:p w14:paraId="21ADB8FA" w14:textId="77777777" w:rsidR="0086596D" w:rsidRPr="00976999" w:rsidRDefault="0086596D" w:rsidP="00173EFE">
            <w:pPr>
              <w:pStyle w:val="Sansinterligne1"/>
              <w:rPr>
                <w:rFonts w:ascii="Arial" w:hAnsi="Arial" w:cs="Arial"/>
                <w:sz w:val="16"/>
                <w:szCs w:val="16"/>
                <w:lang w:eastAsia="fr-FR"/>
              </w:rPr>
            </w:pPr>
            <w:r w:rsidRPr="00976999">
              <w:rPr>
                <w:rFonts w:ascii="Arial" w:hAnsi="Arial" w:cs="Arial"/>
                <w:sz w:val="16"/>
                <w:szCs w:val="16"/>
                <w:lang w:eastAsia="fr-FR"/>
              </w:rPr>
              <w:t>B1 Moteurs à turbines</w:t>
            </w:r>
          </w:p>
        </w:tc>
        <w:tc>
          <w:tcPr>
            <w:tcW w:w="5528" w:type="dxa"/>
            <w:gridSpan w:val="3"/>
            <w:shd w:val="clear" w:color="auto" w:fill="auto"/>
          </w:tcPr>
          <w:p w14:paraId="3FD12B1B" w14:textId="77777777" w:rsidR="00E06DEA" w:rsidRPr="00F77A3E" w:rsidRDefault="00054362" w:rsidP="00173EFE">
            <w:pPr>
              <w:pStyle w:val="Sansinterligne1"/>
              <w:rPr>
                <w:rFonts w:ascii="Arial" w:hAnsi="Arial" w:cs="Arial"/>
                <w:i/>
                <w:iCs/>
                <w:sz w:val="16"/>
                <w:szCs w:val="16"/>
              </w:rPr>
            </w:pPr>
            <w:r w:rsidRPr="00F77A3E">
              <w:rPr>
                <w:rFonts w:ascii="Arial" w:hAnsi="Arial" w:cs="Arial"/>
                <w:i/>
                <w:iCs/>
                <w:sz w:val="16"/>
                <w:szCs w:val="16"/>
              </w:rPr>
              <w:t>Doit préciser le constructeur, le groupe, la série ou le type du moteur selon la liste des produits certifiés de l’EASA (TCDS) avec la motorisation éventuelle</w:t>
            </w:r>
          </w:p>
          <w:p w14:paraId="09932F63" w14:textId="77777777" w:rsidR="00214AFF" w:rsidRDefault="00214AFF" w:rsidP="00173EFE">
            <w:pPr>
              <w:pStyle w:val="Sansinterligne1"/>
              <w:rPr>
                <w:rFonts w:ascii="Arial" w:hAnsi="Arial" w:cs="Arial"/>
                <w:sz w:val="16"/>
                <w:szCs w:val="16"/>
              </w:rPr>
            </w:pPr>
          </w:p>
          <w:p w14:paraId="22702385" w14:textId="77777777" w:rsidR="00214AFF" w:rsidRDefault="00214AFF" w:rsidP="00173EFE">
            <w:pPr>
              <w:pStyle w:val="Sansinterligne1"/>
              <w:rPr>
                <w:rFonts w:ascii="Arial" w:hAnsi="Arial" w:cs="Arial"/>
                <w:sz w:val="16"/>
                <w:szCs w:val="16"/>
              </w:rPr>
            </w:pPr>
          </w:p>
          <w:p w14:paraId="07F94F69" w14:textId="72B6EFD0" w:rsidR="00214AFF" w:rsidRDefault="00214AFF" w:rsidP="00173EFE">
            <w:pPr>
              <w:pStyle w:val="Sansinterligne1"/>
              <w:rPr>
                <w:rFonts w:ascii="Arial" w:hAnsi="Arial" w:cs="Arial"/>
                <w:sz w:val="16"/>
                <w:szCs w:val="16"/>
              </w:rPr>
            </w:pPr>
          </w:p>
          <w:p w14:paraId="6F1AFCE4" w14:textId="77777777" w:rsidR="00C564DD" w:rsidRDefault="00C564DD" w:rsidP="00173EFE">
            <w:pPr>
              <w:pStyle w:val="Sansinterligne1"/>
              <w:rPr>
                <w:rFonts w:ascii="Arial" w:hAnsi="Arial" w:cs="Arial"/>
                <w:sz w:val="16"/>
                <w:szCs w:val="16"/>
              </w:rPr>
            </w:pPr>
          </w:p>
          <w:p w14:paraId="26E8429A" w14:textId="77777777" w:rsidR="00214AFF" w:rsidRDefault="00214AFF" w:rsidP="00173EFE">
            <w:pPr>
              <w:pStyle w:val="Sansinterligne1"/>
              <w:rPr>
                <w:rFonts w:ascii="Arial" w:hAnsi="Arial" w:cs="Arial"/>
                <w:sz w:val="16"/>
                <w:szCs w:val="16"/>
              </w:rPr>
            </w:pPr>
          </w:p>
          <w:p w14:paraId="7CAB471D" w14:textId="77777777" w:rsidR="00214AFF" w:rsidRDefault="00214AFF" w:rsidP="00173EFE">
            <w:pPr>
              <w:pStyle w:val="Sansinterligne1"/>
              <w:rPr>
                <w:rFonts w:ascii="Arial" w:hAnsi="Arial" w:cs="Arial"/>
                <w:sz w:val="16"/>
                <w:szCs w:val="16"/>
              </w:rPr>
            </w:pPr>
          </w:p>
          <w:p w14:paraId="209E11BC" w14:textId="73B4DDBB" w:rsidR="00214AFF" w:rsidRPr="00976999" w:rsidRDefault="00214AFF" w:rsidP="00173EFE">
            <w:pPr>
              <w:pStyle w:val="Sansinterligne1"/>
              <w:rPr>
                <w:rFonts w:ascii="Arial" w:hAnsi="Arial" w:cs="Arial"/>
                <w:sz w:val="16"/>
                <w:szCs w:val="16"/>
                <w:lang w:eastAsia="fr-FR"/>
              </w:rPr>
            </w:pPr>
          </w:p>
        </w:tc>
      </w:tr>
    </w:tbl>
    <w:p w14:paraId="581CC30B" w14:textId="3CB76B43" w:rsidR="00A658F4" w:rsidRDefault="00811EBC" w:rsidP="00173EFE">
      <w:pPr>
        <w:pStyle w:val="Sansinterligne1"/>
        <w:rPr>
          <w:rFonts w:ascii="Arial" w:hAnsi="Arial" w:cs="Arial"/>
          <w:sz w:val="16"/>
          <w:szCs w:val="16"/>
          <w:lang w:eastAsia="fr-FR"/>
        </w:rPr>
      </w:pPr>
      <w:r>
        <w:rPr>
          <w:rFonts w:ascii="Arial" w:hAnsi="Arial" w:cs="Arial"/>
          <w:noProof/>
          <w:sz w:val="16"/>
          <w:szCs w:val="16"/>
          <w:lang w:eastAsia="fr-FR"/>
        </w:rPr>
        <mc:AlternateContent>
          <mc:Choice Requires="wps">
            <w:drawing>
              <wp:anchor distT="0" distB="0" distL="114300" distR="114300" simplePos="0" relativeHeight="251769856" behindDoc="0" locked="0" layoutInCell="1" allowOverlap="1" wp14:anchorId="1887ADA7" wp14:editId="08B08BD5">
                <wp:simplePos x="0" y="0"/>
                <wp:positionH relativeFrom="column">
                  <wp:posOffset>-696875</wp:posOffset>
                </wp:positionH>
                <wp:positionV relativeFrom="paragraph">
                  <wp:posOffset>920617</wp:posOffset>
                </wp:positionV>
                <wp:extent cx="0" cy="170121"/>
                <wp:effectExtent l="0" t="0" r="38100" b="20955"/>
                <wp:wrapNone/>
                <wp:docPr id="131" name="Connecteur droit 131"/>
                <wp:cNvGraphicFramePr/>
                <a:graphic xmlns:a="http://schemas.openxmlformats.org/drawingml/2006/main">
                  <a:graphicData uri="http://schemas.microsoft.com/office/word/2010/wordprocessingShape">
                    <wps:wsp>
                      <wps:cNvCnPr/>
                      <wps:spPr>
                        <a:xfrm>
                          <a:off x="0" y="0"/>
                          <a:ext cx="0" cy="170121"/>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405676C" id="Connecteur droit 131" o:spid="_x0000_s1026" style="position:absolute;z-index:251769856;visibility:visible;mso-wrap-style:square;mso-wrap-distance-left:9pt;mso-wrap-distance-top:0;mso-wrap-distance-right:9pt;mso-wrap-distance-bottom:0;mso-position-horizontal:absolute;mso-position-horizontal-relative:text;mso-position-vertical:absolute;mso-position-vertical-relative:text" from="-54.85pt,72.5pt" to="-54.85pt,8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" strokecolor="black [3213]"/>
            </w:pict>
          </mc:Fallback>
        </mc:AlternateContent>
      </w:r>
    </w:p>
    <w:p w14:paraId="10493E71" w14:textId="77777777" w:rsidR="008553C9" w:rsidRDefault="008553C9" w:rsidP="00173EFE">
      <w:pPr>
        <w:pStyle w:val="Sansinterligne1"/>
        <w:rPr>
          <w:rFonts w:ascii="Arial" w:hAnsi="Arial" w:cs="Arial"/>
          <w:sz w:val="16"/>
          <w:szCs w:val="16"/>
          <w:lang w:eastAsia="fr-FR"/>
        </w:rPr>
        <w:sectPr w:rsidR="008553C9" w:rsidSect="007A113B">
          <w:footerReference w:type="default" r:id="rId14"/>
          <w:pgSz w:w="11906" w:h="16838"/>
          <w:pgMar w:top="360" w:right="1417" w:bottom="426" w:left="1417" w:header="567" w:footer="446" w:gutter="0"/>
          <w:cols w:space="708"/>
          <w:docGrid w:linePitch="360"/>
        </w:sectPr>
      </w:pPr>
    </w:p>
    <w:p w14:paraId="3B60B601" w14:textId="6B4F88C3" w:rsidR="00A04786" w:rsidRDefault="00A04786" w:rsidP="00173EFE">
      <w:pPr>
        <w:pStyle w:val="Sansinterligne1"/>
        <w:rPr>
          <w:rFonts w:ascii="Arial" w:hAnsi="Arial" w:cs="Arial"/>
          <w:sz w:val="16"/>
          <w:szCs w:val="16"/>
          <w:lang w:eastAsia="fr-FR"/>
        </w:rPr>
      </w:pPr>
    </w:p>
    <w:p w14:paraId="2B400C65" w14:textId="7606A032" w:rsidR="00A04786" w:rsidRDefault="00A04786" w:rsidP="00173EFE">
      <w:pPr>
        <w:pStyle w:val="Sansinterligne1"/>
        <w:rPr>
          <w:rFonts w:ascii="Arial" w:hAnsi="Arial" w:cs="Arial"/>
          <w:sz w:val="16"/>
          <w:szCs w:val="16"/>
          <w:lang w:eastAsia="fr-FR"/>
        </w:rPr>
      </w:pPr>
    </w:p>
    <w:p w14:paraId="48F9A335" w14:textId="3D81EEEA" w:rsidR="00A04786" w:rsidRDefault="00A04786" w:rsidP="00173EFE">
      <w:pPr>
        <w:pStyle w:val="Sansinterligne1"/>
        <w:rPr>
          <w:rFonts w:ascii="Arial" w:hAnsi="Arial" w:cs="Arial"/>
          <w:sz w:val="16"/>
          <w:szCs w:val="16"/>
          <w:lang w:eastAsia="fr-FR"/>
        </w:rPr>
      </w:pPr>
    </w:p>
    <w:p w14:paraId="3BD93E42" w14:textId="2C08B820" w:rsidR="00A04786" w:rsidRDefault="00A04786" w:rsidP="00173EFE">
      <w:pPr>
        <w:pStyle w:val="Sansinterligne1"/>
        <w:rPr>
          <w:rFonts w:ascii="Arial" w:hAnsi="Arial" w:cs="Arial"/>
          <w:sz w:val="16"/>
          <w:szCs w:val="16"/>
          <w:lang w:eastAsia="fr-FR"/>
        </w:rPr>
      </w:pPr>
      <w:r>
        <w:rPr>
          <w:noProof/>
        </w:rPr>
        <w:drawing>
          <wp:anchor distT="0" distB="0" distL="114300" distR="114300" simplePos="0" relativeHeight="251773952" behindDoc="0" locked="0" layoutInCell="1" allowOverlap="1" wp14:anchorId="4DD7A2F0" wp14:editId="4239B48A">
            <wp:simplePos x="0" y="0"/>
            <wp:positionH relativeFrom="column">
              <wp:posOffset>5539563</wp:posOffset>
            </wp:positionH>
            <wp:positionV relativeFrom="paragraph">
              <wp:posOffset>-118184</wp:posOffset>
            </wp:positionV>
            <wp:extent cx="682625" cy="474980"/>
            <wp:effectExtent l="0" t="0" r="3175" b="1270"/>
            <wp:wrapNone/>
            <wp:docPr id="133" name="Image 133"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Image 75" descr="Une image contenant texte&#10;&#10;Description générée automatiquement"/>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682625" cy="47498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771904" behindDoc="0" locked="0" layoutInCell="1" allowOverlap="1" wp14:anchorId="09F9467E" wp14:editId="794ED9FA">
            <wp:simplePos x="0" y="0"/>
            <wp:positionH relativeFrom="column">
              <wp:posOffset>11001</wp:posOffset>
            </wp:positionH>
            <wp:positionV relativeFrom="paragraph">
              <wp:posOffset>-116427</wp:posOffset>
            </wp:positionV>
            <wp:extent cx="1235710" cy="637540"/>
            <wp:effectExtent l="0" t="0" r="0" b="0"/>
            <wp:wrapNone/>
            <wp:docPr id="132" name="Imag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 18"/>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235710" cy="637540"/>
                    </a:xfrm>
                    <a:prstGeom prst="rect">
                      <a:avLst/>
                    </a:prstGeom>
                  </pic:spPr>
                </pic:pic>
              </a:graphicData>
            </a:graphic>
            <wp14:sizeRelH relativeFrom="margin">
              <wp14:pctWidth>0</wp14:pctWidth>
            </wp14:sizeRelH>
            <wp14:sizeRelV relativeFrom="margin">
              <wp14:pctHeight>0</wp14:pctHeight>
            </wp14:sizeRelV>
          </wp:anchor>
        </w:drawing>
      </w:r>
    </w:p>
    <w:p w14:paraId="5CE012CB" w14:textId="61F6803A" w:rsidR="00A04786" w:rsidRDefault="00A04786" w:rsidP="00173EFE">
      <w:pPr>
        <w:pStyle w:val="Sansinterligne1"/>
        <w:rPr>
          <w:rFonts w:ascii="Arial" w:hAnsi="Arial" w:cs="Arial"/>
          <w:sz w:val="16"/>
          <w:szCs w:val="16"/>
          <w:lang w:eastAsia="fr-FR"/>
        </w:rPr>
      </w:pPr>
    </w:p>
    <w:p w14:paraId="48A22D27" w14:textId="48D07E73" w:rsidR="00A04786" w:rsidRDefault="00A04786" w:rsidP="00173EFE">
      <w:pPr>
        <w:pStyle w:val="Sansinterligne1"/>
        <w:rPr>
          <w:rFonts w:ascii="Arial" w:hAnsi="Arial" w:cs="Arial"/>
          <w:sz w:val="16"/>
          <w:szCs w:val="16"/>
          <w:lang w:eastAsia="fr-FR"/>
        </w:rPr>
      </w:pPr>
    </w:p>
    <w:p w14:paraId="0BA72ADA" w14:textId="2723A6D1" w:rsidR="00A04786" w:rsidRDefault="00A04786" w:rsidP="00173EFE">
      <w:pPr>
        <w:pStyle w:val="Sansinterligne1"/>
        <w:rPr>
          <w:rFonts w:ascii="Arial" w:hAnsi="Arial" w:cs="Arial"/>
          <w:sz w:val="16"/>
          <w:szCs w:val="16"/>
          <w:lang w:eastAsia="fr-FR"/>
        </w:rPr>
      </w:pPr>
    </w:p>
    <w:p w14:paraId="1DC36D8E" w14:textId="6D4E9AF4" w:rsidR="00A04786" w:rsidRDefault="00A04786" w:rsidP="00173EFE">
      <w:pPr>
        <w:pStyle w:val="Sansinterligne1"/>
        <w:rPr>
          <w:rFonts w:ascii="Arial" w:hAnsi="Arial" w:cs="Arial"/>
          <w:sz w:val="16"/>
          <w:szCs w:val="16"/>
          <w:lang w:eastAsia="fr-FR"/>
        </w:rPr>
      </w:pPr>
    </w:p>
    <w:p w14:paraId="55053262" w14:textId="77777777" w:rsidR="00A04786" w:rsidRDefault="00A04786" w:rsidP="00173EFE">
      <w:pPr>
        <w:pStyle w:val="Sansinterligne1"/>
        <w:rPr>
          <w:rFonts w:ascii="Arial" w:hAnsi="Arial" w:cs="Arial"/>
          <w:sz w:val="16"/>
          <w:szCs w:val="16"/>
          <w:lang w:eastAsia="fr-FR"/>
        </w:rPr>
      </w:pPr>
    </w:p>
    <w:p w14:paraId="71CC5D83" w14:textId="482C6A7E" w:rsidR="00A04786" w:rsidRDefault="00A04786" w:rsidP="00173EFE">
      <w:pPr>
        <w:pStyle w:val="Sansinterligne1"/>
        <w:rPr>
          <w:rFonts w:ascii="Arial" w:hAnsi="Arial" w:cs="Arial"/>
          <w:sz w:val="16"/>
          <w:szCs w:val="16"/>
          <w:lang w:eastAsia="fr-FR"/>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7"/>
        <w:gridCol w:w="2946"/>
        <w:gridCol w:w="2764"/>
        <w:gridCol w:w="2764"/>
      </w:tblGrid>
      <w:tr w:rsidR="00976999" w:rsidRPr="00976999" w14:paraId="258C25FC" w14:textId="77777777" w:rsidTr="00CF42A0">
        <w:tc>
          <w:tcPr>
            <w:tcW w:w="1557" w:type="dxa"/>
            <w:shd w:val="clear" w:color="auto" w:fill="D9D9D9" w:themeFill="background1" w:themeFillShade="D9"/>
          </w:tcPr>
          <w:p w14:paraId="08F3AC07" w14:textId="77777777" w:rsidR="0086596D" w:rsidRPr="00976999" w:rsidRDefault="0086596D" w:rsidP="00173EFE">
            <w:pPr>
              <w:pStyle w:val="Sansinterligne1"/>
              <w:rPr>
                <w:rFonts w:ascii="Arial" w:hAnsi="Arial" w:cs="Arial"/>
                <w:sz w:val="16"/>
                <w:szCs w:val="16"/>
                <w:lang w:eastAsia="fr-FR"/>
              </w:rPr>
            </w:pPr>
          </w:p>
        </w:tc>
        <w:tc>
          <w:tcPr>
            <w:tcW w:w="2946" w:type="dxa"/>
            <w:shd w:val="clear" w:color="auto" w:fill="D9D9D9" w:themeFill="background1" w:themeFillShade="D9"/>
            <w:vAlign w:val="center"/>
          </w:tcPr>
          <w:p w14:paraId="071B30EF" w14:textId="77777777" w:rsidR="0086596D" w:rsidRPr="00976999" w:rsidRDefault="0086596D" w:rsidP="00173EFE">
            <w:pPr>
              <w:pStyle w:val="Sansinterligne1"/>
              <w:rPr>
                <w:rFonts w:ascii="Arial" w:hAnsi="Arial" w:cs="Arial"/>
                <w:sz w:val="16"/>
                <w:szCs w:val="16"/>
                <w:lang w:eastAsia="fr-FR"/>
              </w:rPr>
            </w:pPr>
            <w:r w:rsidRPr="00976999">
              <w:rPr>
                <w:rFonts w:ascii="Arial" w:hAnsi="Arial" w:cs="Arial"/>
                <w:sz w:val="16"/>
                <w:szCs w:val="16"/>
                <w:lang w:eastAsia="fr-FR"/>
              </w:rPr>
              <w:t>B2 Moteurs à pistons</w:t>
            </w:r>
          </w:p>
        </w:tc>
        <w:tc>
          <w:tcPr>
            <w:tcW w:w="5528" w:type="dxa"/>
            <w:gridSpan w:val="2"/>
            <w:shd w:val="clear" w:color="auto" w:fill="auto"/>
          </w:tcPr>
          <w:p w14:paraId="7B0E01EE" w14:textId="42DB7DB8" w:rsidR="0002371B" w:rsidRPr="00F77A3E" w:rsidRDefault="00F0241B" w:rsidP="0002371B">
            <w:pPr>
              <w:pStyle w:val="Sansinterligne1"/>
              <w:rPr>
                <w:rFonts w:ascii="Arial" w:hAnsi="Arial" w:cs="Arial"/>
                <w:i/>
                <w:iCs/>
                <w:sz w:val="16"/>
                <w:szCs w:val="16"/>
              </w:rPr>
            </w:pPr>
            <w:r>
              <w:rPr>
                <w:rFonts w:ascii="Arial" w:hAnsi="Arial" w:cs="Arial"/>
                <w:i/>
                <w:iCs/>
                <w:sz w:val="16"/>
                <w:szCs w:val="16"/>
              </w:rPr>
              <w:t xml:space="preserve">Idem </w:t>
            </w:r>
          </w:p>
          <w:p w14:paraId="466F01BC" w14:textId="1AA9AADD" w:rsidR="00E06DEA" w:rsidRDefault="00E06DEA" w:rsidP="00173EFE">
            <w:pPr>
              <w:pStyle w:val="Sansinterligne1"/>
              <w:rPr>
                <w:rFonts w:ascii="Arial" w:hAnsi="Arial" w:cs="Arial"/>
                <w:sz w:val="16"/>
                <w:szCs w:val="16"/>
                <w:lang w:eastAsia="fr-FR"/>
              </w:rPr>
            </w:pPr>
          </w:p>
          <w:p w14:paraId="7A0CA045" w14:textId="4CF1B6F8" w:rsidR="0002371B" w:rsidRDefault="0002371B" w:rsidP="00173EFE">
            <w:pPr>
              <w:pStyle w:val="Sansinterligne1"/>
              <w:rPr>
                <w:rFonts w:ascii="Arial" w:hAnsi="Arial" w:cs="Arial"/>
                <w:sz w:val="16"/>
                <w:szCs w:val="16"/>
                <w:lang w:eastAsia="fr-FR"/>
              </w:rPr>
            </w:pPr>
          </w:p>
          <w:p w14:paraId="7005345D" w14:textId="77777777" w:rsidR="00C564DD" w:rsidRDefault="00C564DD" w:rsidP="00173EFE">
            <w:pPr>
              <w:pStyle w:val="Sansinterligne1"/>
              <w:rPr>
                <w:rFonts w:ascii="Arial" w:hAnsi="Arial" w:cs="Arial"/>
                <w:sz w:val="16"/>
                <w:szCs w:val="16"/>
                <w:lang w:eastAsia="fr-FR"/>
              </w:rPr>
            </w:pPr>
          </w:p>
          <w:p w14:paraId="6401E6EE" w14:textId="77777777" w:rsidR="00214AFF" w:rsidRDefault="00214AFF" w:rsidP="00173EFE">
            <w:pPr>
              <w:pStyle w:val="Sansinterligne1"/>
              <w:rPr>
                <w:rFonts w:ascii="Arial" w:hAnsi="Arial" w:cs="Arial"/>
                <w:sz w:val="16"/>
                <w:szCs w:val="16"/>
                <w:lang w:eastAsia="fr-FR"/>
              </w:rPr>
            </w:pPr>
          </w:p>
          <w:p w14:paraId="58072AA3" w14:textId="77777777" w:rsidR="00214AFF" w:rsidRDefault="00214AFF" w:rsidP="00173EFE">
            <w:pPr>
              <w:pStyle w:val="Sansinterligne1"/>
              <w:rPr>
                <w:rFonts w:ascii="Arial" w:hAnsi="Arial" w:cs="Arial"/>
                <w:sz w:val="16"/>
                <w:szCs w:val="16"/>
                <w:lang w:eastAsia="fr-FR"/>
              </w:rPr>
            </w:pPr>
          </w:p>
          <w:p w14:paraId="4B8F4C85" w14:textId="77777777" w:rsidR="00214AFF" w:rsidRDefault="00214AFF" w:rsidP="00173EFE">
            <w:pPr>
              <w:pStyle w:val="Sansinterligne1"/>
              <w:rPr>
                <w:rFonts w:ascii="Arial" w:hAnsi="Arial" w:cs="Arial"/>
                <w:sz w:val="16"/>
                <w:szCs w:val="16"/>
                <w:lang w:eastAsia="fr-FR"/>
              </w:rPr>
            </w:pPr>
          </w:p>
          <w:p w14:paraId="094E40A0" w14:textId="77777777" w:rsidR="00214AFF" w:rsidRDefault="00214AFF" w:rsidP="00173EFE">
            <w:pPr>
              <w:pStyle w:val="Sansinterligne1"/>
              <w:rPr>
                <w:rFonts w:ascii="Arial" w:hAnsi="Arial" w:cs="Arial"/>
                <w:sz w:val="16"/>
                <w:szCs w:val="16"/>
                <w:lang w:eastAsia="fr-FR"/>
              </w:rPr>
            </w:pPr>
          </w:p>
          <w:p w14:paraId="3930F0A1" w14:textId="50F605ED" w:rsidR="00214AFF" w:rsidRPr="00976999" w:rsidRDefault="00214AFF" w:rsidP="00173EFE">
            <w:pPr>
              <w:pStyle w:val="Sansinterligne1"/>
              <w:rPr>
                <w:rFonts w:ascii="Arial" w:hAnsi="Arial" w:cs="Arial"/>
                <w:sz w:val="16"/>
                <w:szCs w:val="16"/>
                <w:lang w:eastAsia="fr-FR"/>
              </w:rPr>
            </w:pPr>
          </w:p>
        </w:tc>
      </w:tr>
      <w:tr w:rsidR="00976999" w:rsidRPr="00976999" w14:paraId="00D9DDE1" w14:textId="77777777" w:rsidTr="00F77A3E">
        <w:tc>
          <w:tcPr>
            <w:tcW w:w="1557" w:type="dxa"/>
            <w:tcBorders>
              <w:bottom w:val="single" w:sz="18" w:space="0" w:color="auto"/>
            </w:tcBorders>
            <w:shd w:val="clear" w:color="auto" w:fill="D9D9D9" w:themeFill="background1" w:themeFillShade="D9"/>
          </w:tcPr>
          <w:p w14:paraId="0C99F1B1" w14:textId="77777777" w:rsidR="0086596D" w:rsidRPr="00976999" w:rsidRDefault="0086596D" w:rsidP="00173EFE">
            <w:pPr>
              <w:pStyle w:val="Sansinterligne1"/>
              <w:rPr>
                <w:rFonts w:ascii="Arial" w:hAnsi="Arial" w:cs="Arial"/>
                <w:sz w:val="16"/>
                <w:szCs w:val="16"/>
                <w:lang w:eastAsia="fr-FR"/>
              </w:rPr>
            </w:pPr>
          </w:p>
        </w:tc>
        <w:tc>
          <w:tcPr>
            <w:tcW w:w="2946" w:type="dxa"/>
            <w:tcBorders>
              <w:bottom w:val="single" w:sz="18" w:space="0" w:color="auto"/>
            </w:tcBorders>
            <w:shd w:val="clear" w:color="auto" w:fill="D9D9D9" w:themeFill="background1" w:themeFillShade="D9"/>
            <w:vAlign w:val="center"/>
          </w:tcPr>
          <w:p w14:paraId="08D9CF2C" w14:textId="77777777" w:rsidR="0086596D" w:rsidRPr="00976999" w:rsidRDefault="0086596D" w:rsidP="00173EFE">
            <w:pPr>
              <w:pStyle w:val="Sansinterligne1"/>
              <w:rPr>
                <w:rFonts w:ascii="Arial" w:hAnsi="Arial" w:cs="Arial"/>
                <w:sz w:val="16"/>
                <w:szCs w:val="16"/>
                <w:lang w:eastAsia="fr-FR"/>
              </w:rPr>
            </w:pPr>
            <w:r w:rsidRPr="00976999">
              <w:rPr>
                <w:rFonts w:ascii="Arial" w:hAnsi="Arial" w:cs="Arial"/>
                <w:sz w:val="16"/>
                <w:szCs w:val="16"/>
                <w:lang w:eastAsia="fr-FR"/>
              </w:rPr>
              <w:t>B3 APU</w:t>
            </w:r>
          </w:p>
        </w:tc>
        <w:tc>
          <w:tcPr>
            <w:tcW w:w="5528" w:type="dxa"/>
            <w:gridSpan w:val="2"/>
            <w:shd w:val="clear" w:color="auto" w:fill="auto"/>
          </w:tcPr>
          <w:p w14:paraId="2B23F76E" w14:textId="77777777" w:rsidR="00E06DEA" w:rsidRPr="00F77A3E" w:rsidRDefault="00054362" w:rsidP="00173EFE">
            <w:pPr>
              <w:pStyle w:val="Sansinterligne1"/>
              <w:rPr>
                <w:rFonts w:ascii="Arial" w:hAnsi="Arial" w:cs="Arial"/>
                <w:i/>
                <w:iCs/>
                <w:sz w:val="16"/>
                <w:szCs w:val="16"/>
              </w:rPr>
            </w:pPr>
            <w:r w:rsidRPr="00F77A3E">
              <w:rPr>
                <w:rFonts w:ascii="Arial" w:hAnsi="Arial" w:cs="Arial"/>
                <w:i/>
                <w:iCs/>
                <w:sz w:val="16"/>
                <w:szCs w:val="16"/>
              </w:rPr>
              <w:t>Doit préciser la désignation selon les données approuvées de l’Original Equipment Manufacturer (CMM ou autre) ou bien des TSO ou ETSO si applicable</w:t>
            </w:r>
          </w:p>
          <w:p w14:paraId="3C3D3E6E" w14:textId="77777777" w:rsidR="00F77A3E" w:rsidRDefault="00F77A3E" w:rsidP="00173EFE">
            <w:pPr>
              <w:pStyle w:val="Sansinterligne1"/>
              <w:rPr>
                <w:rFonts w:ascii="Arial" w:hAnsi="Arial" w:cs="Arial"/>
                <w:sz w:val="16"/>
                <w:szCs w:val="16"/>
              </w:rPr>
            </w:pPr>
          </w:p>
          <w:p w14:paraId="2A80509E" w14:textId="77777777" w:rsidR="00F77A3E" w:rsidRDefault="00F77A3E" w:rsidP="00173EFE">
            <w:pPr>
              <w:pStyle w:val="Sansinterligne1"/>
              <w:rPr>
                <w:rFonts w:ascii="Arial" w:hAnsi="Arial" w:cs="Arial"/>
                <w:sz w:val="16"/>
                <w:szCs w:val="16"/>
              </w:rPr>
            </w:pPr>
          </w:p>
          <w:p w14:paraId="7D67D0E7" w14:textId="0E2064E3" w:rsidR="00F77A3E" w:rsidRDefault="00F77A3E" w:rsidP="00173EFE">
            <w:pPr>
              <w:pStyle w:val="Sansinterligne1"/>
              <w:rPr>
                <w:rFonts w:ascii="Arial" w:hAnsi="Arial" w:cs="Arial"/>
                <w:sz w:val="16"/>
                <w:szCs w:val="16"/>
              </w:rPr>
            </w:pPr>
          </w:p>
          <w:p w14:paraId="0BCB2160" w14:textId="77777777" w:rsidR="00C564DD" w:rsidRDefault="00C564DD" w:rsidP="00173EFE">
            <w:pPr>
              <w:pStyle w:val="Sansinterligne1"/>
              <w:rPr>
                <w:rFonts w:ascii="Arial" w:hAnsi="Arial" w:cs="Arial"/>
                <w:sz w:val="16"/>
                <w:szCs w:val="16"/>
              </w:rPr>
            </w:pPr>
          </w:p>
          <w:p w14:paraId="457FCC48" w14:textId="77777777" w:rsidR="00F77A3E" w:rsidRDefault="00F77A3E" w:rsidP="00173EFE">
            <w:pPr>
              <w:pStyle w:val="Sansinterligne1"/>
              <w:rPr>
                <w:rFonts w:ascii="Arial" w:hAnsi="Arial" w:cs="Arial"/>
                <w:sz w:val="16"/>
                <w:szCs w:val="16"/>
              </w:rPr>
            </w:pPr>
          </w:p>
          <w:p w14:paraId="5FE00DA4" w14:textId="77777777" w:rsidR="00F77A3E" w:rsidRDefault="00F77A3E" w:rsidP="00173EFE">
            <w:pPr>
              <w:pStyle w:val="Sansinterligne1"/>
              <w:rPr>
                <w:rFonts w:ascii="Arial" w:hAnsi="Arial" w:cs="Arial"/>
                <w:sz w:val="16"/>
                <w:szCs w:val="16"/>
              </w:rPr>
            </w:pPr>
          </w:p>
          <w:p w14:paraId="26ED837B" w14:textId="4EC11218" w:rsidR="00F77A3E" w:rsidRPr="00976999" w:rsidRDefault="00F77A3E" w:rsidP="00173EFE">
            <w:pPr>
              <w:pStyle w:val="Sansinterligne1"/>
              <w:rPr>
                <w:rFonts w:ascii="Arial" w:hAnsi="Arial" w:cs="Arial"/>
                <w:sz w:val="16"/>
                <w:szCs w:val="16"/>
                <w:lang w:eastAsia="fr-FR"/>
              </w:rPr>
            </w:pPr>
          </w:p>
        </w:tc>
      </w:tr>
      <w:tr w:rsidR="00976999" w:rsidRPr="00976999" w14:paraId="4995D564" w14:textId="77777777" w:rsidTr="00F77A3E">
        <w:tc>
          <w:tcPr>
            <w:tcW w:w="1557" w:type="dxa"/>
            <w:vMerge w:val="restart"/>
            <w:tcBorders>
              <w:top w:val="single" w:sz="18" w:space="0" w:color="auto"/>
            </w:tcBorders>
            <w:shd w:val="clear" w:color="auto" w:fill="D9D9D9" w:themeFill="background1" w:themeFillShade="D9"/>
          </w:tcPr>
          <w:p w14:paraId="4121AC32" w14:textId="77777777" w:rsidR="00054362" w:rsidRPr="00976999" w:rsidRDefault="00054362" w:rsidP="00173EFE">
            <w:pPr>
              <w:pStyle w:val="Sansinterligne1"/>
              <w:rPr>
                <w:rFonts w:ascii="Arial" w:hAnsi="Arial" w:cs="Arial"/>
                <w:sz w:val="16"/>
                <w:szCs w:val="16"/>
                <w:lang w:eastAsia="fr-FR"/>
              </w:rPr>
            </w:pPr>
            <w:r w:rsidRPr="00976999">
              <w:rPr>
                <w:rFonts w:ascii="Arial" w:hAnsi="Arial" w:cs="Arial"/>
                <w:sz w:val="16"/>
                <w:szCs w:val="16"/>
                <w:lang w:eastAsia="fr-FR"/>
              </w:rPr>
              <w:t>ÉLÉMENTS AUTRES QUE LES MOTEURS COMPLETS OU LES APU</w:t>
            </w:r>
          </w:p>
        </w:tc>
        <w:tc>
          <w:tcPr>
            <w:tcW w:w="2946" w:type="dxa"/>
            <w:tcBorders>
              <w:top w:val="single" w:sz="18" w:space="0" w:color="auto"/>
            </w:tcBorders>
            <w:shd w:val="clear" w:color="auto" w:fill="D9D9D9" w:themeFill="background1" w:themeFillShade="D9"/>
            <w:vAlign w:val="center"/>
          </w:tcPr>
          <w:p w14:paraId="43D7E17E" w14:textId="77777777" w:rsidR="00054362" w:rsidRPr="00976999" w:rsidRDefault="00054362" w:rsidP="00173EFE">
            <w:pPr>
              <w:pStyle w:val="Sansinterligne1"/>
              <w:rPr>
                <w:rFonts w:ascii="Arial" w:hAnsi="Arial" w:cs="Arial"/>
                <w:sz w:val="16"/>
                <w:szCs w:val="16"/>
                <w:lang w:eastAsia="fr-FR"/>
              </w:rPr>
            </w:pPr>
            <w:r w:rsidRPr="00976999">
              <w:rPr>
                <w:rFonts w:ascii="Arial" w:hAnsi="Arial" w:cs="Arial"/>
                <w:sz w:val="16"/>
                <w:szCs w:val="16"/>
                <w:lang w:eastAsia="fr-FR"/>
              </w:rPr>
              <w:t>C1 Air conditionné et pressurisation</w:t>
            </w:r>
          </w:p>
        </w:tc>
        <w:tc>
          <w:tcPr>
            <w:tcW w:w="2764" w:type="dxa"/>
            <w:tcBorders>
              <w:top w:val="single" w:sz="18" w:space="0" w:color="auto"/>
            </w:tcBorders>
            <w:shd w:val="clear" w:color="auto" w:fill="D9D9D9" w:themeFill="background1" w:themeFillShade="D9"/>
            <w:vAlign w:val="center"/>
          </w:tcPr>
          <w:p w14:paraId="4BF27038" w14:textId="77777777" w:rsidR="00054362" w:rsidRPr="00976999" w:rsidRDefault="00054362" w:rsidP="00173EFE">
            <w:pPr>
              <w:pStyle w:val="Sansinterligne1"/>
              <w:rPr>
                <w:rFonts w:ascii="Arial" w:hAnsi="Arial" w:cs="Arial"/>
                <w:sz w:val="16"/>
                <w:szCs w:val="16"/>
                <w:lang w:eastAsia="fr-FR"/>
              </w:rPr>
            </w:pPr>
            <w:r w:rsidRPr="00976999">
              <w:rPr>
                <w:rFonts w:ascii="MyriadPro-Regular" w:hAnsi="MyriadPro-Regular" w:cs="MyriadPro-Regular"/>
                <w:sz w:val="16"/>
                <w:szCs w:val="16"/>
                <w:lang w:val="en-GB"/>
              </w:rPr>
              <w:t>21</w:t>
            </w:r>
          </w:p>
        </w:tc>
        <w:tc>
          <w:tcPr>
            <w:tcW w:w="2764" w:type="dxa"/>
            <w:vMerge w:val="restart"/>
            <w:tcBorders>
              <w:top w:val="single" w:sz="18" w:space="0" w:color="auto"/>
            </w:tcBorders>
            <w:shd w:val="clear" w:color="auto" w:fill="auto"/>
          </w:tcPr>
          <w:p w14:paraId="2EC7FF31" w14:textId="77777777" w:rsidR="00054362" w:rsidRPr="00976999" w:rsidRDefault="00054362" w:rsidP="00173EFE">
            <w:pPr>
              <w:pStyle w:val="Sansinterligne1"/>
              <w:rPr>
                <w:rFonts w:ascii="Arial" w:hAnsi="Arial" w:cs="Arial"/>
                <w:sz w:val="16"/>
                <w:szCs w:val="16"/>
                <w:lang w:eastAsia="fr-FR"/>
              </w:rPr>
            </w:pPr>
            <w:r w:rsidRPr="00976999">
              <w:rPr>
                <w:rFonts w:ascii="Arial" w:hAnsi="Arial" w:cs="Arial"/>
                <w:sz w:val="16"/>
                <w:szCs w:val="16"/>
              </w:rPr>
              <w:t>[</w:t>
            </w:r>
            <w:r w:rsidRPr="00F77A3E">
              <w:rPr>
                <w:rFonts w:ascii="Arial" w:hAnsi="Arial" w:cs="Arial"/>
                <w:i/>
                <w:iCs/>
                <w:sz w:val="16"/>
                <w:szCs w:val="16"/>
              </w:rPr>
              <w:t>Doit préciser le type de l’avion ou le constructeur ou le fabriquant de l’élément d’aéronef ou l’élément particulier et/ou la référence à une liste de capacité dans le manuel de spécifications de l’organisme de maintenance et/ou à la tâche ou aux tâches d’entretien] Exemple : PT6A - régulateur de carburant</w:t>
            </w:r>
          </w:p>
        </w:tc>
      </w:tr>
      <w:tr w:rsidR="00976999" w:rsidRPr="00976999" w14:paraId="04B0DDE7" w14:textId="77777777" w:rsidTr="00CF42A0">
        <w:tc>
          <w:tcPr>
            <w:tcW w:w="1557" w:type="dxa"/>
            <w:vMerge/>
            <w:shd w:val="clear" w:color="auto" w:fill="D9D9D9" w:themeFill="background1" w:themeFillShade="D9"/>
          </w:tcPr>
          <w:p w14:paraId="142827F6" w14:textId="77777777" w:rsidR="00054362" w:rsidRPr="00976999" w:rsidRDefault="00054362" w:rsidP="00173EFE">
            <w:pPr>
              <w:pStyle w:val="Sansinterligne1"/>
              <w:rPr>
                <w:rFonts w:ascii="Arial" w:hAnsi="Arial" w:cs="Arial"/>
                <w:sz w:val="16"/>
                <w:szCs w:val="16"/>
                <w:lang w:eastAsia="fr-FR"/>
              </w:rPr>
            </w:pPr>
          </w:p>
        </w:tc>
        <w:tc>
          <w:tcPr>
            <w:tcW w:w="2946" w:type="dxa"/>
            <w:shd w:val="clear" w:color="auto" w:fill="D9D9D9" w:themeFill="background1" w:themeFillShade="D9"/>
            <w:vAlign w:val="center"/>
          </w:tcPr>
          <w:p w14:paraId="6391B88B" w14:textId="77777777" w:rsidR="00054362" w:rsidRPr="00976999" w:rsidRDefault="00054362" w:rsidP="00173EFE">
            <w:pPr>
              <w:pStyle w:val="Sansinterligne1"/>
              <w:rPr>
                <w:rFonts w:ascii="Arial" w:hAnsi="Arial" w:cs="Arial"/>
                <w:sz w:val="16"/>
                <w:szCs w:val="16"/>
                <w:lang w:eastAsia="fr-FR"/>
              </w:rPr>
            </w:pPr>
            <w:r w:rsidRPr="00976999">
              <w:rPr>
                <w:rFonts w:ascii="Arial" w:hAnsi="Arial" w:cs="Arial"/>
                <w:sz w:val="16"/>
                <w:szCs w:val="16"/>
                <w:lang w:eastAsia="fr-FR"/>
              </w:rPr>
              <w:t>C2 Pilote automatique</w:t>
            </w:r>
          </w:p>
        </w:tc>
        <w:tc>
          <w:tcPr>
            <w:tcW w:w="2764" w:type="dxa"/>
            <w:shd w:val="clear" w:color="auto" w:fill="D9D9D9" w:themeFill="background1" w:themeFillShade="D9"/>
            <w:vAlign w:val="center"/>
          </w:tcPr>
          <w:p w14:paraId="6861A4D4" w14:textId="77777777" w:rsidR="00054362" w:rsidRPr="00976999" w:rsidRDefault="00054362" w:rsidP="00173EFE">
            <w:pPr>
              <w:pStyle w:val="Sansinterligne1"/>
              <w:rPr>
                <w:rFonts w:ascii="Arial" w:hAnsi="Arial" w:cs="Arial"/>
                <w:sz w:val="16"/>
                <w:szCs w:val="16"/>
                <w:lang w:eastAsia="fr-FR"/>
              </w:rPr>
            </w:pPr>
            <w:r w:rsidRPr="00976999">
              <w:rPr>
                <w:rFonts w:ascii="MyriadPro-Regular" w:hAnsi="MyriadPro-Regular" w:cs="MyriadPro-Regular"/>
                <w:sz w:val="16"/>
                <w:szCs w:val="16"/>
                <w:lang w:val="en-GB"/>
              </w:rPr>
              <w:t>22</w:t>
            </w:r>
          </w:p>
        </w:tc>
        <w:tc>
          <w:tcPr>
            <w:tcW w:w="2764" w:type="dxa"/>
            <w:vMerge/>
            <w:shd w:val="clear" w:color="auto" w:fill="auto"/>
          </w:tcPr>
          <w:p w14:paraId="04FD4E48" w14:textId="77777777" w:rsidR="00054362" w:rsidRPr="00976999" w:rsidRDefault="00054362" w:rsidP="00173EFE">
            <w:pPr>
              <w:pStyle w:val="Sansinterligne1"/>
              <w:rPr>
                <w:rFonts w:ascii="Arial" w:hAnsi="Arial" w:cs="Arial"/>
                <w:sz w:val="16"/>
                <w:szCs w:val="16"/>
                <w:lang w:eastAsia="fr-FR"/>
              </w:rPr>
            </w:pPr>
          </w:p>
        </w:tc>
      </w:tr>
      <w:tr w:rsidR="00976999" w:rsidRPr="00976999" w14:paraId="4950A82A" w14:textId="77777777" w:rsidTr="00CF42A0">
        <w:tc>
          <w:tcPr>
            <w:tcW w:w="1557" w:type="dxa"/>
            <w:vMerge/>
            <w:shd w:val="clear" w:color="auto" w:fill="D9D9D9" w:themeFill="background1" w:themeFillShade="D9"/>
          </w:tcPr>
          <w:p w14:paraId="103D8DCF" w14:textId="77777777" w:rsidR="00054362" w:rsidRPr="00976999" w:rsidRDefault="00054362" w:rsidP="00173EFE">
            <w:pPr>
              <w:pStyle w:val="Sansinterligne1"/>
              <w:rPr>
                <w:rFonts w:ascii="Arial" w:hAnsi="Arial" w:cs="Arial"/>
                <w:sz w:val="16"/>
                <w:szCs w:val="16"/>
                <w:lang w:eastAsia="fr-FR"/>
              </w:rPr>
            </w:pPr>
          </w:p>
        </w:tc>
        <w:tc>
          <w:tcPr>
            <w:tcW w:w="2946" w:type="dxa"/>
            <w:shd w:val="clear" w:color="auto" w:fill="D9D9D9" w:themeFill="background1" w:themeFillShade="D9"/>
            <w:vAlign w:val="center"/>
          </w:tcPr>
          <w:p w14:paraId="2475FC18" w14:textId="77777777" w:rsidR="00054362" w:rsidRPr="00976999" w:rsidRDefault="00054362" w:rsidP="00173EFE">
            <w:pPr>
              <w:pStyle w:val="Sansinterligne1"/>
              <w:rPr>
                <w:rFonts w:ascii="Arial" w:hAnsi="Arial" w:cs="Arial"/>
                <w:sz w:val="16"/>
                <w:szCs w:val="16"/>
                <w:lang w:eastAsia="fr-FR"/>
              </w:rPr>
            </w:pPr>
            <w:r w:rsidRPr="00976999">
              <w:rPr>
                <w:rFonts w:ascii="Arial" w:hAnsi="Arial" w:cs="Arial"/>
                <w:sz w:val="16"/>
                <w:szCs w:val="16"/>
                <w:lang w:eastAsia="fr-FR"/>
              </w:rPr>
              <w:t>C3 Communication et navigation</w:t>
            </w:r>
          </w:p>
        </w:tc>
        <w:tc>
          <w:tcPr>
            <w:tcW w:w="2764" w:type="dxa"/>
            <w:shd w:val="clear" w:color="auto" w:fill="D9D9D9" w:themeFill="background1" w:themeFillShade="D9"/>
            <w:vAlign w:val="center"/>
          </w:tcPr>
          <w:p w14:paraId="5D54D98B" w14:textId="77777777" w:rsidR="00054362" w:rsidRPr="00976999" w:rsidRDefault="00054362" w:rsidP="00173EFE">
            <w:pPr>
              <w:pStyle w:val="Sansinterligne1"/>
              <w:rPr>
                <w:rFonts w:ascii="Arial" w:hAnsi="Arial" w:cs="Arial"/>
                <w:sz w:val="16"/>
                <w:szCs w:val="16"/>
                <w:lang w:eastAsia="fr-FR"/>
              </w:rPr>
            </w:pPr>
            <w:r w:rsidRPr="00976999">
              <w:rPr>
                <w:rFonts w:ascii="MyriadPro-Regular" w:hAnsi="MyriadPro-Regular" w:cs="MyriadPro-Regular"/>
                <w:sz w:val="16"/>
                <w:szCs w:val="16"/>
                <w:lang w:val="en-GB"/>
              </w:rPr>
              <w:t>23 - 34</w:t>
            </w:r>
          </w:p>
        </w:tc>
        <w:tc>
          <w:tcPr>
            <w:tcW w:w="2764" w:type="dxa"/>
            <w:vMerge/>
            <w:shd w:val="clear" w:color="auto" w:fill="auto"/>
          </w:tcPr>
          <w:p w14:paraId="1B2A8583" w14:textId="77777777" w:rsidR="00054362" w:rsidRPr="00976999" w:rsidRDefault="00054362" w:rsidP="00173EFE">
            <w:pPr>
              <w:pStyle w:val="Sansinterligne1"/>
              <w:rPr>
                <w:rFonts w:ascii="Arial" w:hAnsi="Arial" w:cs="Arial"/>
                <w:sz w:val="16"/>
                <w:szCs w:val="16"/>
                <w:lang w:eastAsia="fr-FR"/>
              </w:rPr>
            </w:pPr>
          </w:p>
        </w:tc>
      </w:tr>
      <w:tr w:rsidR="00976999" w:rsidRPr="00976999" w14:paraId="12B78020" w14:textId="77777777" w:rsidTr="00CF42A0">
        <w:tc>
          <w:tcPr>
            <w:tcW w:w="1557" w:type="dxa"/>
            <w:vMerge/>
            <w:shd w:val="clear" w:color="auto" w:fill="D9D9D9" w:themeFill="background1" w:themeFillShade="D9"/>
          </w:tcPr>
          <w:p w14:paraId="3650283A" w14:textId="77777777" w:rsidR="00054362" w:rsidRPr="00976999" w:rsidRDefault="00054362" w:rsidP="00173EFE">
            <w:pPr>
              <w:pStyle w:val="Sansinterligne1"/>
              <w:rPr>
                <w:rFonts w:ascii="Arial" w:hAnsi="Arial" w:cs="Arial"/>
                <w:sz w:val="16"/>
                <w:szCs w:val="16"/>
                <w:lang w:eastAsia="fr-FR"/>
              </w:rPr>
            </w:pPr>
          </w:p>
        </w:tc>
        <w:tc>
          <w:tcPr>
            <w:tcW w:w="2946" w:type="dxa"/>
            <w:shd w:val="clear" w:color="auto" w:fill="D9D9D9" w:themeFill="background1" w:themeFillShade="D9"/>
            <w:vAlign w:val="center"/>
          </w:tcPr>
          <w:p w14:paraId="3C241229" w14:textId="77777777" w:rsidR="00054362" w:rsidRPr="00976999" w:rsidRDefault="00054362" w:rsidP="00173EFE">
            <w:pPr>
              <w:pStyle w:val="Sansinterligne1"/>
              <w:rPr>
                <w:rFonts w:ascii="Arial" w:hAnsi="Arial" w:cs="Arial"/>
                <w:sz w:val="16"/>
                <w:szCs w:val="16"/>
                <w:lang w:eastAsia="fr-FR"/>
              </w:rPr>
            </w:pPr>
            <w:r w:rsidRPr="00976999">
              <w:rPr>
                <w:rFonts w:ascii="Arial" w:hAnsi="Arial" w:cs="Arial"/>
                <w:sz w:val="16"/>
                <w:szCs w:val="16"/>
                <w:lang w:eastAsia="fr-FR"/>
              </w:rPr>
              <w:t>C4 Portes - Panneaux</w:t>
            </w:r>
          </w:p>
        </w:tc>
        <w:tc>
          <w:tcPr>
            <w:tcW w:w="2764" w:type="dxa"/>
            <w:shd w:val="clear" w:color="auto" w:fill="D9D9D9" w:themeFill="background1" w:themeFillShade="D9"/>
            <w:vAlign w:val="center"/>
          </w:tcPr>
          <w:p w14:paraId="4ED9879C" w14:textId="77777777" w:rsidR="00054362" w:rsidRPr="00976999" w:rsidRDefault="00054362" w:rsidP="00173EFE">
            <w:pPr>
              <w:pStyle w:val="Sansinterligne1"/>
              <w:rPr>
                <w:rFonts w:ascii="Arial" w:hAnsi="Arial" w:cs="Arial"/>
                <w:sz w:val="16"/>
                <w:szCs w:val="16"/>
                <w:lang w:eastAsia="fr-FR"/>
              </w:rPr>
            </w:pPr>
            <w:r w:rsidRPr="00976999">
              <w:rPr>
                <w:rFonts w:ascii="MyriadPro-Regular" w:hAnsi="MyriadPro-Regular" w:cs="MyriadPro-Regular"/>
                <w:sz w:val="16"/>
                <w:szCs w:val="16"/>
                <w:lang w:val="en-GB"/>
              </w:rPr>
              <w:t>52</w:t>
            </w:r>
          </w:p>
        </w:tc>
        <w:tc>
          <w:tcPr>
            <w:tcW w:w="2764" w:type="dxa"/>
            <w:vMerge/>
            <w:shd w:val="clear" w:color="auto" w:fill="auto"/>
          </w:tcPr>
          <w:p w14:paraId="0A3447EA" w14:textId="77777777" w:rsidR="00054362" w:rsidRPr="00976999" w:rsidRDefault="00054362" w:rsidP="00173EFE">
            <w:pPr>
              <w:pStyle w:val="Sansinterligne1"/>
              <w:rPr>
                <w:rFonts w:ascii="Arial" w:hAnsi="Arial" w:cs="Arial"/>
                <w:sz w:val="16"/>
                <w:szCs w:val="16"/>
                <w:lang w:eastAsia="fr-FR"/>
              </w:rPr>
            </w:pPr>
          </w:p>
        </w:tc>
      </w:tr>
      <w:tr w:rsidR="00976999" w:rsidRPr="00976999" w14:paraId="070F46FC" w14:textId="77777777" w:rsidTr="00CF42A0">
        <w:tc>
          <w:tcPr>
            <w:tcW w:w="1557" w:type="dxa"/>
            <w:vMerge/>
            <w:shd w:val="clear" w:color="auto" w:fill="D9D9D9" w:themeFill="background1" w:themeFillShade="D9"/>
          </w:tcPr>
          <w:p w14:paraId="24BB143C" w14:textId="77777777" w:rsidR="00054362" w:rsidRPr="00976999" w:rsidRDefault="00054362" w:rsidP="00173EFE">
            <w:pPr>
              <w:pStyle w:val="Sansinterligne1"/>
              <w:rPr>
                <w:rFonts w:ascii="Arial" w:hAnsi="Arial" w:cs="Arial"/>
                <w:sz w:val="16"/>
                <w:szCs w:val="16"/>
                <w:lang w:eastAsia="fr-FR"/>
              </w:rPr>
            </w:pPr>
          </w:p>
        </w:tc>
        <w:tc>
          <w:tcPr>
            <w:tcW w:w="2946" w:type="dxa"/>
            <w:shd w:val="clear" w:color="auto" w:fill="D9D9D9" w:themeFill="background1" w:themeFillShade="D9"/>
            <w:vAlign w:val="center"/>
          </w:tcPr>
          <w:p w14:paraId="3803F5A6" w14:textId="77777777" w:rsidR="00054362" w:rsidRPr="00976999" w:rsidRDefault="00054362" w:rsidP="00173EFE">
            <w:pPr>
              <w:pStyle w:val="Sansinterligne1"/>
              <w:tabs>
                <w:tab w:val="left" w:pos="213"/>
              </w:tabs>
              <w:rPr>
                <w:rFonts w:ascii="Arial" w:hAnsi="Arial" w:cs="Arial"/>
                <w:sz w:val="16"/>
                <w:szCs w:val="16"/>
                <w:lang w:eastAsia="fr-FR"/>
              </w:rPr>
            </w:pPr>
            <w:r w:rsidRPr="00976999">
              <w:rPr>
                <w:rFonts w:ascii="Arial" w:hAnsi="Arial" w:cs="Arial"/>
                <w:sz w:val="16"/>
                <w:szCs w:val="16"/>
                <w:lang w:eastAsia="fr-FR"/>
              </w:rPr>
              <w:t>C5 Électricité et éclairage</w:t>
            </w:r>
          </w:p>
        </w:tc>
        <w:tc>
          <w:tcPr>
            <w:tcW w:w="2764" w:type="dxa"/>
            <w:shd w:val="clear" w:color="auto" w:fill="D9D9D9" w:themeFill="background1" w:themeFillShade="D9"/>
            <w:vAlign w:val="center"/>
          </w:tcPr>
          <w:p w14:paraId="0AF3AF75" w14:textId="77777777" w:rsidR="00054362" w:rsidRPr="00976999" w:rsidRDefault="00054362" w:rsidP="00C8325A">
            <w:pPr>
              <w:pStyle w:val="Sansinterligne1"/>
              <w:rPr>
                <w:rFonts w:ascii="Arial" w:hAnsi="Arial" w:cs="Arial"/>
                <w:sz w:val="16"/>
                <w:szCs w:val="16"/>
                <w:lang w:eastAsia="fr-FR"/>
              </w:rPr>
            </w:pPr>
            <w:r w:rsidRPr="00976999">
              <w:rPr>
                <w:rFonts w:ascii="MyriadPro-Regular" w:hAnsi="MyriadPro-Regular" w:cs="MyriadPro-Regular"/>
                <w:sz w:val="16"/>
                <w:szCs w:val="16"/>
                <w:lang w:val="en-GB"/>
              </w:rPr>
              <w:t>24 – 33 - 85</w:t>
            </w:r>
          </w:p>
        </w:tc>
        <w:tc>
          <w:tcPr>
            <w:tcW w:w="2764" w:type="dxa"/>
            <w:vMerge/>
            <w:shd w:val="clear" w:color="auto" w:fill="auto"/>
          </w:tcPr>
          <w:p w14:paraId="419EE04A" w14:textId="77777777" w:rsidR="00054362" w:rsidRPr="00976999" w:rsidRDefault="00054362" w:rsidP="00173EFE">
            <w:pPr>
              <w:pStyle w:val="Sansinterligne1"/>
              <w:rPr>
                <w:rFonts w:ascii="Arial" w:hAnsi="Arial" w:cs="Arial"/>
                <w:sz w:val="16"/>
                <w:szCs w:val="16"/>
                <w:lang w:eastAsia="fr-FR"/>
              </w:rPr>
            </w:pPr>
          </w:p>
        </w:tc>
      </w:tr>
      <w:tr w:rsidR="00976999" w:rsidRPr="00976999" w14:paraId="26E7FC7B" w14:textId="77777777" w:rsidTr="00CF42A0">
        <w:tc>
          <w:tcPr>
            <w:tcW w:w="1557" w:type="dxa"/>
            <w:vMerge/>
            <w:shd w:val="clear" w:color="auto" w:fill="D9D9D9" w:themeFill="background1" w:themeFillShade="D9"/>
          </w:tcPr>
          <w:p w14:paraId="7022EBB0" w14:textId="77777777" w:rsidR="00054362" w:rsidRPr="00976999" w:rsidRDefault="00054362" w:rsidP="00173EFE">
            <w:pPr>
              <w:pStyle w:val="Sansinterligne1"/>
              <w:rPr>
                <w:rFonts w:ascii="Arial" w:hAnsi="Arial" w:cs="Arial"/>
                <w:sz w:val="16"/>
                <w:szCs w:val="16"/>
                <w:lang w:eastAsia="fr-FR"/>
              </w:rPr>
            </w:pPr>
          </w:p>
        </w:tc>
        <w:tc>
          <w:tcPr>
            <w:tcW w:w="2946" w:type="dxa"/>
            <w:shd w:val="clear" w:color="auto" w:fill="D9D9D9" w:themeFill="background1" w:themeFillShade="D9"/>
            <w:vAlign w:val="center"/>
          </w:tcPr>
          <w:p w14:paraId="06B8BD58" w14:textId="77777777" w:rsidR="00054362" w:rsidRPr="00976999" w:rsidRDefault="00054362" w:rsidP="00173EFE">
            <w:pPr>
              <w:pStyle w:val="Sansinterligne1"/>
              <w:rPr>
                <w:rFonts w:ascii="Arial" w:hAnsi="Arial" w:cs="Arial"/>
                <w:sz w:val="16"/>
                <w:szCs w:val="16"/>
                <w:lang w:eastAsia="fr-FR"/>
              </w:rPr>
            </w:pPr>
            <w:r w:rsidRPr="00976999">
              <w:rPr>
                <w:rFonts w:ascii="Arial" w:hAnsi="Arial" w:cs="Arial"/>
                <w:sz w:val="16"/>
                <w:szCs w:val="16"/>
                <w:lang w:eastAsia="fr-FR"/>
              </w:rPr>
              <w:t>C6 Aménagement</w:t>
            </w:r>
          </w:p>
        </w:tc>
        <w:tc>
          <w:tcPr>
            <w:tcW w:w="2764" w:type="dxa"/>
            <w:shd w:val="clear" w:color="auto" w:fill="D9D9D9" w:themeFill="background1" w:themeFillShade="D9"/>
            <w:vAlign w:val="center"/>
          </w:tcPr>
          <w:p w14:paraId="78449CED" w14:textId="77777777" w:rsidR="00054362" w:rsidRPr="00976999" w:rsidRDefault="00054362" w:rsidP="00173EFE">
            <w:pPr>
              <w:pStyle w:val="Sansinterligne1"/>
              <w:rPr>
                <w:rFonts w:ascii="Arial" w:hAnsi="Arial" w:cs="Arial"/>
                <w:sz w:val="16"/>
                <w:szCs w:val="16"/>
                <w:lang w:eastAsia="fr-FR"/>
              </w:rPr>
            </w:pPr>
            <w:r w:rsidRPr="00976999">
              <w:rPr>
                <w:rFonts w:ascii="MyriadPro-Regular" w:hAnsi="MyriadPro-Regular" w:cs="MyriadPro-Regular"/>
                <w:sz w:val="16"/>
                <w:szCs w:val="16"/>
                <w:lang w:val="en-GB"/>
              </w:rPr>
              <w:t>25 - 38 - 44 – 45 - 50</w:t>
            </w:r>
          </w:p>
        </w:tc>
        <w:tc>
          <w:tcPr>
            <w:tcW w:w="2764" w:type="dxa"/>
            <w:vMerge/>
            <w:shd w:val="clear" w:color="auto" w:fill="auto"/>
          </w:tcPr>
          <w:p w14:paraId="7B4526A2" w14:textId="77777777" w:rsidR="00054362" w:rsidRPr="00976999" w:rsidRDefault="00054362" w:rsidP="00173EFE">
            <w:pPr>
              <w:pStyle w:val="Sansinterligne1"/>
              <w:rPr>
                <w:rFonts w:ascii="Arial" w:hAnsi="Arial" w:cs="Arial"/>
                <w:sz w:val="16"/>
                <w:szCs w:val="16"/>
                <w:lang w:eastAsia="fr-FR"/>
              </w:rPr>
            </w:pPr>
          </w:p>
        </w:tc>
      </w:tr>
      <w:tr w:rsidR="00976999" w:rsidRPr="00976999" w14:paraId="25F4F0C0" w14:textId="77777777" w:rsidTr="00CF42A0">
        <w:tc>
          <w:tcPr>
            <w:tcW w:w="1557" w:type="dxa"/>
            <w:vMerge/>
            <w:shd w:val="clear" w:color="auto" w:fill="D9D9D9" w:themeFill="background1" w:themeFillShade="D9"/>
          </w:tcPr>
          <w:p w14:paraId="2CCDB641" w14:textId="77777777" w:rsidR="00054362" w:rsidRPr="00976999" w:rsidRDefault="00054362" w:rsidP="00173EFE">
            <w:pPr>
              <w:pStyle w:val="Sansinterligne1"/>
              <w:rPr>
                <w:rFonts w:ascii="Arial" w:hAnsi="Arial" w:cs="Arial"/>
                <w:sz w:val="16"/>
                <w:szCs w:val="16"/>
                <w:lang w:eastAsia="fr-FR"/>
              </w:rPr>
            </w:pPr>
          </w:p>
        </w:tc>
        <w:tc>
          <w:tcPr>
            <w:tcW w:w="2946" w:type="dxa"/>
            <w:shd w:val="clear" w:color="auto" w:fill="D9D9D9" w:themeFill="background1" w:themeFillShade="D9"/>
            <w:vAlign w:val="center"/>
          </w:tcPr>
          <w:p w14:paraId="6AD59E99" w14:textId="77777777" w:rsidR="00054362" w:rsidRPr="00976999" w:rsidRDefault="00054362" w:rsidP="00173EFE">
            <w:pPr>
              <w:pStyle w:val="Sansinterligne1"/>
              <w:rPr>
                <w:rFonts w:ascii="Arial" w:hAnsi="Arial" w:cs="Arial"/>
                <w:sz w:val="16"/>
                <w:szCs w:val="16"/>
                <w:lang w:eastAsia="fr-FR"/>
              </w:rPr>
            </w:pPr>
            <w:r w:rsidRPr="00976999">
              <w:rPr>
                <w:rFonts w:ascii="Arial" w:hAnsi="Arial" w:cs="Arial"/>
                <w:sz w:val="16"/>
                <w:szCs w:val="16"/>
                <w:lang w:eastAsia="fr-FR"/>
              </w:rPr>
              <w:t>C7 Moteur - APU</w:t>
            </w:r>
          </w:p>
        </w:tc>
        <w:tc>
          <w:tcPr>
            <w:tcW w:w="2764" w:type="dxa"/>
            <w:shd w:val="clear" w:color="auto" w:fill="D9D9D9" w:themeFill="background1" w:themeFillShade="D9"/>
            <w:vAlign w:val="center"/>
          </w:tcPr>
          <w:p w14:paraId="20323C42" w14:textId="77777777" w:rsidR="00054362" w:rsidRPr="00976999" w:rsidRDefault="00054362" w:rsidP="00173EFE">
            <w:pPr>
              <w:autoSpaceDE w:val="0"/>
              <w:autoSpaceDN w:val="0"/>
              <w:adjustRightInd w:val="0"/>
              <w:rPr>
                <w:rFonts w:ascii="MyriadPro-Regular" w:hAnsi="MyriadPro-Regular" w:cs="MyriadPro-Regular"/>
                <w:sz w:val="16"/>
                <w:szCs w:val="16"/>
                <w:lang w:val="en-GB"/>
              </w:rPr>
            </w:pPr>
            <w:r w:rsidRPr="00976999">
              <w:rPr>
                <w:rFonts w:ascii="MyriadPro-Regular" w:hAnsi="MyriadPro-Regular" w:cs="MyriadPro-Regular"/>
                <w:sz w:val="16"/>
                <w:szCs w:val="16"/>
                <w:lang w:val="en-GB"/>
              </w:rPr>
              <w:t>49 - 71 - 72 - 73 - 74 - 75 - 76 - 77 - 78 - 79 -</w:t>
            </w:r>
          </w:p>
          <w:p w14:paraId="423E8060" w14:textId="77777777" w:rsidR="00054362" w:rsidRPr="00976999" w:rsidRDefault="00054362" w:rsidP="00173EFE">
            <w:pPr>
              <w:pStyle w:val="Sansinterligne1"/>
              <w:rPr>
                <w:rFonts w:ascii="Arial" w:hAnsi="Arial" w:cs="Arial"/>
                <w:sz w:val="16"/>
                <w:szCs w:val="16"/>
                <w:lang w:eastAsia="fr-FR"/>
              </w:rPr>
            </w:pPr>
            <w:r w:rsidRPr="00976999">
              <w:rPr>
                <w:rFonts w:ascii="MyriadPro-Regular" w:hAnsi="MyriadPro-Regular" w:cs="MyriadPro-Regular"/>
                <w:sz w:val="16"/>
                <w:szCs w:val="16"/>
                <w:lang w:val="en-GB"/>
              </w:rPr>
              <w:t>80 - 81 - 82 - 83</w:t>
            </w:r>
          </w:p>
        </w:tc>
        <w:tc>
          <w:tcPr>
            <w:tcW w:w="2764" w:type="dxa"/>
            <w:vMerge/>
            <w:shd w:val="clear" w:color="auto" w:fill="auto"/>
          </w:tcPr>
          <w:p w14:paraId="72CFB8E4" w14:textId="77777777" w:rsidR="00054362" w:rsidRPr="00976999" w:rsidRDefault="00054362" w:rsidP="00173EFE">
            <w:pPr>
              <w:pStyle w:val="Sansinterligne1"/>
              <w:rPr>
                <w:rFonts w:ascii="Arial" w:hAnsi="Arial" w:cs="Arial"/>
                <w:sz w:val="16"/>
                <w:szCs w:val="16"/>
                <w:lang w:eastAsia="fr-FR"/>
              </w:rPr>
            </w:pPr>
          </w:p>
        </w:tc>
      </w:tr>
      <w:tr w:rsidR="00976999" w:rsidRPr="00976999" w14:paraId="0C02B59D" w14:textId="77777777" w:rsidTr="00CF42A0">
        <w:tc>
          <w:tcPr>
            <w:tcW w:w="1557" w:type="dxa"/>
            <w:vMerge/>
            <w:shd w:val="clear" w:color="auto" w:fill="D9D9D9" w:themeFill="background1" w:themeFillShade="D9"/>
          </w:tcPr>
          <w:p w14:paraId="40C4BB35" w14:textId="77777777" w:rsidR="00054362" w:rsidRPr="00976999" w:rsidRDefault="00054362" w:rsidP="00173EFE">
            <w:pPr>
              <w:pStyle w:val="Sansinterligne1"/>
              <w:rPr>
                <w:rFonts w:ascii="Arial" w:hAnsi="Arial" w:cs="Arial"/>
                <w:sz w:val="16"/>
                <w:szCs w:val="16"/>
                <w:lang w:eastAsia="fr-FR"/>
              </w:rPr>
            </w:pPr>
          </w:p>
        </w:tc>
        <w:tc>
          <w:tcPr>
            <w:tcW w:w="2946" w:type="dxa"/>
            <w:shd w:val="clear" w:color="auto" w:fill="D9D9D9" w:themeFill="background1" w:themeFillShade="D9"/>
            <w:vAlign w:val="center"/>
          </w:tcPr>
          <w:p w14:paraId="564EC8B4" w14:textId="77777777" w:rsidR="00054362" w:rsidRPr="00976999" w:rsidRDefault="00054362" w:rsidP="00173EFE">
            <w:pPr>
              <w:pStyle w:val="Sansinterligne1"/>
              <w:rPr>
                <w:rFonts w:ascii="Arial" w:hAnsi="Arial" w:cs="Arial"/>
                <w:sz w:val="16"/>
                <w:szCs w:val="16"/>
                <w:lang w:eastAsia="fr-FR"/>
              </w:rPr>
            </w:pPr>
            <w:r w:rsidRPr="00976999">
              <w:rPr>
                <w:rFonts w:ascii="Arial" w:hAnsi="Arial" w:cs="Arial"/>
                <w:sz w:val="16"/>
                <w:szCs w:val="16"/>
                <w:lang w:eastAsia="fr-FR"/>
              </w:rPr>
              <w:t>C8 Commandes de vol</w:t>
            </w:r>
          </w:p>
        </w:tc>
        <w:tc>
          <w:tcPr>
            <w:tcW w:w="2764" w:type="dxa"/>
            <w:shd w:val="clear" w:color="auto" w:fill="D9D9D9" w:themeFill="background1" w:themeFillShade="D9"/>
            <w:vAlign w:val="center"/>
          </w:tcPr>
          <w:p w14:paraId="2776832D" w14:textId="77777777" w:rsidR="00054362" w:rsidRPr="00976999" w:rsidRDefault="00054362" w:rsidP="00173EFE">
            <w:pPr>
              <w:pStyle w:val="Sansinterligne1"/>
              <w:rPr>
                <w:rFonts w:ascii="Arial" w:hAnsi="Arial" w:cs="Arial"/>
                <w:sz w:val="16"/>
                <w:szCs w:val="16"/>
                <w:lang w:eastAsia="fr-FR"/>
              </w:rPr>
            </w:pPr>
            <w:r w:rsidRPr="00976999">
              <w:rPr>
                <w:rFonts w:ascii="MyriadPro-Regular" w:hAnsi="MyriadPro-Regular" w:cs="MyriadPro-Regular"/>
                <w:sz w:val="16"/>
                <w:szCs w:val="16"/>
                <w:lang w:val="en-GB"/>
              </w:rPr>
              <w:t>27 - 55 - 57.40 - 57.50 -57.60 - 57.70</w:t>
            </w:r>
          </w:p>
        </w:tc>
        <w:tc>
          <w:tcPr>
            <w:tcW w:w="2764" w:type="dxa"/>
            <w:vMerge/>
            <w:shd w:val="clear" w:color="auto" w:fill="auto"/>
          </w:tcPr>
          <w:p w14:paraId="08930A67" w14:textId="77777777" w:rsidR="00054362" w:rsidRPr="00976999" w:rsidRDefault="00054362" w:rsidP="00173EFE">
            <w:pPr>
              <w:pStyle w:val="Sansinterligne1"/>
              <w:rPr>
                <w:rFonts w:ascii="Arial" w:hAnsi="Arial" w:cs="Arial"/>
                <w:sz w:val="16"/>
                <w:szCs w:val="16"/>
                <w:lang w:eastAsia="fr-FR"/>
              </w:rPr>
            </w:pPr>
          </w:p>
        </w:tc>
      </w:tr>
      <w:tr w:rsidR="00976999" w:rsidRPr="00976999" w14:paraId="4BAD1818" w14:textId="77777777" w:rsidTr="00CF42A0">
        <w:tc>
          <w:tcPr>
            <w:tcW w:w="1557" w:type="dxa"/>
            <w:vMerge/>
            <w:shd w:val="clear" w:color="auto" w:fill="D9D9D9" w:themeFill="background1" w:themeFillShade="D9"/>
          </w:tcPr>
          <w:p w14:paraId="5EFDF13F" w14:textId="77777777" w:rsidR="00054362" w:rsidRPr="00976999" w:rsidRDefault="00054362" w:rsidP="00173EFE">
            <w:pPr>
              <w:pStyle w:val="Sansinterligne1"/>
              <w:rPr>
                <w:rFonts w:ascii="Arial" w:hAnsi="Arial" w:cs="Arial"/>
                <w:sz w:val="16"/>
                <w:szCs w:val="16"/>
                <w:lang w:eastAsia="fr-FR"/>
              </w:rPr>
            </w:pPr>
          </w:p>
        </w:tc>
        <w:tc>
          <w:tcPr>
            <w:tcW w:w="2946" w:type="dxa"/>
            <w:shd w:val="clear" w:color="auto" w:fill="D9D9D9" w:themeFill="background1" w:themeFillShade="D9"/>
            <w:vAlign w:val="center"/>
          </w:tcPr>
          <w:p w14:paraId="4F1CD3FB" w14:textId="77777777" w:rsidR="00054362" w:rsidRPr="00976999" w:rsidRDefault="00054362" w:rsidP="00173EFE">
            <w:pPr>
              <w:pStyle w:val="Sansinterligne1"/>
              <w:rPr>
                <w:rFonts w:ascii="Arial" w:hAnsi="Arial" w:cs="Arial"/>
                <w:sz w:val="16"/>
                <w:szCs w:val="16"/>
                <w:lang w:eastAsia="fr-FR"/>
              </w:rPr>
            </w:pPr>
            <w:r w:rsidRPr="00976999">
              <w:rPr>
                <w:rFonts w:ascii="Arial" w:hAnsi="Arial" w:cs="Arial"/>
                <w:sz w:val="16"/>
                <w:szCs w:val="16"/>
                <w:lang w:eastAsia="fr-FR"/>
              </w:rPr>
              <w:t>C9 Carburant</w:t>
            </w:r>
          </w:p>
        </w:tc>
        <w:tc>
          <w:tcPr>
            <w:tcW w:w="2764" w:type="dxa"/>
            <w:shd w:val="clear" w:color="auto" w:fill="D9D9D9" w:themeFill="background1" w:themeFillShade="D9"/>
            <w:vAlign w:val="center"/>
          </w:tcPr>
          <w:p w14:paraId="1FFD12B6" w14:textId="77777777" w:rsidR="00054362" w:rsidRPr="00976999" w:rsidRDefault="00054362" w:rsidP="00173EFE">
            <w:pPr>
              <w:pStyle w:val="Sansinterligne1"/>
              <w:rPr>
                <w:rFonts w:ascii="Arial" w:hAnsi="Arial" w:cs="Arial"/>
                <w:sz w:val="16"/>
                <w:szCs w:val="16"/>
                <w:lang w:eastAsia="fr-FR"/>
              </w:rPr>
            </w:pPr>
            <w:r w:rsidRPr="00976999">
              <w:rPr>
                <w:rFonts w:ascii="MyriadPro-Regular" w:hAnsi="MyriadPro-Regular" w:cs="MyriadPro-Regular"/>
                <w:sz w:val="16"/>
                <w:szCs w:val="16"/>
                <w:lang w:val="en-GB"/>
              </w:rPr>
              <w:t>28 - 47</w:t>
            </w:r>
          </w:p>
        </w:tc>
        <w:tc>
          <w:tcPr>
            <w:tcW w:w="2764" w:type="dxa"/>
            <w:vMerge/>
            <w:shd w:val="clear" w:color="auto" w:fill="auto"/>
          </w:tcPr>
          <w:p w14:paraId="4AC39161" w14:textId="77777777" w:rsidR="00054362" w:rsidRPr="00976999" w:rsidRDefault="00054362" w:rsidP="00173EFE">
            <w:pPr>
              <w:pStyle w:val="Sansinterligne1"/>
              <w:rPr>
                <w:rFonts w:ascii="Arial" w:hAnsi="Arial" w:cs="Arial"/>
                <w:sz w:val="16"/>
                <w:szCs w:val="16"/>
                <w:lang w:eastAsia="fr-FR"/>
              </w:rPr>
            </w:pPr>
          </w:p>
        </w:tc>
      </w:tr>
      <w:tr w:rsidR="00976999" w:rsidRPr="00976999" w14:paraId="48BB5E61" w14:textId="77777777" w:rsidTr="00CF42A0">
        <w:tc>
          <w:tcPr>
            <w:tcW w:w="1557" w:type="dxa"/>
            <w:vMerge/>
            <w:shd w:val="clear" w:color="auto" w:fill="D9D9D9" w:themeFill="background1" w:themeFillShade="D9"/>
          </w:tcPr>
          <w:p w14:paraId="4A823319" w14:textId="77777777" w:rsidR="00054362" w:rsidRPr="00976999" w:rsidRDefault="00054362" w:rsidP="00173EFE">
            <w:pPr>
              <w:pStyle w:val="Sansinterligne1"/>
              <w:rPr>
                <w:rFonts w:ascii="Arial" w:hAnsi="Arial" w:cs="Arial"/>
                <w:sz w:val="16"/>
                <w:szCs w:val="16"/>
                <w:lang w:eastAsia="fr-FR"/>
              </w:rPr>
            </w:pPr>
          </w:p>
        </w:tc>
        <w:tc>
          <w:tcPr>
            <w:tcW w:w="2946" w:type="dxa"/>
            <w:shd w:val="clear" w:color="auto" w:fill="D9D9D9" w:themeFill="background1" w:themeFillShade="D9"/>
            <w:vAlign w:val="center"/>
          </w:tcPr>
          <w:p w14:paraId="7FEF32E0" w14:textId="77777777" w:rsidR="00054362" w:rsidRPr="00976999" w:rsidRDefault="00054362" w:rsidP="00173EFE">
            <w:pPr>
              <w:pStyle w:val="Sansinterligne1"/>
              <w:rPr>
                <w:rFonts w:ascii="Arial" w:hAnsi="Arial" w:cs="Arial"/>
                <w:sz w:val="16"/>
                <w:szCs w:val="16"/>
                <w:lang w:eastAsia="fr-FR"/>
              </w:rPr>
            </w:pPr>
            <w:r w:rsidRPr="00976999">
              <w:rPr>
                <w:rFonts w:ascii="Arial" w:hAnsi="Arial" w:cs="Arial"/>
                <w:sz w:val="16"/>
                <w:szCs w:val="16"/>
                <w:lang w:eastAsia="fr-FR"/>
              </w:rPr>
              <w:t>C10 Hélicoptère – Rotors</w:t>
            </w:r>
          </w:p>
        </w:tc>
        <w:tc>
          <w:tcPr>
            <w:tcW w:w="2764" w:type="dxa"/>
            <w:shd w:val="clear" w:color="auto" w:fill="D9D9D9" w:themeFill="background1" w:themeFillShade="D9"/>
            <w:vAlign w:val="center"/>
          </w:tcPr>
          <w:p w14:paraId="167FB1B1" w14:textId="77777777" w:rsidR="00054362" w:rsidRPr="00976999" w:rsidRDefault="00054362" w:rsidP="00173EFE">
            <w:pPr>
              <w:pStyle w:val="Sansinterligne1"/>
              <w:rPr>
                <w:rFonts w:ascii="Arial" w:hAnsi="Arial" w:cs="Arial"/>
                <w:sz w:val="16"/>
                <w:szCs w:val="16"/>
                <w:lang w:eastAsia="fr-FR"/>
              </w:rPr>
            </w:pPr>
            <w:r w:rsidRPr="00976999">
              <w:rPr>
                <w:rFonts w:ascii="MyriadPro-Regular" w:hAnsi="MyriadPro-Regular" w:cs="MyriadPro-Regular"/>
                <w:sz w:val="16"/>
                <w:szCs w:val="16"/>
                <w:lang w:val="en-GB"/>
              </w:rPr>
              <w:t>62 - 64 - 66 - 67</w:t>
            </w:r>
          </w:p>
        </w:tc>
        <w:tc>
          <w:tcPr>
            <w:tcW w:w="2764" w:type="dxa"/>
            <w:vMerge/>
            <w:shd w:val="clear" w:color="auto" w:fill="auto"/>
          </w:tcPr>
          <w:p w14:paraId="3BD07F96" w14:textId="77777777" w:rsidR="00054362" w:rsidRPr="00976999" w:rsidRDefault="00054362" w:rsidP="00173EFE">
            <w:pPr>
              <w:pStyle w:val="Sansinterligne1"/>
              <w:rPr>
                <w:rFonts w:ascii="Arial" w:hAnsi="Arial" w:cs="Arial"/>
                <w:sz w:val="16"/>
                <w:szCs w:val="16"/>
                <w:lang w:eastAsia="fr-FR"/>
              </w:rPr>
            </w:pPr>
          </w:p>
        </w:tc>
      </w:tr>
      <w:tr w:rsidR="00976999" w:rsidRPr="00976999" w14:paraId="624CD2D9" w14:textId="77777777" w:rsidTr="00CF42A0">
        <w:tc>
          <w:tcPr>
            <w:tcW w:w="1557" w:type="dxa"/>
            <w:vMerge/>
            <w:shd w:val="clear" w:color="auto" w:fill="D9D9D9" w:themeFill="background1" w:themeFillShade="D9"/>
          </w:tcPr>
          <w:p w14:paraId="5720949D" w14:textId="77777777" w:rsidR="00054362" w:rsidRPr="00976999" w:rsidRDefault="00054362" w:rsidP="00173EFE">
            <w:pPr>
              <w:pStyle w:val="Sansinterligne1"/>
              <w:rPr>
                <w:rFonts w:ascii="Arial" w:hAnsi="Arial" w:cs="Arial"/>
                <w:sz w:val="16"/>
                <w:szCs w:val="16"/>
                <w:lang w:eastAsia="fr-FR"/>
              </w:rPr>
            </w:pPr>
          </w:p>
        </w:tc>
        <w:tc>
          <w:tcPr>
            <w:tcW w:w="2946" w:type="dxa"/>
            <w:shd w:val="clear" w:color="auto" w:fill="D9D9D9" w:themeFill="background1" w:themeFillShade="D9"/>
            <w:vAlign w:val="center"/>
          </w:tcPr>
          <w:p w14:paraId="17F24206" w14:textId="77777777" w:rsidR="00054362" w:rsidRPr="00976999" w:rsidRDefault="00054362" w:rsidP="00173EFE">
            <w:pPr>
              <w:pStyle w:val="Sansinterligne1"/>
              <w:rPr>
                <w:rFonts w:ascii="Arial" w:hAnsi="Arial" w:cs="Arial"/>
                <w:sz w:val="16"/>
                <w:szCs w:val="16"/>
                <w:lang w:eastAsia="fr-FR"/>
              </w:rPr>
            </w:pPr>
            <w:r w:rsidRPr="00976999">
              <w:rPr>
                <w:rFonts w:ascii="Arial" w:hAnsi="Arial" w:cs="Arial"/>
                <w:sz w:val="16"/>
                <w:szCs w:val="16"/>
                <w:lang w:eastAsia="fr-FR"/>
              </w:rPr>
              <w:t>C11 Hélicoptère – Transmission</w:t>
            </w:r>
          </w:p>
        </w:tc>
        <w:tc>
          <w:tcPr>
            <w:tcW w:w="2764" w:type="dxa"/>
            <w:shd w:val="clear" w:color="auto" w:fill="D9D9D9" w:themeFill="background1" w:themeFillShade="D9"/>
            <w:vAlign w:val="center"/>
          </w:tcPr>
          <w:p w14:paraId="43DBA4BD" w14:textId="77777777" w:rsidR="00054362" w:rsidRPr="00976999" w:rsidRDefault="00054362" w:rsidP="00173EFE">
            <w:pPr>
              <w:pStyle w:val="Sansinterligne1"/>
              <w:rPr>
                <w:rFonts w:ascii="Arial" w:hAnsi="Arial" w:cs="Arial"/>
                <w:sz w:val="16"/>
                <w:szCs w:val="16"/>
                <w:lang w:eastAsia="fr-FR"/>
              </w:rPr>
            </w:pPr>
            <w:r w:rsidRPr="00976999">
              <w:rPr>
                <w:rFonts w:ascii="MyriadPro-Regular" w:hAnsi="MyriadPro-Regular" w:cs="MyriadPro-Regular"/>
                <w:sz w:val="16"/>
                <w:szCs w:val="16"/>
                <w:lang w:val="en-GB"/>
              </w:rPr>
              <w:t>63 - 65</w:t>
            </w:r>
          </w:p>
        </w:tc>
        <w:tc>
          <w:tcPr>
            <w:tcW w:w="2764" w:type="dxa"/>
            <w:vMerge/>
            <w:shd w:val="clear" w:color="auto" w:fill="auto"/>
          </w:tcPr>
          <w:p w14:paraId="5C4BC837" w14:textId="77777777" w:rsidR="00054362" w:rsidRPr="00976999" w:rsidRDefault="00054362" w:rsidP="00173EFE">
            <w:pPr>
              <w:pStyle w:val="Sansinterligne1"/>
              <w:rPr>
                <w:rFonts w:ascii="Arial" w:hAnsi="Arial" w:cs="Arial"/>
                <w:sz w:val="16"/>
                <w:szCs w:val="16"/>
                <w:lang w:eastAsia="fr-FR"/>
              </w:rPr>
            </w:pPr>
          </w:p>
        </w:tc>
      </w:tr>
      <w:tr w:rsidR="00976999" w:rsidRPr="00976999" w14:paraId="437A24BB" w14:textId="77777777" w:rsidTr="00CF42A0">
        <w:tc>
          <w:tcPr>
            <w:tcW w:w="1557" w:type="dxa"/>
            <w:vMerge/>
            <w:shd w:val="clear" w:color="auto" w:fill="D9D9D9" w:themeFill="background1" w:themeFillShade="D9"/>
          </w:tcPr>
          <w:p w14:paraId="3841CC1D" w14:textId="77777777" w:rsidR="00054362" w:rsidRPr="00976999" w:rsidRDefault="00054362" w:rsidP="00173EFE">
            <w:pPr>
              <w:pStyle w:val="Sansinterligne1"/>
              <w:rPr>
                <w:rFonts w:ascii="Arial" w:hAnsi="Arial" w:cs="Arial"/>
                <w:sz w:val="16"/>
                <w:szCs w:val="16"/>
                <w:lang w:eastAsia="fr-FR"/>
              </w:rPr>
            </w:pPr>
          </w:p>
        </w:tc>
        <w:tc>
          <w:tcPr>
            <w:tcW w:w="2946" w:type="dxa"/>
            <w:shd w:val="clear" w:color="auto" w:fill="D9D9D9" w:themeFill="background1" w:themeFillShade="D9"/>
            <w:vAlign w:val="center"/>
          </w:tcPr>
          <w:p w14:paraId="4F4042FC" w14:textId="77777777" w:rsidR="00054362" w:rsidRPr="00976999" w:rsidRDefault="00054362" w:rsidP="00173EFE">
            <w:pPr>
              <w:pStyle w:val="Sansinterligne1"/>
              <w:rPr>
                <w:rFonts w:ascii="Arial" w:hAnsi="Arial" w:cs="Arial"/>
                <w:sz w:val="16"/>
                <w:szCs w:val="16"/>
                <w:lang w:eastAsia="fr-FR"/>
              </w:rPr>
            </w:pPr>
            <w:r w:rsidRPr="00976999">
              <w:rPr>
                <w:rFonts w:ascii="Arial" w:hAnsi="Arial" w:cs="Arial"/>
                <w:sz w:val="16"/>
                <w:szCs w:val="16"/>
                <w:lang w:eastAsia="fr-FR"/>
              </w:rPr>
              <w:t>C12 Hydraulique</w:t>
            </w:r>
          </w:p>
        </w:tc>
        <w:tc>
          <w:tcPr>
            <w:tcW w:w="2764" w:type="dxa"/>
            <w:shd w:val="clear" w:color="auto" w:fill="D9D9D9" w:themeFill="background1" w:themeFillShade="D9"/>
            <w:vAlign w:val="center"/>
          </w:tcPr>
          <w:p w14:paraId="6F569E34" w14:textId="77777777" w:rsidR="00054362" w:rsidRPr="00976999" w:rsidRDefault="00054362" w:rsidP="00173EFE">
            <w:pPr>
              <w:pStyle w:val="Sansinterligne1"/>
              <w:rPr>
                <w:rFonts w:ascii="Arial" w:hAnsi="Arial" w:cs="Arial"/>
                <w:sz w:val="16"/>
                <w:szCs w:val="16"/>
                <w:lang w:eastAsia="fr-FR"/>
              </w:rPr>
            </w:pPr>
            <w:r w:rsidRPr="00976999">
              <w:rPr>
                <w:rFonts w:ascii="MyriadPro-Regular" w:hAnsi="MyriadPro-Regular" w:cs="MyriadPro-Regular"/>
                <w:sz w:val="16"/>
                <w:szCs w:val="16"/>
                <w:lang w:val="en-GB"/>
              </w:rPr>
              <w:t>29</w:t>
            </w:r>
          </w:p>
        </w:tc>
        <w:tc>
          <w:tcPr>
            <w:tcW w:w="2764" w:type="dxa"/>
            <w:vMerge/>
            <w:shd w:val="clear" w:color="auto" w:fill="auto"/>
          </w:tcPr>
          <w:p w14:paraId="690016DE" w14:textId="77777777" w:rsidR="00054362" w:rsidRPr="00976999" w:rsidRDefault="00054362" w:rsidP="00173EFE">
            <w:pPr>
              <w:pStyle w:val="Sansinterligne1"/>
              <w:rPr>
                <w:rFonts w:ascii="Arial" w:hAnsi="Arial" w:cs="Arial"/>
                <w:sz w:val="16"/>
                <w:szCs w:val="16"/>
                <w:lang w:eastAsia="fr-FR"/>
              </w:rPr>
            </w:pPr>
          </w:p>
        </w:tc>
      </w:tr>
      <w:tr w:rsidR="00976999" w:rsidRPr="00976999" w14:paraId="383AE070" w14:textId="77777777" w:rsidTr="00CF42A0">
        <w:tc>
          <w:tcPr>
            <w:tcW w:w="1557" w:type="dxa"/>
            <w:vMerge/>
            <w:shd w:val="clear" w:color="auto" w:fill="D9D9D9" w:themeFill="background1" w:themeFillShade="D9"/>
          </w:tcPr>
          <w:p w14:paraId="3FDFEADB" w14:textId="77777777" w:rsidR="00054362" w:rsidRPr="00976999" w:rsidRDefault="00054362" w:rsidP="00173EFE">
            <w:pPr>
              <w:pStyle w:val="Sansinterligne1"/>
              <w:rPr>
                <w:rFonts w:ascii="Arial" w:hAnsi="Arial" w:cs="Arial"/>
                <w:sz w:val="16"/>
                <w:szCs w:val="16"/>
                <w:lang w:eastAsia="fr-FR"/>
              </w:rPr>
            </w:pPr>
          </w:p>
        </w:tc>
        <w:tc>
          <w:tcPr>
            <w:tcW w:w="2946" w:type="dxa"/>
            <w:shd w:val="clear" w:color="auto" w:fill="D9D9D9" w:themeFill="background1" w:themeFillShade="D9"/>
            <w:vAlign w:val="center"/>
          </w:tcPr>
          <w:p w14:paraId="0C41B3FF" w14:textId="77777777" w:rsidR="00054362" w:rsidRPr="00976999" w:rsidRDefault="00054362" w:rsidP="00173EFE">
            <w:pPr>
              <w:pStyle w:val="Sansinterligne1"/>
              <w:rPr>
                <w:rFonts w:ascii="Arial" w:hAnsi="Arial" w:cs="Arial"/>
                <w:sz w:val="16"/>
                <w:szCs w:val="16"/>
                <w:lang w:eastAsia="fr-FR"/>
              </w:rPr>
            </w:pPr>
            <w:r w:rsidRPr="00976999">
              <w:rPr>
                <w:rFonts w:ascii="Arial" w:hAnsi="Arial" w:cs="Arial"/>
                <w:sz w:val="16"/>
                <w:szCs w:val="16"/>
                <w:lang w:eastAsia="fr-FR"/>
              </w:rPr>
              <w:t>C13 Système d'indication – d'enregistrement</w:t>
            </w:r>
          </w:p>
        </w:tc>
        <w:tc>
          <w:tcPr>
            <w:tcW w:w="2764" w:type="dxa"/>
            <w:shd w:val="clear" w:color="auto" w:fill="D9D9D9" w:themeFill="background1" w:themeFillShade="D9"/>
            <w:vAlign w:val="center"/>
          </w:tcPr>
          <w:p w14:paraId="4FA2E858" w14:textId="77777777" w:rsidR="00054362" w:rsidRPr="00976999" w:rsidRDefault="00054362" w:rsidP="00173EFE">
            <w:pPr>
              <w:pStyle w:val="Sansinterligne1"/>
              <w:rPr>
                <w:rFonts w:ascii="Arial" w:hAnsi="Arial" w:cs="Arial"/>
                <w:sz w:val="16"/>
                <w:szCs w:val="16"/>
                <w:lang w:eastAsia="fr-FR"/>
              </w:rPr>
            </w:pPr>
            <w:r w:rsidRPr="00976999">
              <w:rPr>
                <w:rFonts w:ascii="MyriadPro-Regular" w:hAnsi="MyriadPro-Regular" w:cs="MyriadPro-Regular"/>
                <w:sz w:val="16"/>
                <w:szCs w:val="16"/>
                <w:lang w:val="en-GB"/>
              </w:rPr>
              <w:t>31 – 42 - 46</w:t>
            </w:r>
          </w:p>
        </w:tc>
        <w:tc>
          <w:tcPr>
            <w:tcW w:w="2764" w:type="dxa"/>
            <w:vMerge/>
            <w:shd w:val="clear" w:color="auto" w:fill="auto"/>
          </w:tcPr>
          <w:p w14:paraId="37B86657" w14:textId="77777777" w:rsidR="00054362" w:rsidRPr="00976999" w:rsidRDefault="00054362" w:rsidP="00173EFE">
            <w:pPr>
              <w:pStyle w:val="Sansinterligne1"/>
              <w:rPr>
                <w:rFonts w:ascii="Arial" w:hAnsi="Arial" w:cs="Arial"/>
                <w:sz w:val="16"/>
                <w:szCs w:val="16"/>
                <w:lang w:eastAsia="fr-FR"/>
              </w:rPr>
            </w:pPr>
          </w:p>
        </w:tc>
      </w:tr>
      <w:tr w:rsidR="00976999" w:rsidRPr="00976999" w14:paraId="100BDFC9" w14:textId="77777777" w:rsidTr="00CF42A0">
        <w:tc>
          <w:tcPr>
            <w:tcW w:w="1557" w:type="dxa"/>
            <w:vMerge/>
            <w:shd w:val="clear" w:color="auto" w:fill="D9D9D9" w:themeFill="background1" w:themeFillShade="D9"/>
          </w:tcPr>
          <w:p w14:paraId="45C0F171" w14:textId="77777777" w:rsidR="00054362" w:rsidRPr="00976999" w:rsidRDefault="00054362" w:rsidP="00173EFE">
            <w:pPr>
              <w:pStyle w:val="Sansinterligne1"/>
              <w:rPr>
                <w:rFonts w:ascii="Arial" w:hAnsi="Arial" w:cs="Arial"/>
                <w:sz w:val="16"/>
                <w:szCs w:val="16"/>
                <w:lang w:eastAsia="fr-FR"/>
              </w:rPr>
            </w:pPr>
          </w:p>
        </w:tc>
        <w:tc>
          <w:tcPr>
            <w:tcW w:w="2946" w:type="dxa"/>
            <w:shd w:val="clear" w:color="auto" w:fill="D9D9D9" w:themeFill="background1" w:themeFillShade="D9"/>
            <w:vAlign w:val="center"/>
          </w:tcPr>
          <w:p w14:paraId="15FB6434" w14:textId="77777777" w:rsidR="00054362" w:rsidRPr="00976999" w:rsidRDefault="00054362" w:rsidP="00173EFE">
            <w:pPr>
              <w:pStyle w:val="Sansinterligne1"/>
              <w:rPr>
                <w:rFonts w:ascii="Arial" w:hAnsi="Arial" w:cs="Arial"/>
                <w:sz w:val="16"/>
                <w:szCs w:val="16"/>
                <w:lang w:eastAsia="fr-FR"/>
              </w:rPr>
            </w:pPr>
            <w:r w:rsidRPr="00976999">
              <w:rPr>
                <w:rFonts w:ascii="Arial" w:hAnsi="Arial" w:cs="Arial"/>
                <w:sz w:val="16"/>
                <w:szCs w:val="16"/>
                <w:lang w:eastAsia="fr-FR"/>
              </w:rPr>
              <w:t>C14 Train d'atterrissage</w:t>
            </w:r>
          </w:p>
        </w:tc>
        <w:tc>
          <w:tcPr>
            <w:tcW w:w="2764" w:type="dxa"/>
            <w:shd w:val="clear" w:color="auto" w:fill="D9D9D9" w:themeFill="background1" w:themeFillShade="D9"/>
            <w:vAlign w:val="center"/>
          </w:tcPr>
          <w:p w14:paraId="683FE4CC" w14:textId="77777777" w:rsidR="00054362" w:rsidRPr="00976999" w:rsidRDefault="00054362" w:rsidP="00173EFE">
            <w:pPr>
              <w:pStyle w:val="Sansinterligne1"/>
              <w:rPr>
                <w:rFonts w:ascii="Arial" w:hAnsi="Arial" w:cs="Arial"/>
                <w:sz w:val="16"/>
                <w:szCs w:val="16"/>
                <w:lang w:eastAsia="fr-FR"/>
              </w:rPr>
            </w:pPr>
            <w:r w:rsidRPr="00976999">
              <w:rPr>
                <w:rFonts w:ascii="MyriadPro-Regular" w:hAnsi="MyriadPro-Regular" w:cs="MyriadPro-Regular"/>
                <w:sz w:val="16"/>
                <w:szCs w:val="16"/>
                <w:lang w:val="en-GB"/>
              </w:rPr>
              <w:t>32</w:t>
            </w:r>
          </w:p>
        </w:tc>
        <w:tc>
          <w:tcPr>
            <w:tcW w:w="2764" w:type="dxa"/>
            <w:vMerge/>
            <w:shd w:val="clear" w:color="auto" w:fill="auto"/>
          </w:tcPr>
          <w:p w14:paraId="76395201" w14:textId="77777777" w:rsidR="00054362" w:rsidRPr="00976999" w:rsidRDefault="00054362" w:rsidP="00173EFE">
            <w:pPr>
              <w:pStyle w:val="Sansinterligne1"/>
              <w:rPr>
                <w:rFonts w:ascii="Arial" w:hAnsi="Arial" w:cs="Arial"/>
                <w:sz w:val="16"/>
                <w:szCs w:val="16"/>
                <w:lang w:eastAsia="fr-FR"/>
              </w:rPr>
            </w:pPr>
          </w:p>
        </w:tc>
      </w:tr>
      <w:tr w:rsidR="00976999" w:rsidRPr="00976999" w14:paraId="7DC87391" w14:textId="77777777" w:rsidTr="00CF42A0">
        <w:tc>
          <w:tcPr>
            <w:tcW w:w="1557" w:type="dxa"/>
            <w:vMerge/>
            <w:shd w:val="clear" w:color="auto" w:fill="D9D9D9" w:themeFill="background1" w:themeFillShade="D9"/>
          </w:tcPr>
          <w:p w14:paraId="3294D965" w14:textId="77777777" w:rsidR="00054362" w:rsidRPr="00976999" w:rsidRDefault="00054362" w:rsidP="00173EFE">
            <w:pPr>
              <w:pStyle w:val="Sansinterligne1"/>
              <w:rPr>
                <w:rFonts w:ascii="Arial" w:hAnsi="Arial" w:cs="Arial"/>
                <w:sz w:val="16"/>
                <w:szCs w:val="16"/>
                <w:lang w:eastAsia="fr-FR"/>
              </w:rPr>
            </w:pPr>
          </w:p>
        </w:tc>
        <w:tc>
          <w:tcPr>
            <w:tcW w:w="2946" w:type="dxa"/>
            <w:shd w:val="clear" w:color="auto" w:fill="D9D9D9" w:themeFill="background1" w:themeFillShade="D9"/>
            <w:vAlign w:val="center"/>
          </w:tcPr>
          <w:p w14:paraId="1364B416" w14:textId="77777777" w:rsidR="00054362" w:rsidRPr="00976999" w:rsidRDefault="00054362" w:rsidP="00173EFE">
            <w:pPr>
              <w:pStyle w:val="Sansinterligne1"/>
              <w:rPr>
                <w:rFonts w:ascii="Arial" w:hAnsi="Arial" w:cs="Arial"/>
                <w:sz w:val="16"/>
                <w:szCs w:val="16"/>
                <w:lang w:eastAsia="fr-FR"/>
              </w:rPr>
            </w:pPr>
            <w:r w:rsidRPr="00976999">
              <w:rPr>
                <w:rFonts w:ascii="Arial" w:hAnsi="Arial" w:cs="Arial"/>
                <w:sz w:val="16"/>
                <w:szCs w:val="16"/>
                <w:lang w:eastAsia="fr-FR"/>
              </w:rPr>
              <w:t>C15 Oxygène</w:t>
            </w:r>
          </w:p>
        </w:tc>
        <w:tc>
          <w:tcPr>
            <w:tcW w:w="2764" w:type="dxa"/>
            <w:shd w:val="clear" w:color="auto" w:fill="D9D9D9" w:themeFill="background1" w:themeFillShade="D9"/>
            <w:vAlign w:val="center"/>
          </w:tcPr>
          <w:p w14:paraId="195D72E8" w14:textId="77777777" w:rsidR="00054362" w:rsidRPr="00976999" w:rsidRDefault="00054362" w:rsidP="00173EFE">
            <w:pPr>
              <w:pStyle w:val="Sansinterligne1"/>
              <w:rPr>
                <w:rFonts w:ascii="Arial" w:hAnsi="Arial" w:cs="Arial"/>
                <w:sz w:val="16"/>
                <w:szCs w:val="16"/>
                <w:lang w:eastAsia="fr-FR"/>
              </w:rPr>
            </w:pPr>
            <w:r w:rsidRPr="00976999">
              <w:rPr>
                <w:rFonts w:ascii="MyriadPro-Regular" w:hAnsi="MyriadPro-Regular" w:cs="MyriadPro-Regular"/>
                <w:sz w:val="16"/>
                <w:szCs w:val="16"/>
                <w:lang w:val="en-GB"/>
              </w:rPr>
              <w:t>35</w:t>
            </w:r>
          </w:p>
        </w:tc>
        <w:tc>
          <w:tcPr>
            <w:tcW w:w="2764" w:type="dxa"/>
            <w:vMerge/>
            <w:shd w:val="clear" w:color="auto" w:fill="auto"/>
          </w:tcPr>
          <w:p w14:paraId="310DE9A0" w14:textId="77777777" w:rsidR="00054362" w:rsidRPr="00976999" w:rsidRDefault="00054362" w:rsidP="00173EFE">
            <w:pPr>
              <w:pStyle w:val="Sansinterligne1"/>
              <w:rPr>
                <w:rFonts w:ascii="Arial" w:hAnsi="Arial" w:cs="Arial"/>
                <w:sz w:val="16"/>
                <w:szCs w:val="16"/>
                <w:lang w:eastAsia="fr-FR"/>
              </w:rPr>
            </w:pPr>
          </w:p>
        </w:tc>
      </w:tr>
      <w:tr w:rsidR="00976999" w:rsidRPr="00976999" w14:paraId="218124D1" w14:textId="77777777" w:rsidTr="00CF42A0">
        <w:tc>
          <w:tcPr>
            <w:tcW w:w="1557" w:type="dxa"/>
            <w:vMerge/>
            <w:shd w:val="clear" w:color="auto" w:fill="D9D9D9" w:themeFill="background1" w:themeFillShade="D9"/>
          </w:tcPr>
          <w:p w14:paraId="0E0676B8" w14:textId="77777777" w:rsidR="00054362" w:rsidRPr="00976999" w:rsidRDefault="00054362" w:rsidP="00173EFE">
            <w:pPr>
              <w:pStyle w:val="Sansinterligne1"/>
              <w:rPr>
                <w:rFonts w:ascii="Arial" w:hAnsi="Arial" w:cs="Arial"/>
                <w:sz w:val="16"/>
                <w:szCs w:val="16"/>
                <w:lang w:eastAsia="fr-FR"/>
              </w:rPr>
            </w:pPr>
          </w:p>
        </w:tc>
        <w:tc>
          <w:tcPr>
            <w:tcW w:w="2946" w:type="dxa"/>
            <w:shd w:val="clear" w:color="auto" w:fill="D9D9D9" w:themeFill="background1" w:themeFillShade="D9"/>
            <w:vAlign w:val="center"/>
          </w:tcPr>
          <w:p w14:paraId="290519D5" w14:textId="77777777" w:rsidR="00054362" w:rsidRPr="00976999" w:rsidRDefault="00054362" w:rsidP="00173EFE">
            <w:pPr>
              <w:pStyle w:val="Sansinterligne1"/>
              <w:rPr>
                <w:rFonts w:ascii="Arial" w:hAnsi="Arial" w:cs="Arial"/>
                <w:sz w:val="16"/>
                <w:szCs w:val="16"/>
                <w:lang w:eastAsia="fr-FR"/>
              </w:rPr>
            </w:pPr>
            <w:r w:rsidRPr="00976999">
              <w:rPr>
                <w:rFonts w:ascii="Arial" w:hAnsi="Arial" w:cs="Arial"/>
                <w:sz w:val="16"/>
                <w:szCs w:val="16"/>
                <w:lang w:eastAsia="fr-FR"/>
              </w:rPr>
              <w:t>C16 Hélices</w:t>
            </w:r>
          </w:p>
        </w:tc>
        <w:tc>
          <w:tcPr>
            <w:tcW w:w="2764" w:type="dxa"/>
            <w:shd w:val="clear" w:color="auto" w:fill="D9D9D9" w:themeFill="background1" w:themeFillShade="D9"/>
            <w:vAlign w:val="center"/>
          </w:tcPr>
          <w:p w14:paraId="43BCC191" w14:textId="77777777" w:rsidR="00054362" w:rsidRPr="00976999" w:rsidRDefault="00054362" w:rsidP="00173EFE">
            <w:pPr>
              <w:pStyle w:val="Sansinterligne1"/>
              <w:rPr>
                <w:rFonts w:ascii="Arial" w:hAnsi="Arial" w:cs="Arial"/>
                <w:sz w:val="16"/>
                <w:szCs w:val="16"/>
                <w:lang w:eastAsia="fr-FR"/>
              </w:rPr>
            </w:pPr>
            <w:r w:rsidRPr="00976999">
              <w:rPr>
                <w:rFonts w:ascii="MyriadPro-Regular" w:hAnsi="MyriadPro-Regular" w:cs="MyriadPro-Regular"/>
                <w:sz w:val="16"/>
                <w:szCs w:val="16"/>
                <w:lang w:val="en-GB"/>
              </w:rPr>
              <w:t>61</w:t>
            </w:r>
          </w:p>
        </w:tc>
        <w:tc>
          <w:tcPr>
            <w:tcW w:w="2764" w:type="dxa"/>
            <w:vMerge/>
            <w:shd w:val="clear" w:color="auto" w:fill="auto"/>
          </w:tcPr>
          <w:p w14:paraId="3B5AB290" w14:textId="77777777" w:rsidR="00054362" w:rsidRPr="00976999" w:rsidRDefault="00054362" w:rsidP="00173EFE">
            <w:pPr>
              <w:pStyle w:val="Sansinterligne1"/>
              <w:rPr>
                <w:rFonts w:ascii="Arial" w:hAnsi="Arial" w:cs="Arial"/>
                <w:sz w:val="16"/>
                <w:szCs w:val="16"/>
                <w:lang w:eastAsia="fr-FR"/>
              </w:rPr>
            </w:pPr>
          </w:p>
        </w:tc>
      </w:tr>
      <w:tr w:rsidR="00976999" w:rsidRPr="00976999" w14:paraId="292CF415" w14:textId="77777777" w:rsidTr="00CF42A0">
        <w:tc>
          <w:tcPr>
            <w:tcW w:w="1557" w:type="dxa"/>
            <w:vMerge/>
            <w:shd w:val="clear" w:color="auto" w:fill="D9D9D9" w:themeFill="background1" w:themeFillShade="D9"/>
          </w:tcPr>
          <w:p w14:paraId="726E2BFB" w14:textId="77777777" w:rsidR="00054362" w:rsidRPr="00976999" w:rsidRDefault="00054362" w:rsidP="00173EFE">
            <w:pPr>
              <w:pStyle w:val="Sansinterligne1"/>
              <w:rPr>
                <w:rFonts w:ascii="Arial" w:hAnsi="Arial" w:cs="Arial"/>
                <w:sz w:val="16"/>
                <w:szCs w:val="16"/>
                <w:lang w:eastAsia="fr-FR"/>
              </w:rPr>
            </w:pPr>
          </w:p>
        </w:tc>
        <w:tc>
          <w:tcPr>
            <w:tcW w:w="2946" w:type="dxa"/>
            <w:shd w:val="clear" w:color="auto" w:fill="D9D9D9" w:themeFill="background1" w:themeFillShade="D9"/>
            <w:vAlign w:val="center"/>
          </w:tcPr>
          <w:p w14:paraId="079A3605" w14:textId="77777777" w:rsidR="00054362" w:rsidRPr="00976999" w:rsidRDefault="00054362" w:rsidP="00173EFE">
            <w:pPr>
              <w:pStyle w:val="Sansinterligne1"/>
              <w:rPr>
                <w:rFonts w:ascii="Arial" w:hAnsi="Arial" w:cs="Arial"/>
                <w:sz w:val="16"/>
                <w:szCs w:val="16"/>
                <w:lang w:eastAsia="fr-FR"/>
              </w:rPr>
            </w:pPr>
            <w:r w:rsidRPr="00976999">
              <w:rPr>
                <w:rFonts w:ascii="Arial" w:hAnsi="Arial" w:cs="Arial"/>
                <w:sz w:val="16"/>
                <w:szCs w:val="16"/>
                <w:lang w:eastAsia="fr-FR"/>
              </w:rPr>
              <w:t>C17 Système pneumatique et de vide</w:t>
            </w:r>
          </w:p>
        </w:tc>
        <w:tc>
          <w:tcPr>
            <w:tcW w:w="2764" w:type="dxa"/>
            <w:shd w:val="clear" w:color="auto" w:fill="D9D9D9" w:themeFill="background1" w:themeFillShade="D9"/>
            <w:vAlign w:val="center"/>
          </w:tcPr>
          <w:p w14:paraId="42171EC8" w14:textId="77777777" w:rsidR="00054362" w:rsidRPr="00976999" w:rsidRDefault="00054362" w:rsidP="00173EFE">
            <w:pPr>
              <w:pStyle w:val="Sansinterligne1"/>
              <w:rPr>
                <w:rFonts w:ascii="Arial" w:hAnsi="Arial" w:cs="Arial"/>
                <w:sz w:val="16"/>
                <w:szCs w:val="16"/>
                <w:lang w:eastAsia="fr-FR"/>
              </w:rPr>
            </w:pPr>
            <w:r w:rsidRPr="00976999">
              <w:rPr>
                <w:rFonts w:ascii="MyriadPro-Regular" w:hAnsi="MyriadPro-Regular" w:cs="MyriadPro-Regular"/>
                <w:sz w:val="16"/>
                <w:szCs w:val="16"/>
                <w:lang w:val="en-GB"/>
              </w:rPr>
              <w:t>36 - 37</w:t>
            </w:r>
          </w:p>
        </w:tc>
        <w:tc>
          <w:tcPr>
            <w:tcW w:w="2764" w:type="dxa"/>
            <w:vMerge/>
            <w:shd w:val="clear" w:color="auto" w:fill="auto"/>
          </w:tcPr>
          <w:p w14:paraId="0C04A4A5" w14:textId="77777777" w:rsidR="00054362" w:rsidRPr="00976999" w:rsidRDefault="00054362" w:rsidP="00173EFE">
            <w:pPr>
              <w:pStyle w:val="Sansinterligne1"/>
              <w:rPr>
                <w:rFonts w:ascii="Arial" w:hAnsi="Arial" w:cs="Arial"/>
                <w:sz w:val="16"/>
                <w:szCs w:val="16"/>
                <w:lang w:eastAsia="fr-FR"/>
              </w:rPr>
            </w:pPr>
          </w:p>
        </w:tc>
      </w:tr>
      <w:tr w:rsidR="00976999" w:rsidRPr="00976999" w14:paraId="53B053B7" w14:textId="77777777" w:rsidTr="00CF42A0">
        <w:tc>
          <w:tcPr>
            <w:tcW w:w="1557" w:type="dxa"/>
            <w:vMerge/>
            <w:shd w:val="clear" w:color="auto" w:fill="D9D9D9" w:themeFill="background1" w:themeFillShade="D9"/>
          </w:tcPr>
          <w:p w14:paraId="3C9C8E90" w14:textId="77777777" w:rsidR="00054362" w:rsidRPr="00976999" w:rsidRDefault="00054362" w:rsidP="00173EFE">
            <w:pPr>
              <w:pStyle w:val="Sansinterligne1"/>
              <w:rPr>
                <w:rFonts w:ascii="Arial" w:hAnsi="Arial" w:cs="Arial"/>
                <w:sz w:val="16"/>
                <w:szCs w:val="16"/>
                <w:lang w:eastAsia="fr-FR"/>
              </w:rPr>
            </w:pPr>
          </w:p>
        </w:tc>
        <w:tc>
          <w:tcPr>
            <w:tcW w:w="2946" w:type="dxa"/>
            <w:shd w:val="clear" w:color="auto" w:fill="D9D9D9" w:themeFill="background1" w:themeFillShade="D9"/>
            <w:vAlign w:val="center"/>
          </w:tcPr>
          <w:p w14:paraId="5D160859" w14:textId="77777777" w:rsidR="00054362" w:rsidRPr="00976999" w:rsidRDefault="00054362" w:rsidP="00173EFE">
            <w:pPr>
              <w:pStyle w:val="Sansinterligne1"/>
              <w:rPr>
                <w:rFonts w:ascii="Arial" w:hAnsi="Arial" w:cs="Arial"/>
                <w:sz w:val="16"/>
                <w:szCs w:val="16"/>
                <w:lang w:eastAsia="fr-FR"/>
              </w:rPr>
            </w:pPr>
            <w:r w:rsidRPr="00976999">
              <w:rPr>
                <w:rFonts w:ascii="Arial" w:hAnsi="Arial" w:cs="Arial"/>
                <w:sz w:val="16"/>
                <w:szCs w:val="16"/>
                <w:lang w:eastAsia="fr-FR"/>
              </w:rPr>
              <w:t>C18 Protection givre/pluie/incendie</w:t>
            </w:r>
          </w:p>
        </w:tc>
        <w:tc>
          <w:tcPr>
            <w:tcW w:w="2764" w:type="dxa"/>
            <w:shd w:val="clear" w:color="auto" w:fill="D9D9D9" w:themeFill="background1" w:themeFillShade="D9"/>
            <w:vAlign w:val="center"/>
          </w:tcPr>
          <w:p w14:paraId="314B1699" w14:textId="77777777" w:rsidR="00054362" w:rsidRPr="00976999" w:rsidRDefault="00054362" w:rsidP="00173EFE">
            <w:pPr>
              <w:pStyle w:val="Sansinterligne1"/>
              <w:rPr>
                <w:rFonts w:ascii="Arial" w:hAnsi="Arial" w:cs="Arial"/>
                <w:sz w:val="16"/>
                <w:szCs w:val="16"/>
                <w:lang w:eastAsia="fr-FR"/>
              </w:rPr>
            </w:pPr>
            <w:r w:rsidRPr="00976999">
              <w:rPr>
                <w:rFonts w:ascii="MyriadPro-Regular" w:hAnsi="MyriadPro-Regular" w:cs="MyriadPro-Regular"/>
                <w:sz w:val="16"/>
                <w:szCs w:val="16"/>
                <w:lang w:val="en-GB"/>
              </w:rPr>
              <w:t>26 - 30</w:t>
            </w:r>
          </w:p>
        </w:tc>
        <w:tc>
          <w:tcPr>
            <w:tcW w:w="2764" w:type="dxa"/>
            <w:vMerge/>
            <w:shd w:val="clear" w:color="auto" w:fill="auto"/>
          </w:tcPr>
          <w:p w14:paraId="28AEC460" w14:textId="77777777" w:rsidR="00054362" w:rsidRPr="00976999" w:rsidRDefault="00054362" w:rsidP="00173EFE">
            <w:pPr>
              <w:pStyle w:val="Sansinterligne1"/>
              <w:rPr>
                <w:rFonts w:ascii="Arial" w:hAnsi="Arial" w:cs="Arial"/>
                <w:sz w:val="16"/>
                <w:szCs w:val="16"/>
                <w:lang w:eastAsia="fr-FR"/>
              </w:rPr>
            </w:pPr>
          </w:p>
        </w:tc>
      </w:tr>
      <w:tr w:rsidR="00976999" w:rsidRPr="00976999" w14:paraId="0B458DA2" w14:textId="77777777" w:rsidTr="00CF42A0">
        <w:tc>
          <w:tcPr>
            <w:tcW w:w="1557" w:type="dxa"/>
            <w:vMerge/>
            <w:shd w:val="clear" w:color="auto" w:fill="D9D9D9" w:themeFill="background1" w:themeFillShade="D9"/>
          </w:tcPr>
          <w:p w14:paraId="2E888034" w14:textId="77777777" w:rsidR="00054362" w:rsidRPr="00976999" w:rsidRDefault="00054362" w:rsidP="00173EFE">
            <w:pPr>
              <w:pStyle w:val="Sansinterligne1"/>
              <w:rPr>
                <w:rFonts w:ascii="Arial" w:hAnsi="Arial" w:cs="Arial"/>
                <w:sz w:val="16"/>
                <w:szCs w:val="16"/>
                <w:lang w:eastAsia="fr-FR"/>
              </w:rPr>
            </w:pPr>
          </w:p>
        </w:tc>
        <w:tc>
          <w:tcPr>
            <w:tcW w:w="2946" w:type="dxa"/>
            <w:shd w:val="clear" w:color="auto" w:fill="D9D9D9" w:themeFill="background1" w:themeFillShade="D9"/>
            <w:vAlign w:val="center"/>
          </w:tcPr>
          <w:p w14:paraId="45AB13DF" w14:textId="77777777" w:rsidR="00054362" w:rsidRPr="00976999" w:rsidRDefault="00054362" w:rsidP="00173EFE">
            <w:pPr>
              <w:pStyle w:val="Sansinterligne1"/>
              <w:rPr>
                <w:rFonts w:ascii="Arial" w:hAnsi="Arial" w:cs="Arial"/>
                <w:sz w:val="16"/>
                <w:szCs w:val="16"/>
                <w:lang w:eastAsia="fr-FR"/>
              </w:rPr>
            </w:pPr>
            <w:r w:rsidRPr="00976999">
              <w:rPr>
                <w:rFonts w:ascii="Arial" w:hAnsi="Arial" w:cs="Arial"/>
                <w:sz w:val="16"/>
                <w:szCs w:val="16"/>
                <w:lang w:eastAsia="fr-FR"/>
              </w:rPr>
              <w:t>C19 Hublots</w:t>
            </w:r>
          </w:p>
        </w:tc>
        <w:tc>
          <w:tcPr>
            <w:tcW w:w="2764" w:type="dxa"/>
            <w:shd w:val="clear" w:color="auto" w:fill="D9D9D9" w:themeFill="background1" w:themeFillShade="D9"/>
            <w:vAlign w:val="center"/>
          </w:tcPr>
          <w:p w14:paraId="4F2628B4" w14:textId="77777777" w:rsidR="00054362" w:rsidRPr="00976999" w:rsidRDefault="00054362" w:rsidP="00173EFE">
            <w:pPr>
              <w:pStyle w:val="Sansinterligne1"/>
              <w:rPr>
                <w:rFonts w:ascii="Arial" w:hAnsi="Arial" w:cs="Arial"/>
                <w:sz w:val="16"/>
                <w:szCs w:val="16"/>
                <w:lang w:eastAsia="fr-FR"/>
              </w:rPr>
            </w:pPr>
            <w:r w:rsidRPr="00976999">
              <w:rPr>
                <w:rFonts w:ascii="MyriadPro-Regular" w:hAnsi="MyriadPro-Regular" w:cs="MyriadPro-Regular"/>
                <w:sz w:val="16"/>
                <w:szCs w:val="16"/>
                <w:lang w:val="en-GB"/>
              </w:rPr>
              <w:t>56</w:t>
            </w:r>
          </w:p>
        </w:tc>
        <w:tc>
          <w:tcPr>
            <w:tcW w:w="2764" w:type="dxa"/>
            <w:vMerge/>
            <w:shd w:val="clear" w:color="auto" w:fill="auto"/>
          </w:tcPr>
          <w:p w14:paraId="05F4614D" w14:textId="77777777" w:rsidR="00054362" w:rsidRPr="00976999" w:rsidRDefault="00054362" w:rsidP="00173EFE">
            <w:pPr>
              <w:pStyle w:val="Sansinterligne1"/>
              <w:rPr>
                <w:rFonts w:ascii="Arial" w:hAnsi="Arial" w:cs="Arial"/>
                <w:sz w:val="16"/>
                <w:szCs w:val="16"/>
                <w:lang w:eastAsia="fr-FR"/>
              </w:rPr>
            </w:pPr>
          </w:p>
        </w:tc>
      </w:tr>
      <w:tr w:rsidR="00976999" w:rsidRPr="00976999" w14:paraId="2607AD98" w14:textId="77777777" w:rsidTr="00CF42A0">
        <w:tc>
          <w:tcPr>
            <w:tcW w:w="1557" w:type="dxa"/>
            <w:vMerge/>
            <w:shd w:val="clear" w:color="auto" w:fill="D9D9D9" w:themeFill="background1" w:themeFillShade="D9"/>
          </w:tcPr>
          <w:p w14:paraId="06573E58" w14:textId="77777777" w:rsidR="00054362" w:rsidRPr="00976999" w:rsidRDefault="00054362" w:rsidP="00173EFE">
            <w:pPr>
              <w:pStyle w:val="Sansinterligne1"/>
              <w:rPr>
                <w:rFonts w:ascii="Arial" w:hAnsi="Arial" w:cs="Arial"/>
                <w:sz w:val="16"/>
                <w:szCs w:val="16"/>
                <w:lang w:eastAsia="fr-FR"/>
              </w:rPr>
            </w:pPr>
          </w:p>
        </w:tc>
        <w:tc>
          <w:tcPr>
            <w:tcW w:w="2946" w:type="dxa"/>
            <w:shd w:val="clear" w:color="auto" w:fill="D9D9D9" w:themeFill="background1" w:themeFillShade="D9"/>
            <w:vAlign w:val="center"/>
          </w:tcPr>
          <w:p w14:paraId="5BFF7C2D" w14:textId="77777777" w:rsidR="00054362" w:rsidRPr="00976999" w:rsidRDefault="00054362" w:rsidP="00173EFE">
            <w:pPr>
              <w:pStyle w:val="Sansinterligne1"/>
              <w:rPr>
                <w:rFonts w:ascii="Arial" w:hAnsi="Arial" w:cs="Arial"/>
                <w:sz w:val="16"/>
                <w:szCs w:val="16"/>
                <w:lang w:eastAsia="fr-FR"/>
              </w:rPr>
            </w:pPr>
            <w:r w:rsidRPr="00976999">
              <w:rPr>
                <w:rFonts w:ascii="Arial" w:hAnsi="Arial" w:cs="Arial"/>
                <w:sz w:val="16"/>
                <w:szCs w:val="16"/>
                <w:lang w:eastAsia="fr-FR"/>
              </w:rPr>
              <w:t>C20 Structure</w:t>
            </w:r>
          </w:p>
        </w:tc>
        <w:tc>
          <w:tcPr>
            <w:tcW w:w="2764" w:type="dxa"/>
            <w:shd w:val="clear" w:color="auto" w:fill="D9D9D9" w:themeFill="background1" w:themeFillShade="D9"/>
            <w:vAlign w:val="center"/>
          </w:tcPr>
          <w:p w14:paraId="734BABC0" w14:textId="77777777" w:rsidR="00054362" w:rsidRPr="00976999" w:rsidRDefault="00054362" w:rsidP="00173EFE">
            <w:pPr>
              <w:pStyle w:val="Sansinterligne1"/>
              <w:rPr>
                <w:rFonts w:ascii="Arial" w:hAnsi="Arial" w:cs="Arial"/>
                <w:sz w:val="16"/>
                <w:szCs w:val="16"/>
                <w:lang w:eastAsia="fr-FR"/>
              </w:rPr>
            </w:pPr>
            <w:r w:rsidRPr="00976999">
              <w:rPr>
                <w:rFonts w:ascii="MyriadPro-Regular" w:hAnsi="MyriadPro-Regular" w:cs="MyriadPro-Regular"/>
                <w:sz w:val="16"/>
                <w:szCs w:val="16"/>
                <w:lang w:val="en-GB"/>
              </w:rPr>
              <w:t>53 - 54 - 57.10 - 57.20 - 57.30</w:t>
            </w:r>
          </w:p>
        </w:tc>
        <w:tc>
          <w:tcPr>
            <w:tcW w:w="2764" w:type="dxa"/>
            <w:vMerge/>
            <w:shd w:val="clear" w:color="auto" w:fill="auto"/>
          </w:tcPr>
          <w:p w14:paraId="3908EA0C" w14:textId="77777777" w:rsidR="00054362" w:rsidRPr="00976999" w:rsidRDefault="00054362" w:rsidP="00173EFE">
            <w:pPr>
              <w:pStyle w:val="Sansinterligne1"/>
              <w:rPr>
                <w:rFonts w:ascii="Arial" w:hAnsi="Arial" w:cs="Arial"/>
                <w:sz w:val="16"/>
                <w:szCs w:val="16"/>
                <w:lang w:eastAsia="fr-FR"/>
              </w:rPr>
            </w:pPr>
          </w:p>
        </w:tc>
      </w:tr>
      <w:tr w:rsidR="00976999" w:rsidRPr="00976999" w14:paraId="5464F17C" w14:textId="77777777" w:rsidTr="00CF42A0">
        <w:tc>
          <w:tcPr>
            <w:tcW w:w="1557" w:type="dxa"/>
            <w:vMerge/>
            <w:shd w:val="clear" w:color="auto" w:fill="D9D9D9" w:themeFill="background1" w:themeFillShade="D9"/>
          </w:tcPr>
          <w:p w14:paraId="0F9B74E4" w14:textId="77777777" w:rsidR="00054362" w:rsidRPr="00976999" w:rsidRDefault="00054362" w:rsidP="00173EFE">
            <w:pPr>
              <w:pStyle w:val="Sansinterligne1"/>
              <w:rPr>
                <w:rFonts w:ascii="Arial" w:hAnsi="Arial" w:cs="Arial"/>
                <w:sz w:val="16"/>
                <w:szCs w:val="16"/>
                <w:lang w:eastAsia="fr-FR"/>
              </w:rPr>
            </w:pPr>
          </w:p>
        </w:tc>
        <w:tc>
          <w:tcPr>
            <w:tcW w:w="2946" w:type="dxa"/>
            <w:shd w:val="clear" w:color="auto" w:fill="D9D9D9" w:themeFill="background1" w:themeFillShade="D9"/>
            <w:vAlign w:val="center"/>
          </w:tcPr>
          <w:p w14:paraId="59E00C0B" w14:textId="77777777" w:rsidR="00054362" w:rsidRPr="00976999" w:rsidRDefault="00054362" w:rsidP="00173EFE">
            <w:pPr>
              <w:pStyle w:val="Sansinterligne1"/>
              <w:rPr>
                <w:rFonts w:ascii="Arial" w:hAnsi="Arial" w:cs="Arial"/>
                <w:sz w:val="16"/>
                <w:szCs w:val="16"/>
                <w:lang w:eastAsia="fr-FR"/>
              </w:rPr>
            </w:pPr>
            <w:r w:rsidRPr="00976999">
              <w:rPr>
                <w:rFonts w:ascii="Arial" w:hAnsi="Arial" w:cs="Arial"/>
                <w:sz w:val="16"/>
                <w:szCs w:val="16"/>
                <w:lang w:eastAsia="fr-FR"/>
              </w:rPr>
              <w:t>C21 Ballast d'eau</w:t>
            </w:r>
          </w:p>
        </w:tc>
        <w:tc>
          <w:tcPr>
            <w:tcW w:w="2764" w:type="dxa"/>
            <w:shd w:val="clear" w:color="auto" w:fill="D9D9D9" w:themeFill="background1" w:themeFillShade="D9"/>
            <w:vAlign w:val="center"/>
          </w:tcPr>
          <w:p w14:paraId="033AEB33" w14:textId="77777777" w:rsidR="00054362" w:rsidRPr="00976999" w:rsidRDefault="00054362" w:rsidP="00173EFE">
            <w:pPr>
              <w:pStyle w:val="Sansinterligne1"/>
              <w:rPr>
                <w:rFonts w:ascii="Arial" w:hAnsi="Arial" w:cs="Arial"/>
                <w:sz w:val="16"/>
                <w:szCs w:val="16"/>
                <w:lang w:eastAsia="fr-FR"/>
              </w:rPr>
            </w:pPr>
            <w:r w:rsidRPr="00976999">
              <w:rPr>
                <w:rFonts w:ascii="MyriadPro-Regular" w:hAnsi="MyriadPro-Regular" w:cs="MyriadPro-Regular"/>
                <w:sz w:val="16"/>
                <w:szCs w:val="16"/>
                <w:lang w:val="en-GB"/>
              </w:rPr>
              <w:t>41</w:t>
            </w:r>
          </w:p>
        </w:tc>
        <w:tc>
          <w:tcPr>
            <w:tcW w:w="2764" w:type="dxa"/>
            <w:vMerge/>
            <w:shd w:val="clear" w:color="auto" w:fill="auto"/>
          </w:tcPr>
          <w:p w14:paraId="065DB7E8" w14:textId="77777777" w:rsidR="00054362" w:rsidRPr="00976999" w:rsidRDefault="00054362" w:rsidP="00173EFE">
            <w:pPr>
              <w:pStyle w:val="Sansinterligne1"/>
              <w:rPr>
                <w:rFonts w:ascii="Arial" w:hAnsi="Arial" w:cs="Arial"/>
                <w:sz w:val="16"/>
                <w:szCs w:val="16"/>
                <w:lang w:eastAsia="fr-FR"/>
              </w:rPr>
            </w:pPr>
          </w:p>
        </w:tc>
      </w:tr>
      <w:tr w:rsidR="00976999" w:rsidRPr="00976999" w14:paraId="34FA467C" w14:textId="77777777" w:rsidTr="0002371B">
        <w:tc>
          <w:tcPr>
            <w:tcW w:w="1557" w:type="dxa"/>
            <w:vMerge/>
            <w:shd w:val="clear" w:color="auto" w:fill="D9D9D9" w:themeFill="background1" w:themeFillShade="D9"/>
          </w:tcPr>
          <w:p w14:paraId="3F910757" w14:textId="77777777" w:rsidR="00054362" w:rsidRPr="00976999" w:rsidRDefault="00054362" w:rsidP="00173EFE">
            <w:pPr>
              <w:pStyle w:val="Sansinterligne1"/>
              <w:rPr>
                <w:rFonts w:ascii="Arial" w:hAnsi="Arial" w:cs="Arial"/>
                <w:sz w:val="16"/>
                <w:szCs w:val="16"/>
                <w:lang w:eastAsia="fr-FR"/>
              </w:rPr>
            </w:pPr>
          </w:p>
        </w:tc>
        <w:tc>
          <w:tcPr>
            <w:tcW w:w="2946" w:type="dxa"/>
            <w:tcBorders>
              <w:bottom w:val="single" w:sz="18" w:space="0" w:color="auto"/>
            </w:tcBorders>
            <w:shd w:val="clear" w:color="auto" w:fill="D9D9D9" w:themeFill="background1" w:themeFillShade="D9"/>
            <w:vAlign w:val="center"/>
          </w:tcPr>
          <w:p w14:paraId="39D37557" w14:textId="77777777" w:rsidR="00054362" w:rsidRPr="00976999" w:rsidRDefault="00054362" w:rsidP="00173EFE">
            <w:pPr>
              <w:pStyle w:val="Sansinterligne1"/>
              <w:rPr>
                <w:rFonts w:ascii="Arial" w:hAnsi="Arial" w:cs="Arial"/>
                <w:sz w:val="16"/>
                <w:szCs w:val="16"/>
                <w:lang w:eastAsia="fr-FR"/>
              </w:rPr>
            </w:pPr>
            <w:r w:rsidRPr="00976999">
              <w:rPr>
                <w:rFonts w:ascii="Arial" w:hAnsi="Arial" w:cs="Arial"/>
                <w:sz w:val="16"/>
                <w:szCs w:val="16"/>
                <w:lang w:eastAsia="fr-FR"/>
              </w:rPr>
              <w:t>C22 Propulsion auxiliaire</w:t>
            </w:r>
          </w:p>
        </w:tc>
        <w:tc>
          <w:tcPr>
            <w:tcW w:w="2764" w:type="dxa"/>
            <w:shd w:val="clear" w:color="auto" w:fill="D9D9D9" w:themeFill="background1" w:themeFillShade="D9"/>
            <w:vAlign w:val="center"/>
          </w:tcPr>
          <w:p w14:paraId="00495131" w14:textId="77777777" w:rsidR="00054362" w:rsidRPr="00976999" w:rsidRDefault="00054362" w:rsidP="00173EFE">
            <w:pPr>
              <w:pStyle w:val="Sansinterligne1"/>
              <w:rPr>
                <w:rFonts w:ascii="Arial" w:hAnsi="Arial" w:cs="Arial"/>
                <w:sz w:val="16"/>
                <w:szCs w:val="16"/>
                <w:lang w:eastAsia="fr-FR"/>
              </w:rPr>
            </w:pPr>
            <w:r w:rsidRPr="00976999">
              <w:rPr>
                <w:rFonts w:ascii="MyriadPro-Regular" w:hAnsi="MyriadPro-Regular" w:cs="MyriadPro-Regular"/>
                <w:sz w:val="16"/>
                <w:szCs w:val="16"/>
              </w:rPr>
              <w:t>84</w:t>
            </w:r>
          </w:p>
        </w:tc>
        <w:tc>
          <w:tcPr>
            <w:tcW w:w="2764" w:type="dxa"/>
            <w:vMerge/>
            <w:shd w:val="clear" w:color="auto" w:fill="auto"/>
          </w:tcPr>
          <w:p w14:paraId="17BC7C53" w14:textId="77777777" w:rsidR="00054362" w:rsidRPr="00976999" w:rsidRDefault="00054362" w:rsidP="00173EFE">
            <w:pPr>
              <w:pStyle w:val="Sansinterligne1"/>
              <w:rPr>
                <w:rFonts w:ascii="Arial" w:hAnsi="Arial" w:cs="Arial"/>
                <w:sz w:val="16"/>
                <w:szCs w:val="16"/>
                <w:lang w:eastAsia="fr-FR"/>
              </w:rPr>
            </w:pPr>
          </w:p>
        </w:tc>
      </w:tr>
      <w:tr w:rsidR="0086596D" w:rsidRPr="00976999" w14:paraId="3FFA4880" w14:textId="77777777" w:rsidTr="0002371B">
        <w:trPr>
          <w:trHeight w:val="331"/>
        </w:trPr>
        <w:tc>
          <w:tcPr>
            <w:tcW w:w="1557" w:type="dxa"/>
            <w:tcBorders>
              <w:top w:val="single" w:sz="18" w:space="0" w:color="auto"/>
            </w:tcBorders>
            <w:shd w:val="clear" w:color="auto" w:fill="D9D9D9" w:themeFill="background1" w:themeFillShade="D9"/>
          </w:tcPr>
          <w:p w14:paraId="006ECC16" w14:textId="77777777" w:rsidR="0086596D" w:rsidRPr="00976999" w:rsidRDefault="0086596D" w:rsidP="00173EFE">
            <w:pPr>
              <w:pStyle w:val="Sansinterligne1"/>
              <w:rPr>
                <w:rFonts w:ascii="Arial" w:hAnsi="Arial" w:cs="Arial"/>
                <w:sz w:val="16"/>
                <w:szCs w:val="16"/>
                <w:lang w:eastAsia="fr-FR"/>
              </w:rPr>
            </w:pPr>
            <w:r w:rsidRPr="00976999">
              <w:rPr>
                <w:rFonts w:ascii="Arial" w:hAnsi="Arial" w:cs="Arial"/>
                <w:sz w:val="16"/>
                <w:szCs w:val="16"/>
                <w:lang w:eastAsia="fr-FR"/>
              </w:rPr>
              <w:t>SERVICES SPÉCIALISÉS</w:t>
            </w:r>
          </w:p>
        </w:tc>
        <w:tc>
          <w:tcPr>
            <w:tcW w:w="2946" w:type="dxa"/>
            <w:tcBorders>
              <w:top w:val="single" w:sz="18" w:space="0" w:color="auto"/>
            </w:tcBorders>
            <w:shd w:val="clear" w:color="auto" w:fill="D9D9D9" w:themeFill="background1" w:themeFillShade="D9"/>
            <w:vAlign w:val="center"/>
          </w:tcPr>
          <w:p w14:paraId="35982728" w14:textId="77777777" w:rsidR="0086596D" w:rsidRPr="00976999" w:rsidRDefault="0086596D" w:rsidP="00173EFE">
            <w:pPr>
              <w:pStyle w:val="Sansinterligne1"/>
              <w:rPr>
                <w:rFonts w:ascii="Arial" w:hAnsi="Arial" w:cs="Arial"/>
                <w:sz w:val="16"/>
                <w:szCs w:val="16"/>
                <w:lang w:eastAsia="fr-FR"/>
              </w:rPr>
            </w:pPr>
            <w:r w:rsidRPr="00976999">
              <w:rPr>
                <w:rFonts w:ascii="Arial" w:hAnsi="Arial" w:cs="Arial"/>
                <w:sz w:val="16"/>
                <w:szCs w:val="16"/>
                <w:lang w:eastAsia="fr-FR"/>
              </w:rPr>
              <w:t>D1 Contrôles non destructifs</w:t>
            </w:r>
          </w:p>
        </w:tc>
        <w:tc>
          <w:tcPr>
            <w:tcW w:w="5528" w:type="dxa"/>
            <w:gridSpan w:val="2"/>
            <w:tcBorders>
              <w:top w:val="single" w:sz="18" w:space="0" w:color="auto"/>
            </w:tcBorders>
            <w:shd w:val="clear" w:color="auto" w:fill="auto"/>
          </w:tcPr>
          <w:p w14:paraId="77B7AAAF" w14:textId="77777777" w:rsidR="00E06DEA" w:rsidRDefault="003E3001" w:rsidP="00E06DEA">
            <w:pPr>
              <w:rPr>
                <w:rFonts w:ascii="Arial" w:hAnsi="Arial" w:cs="Arial"/>
                <w:sz w:val="16"/>
                <w:szCs w:val="16"/>
              </w:rPr>
            </w:pPr>
            <w:r w:rsidRPr="00976999">
              <w:rPr>
                <w:rFonts w:ascii="Arial" w:hAnsi="Arial" w:cs="Arial"/>
                <w:sz w:val="16"/>
                <w:szCs w:val="16"/>
              </w:rPr>
              <w:t>Doit préciser la ou les méthodes CND particulières</w:t>
            </w:r>
          </w:p>
          <w:p w14:paraId="4A315F8F" w14:textId="77777777" w:rsidR="00F77A3E" w:rsidRDefault="00F77A3E" w:rsidP="00E06DEA">
            <w:pPr>
              <w:rPr>
                <w:sz w:val="16"/>
                <w:szCs w:val="16"/>
              </w:rPr>
            </w:pPr>
          </w:p>
          <w:p w14:paraId="5D254C3B" w14:textId="77777777" w:rsidR="00F77A3E" w:rsidRDefault="00F77A3E" w:rsidP="00E06DEA">
            <w:pPr>
              <w:rPr>
                <w:sz w:val="16"/>
                <w:szCs w:val="16"/>
              </w:rPr>
            </w:pPr>
          </w:p>
          <w:p w14:paraId="08490E1C" w14:textId="77777777" w:rsidR="00F77A3E" w:rsidRDefault="00F77A3E" w:rsidP="00E06DEA">
            <w:pPr>
              <w:rPr>
                <w:sz w:val="16"/>
                <w:szCs w:val="16"/>
              </w:rPr>
            </w:pPr>
          </w:p>
          <w:p w14:paraId="6EF7A1FF" w14:textId="2D25193D" w:rsidR="00F77A3E" w:rsidRDefault="00F77A3E" w:rsidP="00E06DEA">
            <w:pPr>
              <w:rPr>
                <w:sz w:val="16"/>
                <w:szCs w:val="16"/>
              </w:rPr>
            </w:pPr>
          </w:p>
          <w:p w14:paraId="0345F9FA" w14:textId="77777777" w:rsidR="00C564DD" w:rsidRDefault="00C564DD" w:rsidP="00E06DEA">
            <w:pPr>
              <w:rPr>
                <w:sz w:val="16"/>
                <w:szCs w:val="16"/>
              </w:rPr>
            </w:pPr>
          </w:p>
          <w:p w14:paraId="41D62479" w14:textId="77777777" w:rsidR="00F77A3E" w:rsidRDefault="00F77A3E" w:rsidP="00E06DEA">
            <w:pPr>
              <w:rPr>
                <w:sz w:val="16"/>
                <w:szCs w:val="16"/>
              </w:rPr>
            </w:pPr>
          </w:p>
          <w:p w14:paraId="29230818" w14:textId="5529DB7D" w:rsidR="00F77A3E" w:rsidRPr="00976999" w:rsidRDefault="00F77A3E" w:rsidP="00E06DEA"/>
        </w:tc>
      </w:tr>
    </w:tbl>
    <w:p w14:paraId="7FBC30C9" w14:textId="77777777" w:rsidR="0086596D" w:rsidRPr="00976999" w:rsidRDefault="0086596D" w:rsidP="0086596D">
      <w:pPr>
        <w:pStyle w:val="Sansinterligne1"/>
        <w:rPr>
          <w:rFonts w:ascii="Arial" w:hAnsi="Arial" w:cs="Arial"/>
          <w:sz w:val="20"/>
          <w:szCs w:val="20"/>
          <w:lang w:eastAsia="fr-FR"/>
        </w:rPr>
      </w:pPr>
    </w:p>
    <w:p w14:paraId="326CAD1D" w14:textId="77777777" w:rsidR="007A113B" w:rsidRDefault="00E54C9E" w:rsidP="003D67AF">
      <w:pPr>
        <w:spacing w:line="226" w:lineRule="atLeast"/>
        <w:jc w:val="center"/>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79744" behindDoc="0" locked="0" layoutInCell="1" allowOverlap="1" wp14:anchorId="6480E2CB" wp14:editId="52E96DD6">
                <wp:simplePos x="0" y="0"/>
                <wp:positionH relativeFrom="column">
                  <wp:posOffset>-612169</wp:posOffset>
                </wp:positionH>
                <wp:positionV relativeFrom="paragraph">
                  <wp:posOffset>1762952</wp:posOffset>
                </wp:positionV>
                <wp:extent cx="0" cy="191386"/>
                <wp:effectExtent l="0" t="0" r="38100" b="37465"/>
                <wp:wrapNone/>
                <wp:docPr id="28" name="Connecteur droit 28"/>
                <wp:cNvGraphicFramePr/>
                <a:graphic xmlns:a="http://schemas.openxmlformats.org/drawingml/2006/main">
                  <a:graphicData uri="http://schemas.microsoft.com/office/word/2010/wordprocessingShape">
                    <wps:wsp>
                      <wps:cNvCnPr/>
                      <wps:spPr>
                        <a:xfrm>
                          <a:off x="0" y="0"/>
                          <a:ext cx="0" cy="191386"/>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54FE399" id="Connecteur droit 28" o:spid="_x0000_s1026" style="position:absolute;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48.2pt,138.8pt" to="-48.2pt,15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" strokecolor="black [3213]"/>
            </w:pict>
          </mc:Fallback>
        </mc:AlternateContent>
      </w:r>
      <w:r w:rsidR="003D67AF" w:rsidRPr="00976999">
        <w:rPr>
          <w:rFonts w:ascii="Arial" w:hAnsi="Arial" w:cs="Arial"/>
          <w:sz w:val="22"/>
          <w:szCs w:val="22"/>
        </w:rPr>
        <w:br w:type="page"/>
      </w:r>
    </w:p>
    <w:p w14:paraId="63437A03" w14:textId="064DC206" w:rsidR="007A113B" w:rsidRDefault="007A113B" w:rsidP="003D67AF">
      <w:pPr>
        <w:spacing w:line="226" w:lineRule="atLeast"/>
        <w:jc w:val="center"/>
        <w:rPr>
          <w:rFonts w:ascii="Arial" w:hAnsi="Arial" w:cs="Arial"/>
          <w:sz w:val="22"/>
          <w:szCs w:val="22"/>
        </w:rPr>
      </w:pPr>
      <w:r>
        <w:rPr>
          <w:noProof/>
        </w:rPr>
        <w:lastRenderedPageBreak/>
        <w:drawing>
          <wp:anchor distT="0" distB="0" distL="114300" distR="114300" simplePos="0" relativeHeight="251776000" behindDoc="0" locked="0" layoutInCell="1" allowOverlap="1" wp14:anchorId="417A3670" wp14:editId="5E06029A">
            <wp:simplePos x="0" y="0"/>
            <wp:positionH relativeFrom="column">
              <wp:posOffset>5316220</wp:posOffset>
            </wp:positionH>
            <wp:positionV relativeFrom="paragraph">
              <wp:posOffset>43815</wp:posOffset>
            </wp:positionV>
            <wp:extent cx="682625" cy="474980"/>
            <wp:effectExtent l="0" t="0" r="3175" b="1270"/>
            <wp:wrapNone/>
            <wp:docPr id="134" name="Image 134"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Image 75" descr="Une image contenant texte&#10;&#10;Description générée automatiquement"/>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682625" cy="47498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778048" behindDoc="0" locked="0" layoutInCell="1" allowOverlap="1" wp14:anchorId="49B10798" wp14:editId="09D9F9CD">
            <wp:simplePos x="0" y="0"/>
            <wp:positionH relativeFrom="column">
              <wp:posOffset>0</wp:posOffset>
            </wp:positionH>
            <wp:positionV relativeFrom="paragraph">
              <wp:posOffset>-66335</wp:posOffset>
            </wp:positionV>
            <wp:extent cx="1235710" cy="637540"/>
            <wp:effectExtent l="0" t="0" r="0" b="0"/>
            <wp:wrapNone/>
            <wp:docPr id="135" name="Image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 18"/>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235710" cy="637540"/>
                    </a:xfrm>
                    <a:prstGeom prst="rect">
                      <a:avLst/>
                    </a:prstGeom>
                  </pic:spPr>
                </pic:pic>
              </a:graphicData>
            </a:graphic>
            <wp14:sizeRelH relativeFrom="margin">
              <wp14:pctWidth>0</wp14:pctWidth>
            </wp14:sizeRelH>
            <wp14:sizeRelV relativeFrom="margin">
              <wp14:pctHeight>0</wp14:pctHeight>
            </wp14:sizeRelV>
          </wp:anchor>
        </w:drawing>
      </w:r>
    </w:p>
    <w:p w14:paraId="316ACA57" w14:textId="4A547BA3" w:rsidR="007A113B" w:rsidRDefault="007A113B" w:rsidP="003D67AF">
      <w:pPr>
        <w:spacing w:line="226" w:lineRule="atLeast"/>
        <w:jc w:val="center"/>
        <w:rPr>
          <w:rFonts w:ascii="Arial" w:hAnsi="Arial" w:cs="Arial"/>
          <w:sz w:val="22"/>
          <w:szCs w:val="22"/>
        </w:rPr>
      </w:pPr>
    </w:p>
    <w:p w14:paraId="20B9EB8F" w14:textId="273CE2DA" w:rsidR="007A113B" w:rsidRDefault="007A113B" w:rsidP="003D67AF">
      <w:pPr>
        <w:spacing w:line="226" w:lineRule="atLeast"/>
        <w:jc w:val="center"/>
        <w:rPr>
          <w:rFonts w:ascii="Arial" w:hAnsi="Arial" w:cs="Arial"/>
          <w:sz w:val="22"/>
          <w:szCs w:val="22"/>
        </w:rPr>
      </w:pPr>
    </w:p>
    <w:p w14:paraId="5525F620" w14:textId="19C3E319" w:rsidR="007A113B" w:rsidRDefault="007A113B" w:rsidP="003D67AF">
      <w:pPr>
        <w:spacing w:line="226" w:lineRule="atLeast"/>
        <w:jc w:val="center"/>
        <w:rPr>
          <w:rFonts w:ascii="Arial" w:hAnsi="Arial" w:cs="Arial"/>
          <w:sz w:val="22"/>
          <w:szCs w:val="22"/>
        </w:rPr>
      </w:pPr>
    </w:p>
    <w:p w14:paraId="7B68F2C7" w14:textId="77777777" w:rsidR="007A113B" w:rsidRDefault="007A113B" w:rsidP="003D67AF">
      <w:pPr>
        <w:spacing w:line="226" w:lineRule="atLeast"/>
        <w:jc w:val="center"/>
        <w:rPr>
          <w:rFonts w:ascii="Arial" w:hAnsi="Arial" w:cs="Arial"/>
          <w:sz w:val="22"/>
          <w:szCs w:val="22"/>
        </w:rPr>
      </w:pPr>
    </w:p>
    <w:p w14:paraId="71A88A80" w14:textId="21B68DC5" w:rsidR="003D67AF" w:rsidRPr="00F95B59" w:rsidRDefault="003D67AF" w:rsidP="003D67AF">
      <w:pPr>
        <w:spacing w:line="226" w:lineRule="atLeast"/>
        <w:jc w:val="center"/>
        <w:rPr>
          <w:rFonts w:ascii="Arial" w:hAnsi="Arial" w:cs="Arial"/>
          <w:sz w:val="22"/>
          <w:szCs w:val="22"/>
        </w:rPr>
      </w:pPr>
      <w:r w:rsidRPr="00976999">
        <w:rPr>
          <w:rFonts w:ascii="Arial" w:hAnsi="Arial" w:cs="Arial"/>
          <w:sz w:val="22"/>
          <w:szCs w:val="22"/>
        </w:rPr>
        <w:t xml:space="preserve">Annexe 3 – Privilèges et prérogatives </w:t>
      </w:r>
      <w:r w:rsidR="00F36DA4" w:rsidRPr="00976999">
        <w:rPr>
          <w:rFonts w:ascii="Arial" w:hAnsi="Arial" w:cs="Arial"/>
          <w:sz w:val="22"/>
          <w:szCs w:val="22"/>
        </w:rPr>
        <w:t>à renseigner pour l</w:t>
      </w:r>
      <w:r w:rsidRPr="00976999">
        <w:rPr>
          <w:rFonts w:ascii="Arial" w:hAnsi="Arial" w:cs="Arial"/>
          <w:sz w:val="22"/>
          <w:szCs w:val="22"/>
        </w:rPr>
        <w:t xml:space="preserve">es </w:t>
      </w:r>
      <w:r w:rsidRPr="00F95B59">
        <w:rPr>
          <w:rFonts w:ascii="Arial" w:hAnsi="Arial" w:cs="Arial"/>
          <w:sz w:val="22"/>
          <w:szCs w:val="22"/>
        </w:rPr>
        <w:t>organismes</w:t>
      </w:r>
      <w:r w:rsidR="00CF42A0" w:rsidRPr="00F95B59">
        <w:rPr>
          <w:rFonts w:ascii="Arial" w:hAnsi="Arial" w:cs="Arial"/>
          <w:sz w:val="22"/>
          <w:szCs w:val="22"/>
        </w:rPr>
        <w:t xml:space="preserve"> agréés</w:t>
      </w:r>
      <w:r w:rsidRPr="00F95B59">
        <w:rPr>
          <w:rFonts w:ascii="Arial" w:hAnsi="Arial" w:cs="Arial"/>
          <w:sz w:val="22"/>
          <w:szCs w:val="22"/>
        </w:rPr>
        <w:t xml:space="preserve"> CAO</w:t>
      </w:r>
      <w:r w:rsidR="0083486B" w:rsidRPr="00F95B59">
        <w:rPr>
          <w:rFonts w:ascii="Arial" w:hAnsi="Arial" w:cs="Arial"/>
          <w:sz w:val="22"/>
          <w:szCs w:val="22"/>
        </w:rPr>
        <w:t>,</w:t>
      </w:r>
      <w:r w:rsidRPr="00F95B59">
        <w:rPr>
          <w:rFonts w:ascii="Arial" w:hAnsi="Arial" w:cs="Arial"/>
          <w:sz w:val="22"/>
          <w:szCs w:val="22"/>
        </w:rPr>
        <w:t xml:space="preserve"> CAMO</w:t>
      </w:r>
      <w:r w:rsidR="0083486B" w:rsidRPr="00F95B59">
        <w:rPr>
          <w:rFonts w:ascii="Arial" w:hAnsi="Arial" w:cs="Arial"/>
          <w:sz w:val="22"/>
          <w:szCs w:val="22"/>
        </w:rPr>
        <w:t xml:space="preserve"> et 145</w:t>
      </w:r>
    </w:p>
    <w:p w14:paraId="69D63786" w14:textId="31611BA2" w:rsidR="00716D2C" w:rsidRPr="00F95B59" w:rsidRDefault="00716D2C" w:rsidP="00252BBF">
      <w:pPr>
        <w:spacing w:line="226" w:lineRule="atLeast"/>
        <w:jc w:val="both"/>
        <w:rPr>
          <w:rFonts w:ascii="Arial" w:hAnsi="Arial" w:cs="Arial"/>
          <w:sz w:val="20"/>
          <w:szCs w:val="20"/>
        </w:rPr>
      </w:pPr>
    </w:p>
    <w:tbl>
      <w:tblPr>
        <w:tblW w:w="97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4A0" w:firstRow="1" w:lastRow="0" w:firstColumn="1" w:lastColumn="0" w:noHBand="0" w:noVBand="1"/>
      </w:tblPr>
      <w:tblGrid>
        <w:gridCol w:w="8897"/>
        <w:gridCol w:w="816"/>
      </w:tblGrid>
      <w:tr w:rsidR="00976999" w:rsidRPr="00976999" w14:paraId="2692B2D0" w14:textId="77777777" w:rsidTr="00E76941">
        <w:trPr>
          <w:trHeight w:val="530"/>
        </w:trPr>
        <w:tc>
          <w:tcPr>
            <w:tcW w:w="9713" w:type="dxa"/>
            <w:gridSpan w:val="2"/>
            <w:shd w:val="pct10" w:color="auto" w:fill="auto"/>
            <w:vAlign w:val="center"/>
          </w:tcPr>
          <w:p w14:paraId="5A1D0697" w14:textId="77777777" w:rsidR="00B74CE6" w:rsidRPr="00976999" w:rsidRDefault="00B74CE6" w:rsidP="0007022E">
            <w:pPr>
              <w:jc w:val="center"/>
              <w:rPr>
                <w:rFonts w:ascii="Arial" w:hAnsi="Arial" w:cs="Arial"/>
                <w:b/>
                <w:sz w:val="20"/>
                <w:szCs w:val="20"/>
              </w:rPr>
            </w:pPr>
            <w:r w:rsidRPr="00976999">
              <w:rPr>
                <w:rFonts w:ascii="Arial" w:hAnsi="Arial" w:cs="Arial"/>
                <w:b/>
                <w:bCs/>
                <w:sz w:val="28"/>
                <w:szCs w:val="28"/>
              </w:rPr>
              <w:t>Privilèges et prérogatives de l’agrément Partie-CAO</w:t>
            </w:r>
          </w:p>
        </w:tc>
      </w:tr>
      <w:tr w:rsidR="00976999" w:rsidRPr="00976999" w14:paraId="637641DF" w14:textId="77777777" w:rsidTr="00E76941">
        <w:trPr>
          <w:trHeight w:val="530"/>
        </w:trPr>
        <w:tc>
          <w:tcPr>
            <w:tcW w:w="9713" w:type="dxa"/>
            <w:gridSpan w:val="2"/>
            <w:shd w:val="pct10" w:color="auto" w:fill="auto"/>
            <w:vAlign w:val="center"/>
          </w:tcPr>
          <w:p w14:paraId="64E294E0" w14:textId="77777777" w:rsidR="00B74CE6" w:rsidRPr="00976999" w:rsidRDefault="00B74CE6" w:rsidP="0007022E">
            <w:pPr>
              <w:jc w:val="center"/>
              <w:rPr>
                <w:rFonts w:ascii="Arial" w:hAnsi="Arial" w:cs="Arial"/>
                <w:b/>
                <w:sz w:val="20"/>
                <w:szCs w:val="20"/>
              </w:rPr>
            </w:pPr>
            <w:r w:rsidRPr="00976999">
              <w:rPr>
                <w:rFonts w:ascii="Arial" w:hAnsi="Arial" w:cs="Arial"/>
                <w:b/>
                <w:sz w:val="20"/>
                <w:szCs w:val="20"/>
              </w:rPr>
              <w:t>PRIVILEGES – MAINTENANCE (Partie-CAO)</w:t>
            </w:r>
          </w:p>
        </w:tc>
      </w:tr>
      <w:tr w:rsidR="00976999" w:rsidRPr="00976999" w14:paraId="7DA1767A" w14:textId="77777777" w:rsidTr="00E76941">
        <w:tc>
          <w:tcPr>
            <w:tcW w:w="8897" w:type="dxa"/>
            <w:shd w:val="clear" w:color="auto" w:fill="auto"/>
          </w:tcPr>
          <w:p w14:paraId="4AC9E273" w14:textId="77777777" w:rsidR="00114204" w:rsidRPr="00976999" w:rsidRDefault="00114204" w:rsidP="0007022E">
            <w:pPr>
              <w:jc w:val="both"/>
              <w:rPr>
                <w:rFonts w:ascii="Arial" w:hAnsi="Arial" w:cs="Arial"/>
                <w:sz w:val="20"/>
                <w:szCs w:val="20"/>
              </w:rPr>
            </w:pPr>
            <w:r w:rsidRPr="00976999">
              <w:rPr>
                <w:rFonts w:ascii="Arial" w:hAnsi="Arial" w:cs="Arial"/>
                <w:sz w:val="20"/>
                <w:szCs w:val="20"/>
              </w:rPr>
              <w:t>CAO.A.095(a)(1) - Effectuer des travaux d'entretien sur tout aéronef ou tout élément d'aéronef pour lequel il est agréé, aux lieux précisés sur le certificat d'agrément et dans le CAE.</w:t>
            </w:r>
          </w:p>
        </w:tc>
        <w:tc>
          <w:tcPr>
            <w:tcW w:w="816" w:type="dxa"/>
            <w:shd w:val="clear" w:color="auto" w:fill="auto"/>
            <w:vAlign w:val="center"/>
          </w:tcPr>
          <w:p w14:paraId="3E0138D5" w14:textId="77777777" w:rsidR="00690519" w:rsidRPr="00976999" w:rsidRDefault="003E3001" w:rsidP="00690519">
            <w:pPr>
              <w:spacing w:before="120"/>
              <w:jc w:val="both"/>
              <w:rPr>
                <w:rFonts w:ascii="MS Gothic" w:eastAsia="MS Gothic" w:hAnsi="MS Gothic" w:cs="MS Gothic"/>
                <w:sz w:val="20"/>
                <w:szCs w:val="20"/>
              </w:rPr>
            </w:pPr>
            <w:r w:rsidRPr="00976999">
              <w:rPr>
                <w:rFonts w:ascii="MS Gothic" w:eastAsia="MS Gothic" w:hAnsi="MS Gothic" w:cs="MS Gothic" w:hint="eastAsia"/>
                <w:sz w:val="20"/>
                <w:szCs w:val="20"/>
              </w:rPr>
              <w:t>☐</w:t>
            </w:r>
            <w:r w:rsidR="00114204" w:rsidRPr="00976999">
              <w:rPr>
                <w:rFonts w:ascii="Arial" w:hAnsi="Arial" w:cs="Arial"/>
                <w:sz w:val="20"/>
                <w:szCs w:val="20"/>
              </w:rPr>
              <w:t>Oui</w:t>
            </w:r>
          </w:p>
          <w:p w14:paraId="4FEE222A" w14:textId="77777777" w:rsidR="00114204" w:rsidRPr="00976999" w:rsidRDefault="003E3001" w:rsidP="00C23EC2">
            <w:pPr>
              <w:jc w:val="both"/>
              <w:rPr>
                <w:rFonts w:ascii="Arial" w:hAnsi="Arial" w:cs="Arial"/>
                <w:sz w:val="20"/>
                <w:szCs w:val="20"/>
              </w:rPr>
            </w:pPr>
            <w:r w:rsidRPr="00976999">
              <w:rPr>
                <w:rFonts w:ascii="MS Gothic" w:eastAsia="MS Gothic" w:hAnsi="MS Gothic" w:cs="MS Gothic" w:hint="eastAsia"/>
                <w:sz w:val="20"/>
                <w:szCs w:val="20"/>
              </w:rPr>
              <w:t>☐</w:t>
            </w:r>
            <w:r w:rsidR="00114204" w:rsidRPr="00976999">
              <w:rPr>
                <w:rFonts w:ascii="Arial" w:hAnsi="Arial" w:cs="Arial"/>
                <w:sz w:val="20"/>
                <w:szCs w:val="20"/>
              </w:rPr>
              <w:t>Non</w:t>
            </w:r>
          </w:p>
        </w:tc>
      </w:tr>
      <w:tr w:rsidR="00976999" w:rsidRPr="00976999" w14:paraId="66F5CBB6" w14:textId="77777777" w:rsidTr="00E76941">
        <w:tc>
          <w:tcPr>
            <w:tcW w:w="8897" w:type="dxa"/>
            <w:shd w:val="clear" w:color="auto" w:fill="auto"/>
          </w:tcPr>
          <w:p w14:paraId="364B22A1" w14:textId="77777777" w:rsidR="00C23EC2" w:rsidRPr="00976999" w:rsidRDefault="00C23EC2" w:rsidP="0007022E">
            <w:pPr>
              <w:overflowPunct w:val="0"/>
              <w:autoSpaceDE w:val="0"/>
              <w:autoSpaceDN w:val="0"/>
              <w:adjustRightInd w:val="0"/>
              <w:jc w:val="both"/>
              <w:textAlignment w:val="baseline"/>
              <w:rPr>
                <w:rFonts w:ascii="Arial" w:hAnsi="Arial" w:cs="Arial"/>
                <w:sz w:val="20"/>
                <w:szCs w:val="20"/>
              </w:rPr>
            </w:pPr>
            <w:r w:rsidRPr="00976999">
              <w:rPr>
                <w:rFonts w:ascii="Arial" w:hAnsi="Arial" w:cs="Arial"/>
                <w:sz w:val="20"/>
                <w:szCs w:val="20"/>
              </w:rPr>
              <w:t>CAO.A.095(a)(2) - Sous-traiter l’exécution de tâches de maintenance à un autre organisme qualifié de manière appropriée sous le contrôle de l’organisme Partie-CAO, selon des procédures définies dans son CAE et approuvées par l'autorité.</w:t>
            </w:r>
          </w:p>
        </w:tc>
        <w:tc>
          <w:tcPr>
            <w:tcW w:w="816" w:type="dxa"/>
            <w:shd w:val="clear" w:color="auto" w:fill="auto"/>
            <w:vAlign w:val="center"/>
          </w:tcPr>
          <w:p w14:paraId="7B7C3B26" w14:textId="77777777" w:rsidR="00C23EC2" w:rsidRPr="00976999" w:rsidRDefault="00C23EC2" w:rsidP="002745D9">
            <w:pPr>
              <w:spacing w:before="120"/>
              <w:jc w:val="both"/>
              <w:rPr>
                <w:rFonts w:ascii="MS Gothic" w:eastAsia="MS Gothic" w:hAnsi="MS Gothic" w:cs="MS Gothic"/>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Oui</w:t>
            </w:r>
          </w:p>
          <w:p w14:paraId="67F617A4" w14:textId="77777777" w:rsidR="00C23EC2" w:rsidRPr="00976999" w:rsidRDefault="00C23EC2" w:rsidP="002745D9">
            <w:pPr>
              <w:jc w:val="both"/>
              <w:rPr>
                <w:rFonts w:ascii="Arial" w:hAnsi="Arial" w:cs="Arial"/>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Non</w:t>
            </w:r>
          </w:p>
        </w:tc>
      </w:tr>
      <w:tr w:rsidR="00976999" w:rsidRPr="00976999" w14:paraId="0127DF2A" w14:textId="77777777" w:rsidTr="00E76941">
        <w:tc>
          <w:tcPr>
            <w:tcW w:w="8897" w:type="dxa"/>
            <w:shd w:val="clear" w:color="auto" w:fill="auto"/>
          </w:tcPr>
          <w:p w14:paraId="7E94FCD9" w14:textId="77777777" w:rsidR="00C23EC2" w:rsidRPr="00976999" w:rsidRDefault="00C23EC2" w:rsidP="0007022E">
            <w:pPr>
              <w:jc w:val="both"/>
              <w:rPr>
                <w:rFonts w:ascii="Arial" w:hAnsi="Arial" w:cs="Arial"/>
                <w:sz w:val="20"/>
                <w:szCs w:val="20"/>
              </w:rPr>
            </w:pPr>
            <w:r w:rsidRPr="00976999">
              <w:rPr>
                <w:rFonts w:ascii="Arial" w:hAnsi="Arial" w:cs="Arial"/>
                <w:sz w:val="20"/>
                <w:szCs w:val="20"/>
              </w:rPr>
              <w:t>CAO.A.095(a)(3) - Effectuer des travaux d'entretien sur tout aéronef ou élément d'aéronef pour lequel il est agréé, dans un endroit quelconque, sous réserve que la nécessité de tels travaux d'entretien découle soit de l'inaptitude au vol de l'aéronef, soit du besoin d'effectuer un entretien occasionnel selon des procédures définies dans son CAE et approuvées par l'autorité.</w:t>
            </w:r>
          </w:p>
        </w:tc>
        <w:tc>
          <w:tcPr>
            <w:tcW w:w="816" w:type="dxa"/>
            <w:shd w:val="clear" w:color="auto" w:fill="auto"/>
            <w:vAlign w:val="center"/>
          </w:tcPr>
          <w:p w14:paraId="34B51B13" w14:textId="77777777" w:rsidR="00C23EC2" w:rsidRPr="00976999" w:rsidRDefault="00C23EC2" w:rsidP="002745D9">
            <w:pPr>
              <w:spacing w:before="120"/>
              <w:jc w:val="both"/>
              <w:rPr>
                <w:rFonts w:ascii="MS Gothic" w:eastAsia="MS Gothic" w:hAnsi="MS Gothic" w:cs="MS Gothic"/>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Oui</w:t>
            </w:r>
          </w:p>
          <w:p w14:paraId="22DC86B0" w14:textId="77777777" w:rsidR="00C23EC2" w:rsidRPr="00976999" w:rsidRDefault="00C23EC2" w:rsidP="002745D9">
            <w:pPr>
              <w:jc w:val="both"/>
              <w:rPr>
                <w:rFonts w:ascii="Arial" w:hAnsi="Arial" w:cs="Arial"/>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Non</w:t>
            </w:r>
          </w:p>
        </w:tc>
      </w:tr>
      <w:tr w:rsidR="00976999" w:rsidRPr="00976999" w14:paraId="2C0385E3" w14:textId="77777777" w:rsidTr="00E76941">
        <w:tc>
          <w:tcPr>
            <w:tcW w:w="8897" w:type="dxa"/>
            <w:tcBorders>
              <w:bottom w:val="single" w:sz="4" w:space="0" w:color="auto"/>
            </w:tcBorders>
            <w:shd w:val="clear" w:color="auto" w:fill="auto"/>
          </w:tcPr>
          <w:p w14:paraId="71A8FDD6" w14:textId="77777777" w:rsidR="00C23EC2" w:rsidRPr="00976999" w:rsidRDefault="00C23EC2" w:rsidP="0007022E">
            <w:pPr>
              <w:tabs>
                <w:tab w:val="left" w:pos="1454"/>
              </w:tabs>
              <w:jc w:val="both"/>
              <w:rPr>
                <w:rFonts w:ascii="Arial" w:hAnsi="Arial" w:cs="Arial"/>
                <w:sz w:val="20"/>
                <w:szCs w:val="20"/>
              </w:rPr>
            </w:pPr>
            <w:r w:rsidRPr="00976999">
              <w:rPr>
                <w:rFonts w:ascii="Arial" w:hAnsi="Arial" w:cs="Arial"/>
                <w:sz w:val="20"/>
                <w:szCs w:val="20"/>
              </w:rPr>
              <w:t>CAO.A.095(a)(4) - Délivrer des approbations pour remise en service après achèvement des travaux d'entretien, conformément au point CAO.A.065 ou au point CAO.A.070.</w:t>
            </w:r>
          </w:p>
        </w:tc>
        <w:tc>
          <w:tcPr>
            <w:tcW w:w="816" w:type="dxa"/>
            <w:tcBorders>
              <w:bottom w:val="single" w:sz="4" w:space="0" w:color="auto"/>
            </w:tcBorders>
            <w:shd w:val="clear" w:color="auto" w:fill="auto"/>
            <w:vAlign w:val="center"/>
          </w:tcPr>
          <w:p w14:paraId="7B1EE1B1" w14:textId="77777777" w:rsidR="00C23EC2" w:rsidRPr="00976999" w:rsidRDefault="00C23EC2" w:rsidP="002745D9">
            <w:pPr>
              <w:spacing w:before="120"/>
              <w:jc w:val="both"/>
              <w:rPr>
                <w:rFonts w:ascii="MS Gothic" w:eastAsia="MS Gothic" w:hAnsi="MS Gothic" w:cs="MS Gothic"/>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Oui</w:t>
            </w:r>
          </w:p>
          <w:p w14:paraId="6AC53EB5" w14:textId="77777777" w:rsidR="00C23EC2" w:rsidRPr="00976999" w:rsidRDefault="00C23EC2" w:rsidP="002745D9">
            <w:pPr>
              <w:jc w:val="both"/>
              <w:rPr>
                <w:rFonts w:ascii="Arial" w:hAnsi="Arial" w:cs="Arial"/>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Non</w:t>
            </w:r>
          </w:p>
        </w:tc>
      </w:tr>
      <w:tr w:rsidR="00976999" w:rsidRPr="00976999" w14:paraId="534C91E7" w14:textId="77777777" w:rsidTr="00E76941">
        <w:trPr>
          <w:trHeight w:val="521"/>
        </w:trPr>
        <w:tc>
          <w:tcPr>
            <w:tcW w:w="9713" w:type="dxa"/>
            <w:gridSpan w:val="2"/>
            <w:shd w:val="pct10" w:color="auto" w:fill="auto"/>
            <w:vAlign w:val="center"/>
          </w:tcPr>
          <w:p w14:paraId="1E34311B" w14:textId="77777777" w:rsidR="00B74CE6" w:rsidRPr="00976999" w:rsidRDefault="00B74CE6" w:rsidP="0007022E">
            <w:pPr>
              <w:jc w:val="center"/>
              <w:rPr>
                <w:rFonts w:ascii="Arial" w:hAnsi="Arial" w:cs="Arial"/>
                <w:b/>
                <w:sz w:val="20"/>
                <w:szCs w:val="20"/>
              </w:rPr>
            </w:pPr>
            <w:r w:rsidRPr="00976999">
              <w:rPr>
                <w:rFonts w:ascii="Arial" w:hAnsi="Arial" w:cs="Arial"/>
                <w:b/>
                <w:sz w:val="20"/>
                <w:szCs w:val="20"/>
              </w:rPr>
              <w:t>PRIVILEGES – GESTION DU MAINTIEN DE LA NAVIGABILITE (Partie-CAO)</w:t>
            </w:r>
          </w:p>
        </w:tc>
      </w:tr>
      <w:tr w:rsidR="00976999" w:rsidRPr="00976999" w14:paraId="65034DF8" w14:textId="77777777" w:rsidTr="00E76941">
        <w:tc>
          <w:tcPr>
            <w:tcW w:w="8897" w:type="dxa"/>
            <w:tcBorders>
              <w:bottom w:val="single" w:sz="4" w:space="0" w:color="auto"/>
            </w:tcBorders>
            <w:shd w:val="clear" w:color="auto" w:fill="auto"/>
            <w:vAlign w:val="center"/>
          </w:tcPr>
          <w:p w14:paraId="3B86347E" w14:textId="77777777" w:rsidR="00C23EC2" w:rsidRPr="00976999" w:rsidRDefault="00C23EC2" w:rsidP="0007022E">
            <w:pPr>
              <w:jc w:val="both"/>
              <w:rPr>
                <w:rFonts w:ascii="Arial" w:hAnsi="Arial" w:cs="Arial"/>
                <w:sz w:val="20"/>
                <w:szCs w:val="20"/>
              </w:rPr>
            </w:pPr>
            <w:r w:rsidRPr="00976999">
              <w:rPr>
                <w:rFonts w:ascii="Arial" w:hAnsi="Arial" w:cs="Arial"/>
                <w:sz w:val="20"/>
                <w:szCs w:val="20"/>
              </w:rPr>
              <w:t>CAO.A.095(b)(1) - Gérer le maintien de la navigabilité de tout aéronef pour lequel il est agréé.</w:t>
            </w:r>
          </w:p>
        </w:tc>
        <w:tc>
          <w:tcPr>
            <w:tcW w:w="816" w:type="dxa"/>
            <w:tcBorders>
              <w:bottom w:val="single" w:sz="4" w:space="0" w:color="auto"/>
            </w:tcBorders>
            <w:shd w:val="clear" w:color="auto" w:fill="auto"/>
            <w:vAlign w:val="center"/>
          </w:tcPr>
          <w:p w14:paraId="26989CFE" w14:textId="77777777" w:rsidR="00C23EC2" w:rsidRPr="00976999" w:rsidRDefault="00C23EC2" w:rsidP="002745D9">
            <w:pPr>
              <w:spacing w:before="120"/>
              <w:jc w:val="both"/>
              <w:rPr>
                <w:rFonts w:ascii="MS Gothic" w:eastAsia="MS Gothic" w:hAnsi="MS Gothic" w:cs="MS Gothic"/>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Oui</w:t>
            </w:r>
          </w:p>
          <w:p w14:paraId="47CB803C" w14:textId="77777777" w:rsidR="00C23EC2" w:rsidRPr="00976999" w:rsidRDefault="00C23EC2" w:rsidP="002745D9">
            <w:pPr>
              <w:jc w:val="both"/>
              <w:rPr>
                <w:rFonts w:ascii="Arial" w:hAnsi="Arial" w:cs="Arial"/>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Non</w:t>
            </w:r>
          </w:p>
        </w:tc>
      </w:tr>
      <w:tr w:rsidR="00976999" w:rsidRPr="00976999" w14:paraId="2724E92C" w14:textId="77777777" w:rsidTr="00E76941">
        <w:tc>
          <w:tcPr>
            <w:tcW w:w="8897" w:type="dxa"/>
            <w:tcBorders>
              <w:bottom w:val="single" w:sz="4" w:space="0" w:color="auto"/>
            </w:tcBorders>
            <w:shd w:val="clear" w:color="auto" w:fill="auto"/>
            <w:vAlign w:val="center"/>
          </w:tcPr>
          <w:p w14:paraId="4AD30A92" w14:textId="77777777" w:rsidR="00C23EC2" w:rsidRPr="00976999" w:rsidRDefault="00C23EC2" w:rsidP="0007022E">
            <w:pPr>
              <w:jc w:val="both"/>
              <w:rPr>
                <w:rFonts w:ascii="Arial" w:hAnsi="Arial" w:cs="Arial"/>
                <w:sz w:val="20"/>
                <w:szCs w:val="20"/>
              </w:rPr>
            </w:pPr>
            <w:r w:rsidRPr="00976999">
              <w:rPr>
                <w:rFonts w:ascii="Arial" w:hAnsi="Arial" w:cs="Arial"/>
                <w:sz w:val="20"/>
                <w:szCs w:val="20"/>
              </w:rPr>
              <w:t>CAO.A.095(b)(2) - Approuver le programme d'entretien d’aéronefs gérés conformément à l'annexe Partie-ML, conformément au point b) 2) du point ML.A.302.</w:t>
            </w:r>
          </w:p>
        </w:tc>
        <w:tc>
          <w:tcPr>
            <w:tcW w:w="816" w:type="dxa"/>
            <w:tcBorders>
              <w:bottom w:val="single" w:sz="4" w:space="0" w:color="auto"/>
            </w:tcBorders>
            <w:shd w:val="clear" w:color="auto" w:fill="auto"/>
            <w:vAlign w:val="center"/>
          </w:tcPr>
          <w:p w14:paraId="1D4956F6" w14:textId="77777777" w:rsidR="00C23EC2" w:rsidRPr="00976999" w:rsidRDefault="00C23EC2" w:rsidP="002745D9">
            <w:pPr>
              <w:spacing w:before="120"/>
              <w:jc w:val="both"/>
              <w:rPr>
                <w:rFonts w:ascii="MS Gothic" w:eastAsia="MS Gothic" w:hAnsi="MS Gothic" w:cs="MS Gothic"/>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Oui</w:t>
            </w:r>
          </w:p>
          <w:p w14:paraId="2199DFA1" w14:textId="77777777" w:rsidR="00C23EC2" w:rsidRPr="00976999" w:rsidRDefault="00C23EC2" w:rsidP="002745D9">
            <w:pPr>
              <w:jc w:val="both"/>
              <w:rPr>
                <w:rFonts w:ascii="Arial" w:hAnsi="Arial" w:cs="Arial"/>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Non</w:t>
            </w:r>
          </w:p>
        </w:tc>
      </w:tr>
      <w:tr w:rsidR="00976999" w:rsidRPr="00976999" w14:paraId="34F19E04" w14:textId="77777777" w:rsidTr="00E76941">
        <w:tc>
          <w:tcPr>
            <w:tcW w:w="8897" w:type="dxa"/>
            <w:tcBorders>
              <w:bottom w:val="single" w:sz="4" w:space="0" w:color="auto"/>
            </w:tcBorders>
            <w:shd w:val="clear" w:color="auto" w:fill="auto"/>
            <w:vAlign w:val="center"/>
          </w:tcPr>
          <w:p w14:paraId="4E1213FA" w14:textId="77777777" w:rsidR="00C23EC2" w:rsidRPr="00976999" w:rsidRDefault="00C23EC2" w:rsidP="0007022E">
            <w:pPr>
              <w:jc w:val="both"/>
              <w:rPr>
                <w:rFonts w:ascii="Arial" w:hAnsi="Arial" w:cs="Arial"/>
                <w:sz w:val="20"/>
                <w:szCs w:val="20"/>
              </w:rPr>
            </w:pPr>
            <w:r w:rsidRPr="00976999">
              <w:rPr>
                <w:rFonts w:ascii="Arial" w:hAnsi="Arial" w:cs="Arial"/>
                <w:sz w:val="20"/>
                <w:szCs w:val="20"/>
              </w:rPr>
              <w:t>CAO.A.095(b)(3) - Exécuter des tâches limitées de maintien de la navigabilité avec tout organisme sous-traitant, travaillant selon son système qualité, figurant sur la liste du certificat d'agrément.</w:t>
            </w:r>
          </w:p>
        </w:tc>
        <w:tc>
          <w:tcPr>
            <w:tcW w:w="816" w:type="dxa"/>
            <w:tcBorders>
              <w:bottom w:val="single" w:sz="4" w:space="0" w:color="auto"/>
            </w:tcBorders>
            <w:shd w:val="clear" w:color="auto" w:fill="auto"/>
            <w:vAlign w:val="center"/>
          </w:tcPr>
          <w:p w14:paraId="2695333E" w14:textId="77777777" w:rsidR="00C23EC2" w:rsidRPr="00976999" w:rsidRDefault="00C23EC2" w:rsidP="002745D9">
            <w:pPr>
              <w:spacing w:before="120"/>
              <w:jc w:val="both"/>
              <w:rPr>
                <w:rFonts w:ascii="MS Gothic" w:eastAsia="MS Gothic" w:hAnsi="MS Gothic" w:cs="MS Gothic"/>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Oui</w:t>
            </w:r>
          </w:p>
          <w:p w14:paraId="44DB87B2" w14:textId="77777777" w:rsidR="00C23EC2" w:rsidRPr="00976999" w:rsidRDefault="00C23EC2" w:rsidP="002745D9">
            <w:pPr>
              <w:jc w:val="both"/>
              <w:rPr>
                <w:rFonts w:ascii="Arial" w:hAnsi="Arial" w:cs="Arial"/>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Non</w:t>
            </w:r>
          </w:p>
        </w:tc>
      </w:tr>
      <w:tr w:rsidR="00976999" w:rsidRPr="00976999" w14:paraId="66A37EA2" w14:textId="77777777" w:rsidTr="00E76941">
        <w:tc>
          <w:tcPr>
            <w:tcW w:w="8897" w:type="dxa"/>
            <w:tcBorders>
              <w:bottom w:val="single" w:sz="4" w:space="0" w:color="auto"/>
            </w:tcBorders>
            <w:shd w:val="clear" w:color="auto" w:fill="auto"/>
            <w:vAlign w:val="center"/>
          </w:tcPr>
          <w:p w14:paraId="3447DDF0" w14:textId="77777777" w:rsidR="00C23EC2" w:rsidRPr="00976999" w:rsidRDefault="00C23EC2" w:rsidP="0007022E">
            <w:pPr>
              <w:jc w:val="both"/>
              <w:rPr>
                <w:rFonts w:ascii="Arial" w:hAnsi="Arial" w:cs="Arial"/>
                <w:sz w:val="20"/>
                <w:szCs w:val="20"/>
              </w:rPr>
            </w:pPr>
            <w:r w:rsidRPr="00976999">
              <w:rPr>
                <w:rFonts w:ascii="Arial" w:hAnsi="Arial" w:cs="Arial"/>
                <w:sz w:val="20"/>
                <w:szCs w:val="20"/>
              </w:rPr>
              <w:t>CAO.A.095(b)(4) -  Proroger un certificat d'examen de navigabilité émis par l’autorité, ou un autre organisme agréé Partie-CAMO ou Partie-CAO, conformément au point f) du point M.A.901 de l'annexe Partie-M ou au point c) du point ML.A.901 de l'annexe Partie-ML.</w:t>
            </w:r>
          </w:p>
        </w:tc>
        <w:tc>
          <w:tcPr>
            <w:tcW w:w="816" w:type="dxa"/>
            <w:tcBorders>
              <w:bottom w:val="single" w:sz="4" w:space="0" w:color="auto"/>
            </w:tcBorders>
            <w:shd w:val="clear" w:color="auto" w:fill="auto"/>
            <w:vAlign w:val="center"/>
          </w:tcPr>
          <w:p w14:paraId="441A1BE6" w14:textId="77777777" w:rsidR="00C23EC2" w:rsidRPr="00976999" w:rsidRDefault="00C23EC2" w:rsidP="002745D9">
            <w:pPr>
              <w:spacing w:before="120"/>
              <w:jc w:val="both"/>
              <w:rPr>
                <w:rFonts w:ascii="MS Gothic" w:eastAsia="MS Gothic" w:hAnsi="MS Gothic" w:cs="MS Gothic"/>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Oui</w:t>
            </w:r>
          </w:p>
          <w:p w14:paraId="38AD2CFC" w14:textId="77777777" w:rsidR="00C23EC2" w:rsidRPr="00976999" w:rsidRDefault="00C23EC2" w:rsidP="002745D9">
            <w:pPr>
              <w:jc w:val="both"/>
              <w:rPr>
                <w:rFonts w:ascii="Arial" w:hAnsi="Arial" w:cs="Arial"/>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Non</w:t>
            </w:r>
          </w:p>
        </w:tc>
      </w:tr>
      <w:tr w:rsidR="00976999" w:rsidRPr="00976999" w14:paraId="4C3167A3" w14:textId="77777777" w:rsidTr="00E76941">
        <w:trPr>
          <w:trHeight w:val="449"/>
        </w:trPr>
        <w:tc>
          <w:tcPr>
            <w:tcW w:w="9713" w:type="dxa"/>
            <w:gridSpan w:val="2"/>
            <w:tcBorders>
              <w:bottom w:val="single" w:sz="4" w:space="0" w:color="auto"/>
            </w:tcBorders>
            <w:shd w:val="pct10" w:color="auto" w:fill="auto"/>
            <w:vAlign w:val="center"/>
          </w:tcPr>
          <w:p w14:paraId="293E0ACF" w14:textId="77777777" w:rsidR="00B74CE6" w:rsidRPr="00976999" w:rsidRDefault="00B74CE6" w:rsidP="0007022E">
            <w:pPr>
              <w:jc w:val="center"/>
              <w:rPr>
                <w:rFonts w:ascii="Arial" w:eastAsia="MS Gothic" w:hAnsi="Arial" w:cs="Arial"/>
                <w:b/>
                <w:sz w:val="20"/>
                <w:szCs w:val="20"/>
              </w:rPr>
            </w:pPr>
            <w:r w:rsidRPr="00976999">
              <w:rPr>
                <w:rFonts w:ascii="Arial" w:hAnsi="Arial" w:cs="Arial"/>
                <w:b/>
                <w:sz w:val="20"/>
                <w:szCs w:val="20"/>
              </w:rPr>
              <w:t>PRIVILEGES – EXAMEN DE NAVIGABILITE (Partie-CAO)</w:t>
            </w:r>
          </w:p>
        </w:tc>
      </w:tr>
      <w:tr w:rsidR="00976999" w:rsidRPr="00976999" w14:paraId="0EEC7BC7" w14:textId="77777777" w:rsidTr="00E76941">
        <w:tc>
          <w:tcPr>
            <w:tcW w:w="8897" w:type="dxa"/>
            <w:tcBorders>
              <w:bottom w:val="single" w:sz="4" w:space="0" w:color="auto"/>
            </w:tcBorders>
            <w:shd w:val="clear" w:color="auto" w:fill="auto"/>
            <w:vAlign w:val="center"/>
          </w:tcPr>
          <w:p w14:paraId="1E61BA26" w14:textId="77777777" w:rsidR="00C23EC2" w:rsidRPr="00976999" w:rsidRDefault="00C23EC2" w:rsidP="0007022E">
            <w:pPr>
              <w:jc w:val="both"/>
              <w:rPr>
                <w:rFonts w:ascii="Arial" w:hAnsi="Arial" w:cs="Arial"/>
                <w:sz w:val="20"/>
                <w:szCs w:val="20"/>
              </w:rPr>
            </w:pPr>
            <w:r w:rsidRPr="00976999">
              <w:rPr>
                <w:rFonts w:ascii="Arial" w:hAnsi="Arial" w:cs="Arial"/>
                <w:sz w:val="20"/>
                <w:szCs w:val="20"/>
              </w:rPr>
              <w:t>CAO.A.095(c)(1) - Réaliser des examens de navigabilité conformément au point M.A.901 de l'annexe Partie-M ou au point ML.A.903 de l'annexe Partie-ML et émettre un CEN ou une recommandation ou proroger un CEN uniquement pour les organismes disposant du privilège « gestion du maintien de la navigabilité ».</w:t>
            </w:r>
          </w:p>
        </w:tc>
        <w:tc>
          <w:tcPr>
            <w:tcW w:w="816" w:type="dxa"/>
            <w:tcBorders>
              <w:bottom w:val="single" w:sz="4" w:space="0" w:color="auto"/>
            </w:tcBorders>
            <w:shd w:val="clear" w:color="auto" w:fill="auto"/>
            <w:vAlign w:val="center"/>
          </w:tcPr>
          <w:p w14:paraId="262F06CB" w14:textId="77777777" w:rsidR="00C23EC2" w:rsidRPr="00976999" w:rsidRDefault="00C23EC2" w:rsidP="002745D9">
            <w:pPr>
              <w:spacing w:before="120"/>
              <w:jc w:val="both"/>
              <w:rPr>
                <w:rFonts w:ascii="MS Gothic" w:eastAsia="MS Gothic" w:hAnsi="MS Gothic" w:cs="MS Gothic"/>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Oui</w:t>
            </w:r>
          </w:p>
          <w:p w14:paraId="75245C0E" w14:textId="77777777" w:rsidR="00C23EC2" w:rsidRPr="00976999" w:rsidRDefault="00C23EC2" w:rsidP="002745D9">
            <w:pPr>
              <w:jc w:val="both"/>
              <w:rPr>
                <w:rFonts w:ascii="Arial" w:hAnsi="Arial" w:cs="Arial"/>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Non</w:t>
            </w:r>
          </w:p>
        </w:tc>
      </w:tr>
      <w:tr w:rsidR="00976999" w:rsidRPr="00976999" w14:paraId="6D830E3F" w14:textId="77777777" w:rsidTr="00E76941">
        <w:tc>
          <w:tcPr>
            <w:tcW w:w="8897" w:type="dxa"/>
            <w:tcBorders>
              <w:bottom w:val="single" w:sz="4" w:space="0" w:color="auto"/>
            </w:tcBorders>
            <w:shd w:val="clear" w:color="auto" w:fill="auto"/>
            <w:vAlign w:val="center"/>
          </w:tcPr>
          <w:p w14:paraId="215529FB" w14:textId="77777777" w:rsidR="00C23EC2" w:rsidRPr="00976999" w:rsidRDefault="00C23EC2" w:rsidP="0007022E">
            <w:pPr>
              <w:jc w:val="both"/>
              <w:rPr>
                <w:rFonts w:ascii="Arial" w:hAnsi="Arial" w:cs="Arial"/>
                <w:sz w:val="20"/>
                <w:szCs w:val="20"/>
              </w:rPr>
            </w:pPr>
            <w:r w:rsidRPr="00976999">
              <w:rPr>
                <w:rFonts w:ascii="Arial" w:hAnsi="Arial" w:cs="Arial"/>
                <w:sz w:val="20"/>
                <w:szCs w:val="20"/>
              </w:rPr>
              <w:t>CAO.A.095(c)(2) - Réaliser des examens de navigabilité conformément au point ML.A.903 de l'annexe Partie-ML et émettre un CEN pour les organismes disposant du privilège « maintenance ».</w:t>
            </w:r>
          </w:p>
        </w:tc>
        <w:tc>
          <w:tcPr>
            <w:tcW w:w="816" w:type="dxa"/>
            <w:tcBorders>
              <w:bottom w:val="single" w:sz="4" w:space="0" w:color="auto"/>
            </w:tcBorders>
            <w:shd w:val="clear" w:color="auto" w:fill="auto"/>
            <w:vAlign w:val="center"/>
          </w:tcPr>
          <w:p w14:paraId="5B384DDC" w14:textId="77777777" w:rsidR="00C23EC2" w:rsidRPr="00976999" w:rsidRDefault="00C23EC2" w:rsidP="002745D9">
            <w:pPr>
              <w:spacing w:before="120"/>
              <w:jc w:val="both"/>
              <w:rPr>
                <w:rFonts w:ascii="MS Gothic" w:eastAsia="MS Gothic" w:hAnsi="MS Gothic" w:cs="MS Gothic"/>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Oui</w:t>
            </w:r>
          </w:p>
          <w:p w14:paraId="1A0FDC4C" w14:textId="77777777" w:rsidR="00C23EC2" w:rsidRPr="00976999" w:rsidRDefault="00C23EC2" w:rsidP="002745D9">
            <w:pPr>
              <w:jc w:val="both"/>
              <w:rPr>
                <w:rFonts w:ascii="Arial" w:hAnsi="Arial" w:cs="Arial"/>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Non</w:t>
            </w:r>
          </w:p>
        </w:tc>
      </w:tr>
      <w:tr w:rsidR="00976999" w:rsidRPr="00976999" w14:paraId="755ED8EE" w14:textId="77777777" w:rsidTr="00E76941">
        <w:trPr>
          <w:trHeight w:val="101"/>
        </w:trPr>
        <w:tc>
          <w:tcPr>
            <w:tcW w:w="9713" w:type="dxa"/>
            <w:gridSpan w:val="2"/>
            <w:tcBorders>
              <w:bottom w:val="single" w:sz="4" w:space="0" w:color="auto"/>
            </w:tcBorders>
            <w:shd w:val="pct10" w:color="auto" w:fill="auto"/>
            <w:vAlign w:val="center"/>
          </w:tcPr>
          <w:p w14:paraId="57C68165" w14:textId="77777777" w:rsidR="00B74CE6" w:rsidRPr="00976999" w:rsidRDefault="00B74CE6" w:rsidP="0007022E">
            <w:pPr>
              <w:jc w:val="center"/>
              <w:rPr>
                <w:rFonts w:ascii="Arial" w:hAnsi="Arial" w:cs="Arial"/>
                <w:b/>
                <w:sz w:val="20"/>
                <w:szCs w:val="20"/>
              </w:rPr>
            </w:pPr>
            <w:r w:rsidRPr="00976999">
              <w:rPr>
                <w:rFonts w:ascii="Arial" w:hAnsi="Arial" w:cs="Arial"/>
                <w:b/>
                <w:sz w:val="20"/>
                <w:szCs w:val="20"/>
              </w:rPr>
              <w:t>PRIVILEGES – LAISSEZ-PASSER (Partie-CAO)</w:t>
            </w:r>
          </w:p>
        </w:tc>
      </w:tr>
      <w:tr w:rsidR="00976999" w:rsidRPr="00976999" w14:paraId="78CFB78E" w14:textId="77777777" w:rsidTr="00E76941">
        <w:tc>
          <w:tcPr>
            <w:tcW w:w="8897" w:type="dxa"/>
            <w:tcBorders>
              <w:bottom w:val="single" w:sz="4" w:space="0" w:color="auto"/>
            </w:tcBorders>
            <w:shd w:val="clear" w:color="auto" w:fill="auto"/>
            <w:vAlign w:val="center"/>
          </w:tcPr>
          <w:p w14:paraId="52B5091D" w14:textId="77777777" w:rsidR="00C23EC2" w:rsidRPr="00976999" w:rsidRDefault="00C23EC2" w:rsidP="0007022E">
            <w:pPr>
              <w:jc w:val="both"/>
              <w:rPr>
                <w:rFonts w:ascii="Arial" w:hAnsi="Arial" w:cs="Arial"/>
                <w:sz w:val="20"/>
                <w:szCs w:val="20"/>
              </w:rPr>
            </w:pPr>
            <w:r w:rsidRPr="00976999">
              <w:rPr>
                <w:rFonts w:ascii="Arial" w:hAnsi="Arial" w:cs="Arial"/>
                <w:sz w:val="20"/>
                <w:szCs w:val="20"/>
              </w:rPr>
              <w:t>CAO.A.095(d) - Délivrer une autorisation de vol conformément au point d) du point 21.A.711 de l'annexe I (partie 21) du règlement (UE) 748/2012 pour les aéronefs pour lesquels il peut délivrer le certificat d'examen de navigabilité.</w:t>
            </w:r>
          </w:p>
        </w:tc>
        <w:tc>
          <w:tcPr>
            <w:tcW w:w="816" w:type="dxa"/>
            <w:tcBorders>
              <w:bottom w:val="single" w:sz="4" w:space="0" w:color="auto"/>
            </w:tcBorders>
            <w:shd w:val="clear" w:color="auto" w:fill="auto"/>
            <w:vAlign w:val="center"/>
          </w:tcPr>
          <w:p w14:paraId="062B71AF" w14:textId="77777777" w:rsidR="00C23EC2" w:rsidRPr="00976999" w:rsidRDefault="00C23EC2" w:rsidP="002745D9">
            <w:pPr>
              <w:spacing w:before="120"/>
              <w:jc w:val="both"/>
              <w:rPr>
                <w:rFonts w:ascii="MS Gothic" w:eastAsia="MS Gothic" w:hAnsi="MS Gothic" w:cs="MS Gothic"/>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Oui</w:t>
            </w:r>
          </w:p>
          <w:p w14:paraId="4BB4F960" w14:textId="77777777" w:rsidR="00C23EC2" w:rsidRPr="00976999" w:rsidRDefault="00C23EC2" w:rsidP="002745D9">
            <w:pPr>
              <w:jc w:val="both"/>
              <w:rPr>
                <w:rFonts w:ascii="Arial" w:hAnsi="Arial" w:cs="Arial"/>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Non</w:t>
            </w:r>
          </w:p>
        </w:tc>
      </w:tr>
      <w:tr w:rsidR="00976999" w:rsidRPr="00976999" w14:paraId="4B187407" w14:textId="77777777" w:rsidTr="00E76941">
        <w:tc>
          <w:tcPr>
            <w:tcW w:w="9713" w:type="dxa"/>
            <w:gridSpan w:val="2"/>
            <w:shd w:val="pct10" w:color="auto" w:fill="auto"/>
          </w:tcPr>
          <w:p w14:paraId="53C1C110" w14:textId="77777777" w:rsidR="00B74CE6" w:rsidRPr="00976999" w:rsidRDefault="00B74CE6" w:rsidP="0007022E">
            <w:pPr>
              <w:jc w:val="center"/>
              <w:rPr>
                <w:rFonts w:ascii="Arial" w:hAnsi="Arial" w:cs="Arial"/>
                <w:b/>
                <w:sz w:val="20"/>
                <w:szCs w:val="20"/>
              </w:rPr>
            </w:pPr>
            <w:r w:rsidRPr="00976999">
              <w:rPr>
                <w:rFonts w:ascii="Arial" w:hAnsi="Arial" w:cs="Arial"/>
                <w:b/>
                <w:sz w:val="20"/>
                <w:szCs w:val="20"/>
              </w:rPr>
              <w:t>PREROGATIVES (Partie-CAO)</w:t>
            </w:r>
          </w:p>
        </w:tc>
      </w:tr>
      <w:tr w:rsidR="00976999" w:rsidRPr="00976999" w14:paraId="60E59F2A" w14:textId="77777777" w:rsidTr="00E76941">
        <w:tc>
          <w:tcPr>
            <w:tcW w:w="8897" w:type="dxa"/>
            <w:shd w:val="clear" w:color="auto" w:fill="auto"/>
            <w:vAlign w:val="center"/>
          </w:tcPr>
          <w:p w14:paraId="04281BFE" w14:textId="779E44E2" w:rsidR="00C23EC2" w:rsidRPr="00976999" w:rsidRDefault="00C23EC2" w:rsidP="00F70D40">
            <w:pPr>
              <w:rPr>
                <w:rFonts w:ascii="Arial" w:hAnsi="Arial" w:cs="Arial"/>
                <w:sz w:val="20"/>
                <w:szCs w:val="20"/>
              </w:rPr>
            </w:pPr>
            <w:r w:rsidRPr="00976999">
              <w:rPr>
                <w:rFonts w:ascii="Arial" w:hAnsi="Arial" w:cs="Arial"/>
                <w:sz w:val="20"/>
                <w:szCs w:val="20"/>
              </w:rPr>
              <w:t>CAO.A.017 – Moyens alternatifs de conformité</w:t>
            </w:r>
          </w:p>
        </w:tc>
        <w:tc>
          <w:tcPr>
            <w:tcW w:w="816" w:type="dxa"/>
            <w:shd w:val="clear" w:color="auto" w:fill="auto"/>
            <w:vAlign w:val="center"/>
          </w:tcPr>
          <w:p w14:paraId="11C6A4E3" w14:textId="77777777" w:rsidR="00C23EC2" w:rsidRPr="00976999" w:rsidRDefault="00C23EC2" w:rsidP="002745D9">
            <w:pPr>
              <w:spacing w:before="120"/>
              <w:jc w:val="both"/>
              <w:rPr>
                <w:rFonts w:ascii="MS Gothic" w:eastAsia="MS Gothic" w:hAnsi="MS Gothic" w:cs="MS Gothic"/>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Oui</w:t>
            </w:r>
          </w:p>
          <w:p w14:paraId="0CB04221" w14:textId="77777777" w:rsidR="00C23EC2" w:rsidRPr="00976999" w:rsidRDefault="00C23EC2" w:rsidP="002745D9">
            <w:pPr>
              <w:jc w:val="both"/>
              <w:rPr>
                <w:rFonts w:ascii="Arial" w:hAnsi="Arial" w:cs="Arial"/>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Non</w:t>
            </w:r>
          </w:p>
        </w:tc>
      </w:tr>
      <w:tr w:rsidR="00976999" w:rsidRPr="00976999" w14:paraId="56D10260" w14:textId="77777777" w:rsidTr="00E76941">
        <w:tc>
          <w:tcPr>
            <w:tcW w:w="8897" w:type="dxa"/>
            <w:shd w:val="clear" w:color="auto" w:fill="auto"/>
            <w:vAlign w:val="center"/>
          </w:tcPr>
          <w:p w14:paraId="6417EA6B" w14:textId="77777777" w:rsidR="00C23EC2" w:rsidRPr="00976999" w:rsidRDefault="00C23EC2" w:rsidP="00F70D40">
            <w:pPr>
              <w:rPr>
                <w:rFonts w:ascii="Arial" w:hAnsi="Arial" w:cs="Arial"/>
                <w:sz w:val="20"/>
                <w:szCs w:val="20"/>
              </w:rPr>
            </w:pPr>
            <w:r w:rsidRPr="00976999">
              <w:rPr>
                <w:rFonts w:ascii="Arial" w:hAnsi="Arial" w:cs="Arial"/>
                <w:sz w:val="20"/>
                <w:szCs w:val="20"/>
              </w:rPr>
              <w:t>M.A.302(c) – Approuver (approbation indirecte) le programme d’entretien d’un aéronef et ses amendements pour les aéronefs redevables de la Partie-M pour un organisme disposant du privilège de gestion du maintien de la navigabilité.</w:t>
            </w:r>
          </w:p>
        </w:tc>
        <w:tc>
          <w:tcPr>
            <w:tcW w:w="816" w:type="dxa"/>
            <w:shd w:val="clear" w:color="auto" w:fill="auto"/>
            <w:vAlign w:val="center"/>
          </w:tcPr>
          <w:p w14:paraId="0488F4C0" w14:textId="77777777" w:rsidR="00C23EC2" w:rsidRPr="00976999" w:rsidRDefault="00C23EC2" w:rsidP="002745D9">
            <w:pPr>
              <w:spacing w:before="120"/>
              <w:jc w:val="both"/>
              <w:rPr>
                <w:rFonts w:ascii="MS Gothic" w:eastAsia="MS Gothic" w:hAnsi="MS Gothic" w:cs="MS Gothic"/>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Oui</w:t>
            </w:r>
          </w:p>
          <w:p w14:paraId="1522101E" w14:textId="77777777" w:rsidR="00C23EC2" w:rsidRPr="00976999" w:rsidRDefault="00C23EC2" w:rsidP="002745D9">
            <w:pPr>
              <w:jc w:val="both"/>
              <w:rPr>
                <w:rFonts w:ascii="Arial" w:hAnsi="Arial" w:cs="Arial"/>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Non</w:t>
            </w:r>
          </w:p>
        </w:tc>
      </w:tr>
    </w:tbl>
    <w:p w14:paraId="2B54EE8C" w14:textId="756DF30F" w:rsidR="00690519" w:rsidRPr="00976999" w:rsidRDefault="007A113B" w:rsidP="00A23CB4">
      <w:pPr>
        <w:jc w:val="both"/>
        <w:rPr>
          <w:rFonts w:ascii="Arial" w:hAnsi="Arial" w:cs="Arial"/>
          <w:sz w:val="20"/>
          <w:szCs w:val="20"/>
        </w:rPr>
        <w:sectPr w:rsidR="00690519" w:rsidRPr="00976999" w:rsidSect="007A113B">
          <w:pgSz w:w="11906" w:h="16838"/>
          <w:pgMar w:top="360" w:right="1417" w:bottom="426" w:left="1417" w:header="567" w:footer="446" w:gutter="0"/>
          <w:cols w:space="708"/>
          <w:docGrid w:linePitch="360"/>
        </w:sectPr>
      </w:pPr>
      <w:r>
        <w:rPr>
          <w:rFonts w:ascii="Arial" w:hAnsi="Arial" w:cs="Arial"/>
          <w:noProof/>
          <w:sz w:val="20"/>
          <w:szCs w:val="20"/>
        </w:rPr>
        <mc:AlternateContent>
          <mc:Choice Requires="wps">
            <w:drawing>
              <wp:anchor distT="0" distB="0" distL="114300" distR="114300" simplePos="0" relativeHeight="251677696" behindDoc="0" locked="0" layoutInCell="1" allowOverlap="1" wp14:anchorId="464166F3" wp14:editId="1420C168">
                <wp:simplePos x="0" y="0"/>
                <wp:positionH relativeFrom="column">
                  <wp:posOffset>-601522</wp:posOffset>
                </wp:positionH>
                <wp:positionV relativeFrom="paragraph">
                  <wp:posOffset>160655</wp:posOffset>
                </wp:positionV>
                <wp:extent cx="0" cy="159253"/>
                <wp:effectExtent l="0" t="0" r="38100" b="31750"/>
                <wp:wrapNone/>
                <wp:docPr id="25" name="Connecteur droit 25"/>
                <wp:cNvGraphicFramePr/>
                <a:graphic xmlns:a="http://schemas.openxmlformats.org/drawingml/2006/main">
                  <a:graphicData uri="http://schemas.microsoft.com/office/word/2010/wordprocessingShape">
                    <wps:wsp>
                      <wps:cNvCnPr/>
                      <wps:spPr>
                        <a:xfrm>
                          <a:off x="0" y="0"/>
                          <a:ext cx="0" cy="159253"/>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678FAE4" id="Connecteur droit 25" o:spid="_x0000_s1026" style="position:absolute;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47.35pt,12.65pt" to="-47.35pt,2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" strokecolor="black [3213]"/>
            </w:pict>
          </mc:Fallback>
        </mc:AlternateContent>
      </w:r>
    </w:p>
    <w:p w14:paraId="33885779" w14:textId="3A4394B9" w:rsidR="008553C9" w:rsidRDefault="00811EBC" w:rsidP="008553C9">
      <w:pPr>
        <w:tabs>
          <w:tab w:val="left" w:pos="9010"/>
        </w:tabs>
        <w:ind w:left="113"/>
        <w:rPr>
          <w:rFonts w:ascii="Arial" w:hAnsi="Arial" w:cs="Arial"/>
          <w:sz w:val="20"/>
          <w:szCs w:val="20"/>
        </w:rPr>
      </w:pPr>
      <w:r>
        <w:rPr>
          <w:noProof/>
        </w:rPr>
        <w:lastRenderedPageBreak/>
        <w:drawing>
          <wp:anchor distT="0" distB="0" distL="114300" distR="114300" simplePos="0" relativeHeight="251782144" behindDoc="0" locked="0" layoutInCell="1" allowOverlap="1" wp14:anchorId="23E23279" wp14:editId="75E2AE11">
            <wp:simplePos x="0" y="0"/>
            <wp:positionH relativeFrom="column">
              <wp:posOffset>5454015</wp:posOffset>
            </wp:positionH>
            <wp:positionV relativeFrom="paragraph">
              <wp:posOffset>-114832</wp:posOffset>
            </wp:positionV>
            <wp:extent cx="682625" cy="474980"/>
            <wp:effectExtent l="0" t="0" r="3175" b="1270"/>
            <wp:wrapNone/>
            <wp:docPr id="137" name="Image 137"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Image 75" descr="Une image contenant texte&#10;&#10;Description générée automatiquement"/>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682625" cy="47498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780096" behindDoc="0" locked="0" layoutInCell="1" allowOverlap="1" wp14:anchorId="61B3AF10" wp14:editId="09581D66">
            <wp:simplePos x="0" y="0"/>
            <wp:positionH relativeFrom="column">
              <wp:posOffset>0</wp:posOffset>
            </wp:positionH>
            <wp:positionV relativeFrom="paragraph">
              <wp:posOffset>-106562</wp:posOffset>
            </wp:positionV>
            <wp:extent cx="1235710" cy="637540"/>
            <wp:effectExtent l="0" t="0" r="0" b="0"/>
            <wp:wrapNone/>
            <wp:docPr id="136" name="Imag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 18"/>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235710" cy="637540"/>
                    </a:xfrm>
                    <a:prstGeom prst="rect">
                      <a:avLst/>
                    </a:prstGeom>
                  </pic:spPr>
                </pic:pic>
              </a:graphicData>
            </a:graphic>
            <wp14:sizeRelH relativeFrom="margin">
              <wp14:pctWidth>0</wp14:pctWidth>
            </wp14:sizeRelH>
            <wp14:sizeRelV relativeFrom="margin">
              <wp14:pctHeight>0</wp14:pctHeight>
            </wp14:sizeRelV>
          </wp:anchor>
        </w:drawing>
      </w:r>
    </w:p>
    <w:p w14:paraId="7F7B4DE9" w14:textId="709D3C3D" w:rsidR="008553C9" w:rsidRPr="008553C9" w:rsidRDefault="008553C9" w:rsidP="008553C9">
      <w:pPr>
        <w:tabs>
          <w:tab w:val="left" w:pos="9010"/>
        </w:tabs>
        <w:ind w:left="113"/>
        <w:rPr>
          <w:rFonts w:ascii="Arial" w:eastAsia="MS Gothic" w:hAnsi="Arial" w:cs="Arial"/>
          <w:sz w:val="20"/>
          <w:szCs w:val="20"/>
        </w:rPr>
      </w:pPr>
    </w:p>
    <w:p w14:paraId="2D191510" w14:textId="7ECF5093" w:rsidR="008553C9" w:rsidRPr="008553C9" w:rsidRDefault="008553C9" w:rsidP="008553C9">
      <w:pPr>
        <w:tabs>
          <w:tab w:val="left" w:pos="9010"/>
        </w:tabs>
        <w:ind w:left="113"/>
        <w:rPr>
          <w:rFonts w:ascii="Arial" w:eastAsia="MS Gothic" w:hAnsi="Arial" w:cs="Arial"/>
          <w:sz w:val="20"/>
          <w:szCs w:val="20"/>
        </w:rPr>
      </w:pPr>
    </w:p>
    <w:p w14:paraId="496D6D29" w14:textId="5531947E" w:rsidR="008553C9" w:rsidRPr="008553C9" w:rsidRDefault="008553C9" w:rsidP="008553C9">
      <w:pPr>
        <w:tabs>
          <w:tab w:val="left" w:pos="9010"/>
        </w:tabs>
        <w:ind w:left="113"/>
        <w:rPr>
          <w:rFonts w:ascii="Arial" w:eastAsia="MS Gothic" w:hAnsi="Arial" w:cs="Arial"/>
          <w:sz w:val="20"/>
          <w:szCs w:val="20"/>
        </w:rPr>
      </w:pPr>
    </w:p>
    <w:p w14:paraId="07C7A638" w14:textId="77777777" w:rsidR="008553C9" w:rsidRPr="008553C9" w:rsidRDefault="008553C9" w:rsidP="008553C9">
      <w:pPr>
        <w:tabs>
          <w:tab w:val="left" w:pos="9010"/>
        </w:tabs>
        <w:ind w:left="113"/>
        <w:rPr>
          <w:rFonts w:ascii="Arial" w:eastAsia="MS Gothic" w:hAnsi="Arial" w:cs="Arial"/>
          <w:sz w:val="20"/>
          <w:szCs w:val="20"/>
        </w:rPr>
      </w:pPr>
    </w:p>
    <w:tbl>
      <w:tblPr>
        <w:tblW w:w="97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4A0" w:firstRow="1" w:lastRow="0" w:firstColumn="1" w:lastColumn="0" w:noHBand="0" w:noVBand="1"/>
      </w:tblPr>
      <w:tblGrid>
        <w:gridCol w:w="8897"/>
        <w:gridCol w:w="816"/>
      </w:tblGrid>
      <w:tr w:rsidR="00976999" w:rsidRPr="00976999" w14:paraId="340A439F" w14:textId="77777777" w:rsidTr="0007022E">
        <w:tc>
          <w:tcPr>
            <w:tcW w:w="8897" w:type="dxa"/>
            <w:shd w:val="clear" w:color="auto" w:fill="auto"/>
            <w:vAlign w:val="center"/>
          </w:tcPr>
          <w:p w14:paraId="74504A3F" w14:textId="199F8295" w:rsidR="00E76941" w:rsidRPr="00976999" w:rsidRDefault="00E76941" w:rsidP="00A23CB4">
            <w:pPr>
              <w:jc w:val="both"/>
              <w:rPr>
                <w:rFonts w:ascii="Arial" w:hAnsi="Arial" w:cs="Arial"/>
                <w:sz w:val="20"/>
                <w:szCs w:val="20"/>
              </w:rPr>
            </w:pPr>
            <w:r w:rsidRPr="00976999">
              <w:rPr>
                <w:rFonts w:ascii="Arial" w:hAnsi="Arial" w:cs="Arial"/>
                <w:sz w:val="20"/>
                <w:szCs w:val="20"/>
              </w:rPr>
              <w:t>M.A.201(i) – Elaborer et gérer l’approbation de programme d’entretien d’aéronefs redevables de la Partie-M pour un organisme disposant du privilège de gestion du maintien de la navigabilité au profit d’un propriétaire qui assure par lui-même la gestion du maintien de la navigabilité de son aéronef.</w:t>
            </w:r>
          </w:p>
          <w:p w14:paraId="473D477A" w14:textId="77777777" w:rsidR="00E76941" w:rsidRPr="00976999" w:rsidRDefault="00E76941" w:rsidP="00A23CB4">
            <w:pPr>
              <w:jc w:val="both"/>
              <w:rPr>
                <w:rFonts w:ascii="Arial" w:hAnsi="Arial" w:cs="Arial"/>
                <w:sz w:val="20"/>
                <w:szCs w:val="20"/>
              </w:rPr>
            </w:pPr>
          </w:p>
        </w:tc>
        <w:tc>
          <w:tcPr>
            <w:tcW w:w="816" w:type="dxa"/>
            <w:shd w:val="clear" w:color="auto" w:fill="auto"/>
            <w:vAlign w:val="center"/>
          </w:tcPr>
          <w:p w14:paraId="14EBDF13" w14:textId="77777777" w:rsidR="00E76941" w:rsidRPr="00976999" w:rsidRDefault="00C23EC2" w:rsidP="00690519">
            <w:pPr>
              <w:spacing w:before="120"/>
              <w:jc w:val="both"/>
              <w:rPr>
                <w:rFonts w:ascii="Arial" w:hAnsi="Arial" w:cs="Arial"/>
                <w:sz w:val="20"/>
                <w:szCs w:val="20"/>
              </w:rPr>
            </w:pPr>
            <w:r w:rsidRPr="00976999">
              <w:rPr>
                <w:rFonts w:ascii="MS Gothic" w:eastAsia="MS Gothic" w:hAnsi="MS Gothic" w:cs="MS Gothic" w:hint="eastAsia"/>
                <w:sz w:val="20"/>
                <w:szCs w:val="20"/>
              </w:rPr>
              <w:t>☐</w:t>
            </w:r>
            <w:r w:rsidR="00E76941" w:rsidRPr="00976999">
              <w:rPr>
                <w:rFonts w:ascii="Arial" w:hAnsi="Arial" w:cs="Arial"/>
                <w:sz w:val="20"/>
                <w:szCs w:val="20"/>
              </w:rPr>
              <w:t>Oui</w:t>
            </w:r>
          </w:p>
          <w:p w14:paraId="37D9A7E1" w14:textId="77777777" w:rsidR="00E76941" w:rsidRPr="00976999" w:rsidRDefault="00C23EC2" w:rsidP="00C23EC2">
            <w:pPr>
              <w:jc w:val="both"/>
              <w:rPr>
                <w:rFonts w:ascii="Arial" w:eastAsia="MS Gothic" w:hAnsi="Arial" w:cs="Arial"/>
                <w:sz w:val="20"/>
                <w:szCs w:val="20"/>
              </w:rPr>
            </w:pPr>
            <w:r w:rsidRPr="00976999">
              <w:rPr>
                <w:rFonts w:ascii="MS Gothic" w:eastAsia="MS Gothic" w:hAnsi="MS Gothic" w:cs="MS Gothic" w:hint="eastAsia"/>
                <w:sz w:val="20"/>
                <w:szCs w:val="20"/>
              </w:rPr>
              <w:t>☐</w:t>
            </w:r>
            <w:r w:rsidR="00E76941" w:rsidRPr="00976999">
              <w:rPr>
                <w:rFonts w:ascii="Arial" w:hAnsi="Arial" w:cs="Arial"/>
                <w:sz w:val="20"/>
                <w:szCs w:val="20"/>
              </w:rPr>
              <w:t>Non</w:t>
            </w:r>
          </w:p>
        </w:tc>
      </w:tr>
      <w:tr w:rsidR="00976999" w:rsidRPr="00976999" w14:paraId="669E6436" w14:textId="77777777" w:rsidTr="0007022E">
        <w:tc>
          <w:tcPr>
            <w:tcW w:w="8897" w:type="dxa"/>
            <w:shd w:val="clear" w:color="auto" w:fill="auto"/>
            <w:vAlign w:val="center"/>
          </w:tcPr>
          <w:p w14:paraId="08D0FF49" w14:textId="77777777" w:rsidR="00C23EC2" w:rsidRPr="00976999" w:rsidRDefault="00C23EC2" w:rsidP="003525E0">
            <w:pPr>
              <w:jc w:val="both"/>
              <w:rPr>
                <w:rFonts w:ascii="Arial" w:hAnsi="Arial" w:cs="Arial"/>
                <w:sz w:val="20"/>
                <w:szCs w:val="20"/>
              </w:rPr>
            </w:pPr>
            <w:r w:rsidRPr="00976999">
              <w:rPr>
                <w:rFonts w:ascii="Arial" w:hAnsi="Arial" w:cs="Arial"/>
                <w:sz w:val="20"/>
                <w:szCs w:val="20"/>
              </w:rPr>
              <w:t>M.A.306(b) – Pour les organismes qui ont en gestion du maintien de la navigabilité des aéronefs soumis à un CRM, approuver les amendements des CRM</w:t>
            </w:r>
          </w:p>
        </w:tc>
        <w:tc>
          <w:tcPr>
            <w:tcW w:w="816" w:type="dxa"/>
            <w:shd w:val="clear" w:color="auto" w:fill="auto"/>
            <w:vAlign w:val="center"/>
          </w:tcPr>
          <w:p w14:paraId="54DE42CC" w14:textId="77777777" w:rsidR="00C23EC2" w:rsidRPr="00976999" w:rsidRDefault="00C23EC2" w:rsidP="002745D9">
            <w:pPr>
              <w:spacing w:before="120"/>
              <w:jc w:val="both"/>
              <w:rPr>
                <w:rFonts w:ascii="Arial" w:hAnsi="Arial" w:cs="Arial"/>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Oui</w:t>
            </w:r>
          </w:p>
          <w:p w14:paraId="6DB57D8C" w14:textId="77777777" w:rsidR="00C23EC2" w:rsidRPr="00976999" w:rsidRDefault="00C23EC2" w:rsidP="002745D9">
            <w:pPr>
              <w:jc w:val="both"/>
              <w:rPr>
                <w:rFonts w:ascii="Arial" w:eastAsia="MS Gothic" w:hAnsi="Arial" w:cs="Arial"/>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Non</w:t>
            </w:r>
          </w:p>
        </w:tc>
      </w:tr>
      <w:tr w:rsidR="00976999" w:rsidRPr="00976999" w14:paraId="3C746EB4" w14:textId="77777777" w:rsidTr="0007022E">
        <w:tc>
          <w:tcPr>
            <w:tcW w:w="8897" w:type="dxa"/>
            <w:shd w:val="clear" w:color="auto" w:fill="auto"/>
            <w:vAlign w:val="center"/>
          </w:tcPr>
          <w:p w14:paraId="65774B4C" w14:textId="77777777" w:rsidR="00C23EC2" w:rsidRPr="00976999" w:rsidRDefault="00C23EC2" w:rsidP="00B74CE6">
            <w:pPr>
              <w:rPr>
                <w:rFonts w:ascii="Arial" w:hAnsi="Arial" w:cs="Arial"/>
                <w:sz w:val="20"/>
                <w:szCs w:val="20"/>
              </w:rPr>
            </w:pPr>
            <w:r w:rsidRPr="00976999">
              <w:rPr>
                <w:rFonts w:ascii="Arial" w:hAnsi="Arial" w:cs="Arial"/>
                <w:sz w:val="20"/>
                <w:szCs w:val="20"/>
              </w:rPr>
              <w:t>§f de l’AMC 1 CAO.A.100(b) - Exécuter son cycle de surveillance interne en 24 mois au lieu de 12 mois</w:t>
            </w:r>
          </w:p>
        </w:tc>
        <w:tc>
          <w:tcPr>
            <w:tcW w:w="816" w:type="dxa"/>
            <w:shd w:val="clear" w:color="auto" w:fill="auto"/>
            <w:vAlign w:val="center"/>
          </w:tcPr>
          <w:p w14:paraId="2C90A117" w14:textId="77777777" w:rsidR="00C23EC2" w:rsidRPr="00976999" w:rsidRDefault="00C23EC2" w:rsidP="002745D9">
            <w:pPr>
              <w:spacing w:before="120"/>
              <w:jc w:val="both"/>
              <w:rPr>
                <w:rFonts w:ascii="MS Gothic" w:eastAsia="MS Gothic" w:hAnsi="MS Gothic" w:cs="MS Gothic"/>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Oui</w:t>
            </w:r>
          </w:p>
          <w:p w14:paraId="4380BA35" w14:textId="77777777" w:rsidR="00C23EC2" w:rsidRPr="00976999" w:rsidRDefault="00C23EC2" w:rsidP="002745D9">
            <w:pPr>
              <w:jc w:val="both"/>
              <w:rPr>
                <w:rFonts w:ascii="Arial" w:hAnsi="Arial" w:cs="Arial"/>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Non</w:t>
            </w:r>
          </w:p>
        </w:tc>
      </w:tr>
      <w:tr w:rsidR="00976999" w:rsidRPr="00976999" w14:paraId="516EAB01" w14:textId="77777777" w:rsidTr="0007022E">
        <w:tc>
          <w:tcPr>
            <w:tcW w:w="8897" w:type="dxa"/>
            <w:shd w:val="clear" w:color="auto" w:fill="auto"/>
            <w:vAlign w:val="center"/>
          </w:tcPr>
          <w:p w14:paraId="59C7B4FF" w14:textId="77777777" w:rsidR="00C23EC2" w:rsidRPr="00976999" w:rsidRDefault="00C23EC2" w:rsidP="00B74CE6">
            <w:pPr>
              <w:rPr>
                <w:rFonts w:ascii="Arial" w:hAnsi="Arial" w:cs="Arial"/>
                <w:sz w:val="20"/>
                <w:szCs w:val="20"/>
              </w:rPr>
            </w:pPr>
            <w:r w:rsidRPr="00976999">
              <w:rPr>
                <w:rFonts w:ascii="Arial" w:hAnsi="Arial" w:cs="Arial"/>
                <w:sz w:val="20"/>
                <w:szCs w:val="20"/>
              </w:rPr>
              <w:t>CAO.A.020(c) - Fabriquer de façon limitée des pièces à usage interne pour un chantier en cours</w:t>
            </w:r>
          </w:p>
        </w:tc>
        <w:tc>
          <w:tcPr>
            <w:tcW w:w="816" w:type="dxa"/>
            <w:shd w:val="clear" w:color="auto" w:fill="auto"/>
            <w:vAlign w:val="center"/>
          </w:tcPr>
          <w:p w14:paraId="5D779106" w14:textId="77777777" w:rsidR="00C23EC2" w:rsidRPr="00976999" w:rsidRDefault="00C23EC2" w:rsidP="002745D9">
            <w:pPr>
              <w:spacing w:before="120"/>
              <w:jc w:val="both"/>
              <w:rPr>
                <w:rFonts w:ascii="MS Gothic" w:eastAsia="MS Gothic" w:hAnsi="MS Gothic" w:cs="MS Gothic"/>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Oui</w:t>
            </w:r>
          </w:p>
          <w:p w14:paraId="4F036CB8" w14:textId="77777777" w:rsidR="00C23EC2" w:rsidRPr="00976999" w:rsidRDefault="00C23EC2" w:rsidP="002745D9">
            <w:pPr>
              <w:jc w:val="both"/>
              <w:rPr>
                <w:rFonts w:ascii="Arial" w:hAnsi="Arial" w:cs="Arial"/>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Non</w:t>
            </w:r>
          </w:p>
        </w:tc>
      </w:tr>
      <w:tr w:rsidR="00976999" w:rsidRPr="00976999" w14:paraId="44648302" w14:textId="77777777" w:rsidTr="0007022E">
        <w:tc>
          <w:tcPr>
            <w:tcW w:w="8897" w:type="dxa"/>
            <w:shd w:val="clear" w:color="auto" w:fill="auto"/>
            <w:vAlign w:val="center"/>
          </w:tcPr>
          <w:p w14:paraId="1DA32F3D" w14:textId="77777777" w:rsidR="00C23EC2" w:rsidRPr="00976999" w:rsidRDefault="00C23EC2" w:rsidP="00B74CE6">
            <w:pPr>
              <w:rPr>
                <w:rFonts w:ascii="Arial" w:hAnsi="Arial" w:cs="Arial"/>
                <w:sz w:val="20"/>
                <w:szCs w:val="20"/>
              </w:rPr>
            </w:pPr>
            <w:r w:rsidRPr="00976999">
              <w:rPr>
                <w:rFonts w:ascii="Arial" w:hAnsi="Arial" w:cs="Arial"/>
                <w:sz w:val="20"/>
                <w:szCs w:val="20"/>
              </w:rPr>
              <w:t>§f AMC1 CAO.A.030 - Réalisation de maintenance hors site déclaré pour les aéronefs redevables de la Partie-ML</w:t>
            </w:r>
          </w:p>
        </w:tc>
        <w:tc>
          <w:tcPr>
            <w:tcW w:w="816" w:type="dxa"/>
            <w:shd w:val="clear" w:color="auto" w:fill="auto"/>
            <w:vAlign w:val="center"/>
          </w:tcPr>
          <w:p w14:paraId="185803E4" w14:textId="77777777" w:rsidR="00C23EC2" w:rsidRPr="00976999" w:rsidRDefault="00C23EC2" w:rsidP="002745D9">
            <w:pPr>
              <w:spacing w:before="120"/>
              <w:jc w:val="both"/>
              <w:rPr>
                <w:rFonts w:ascii="MS Gothic" w:eastAsia="MS Gothic" w:hAnsi="MS Gothic" w:cs="MS Gothic"/>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Oui</w:t>
            </w:r>
          </w:p>
          <w:p w14:paraId="0399F54F" w14:textId="77777777" w:rsidR="00C23EC2" w:rsidRPr="00976999" w:rsidRDefault="00C23EC2" w:rsidP="002745D9">
            <w:pPr>
              <w:jc w:val="both"/>
              <w:rPr>
                <w:rFonts w:ascii="Arial" w:hAnsi="Arial" w:cs="Arial"/>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Non</w:t>
            </w:r>
          </w:p>
        </w:tc>
      </w:tr>
      <w:tr w:rsidR="00976999" w:rsidRPr="00976999" w14:paraId="4C0D5637" w14:textId="77777777" w:rsidTr="0007022E">
        <w:tc>
          <w:tcPr>
            <w:tcW w:w="8897" w:type="dxa"/>
            <w:shd w:val="clear" w:color="auto" w:fill="auto"/>
            <w:vAlign w:val="center"/>
          </w:tcPr>
          <w:p w14:paraId="5F02BD1D" w14:textId="77777777" w:rsidR="00C23EC2" w:rsidRPr="00976999" w:rsidRDefault="00C23EC2" w:rsidP="00B74CE6">
            <w:pPr>
              <w:rPr>
                <w:rFonts w:ascii="Arial" w:hAnsi="Arial" w:cs="Arial"/>
                <w:sz w:val="20"/>
                <w:szCs w:val="20"/>
              </w:rPr>
            </w:pPr>
            <w:r w:rsidRPr="00976999">
              <w:rPr>
                <w:rFonts w:ascii="Arial" w:hAnsi="Arial" w:cs="Arial"/>
                <w:sz w:val="20"/>
                <w:szCs w:val="20"/>
              </w:rPr>
              <w:t>Pour un organisme agréé pour travailler sur aéronef (catégorie A), effectuer de la maintenance sur un composant aéronef non déposé, conformément à un CMM, sans disposer de la catégorie C sur le composant concerné.</w:t>
            </w:r>
          </w:p>
        </w:tc>
        <w:tc>
          <w:tcPr>
            <w:tcW w:w="816" w:type="dxa"/>
            <w:shd w:val="clear" w:color="auto" w:fill="auto"/>
            <w:vAlign w:val="center"/>
          </w:tcPr>
          <w:p w14:paraId="071DF621" w14:textId="77777777" w:rsidR="00C23EC2" w:rsidRPr="00976999" w:rsidRDefault="00C23EC2" w:rsidP="002745D9">
            <w:pPr>
              <w:spacing w:before="120"/>
              <w:jc w:val="both"/>
              <w:rPr>
                <w:rFonts w:ascii="MS Gothic" w:eastAsia="MS Gothic" w:hAnsi="MS Gothic" w:cs="MS Gothic"/>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Oui</w:t>
            </w:r>
          </w:p>
          <w:p w14:paraId="2377F561" w14:textId="77777777" w:rsidR="00C23EC2" w:rsidRPr="00976999" w:rsidRDefault="00C23EC2" w:rsidP="002745D9">
            <w:pPr>
              <w:jc w:val="both"/>
              <w:rPr>
                <w:rFonts w:ascii="Arial" w:hAnsi="Arial" w:cs="Arial"/>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Non</w:t>
            </w:r>
          </w:p>
        </w:tc>
      </w:tr>
      <w:tr w:rsidR="00976999" w:rsidRPr="00976999" w14:paraId="3CCB6BC3" w14:textId="77777777" w:rsidTr="0007022E">
        <w:tc>
          <w:tcPr>
            <w:tcW w:w="8897" w:type="dxa"/>
            <w:shd w:val="clear" w:color="auto" w:fill="auto"/>
            <w:vAlign w:val="center"/>
          </w:tcPr>
          <w:p w14:paraId="36B15CDD" w14:textId="77777777" w:rsidR="00C23EC2" w:rsidRPr="00976999" w:rsidRDefault="00C23EC2" w:rsidP="00B74CE6">
            <w:pPr>
              <w:rPr>
                <w:rFonts w:ascii="Arial" w:hAnsi="Arial" w:cs="Arial"/>
                <w:sz w:val="20"/>
                <w:szCs w:val="20"/>
              </w:rPr>
            </w:pPr>
            <w:r w:rsidRPr="00976999">
              <w:rPr>
                <w:rFonts w:ascii="Arial" w:hAnsi="Arial" w:cs="Arial"/>
                <w:sz w:val="20"/>
                <w:szCs w:val="20"/>
              </w:rPr>
              <w:t>Pour un organisme agréé pour travailler sur moteur (catégorie B), effectuer de la maintenance sur un composant moteur non déposé, conformément à un CMM, sans disposer de la catégorie C sur le composant concerné.</w:t>
            </w:r>
          </w:p>
        </w:tc>
        <w:tc>
          <w:tcPr>
            <w:tcW w:w="816" w:type="dxa"/>
            <w:shd w:val="clear" w:color="auto" w:fill="auto"/>
            <w:vAlign w:val="center"/>
          </w:tcPr>
          <w:p w14:paraId="4D445ECE" w14:textId="77777777" w:rsidR="00C23EC2" w:rsidRPr="00976999" w:rsidRDefault="00C23EC2" w:rsidP="002745D9">
            <w:pPr>
              <w:spacing w:before="120"/>
              <w:jc w:val="both"/>
              <w:rPr>
                <w:rFonts w:ascii="MS Gothic" w:eastAsia="MS Gothic" w:hAnsi="MS Gothic" w:cs="MS Gothic"/>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Oui</w:t>
            </w:r>
          </w:p>
          <w:p w14:paraId="52F5DA7A" w14:textId="77777777" w:rsidR="00C23EC2" w:rsidRPr="00976999" w:rsidRDefault="00C23EC2" w:rsidP="002745D9">
            <w:pPr>
              <w:jc w:val="both"/>
              <w:rPr>
                <w:rFonts w:ascii="Arial" w:hAnsi="Arial" w:cs="Arial"/>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Non</w:t>
            </w:r>
          </w:p>
        </w:tc>
      </w:tr>
      <w:tr w:rsidR="00976999" w:rsidRPr="00976999" w14:paraId="2AB9847B" w14:textId="77777777" w:rsidTr="0007022E">
        <w:tc>
          <w:tcPr>
            <w:tcW w:w="8897" w:type="dxa"/>
            <w:shd w:val="clear" w:color="auto" w:fill="auto"/>
            <w:vAlign w:val="center"/>
          </w:tcPr>
          <w:p w14:paraId="62F1F1D4" w14:textId="77777777" w:rsidR="00C23EC2" w:rsidRPr="00976999" w:rsidRDefault="00C23EC2" w:rsidP="00B74CE6">
            <w:pPr>
              <w:rPr>
                <w:rFonts w:ascii="Arial" w:hAnsi="Arial" w:cs="Arial"/>
                <w:sz w:val="20"/>
                <w:szCs w:val="20"/>
              </w:rPr>
            </w:pPr>
            <w:r w:rsidRPr="00976999">
              <w:rPr>
                <w:rFonts w:ascii="Arial" w:hAnsi="Arial" w:cs="Arial"/>
                <w:sz w:val="20"/>
                <w:szCs w:val="20"/>
              </w:rPr>
              <w:t>Pour un organisme agréé pour travailler sur moteur (catégorie B), effectuer de la maintenance sur un moteur non déposé dans le cadre d’un chantier de maintenance.</w:t>
            </w:r>
          </w:p>
        </w:tc>
        <w:tc>
          <w:tcPr>
            <w:tcW w:w="816" w:type="dxa"/>
            <w:shd w:val="clear" w:color="auto" w:fill="auto"/>
            <w:vAlign w:val="center"/>
          </w:tcPr>
          <w:p w14:paraId="76D7319F" w14:textId="77777777" w:rsidR="00C23EC2" w:rsidRPr="00976999" w:rsidRDefault="00C23EC2" w:rsidP="002745D9">
            <w:pPr>
              <w:spacing w:before="120"/>
              <w:jc w:val="both"/>
              <w:rPr>
                <w:rFonts w:ascii="MS Gothic" w:eastAsia="MS Gothic" w:hAnsi="MS Gothic" w:cs="MS Gothic"/>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Oui</w:t>
            </w:r>
          </w:p>
          <w:p w14:paraId="38979846" w14:textId="77777777" w:rsidR="00C23EC2" w:rsidRPr="00976999" w:rsidRDefault="00C23EC2" w:rsidP="002745D9">
            <w:pPr>
              <w:jc w:val="both"/>
              <w:rPr>
                <w:rFonts w:ascii="Arial" w:hAnsi="Arial" w:cs="Arial"/>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Non</w:t>
            </w:r>
          </w:p>
        </w:tc>
      </w:tr>
      <w:tr w:rsidR="00976999" w:rsidRPr="00976999" w14:paraId="731DE3E4" w14:textId="77777777" w:rsidTr="0007022E">
        <w:tc>
          <w:tcPr>
            <w:tcW w:w="8897" w:type="dxa"/>
            <w:shd w:val="clear" w:color="auto" w:fill="auto"/>
            <w:vAlign w:val="center"/>
          </w:tcPr>
          <w:p w14:paraId="2A1C2E5D" w14:textId="77777777" w:rsidR="00C23EC2" w:rsidRPr="00976999" w:rsidRDefault="00C23EC2" w:rsidP="00B74CE6">
            <w:pPr>
              <w:rPr>
                <w:rFonts w:ascii="Arial" w:hAnsi="Arial" w:cs="Arial"/>
                <w:sz w:val="20"/>
                <w:szCs w:val="20"/>
              </w:rPr>
            </w:pPr>
            <w:r w:rsidRPr="00976999">
              <w:rPr>
                <w:rFonts w:ascii="Arial" w:hAnsi="Arial" w:cs="Arial"/>
                <w:sz w:val="20"/>
                <w:szCs w:val="20"/>
              </w:rPr>
              <w:t>Pour un organisme agréé pour travailler sur composant (catégorie C), effectuer de la maintenance sur un composant non déposé dans le cadre d’un chantier de maintenance.</w:t>
            </w:r>
          </w:p>
        </w:tc>
        <w:tc>
          <w:tcPr>
            <w:tcW w:w="816" w:type="dxa"/>
            <w:shd w:val="clear" w:color="auto" w:fill="auto"/>
            <w:vAlign w:val="center"/>
          </w:tcPr>
          <w:p w14:paraId="162B6ACC" w14:textId="77777777" w:rsidR="00C23EC2" w:rsidRPr="00976999" w:rsidRDefault="00C23EC2" w:rsidP="002745D9">
            <w:pPr>
              <w:spacing w:before="120"/>
              <w:jc w:val="both"/>
              <w:rPr>
                <w:rFonts w:ascii="MS Gothic" w:eastAsia="MS Gothic" w:hAnsi="MS Gothic" w:cs="MS Gothic"/>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Oui</w:t>
            </w:r>
          </w:p>
          <w:p w14:paraId="1AACD2C1" w14:textId="77777777" w:rsidR="00C23EC2" w:rsidRPr="00976999" w:rsidRDefault="00C23EC2" w:rsidP="002745D9">
            <w:pPr>
              <w:jc w:val="both"/>
              <w:rPr>
                <w:rFonts w:ascii="Arial" w:hAnsi="Arial" w:cs="Arial"/>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Non</w:t>
            </w:r>
          </w:p>
        </w:tc>
      </w:tr>
      <w:tr w:rsidR="00C23EC2" w:rsidRPr="00976999" w14:paraId="2FE8A7B7" w14:textId="77777777" w:rsidTr="0007022E">
        <w:tc>
          <w:tcPr>
            <w:tcW w:w="8897" w:type="dxa"/>
            <w:shd w:val="clear" w:color="auto" w:fill="auto"/>
            <w:vAlign w:val="center"/>
          </w:tcPr>
          <w:p w14:paraId="5CBCA15B" w14:textId="77777777" w:rsidR="00C23EC2" w:rsidRPr="00976999" w:rsidRDefault="00C23EC2" w:rsidP="00B74CE6">
            <w:pPr>
              <w:rPr>
                <w:rFonts w:ascii="Arial" w:hAnsi="Arial" w:cs="Arial"/>
                <w:sz w:val="20"/>
                <w:szCs w:val="20"/>
              </w:rPr>
            </w:pPr>
            <w:r w:rsidRPr="00976999">
              <w:rPr>
                <w:rFonts w:ascii="Arial" w:hAnsi="Arial" w:cs="Arial"/>
                <w:sz w:val="20"/>
                <w:szCs w:val="20"/>
              </w:rPr>
              <w:t>P-04-00 §9 : approuver des déviations  aéronefs mineures.</w:t>
            </w:r>
          </w:p>
        </w:tc>
        <w:tc>
          <w:tcPr>
            <w:tcW w:w="816" w:type="dxa"/>
            <w:shd w:val="clear" w:color="auto" w:fill="auto"/>
            <w:vAlign w:val="center"/>
          </w:tcPr>
          <w:p w14:paraId="4B86FFE4" w14:textId="77777777" w:rsidR="00C23EC2" w:rsidRPr="00976999" w:rsidRDefault="00C23EC2" w:rsidP="002745D9">
            <w:pPr>
              <w:spacing w:before="120"/>
              <w:jc w:val="both"/>
              <w:rPr>
                <w:rFonts w:ascii="MS Gothic" w:eastAsia="MS Gothic" w:hAnsi="MS Gothic" w:cs="MS Gothic"/>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Oui</w:t>
            </w:r>
          </w:p>
          <w:p w14:paraId="1513B3E2" w14:textId="77777777" w:rsidR="00C23EC2" w:rsidRPr="00976999" w:rsidRDefault="00C23EC2" w:rsidP="002745D9">
            <w:pPr>
              <w:jc w:val="both"/>
              <w:rPr>
                <w:rFonts w:ascii="Arial" w:hAnsi="Arial" w:cs="Arial"/>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Non</w:t>
            </w:r>
          </w:p>
        </w:tc>
      </w:tr>
    </w:tbl>
    <w:p w14:paraId="0B76DD51" w14:textId="77777777" w:rsidR="00B74CE6" w:rsidRPr="00976999" w:rsidRDefault="00B74CE6" w:rsidP="00252BBF">
      <w:pPr>
        <w:spacing w:line="226" w:lineRule="atLeast"/>
        <w:jc w:val="both"/>
        <w:rPr>
          <w:rFonts w:ascii="Arial" w:hAnsi="Arial" w:cs="Arial"/>
          <w:sz w:val="22"/>
          <w:szCs w:val="22"/>
        </w:rPr>
      </w:pPr>
    </w:p>
    <w:p w14:paraId="6A152AFD" w14:textId="77777777" w:rsidR="00B74CE6" w:rsidRPr="00976999" w:rsidRDefault="00B74CE6" w:rsidP="00B74CE6">
      <w:pPr>
        <w:spacing w:line="226" w:lineRule="atLeast"/>
        <w:jc w:val="center"/>
        <w:rPr>
          <w:rFonts w:ascii="Arial" w:hAnsi="Arial" w:cs="Arial"/>
          <w:sz w:val="22"/>
          <w:szCs w:val="22"/>
        </w:rPr>
      </w:pPr>
    </w:p>
    <w:p w14:paraId="491F1F73" w14:textId="6394EA89" w:rsidR="00B74CE6" w:rsidRPr="00976999" w:rsidRDefault="00E54C9E" w:rsidP="00B74CE6">
      <w:pPr>
        <w:spacing w:line="226" w:lineRule="atLeast"/>
        <w:jc w:val="center"/>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76672" behindDoc="0" locked="0" layoutInCell="1" allowOverlap="1" wp14:anchorId="62F677D6" wp14:editId="6672D81E">
                <wp:simplePos x="0" y="0"/>
                <wp:positionH relativeFrom="column">
                  <wp:posOffset>-622935</wp:posOffset>
                </wp:positionH>
                <wp:positionV relativeFrom="paragraph">
                  <wp:posOffset>3513794</wp:posOffset>
                </wp:positionV>
                <wp:extent cx="0" cy="233916"/>
                <wp:effectExtent l="0" t="0" r="38100" b="33020"/>
                <wp:wrapNone/>
                <wp:docPr id="23" name="Connecteur droit 23"/>
                <wp:cNvGraphicFramePr/>
                <a:graphic xmlns:a="http://schemas.openxmlformats.org/drawingml/2006/main">
                  <a:graphicData uri="http://schemas.microsoft.com/office/word/2010/wordprocessingShape">
                    <wps:wsp>
                      <wps:cNvCnPr/>
                      <wps:spPr>
                        <a:xfrm>
                          <a:off x="0" y="0"/>
                          <a:ext cx="0" cy="233916"/>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142D428" id="Connecteur droit 23" o:spid="_x0000_s1026" style="position:absolute;z-index:251676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49.05pt,276.7pt" to="-49.05pt,29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" strokecolor="black [3213]"/>
            </w:pict>
          </mc:Fallback>
        </mc:AlternateContent>
      </w:r>
      <w:r w:rsidR="00765FF8" w:rsidRPr="00976999">
        <w:rPr>
          <w:rFonts w:ascii="Arial" w:hAnsi="Arial" w:cs="Arial"/>
          <w:sz w:val="22"/>
          <w:szCs w:val="22"/>
        </w:rPr>
        <w:br w:type="page"/>
      </w:r>
    </w:p>
    <w:p w14:paraId="309B309C" w14:textId="258306EB" w:rsidR="00811EBC" w:rsidRDefault="00811EBC" w:rsidP="0007022E">
      <w:pPr>
        <w:ind w:left="113"/>
        <w:rPr>
          <w:rFonts w:ascii="Arial" w:hAnsi="Arial" w:cs="Arial"/>
          <w:sz w:val="20"/>
          <w:szCs w:val="20"/>
        </w:rPr>
      </w:pPr>
      <w:r>
        <w:rPr>
          <w:noProof/>
        </w:rPr>
        <w:lastRenderedPageBreak/>
        <w:drawing>
          <wp:anchor distT="0" distB="0" distL="114300" distR="114300" simplePos="0" relativeHeight="251786240" behindDoc="0" locked="0" layoutInCell="1" allowOverlap="1" wp14:anchorId="2EAD316D" wp14:editId="454DE416">
            <wp:simplePos x="0" y="0"/>
            <wp:positionH relativeFrom="column">
              <wp:posOffset>0</wp:posOffset>
            </wp:positionH>
            <wp:positionV relativeFrom="paragraph">
              <wp:posOffset>-635</wp:posOffset>
            </wp:positionV>
            <wp:extent cx="1235710" cy="637540"/>
            <wp:effectExtent l="0" t="0" r="0" b="0"/>
            <wp:wrapNone/>
            <wp:docPr id="139" name="Imag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 18"/>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235710" cy="63754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784192" behindDoc="0" locked="0" layoutInCell="1" allowOverlap="1" wp14:anchorId="63825512" wp14:editId="082717E4">
            <wp:simplePos x="0" y="0"/>
            <wp:positionH relativeFrom="column">
              <wp:posOffset>5518298</wp:posOffset>
            </wp:positionH>
            <wp:positionV relativeFrom="paragraph">
              <wp:posOffset>-106961</wp:posOffset>
            </wp:positionV>
            <wp:extent cx="682625" cy="474980"/>
            <wp:effectExtent l="0" t="0" r="3175" b="1270"/>
            <wp:wrapNone/>
            <wp:docPr id="138" name="Image 138"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Image 75" descr="Une image contenant texte&#10;&#10;Description générée automatiquement"/>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682625" cy="474980"/>
                    </a:xfrm>
                    <a:prstGeom prst="rect">
                      <a:avLst/>
                    </a:prstGeom>
                  </pic:spPr>
                </pic:pic>
              </a:graphicData>
            </a:graphic>
            <wp14:sizeRelH relativeFrom="margin">
              <wp14:pctWidth>0</wp14:pctWidth>
            </wp14:sizeRelH>
            <wp14:sizeRelV relativeFrom="margin">
              <wp14:pctHeight>0</wp14:pctHeight>
            </wp14:sizeRelV>
          </wp:anchor>
        </w:drawing>
      </w:r>
    </w:p>
    <w:p w14:paraId="5B5BC579" w14:textId="5291774E" w:rsidR="00811EBC" w:rsidRDefault="00811EBC" w:rsidP="0007022E">
      <w:pPr>
        <w:ind w:left="113"/>
        <w:rPr>
          <w:rFonts w:ascii="Arial" w:hAnsi="Arial" w:cs="Arial"/>
          <w:sz w:val="20"/>
          <w:szCs w:val="20"/>
        </w:rPr>
      </w:pPr>
    </w:p>
    <w:p w14:paraId="0566BD33" w14:textId="5174FADC" w:rsidR="00811EBC" w:rsidRDefault="00811EBC" w:rsidP="0007022E">
      <w:pPr>
        <w:ind w:left="113"/>
        <w:rPr>
          <w:rFonts w:ascii="Arial" w:hAnsi="Arial" w:cs="Arial"/>
          <w:sz w:val="20"/>
          <w:szCs w:val="20"/>
        </w:rPr>
      </w:pPr>
    </w:p>
    <w:p w14:paraId="0FC89FA5" w14:textId="1EA128A1" w:rsidR="00811EBC" w:rsidRDefault="00811EBC" w:rsidP="0007022E">
      <w:pPr>
        <w:ind w:left="113"/>
        <w:rPr>
          <w:rFonts w:ascii="Arial" w:hAnsi="Arial" w:cs="Arial"/>
          <w:sz w:val="20"/>
          <w:szCs w:val="20"/>
        </w:rPr>
      </w:pPr>
    </w:p>
    <w:p w14:paraId="27A057FF" w14:textId="4D5C8B42" w:rsidR="00811EBC" w:rsidRDefault="00811EBC" w:rsidP="0007022E">
      <w:pPr>
        <w:ind w:left="113"/>
        <w:rPr>
          <w:rFonts w:ascii="Arial" w:hAnsi="Arial" w:cs="Arial"/>
          <w:sz w:val="20"/>
          <w:szCs w:val="20"/>
        </w:rPr>
      </w:pPr>
    </w:p>
    <w:p w14:paraId="72573099" w14:textId="15F064AE" w:rsidR="00811EBC" w:rsidRDefault="00811EBC" w:rsidP="0007022E">
      <w:pPr>
        <w:ind w:left="113"/>
        <w:rPr>
          <w:rFonts w:ascii="Arial" w:hAnsi="Arial" w:cs="Arial"/>
          <w:sz w:val="20"/>
          <w:szCs w:val="20"/>
        </w:rPr>
      </w:pPr>
    </w:p>
    <w:p w14:paraId="42532DDE" w14:textId="77777777" w:rsidR="00811EBC" w:rsidRPr="00811EBC" w:rsidRDefault="00811EBC" w:rsidP="0007022E">
      <w:pPr>
        <w:ind w:left="113"/>
        <w:rPr>
          <w:rFonts w:ascii="Arial" w:hAnsi="Arial" w:cs="Arial"/>
          <w:sz w:val="20"/>
          <w:szCs w:val="20"/>
        </w:rPr>
      </w:pPr>
    </w:p>
    <w:tbl>
      <w:tblPr>
        <w:tblW w:w="975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4A0" w:firstRow="1" w:lastRow="0" w:firstColumn="1" w:lastColumn="0" w:noHBand="0" w:noVBand="1"/>
      </w:tblPr>
      <w:tblGrid>
        <w:gridCol w:w="8902"/>
        <w:gridCol w:w="850"/>
      </w:tblGrid>
      <w:tr w:rsidR="00976999" w:rsidRPr="00976999" w14:paraId="7106B11E" w14:textId="77777777" w:rsidTr="0015413F">
        <w:tc>
          <w:tcPr>
            <w:tcW w:w="9747" w:type="dxa"/>
            <w:gridSpan w:val="2"/>
            <w:shd w:val="pct10" w:color="auto" w:fill="auto"/>
          </w:tcPr>
          <w:p w14:paraId="4A065C10" w14:textId="77777777" w:rsidR="00B74CE6" w:rsidRPr="00976999" w:rsidRDefault="00B74CE6" w:rsidP="0007022E">
            <w:pPr>
              <w:jc w:val="center"/>
              <w:rPr>
                <w:rFonts w:ascii="Arial" w:hAnsi="Arial"/>
                <w:sz w:val="22"/>
              </w:rPr>
            </w:pPr>
            <w:r w:rsidRPr="00976999">
              <w:rPr>
                <w:rFonts w:ascii="Arial" w:hAnsi="Arial" w:cs="Arial"/>
                <w:b/>
                <w:bCs/>
                <w:sz w:val="28"/>
                <w:szCs w:val="28"/>
              </w:rPr>
              <w:t>Privilèges et prérogatives de l’agrément Partie-CAMO</w:t>
            </w:r>
          </w:p>
        </w:tc>
      </w:tr>
      <w:tr w:rsidR="00976999" w:rsidRPr="00976999" w14:paraId="4778D017" w14:textId="77777777" w:rsidTr="0015413F">
        <w:tc>
          <w:tcPr>
            <w:tcW w:w="9747" w:type="dxa"/>
            <w:gridSpan w:val="2"/>
            <w:shd w:val="pct10" w:color="auto" w:fill="auto"/>
          </w:tcPr>
          <w:p w14:paraId="28C5CDE7" w14:textId="77777777" w:rsidR="00B74CE6" w:rsidRPr="00976999" w:rsidRDefault="006B1496" w:rsidP="0007022E">
            <w:pPr>
              <w:jc w:val="center"/>
              <w:rPr>
                <w:rFonts w:ascii="Arial" w:hAnsi="Arial"/>
                <w:b/>
                <w:sz w:val="20"/>
                <w:szCs w:val="20"/>
              </w:rPr>
            </w:pPr>
            <w:r w:rsidRPr="00976999">
              <w:rPr>
                <w:rFonts w:ascii="Arial" w:hAnsi="Arial" w:cs="Arial"/>
                <w:b/>
                <w:sz w:val="20"/>
                <w:szCs w:val="20"/>
              </w:rPr>
              <w:t>PRIVILEGES – GESTION DU MAINTIEN DE LA NAVIGABILITE (Partie-CAMO)</w:t>
            </w:r>
          </w:p>
        </w:tc>
      </w:tr>
      <w:tr w:rsidR="00976999" w:rsidRPr="00976999" w14:paraId="024029AB" w14:textId="77777777" w:rsidTr="0015413F">
        <w:tc>
          <w:tcPr>
            <w:tcW w:w="8897" w:type="dxa"/>
            <w:shd w:val="clear" w:color="auto" w:fill="auto"/>
            <w:vAlign w:val="center"/>
          </w:tcPr>
          <w:p w14:paraId="00D3CC8A" w14:textId="77777777" w:rsidR="00C23EC2" w:rsidRPr="00976999" w:rsidRDefault="00C23EC2" w:rsidP="00B74CE6">
            <w:pPr>
              <w:jc w:val="both"/>
              <w:rPr>
                <w:rFonts w:ascii="Arial" w:hAnsi="Arial"/>
                <w:sz w:val="20"/>
                <w:szCs w:val="20"/>
              </w:rPr>
            </w:pPr>
            <w:r w:rsidRPr="00976999">
              <w:rPr>
                <w:rFonts w:ascii="Arial" w:hAnsi="Arial"/>
                <w:sz w:val="20"/>
                <w:szCs w:val="20"/>
              </w:rPr>
              <w:t>CAMO.A.125(d)(1) - Gérer le maintien de la navigabilité des aéronefs, à l'exception de ceux utilisés par des transporteurs aériens titulaires d'une licence octroyée conformément au règlement (CE) n°1008/2008</w:t>
            </w:r>
          </w:p>
        </w:tc>
        <w:tc>
          <w:tcPr>
            <w:tcW w:w="850" w:type="dxa"/>
            <w:vMerge w:val="restart"/>
            <w:shd w:val="clear" w:color="auto" w:fill="auto"/>
            <w:vAlign w:val="center"/>
          </w:tcPr>
          <w:p w14:paraId="585A76DD" w14:textId="77777777" w:rsidR="00C23EC2" w:rsidRPr="00976999" w:rsidRDefault="00C23EC2" w:rsidP="002745D9">
            <w:pPr>
              <w:spacing w:before="120"/>
              <w:jc w:val="both"/>
              <w:rPr>
                <w:rFonts w:ascii="MS Gothic" w:eastAsia="MS Gothic" w:hAnsi="MS Gothic" w:cs="MS Gothic"/>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Oui</w:t>
            </w:r>
          </w:p>
          <w:p w14:paraId="218EE6FD" w14:textId="77777777" w:rsidR="00C23EC2" w:rsidRPr="00976999" w:rsidRDefault="00C23EC2" w:rsidP="002745D9">
            <w:pPr>
              <w:jc w:val="both"/>
              <w:rPr>
                <w:rFonts w:ascii="Arial" w:hAnsi="Arial" w:cs="Arial"/>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Non</w:t>
            </w:r>
          </w:p>
        </w:tc>
      </w:tr>
      <w:tr w:rsidR="00976999" w:rsidRPr="00976999" w14:paraId="190E8E35" w14:textId="77777777" w:rsidTr="0015413F">
        <w:tc>
          <w:tcPr>
            <w:tcW w:w="8897" w:type="dxa"/>
            <w:shd w:val="clear" w:color="auto" w:fill="auto"/>
            <w:vAlign w:val="center"/>
          </w:tcPr>
          <w:p w14:paraId="728B299C" w14:textId="77777777" w:rsidR="00207FE6" w:rsidRPr="00976999" w:rsidRDefault="00616C23" w:rsidP="00B74CE6">
            <w:pPr>
              <w:jc w:val="both"/>
              <w:rPr>
                <w:rFonts w:ascii="Arial" w:hAnsi="Arial"/>
                <w:sz w:val="20"/>
                <w:szCs w:val="20"/>
              </w:rPr>
            </w:pPr>
            <w:r w:rsidRPr="00976999">
              <w:rPr>
                <w:rFonts w:ascii="Arial" w:hAnsi="Arial"/>
                <w:sz w:val="20"/>
                <w:szCs w:val="20"/>
              </w:rPr>
              <w:t>CAMO.A.125(d)(2) - Gérer le maintien de la navigabilité des aéronefs utilisés par des transporteurs aériens titulaires d'une licence octroyée c</w:t>
            </w:r>
            <w:r w:rsidR="00207FE6" w:rsidRPr="00976999">
              <w:rPr>
                <w:rFonts w:ascii="Arial" w:hAnsi="Arial"/>
                <w:sz w:val="20"/>
                <w:szCs w:val="20"/>
              </w:rPr>
              <w:t xml:space="preserve">onformément au règlement (CE) </w:t>
            </w:r>
          </w:p>
          <w:p w14:paraId="5FC8311F" w14:textId="77777777" w:rsidR="00616C23" w:rsidRPr="00976999" w:rsidRDefault="00207FE6" w:rsidP="00B74CE6">
            <w:pPr>
              <w:jc w:val="both"/>
              <w:rPr>
                <w:rFonts w:ascii="Arial" w:hAnsi="Arial"/>
                <w:sz w:val="20"/>
                <w:szCs w:val="20"/>
              </w:rPr>
            </w:pPr>
            <w:r w:rsidRPr="00976999">
              <w:rPr>
                <w:rFonts w:ascii="Arial" w:hAnsi="Arial"/>
                <w:sz w:val="20"/>
                <w:szCs w:val="20"/>
              </w:rPr>
              <w:t>n°</w:t>
            </w:r>
            <w:r w:rsidR="00616C23" w:rsidRPr="00976999">
              <w:rPr>
                <w:rFonts w:ascii="Arial" w:hAnsi="Arial"/>
                <w:sz w:val="20"/>
                <w:szCs w:val="20"/>
              </w:rPr>
              <w:t xml:space="preserve"> 1008/2008, lorsqu'ils figurent à la fois sur la liste de son certificat et sur son certificat de transporteur aérien</w:t>
            </w:r>
          </w:p>
        </w:tc>
        <w:tc>
          <w:tcPr>
            <w:tcW w:w="850" w:type="dxa"/>
            <w:vMerge/>
            <w:shd w:val="clear" w:color="auto" w:fill="auto"/>
            <w:vAlign w:val="center"/>
          </w:tcPr>
          <w:p w14:paraId="1E114EF3" w14:textId="77777777" w:rsidR="00616C23" w:rsidRPr="00976999" w:rsidRDefault="00616C23" w:rsidP="0007022E">
            <w:pPr>
              <w:rPr>
                <w:rFonts w:ascii="Arial" w:hAnsi="Arial"/>
                <w:sz w:val="20"/>
                <w:szCs w:val="20"/>
              </w:rPr>
            </w:pPr>
          </w:p>
        </w:tc>
      </w:tr>
      <w:tr w:rsidR="00976999" w:rsidRPr="00976999" w14:paraId="7A1C6F84" w14:textId="77777777" w:rsidTr="0015413F">
        <w:tc>
          <w:tcPr>
            <w:tcW w:w="8897" w:type="dxa"/>
            <w:shd w:val="clear" w:color="auto" w:fill="auto"/>
            <w:vAlign w:val="center"/>
          </w:tcPr>
          <w:p w14:paraId="5E723722" w14:textId="77777777" w:rsidR="00C23EC2" w:rsidRPr="00976999" w:rsidRDefault="00C23EC2" w:rsidP="00B74CE6">
            <w:pPr>
              <w:jc w:val="both"/>
              <w:rPr>
                <w:rFonts w:ascii="Arial" w:hAnsi="Arial"/>
                <w:sz w:val="20"/>
                <w:szCs w:val="20"/>
              </w:rPr>
            </w:pPr>
            <w:r w:rsidRPr="00976999">
              <w:rPr>
                <w:rFonts w:ascii="Arial" w:hAnsi="Arial"/>
                <w:sz w:val="20"/>
                <w:szCs w:val="20"/>
              </w:rPr>
              <w:t>CAMO.A.125(d)(3) - Confier l'exécution de tâches limitées de maintien de la navigabilité à un organisme sous-traitant, travaillant selon son système de gestion</w:t>
            </w:r>
          </w:p>
        </w:tc>
        <w:tc>
          <w:tcPr>
            <w:tcW w:w="850" w:type="dxa"/>
            <w:shd w:val="clear" w:color="auto" w:fill="auto"/>
            <w:vAlign w:val="center"/>
          </w:tcPr>
          <w:p w14:paraId="5EB9EFD0" w14:textId="77777777" w:rsidR="00C23EC2" w:rsidRPr="00976999" w:rsidRDefault="00C23EC2" w:rsidP="002745D9">
            <w:pPr>
              <w:spacing w:before="120"/>
              <w:jc w:val="both"/>
              <w:rPr>
                <w:rFonts w:ascii="MS Gothic" w:eastAsia="MS Gothic" w:hAnsi="MS Gothic" w:cs="MS Gothic"/>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Oui</w:t>
            </w:r>
          </w:p>
          <w:p w14:paraId="1E31DDF3" w14:textId="77777777" w:rsidR="00C23EC2" w:rsidRPr="00976999" w:rsidRDefault="00C23EC2" w:rsidP="002745D9">
            <w:pPr>
              <w:jc w:val="both"/>
              <w:rPr>
                <w:rFonts w:ascii="Arial" w:hAnsi="Arial" w:cs="Arial"/>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Non</w:t>
            </w:r>
          </w:p>
        </w:tc>
      </w:tr>
      <w:tr w:rsidR="00976999" w:rsidRPr="00976999" w14:paraId="0544B155" w14:textId="77777777" w:rsidTr="0015413F">
        <w:tc>
          <w:tcPr>
            <w:tcW w:w="8897" w:type="dxa"/>
            <w:shd w:val="clear" w:color="auto" w:fill="auto"/>
            <w:vAlign w:val="center"/>
          </w:tcPr>
          <w:p w14:paraId="2FEF1CA8" w14:textId="77777777" w:rsidR="00C23EC2" w:rsidRPr="00976999" w:rsidRDefault="00C23EC2" w:rsidP="00B74CE6">
            <w:pPr>
              <w:jc w:val="both"/>
              <w:rPr>
                <w:rFonts w:ascii="Arial" w:hAnsi="Arial"/>
                <w:sz w:val="20"/>
                <w:szCs w:val="20"/>
              </w:rPr>
            </w:pPr>
            <w:r w:rsidRPr="00976999">
              <w:rPr>
                <w:rFonts w:ascii="Arial" w:hAnsi="Arial"/>
                <w:sz w:val="20"/>
                <w:szCs w:val="20"/>
              </w:rPr>
              <w:t xml:space="preserve">CAMO.A.125(d)(4) - Prolonger un certificat d'examen de navigabilité aux conditions visées au point f) du point M.A.901 de l'annexe I (Partie-M) ou au point ML.A.903 de l'annexe </w:t>
            </w:r>
            <w:proofErr w:type="spellStart"/>
            <w:r w:rsidRPr="00976999">
              <w:rPr>
                <w:rFonts w:ascii="Arial" w:hAnsi="Arial"/>
                <w:sz w:val="20"/>
                <w:szCs w:val="20"/>
              </w:rPr>
              <w:t>Vb</w:t>
            </w:r>
            <w:proofErr w:type="spellEnd"/>
            <w:r w:rsidRPr="00976999">
              <w:rPr>
                <w:rFonts w:ascii="Arial" w:hAnsi="Arial"/>
                <w:sz w:val="20"/>
                <w:szCs w:val="20"/>
              </w:rPr>
              <w:t xml:space="preserve"> (Partie-ML)</w:t>
            </w:r>
          </w:p>
        </w:tc>
        <w:tc>
          <w:tcPr>
            <w:tcW w:w="850" w:type="dxa"/>
            <w:shd w:val="clear" w:color="auto" w:fill="auto"/>
            <w:vAlign w:val="center"/>
          </w:tcPr>
          <w:p w14:paraId="032B1CB2" w14:textId="77777777" w:rsidR="00C23EC2" w:rsidRPr="00976999" w:rsidRDefault="00C23EC2" w:rsidP="002745D9">
            <w:pPr>
              <w:spacing w:before="120"/>
              <w:jc w:val="both"/>
              <w:rPr>
                <w:rFonts w:ascii="MS Gothic" w:eastAsia="MS Gothic" w:hAnsi="MS Gothic" w:cs="MS Gothic"/>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Oui</w:t>
            </w:r>
          </w:p>
          <w:p w14:paraId="27F88CF7" w14:textId="77777777" w:rsidR="00C23EC2" w:rsidRPr="00976999" w:rsidRDefault="00C23EC2" w:rsidP="002745D9">
            <w:pPr>
              <w:jc w:val="both"/>
              <w:rPr>
                <w:rFonts w:ascii="Arial" w:hAnsi="Arial" w:cs="Arial"/>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Non</w:t>
            </w:r>
          </w:p>
        </w:tc>
      </w:tr>
      <w:tr w:rsidR="00976999" w:rsidRPr="00976999" w14:paraId="5AC1308D" w14:textId="77777777" w:rsidTr="0015413F">
        <w:tc>
          <w:tcPr>
            <w:tcW w:w="8897" w:type="dxa"/>
            <w:tcBorders>
              <w:bottom w:val="single" w:sz="4" w:space="0" w:color="auto"/>
            </w:tcBorders>
            <w:shd w:val="clear" w:color="auto" w:fill="auto"/>
            <w:vAlign w:val="center"/>
          </w:tcPr>
          <w:p w14:paraId="3753CCF1" w14:textId="77777777" w:rsidR="00C23EC2" w:rsidRPr="00976999" w:rsidRDefault="00C23EC2" w:rsidP="00B74CE6">
            <w:pPr>
              <w:jc w:val="both"/>
              <w:rPr>
                <w:rFonts w:ascii="Arial" w:hAnsi="Arial"/>
                <w:sz w:val="20"/>
                <w:szCs w:val="20"/>
              </w:rPr>
            </w:pPr>
            <w:r w:rsidRPr="00976999">
              <w:rPr>
                <w:rFonts w:ascii="Arial" w:hAnsi="Arial"/>
                <w:sz w:val="20"/>
                <w:szCs w:val="20"/>
              </w:rPr>
              <w:t>CAMO.A.125(d)(5) – Approuver les programmes d’entretien en accord avec l’article ML.A.302(b)(2) pour les aéronefs redevables de la Partie-ML et gérés par l’organisme.</w:t>
            </w:r>
          </w:p>
        </w:tc>
        <w:tc>
          <w:tcPr>
            <w:tcW w:w="850" w:type="dxa"/>
            <w:tcBorders>
              <w:bottom w:val="single" w:sz="4" w:space="0" w:color="auto"/>
            </w:tcBorders>
            <w:shd w:val="clear" w:color="auto" w:fill="auto"/>
            <w:vAlign w:val="center"/>
          </w:tcPr>
          <w:p w14:paraId="24EA02D5" w14:textId="77777777" w:rsidR="00C23EC2" w:rsidRPr="00976999" w:rsidRDefault="00C23EC2" w:rsidP="002745D9">
            <w:pPr>
              <w:spacing w:before="120"/>
              <w:jc w:val="both"/>
              <w:rPr>
                <w:rFonts w:ascii="MS Gothic" w:eastAsia="MS Gothic" w:hAnsi="MS Gothic" w:cs="MS Gothic"/>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Oui</w:t>
            </w:r>
          </w:p>
          <w:p w14:paraId="407B7195" w14:textId="77777777" w:rsidR="00C23EC2" w:rsidRPr="00976999" w:rsidRDefault="00C23EC2" w:rsidP="002745D9">
            <w:pPr>
              <w:jc w:val="both"/>
              <w:rPr>
                <w:rFonts w:ascii="Arial" w:hAnsi="Arial" w:cs="Arial"/>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Non</w:t>
            </w:r>
          </w:p>
        </w:tc>
      </w:tr>
      <w:tr w:rsidR="00976999" w:rsidRPr="00976999" w14:paraId="36E172CB" w14:textId="77777777" w:rsidTr="0015413F">
        <w:tc>
          <w:tcPr>
            <w:tcW w:w="9747" w:type="dxa"/>
            <w:gridSpan w:val="2"/>
            <w:shd w:val="pct10" w:color="auto" w:fill="auto"/>
            <w:vAlign w:val="center"/>
          </w:tcPr>
          <w:p w14:paraId="40707FBE" w14:textId="77777777" w:rsidR="006B1496" w:rsidRPr="00976999" w:rsidRDefault="006B1496" w:rsidP="006B1496">
            <w:pPr>
              <w:jc w:val="center"/>
              <w:rPr>
                <w:rFonts w:ascii="MS Gothic" w:eastAsia="MS Gothic" w:hAnsi="MS Gothic"/>
                <w:sz w:val="20"/>
                <w:szCs w:val="20"/>
              </w:rPr>
            </w:pPr>
            <w:r w:rsidRPr="00976999">
              <w:rPr>
                <w:rFonts w:ascii="Arial" w:hAnsi="Arial" w:cs="Arial"/>
                <w:b/>
                <w:sz w:val="20"/>
                <w:szCs w:val="20"/>
              </w:rPr>
              <w:t>PRIVILEGES – EXAMEN DE NAVIGABILITE (Partie-CAMO)</w:t>
            </w:r>
          </w:p>
        </w:tc>
      </w:tr>
      <w:tr w:rsidR="00976999" w:rsidRPr="00976999" w14:paraId="772F0BFF" w14:textId="77777777" w:rsidTr="0015413F">
        <w:tc>
          <w:tcPr>
            <w:tcW w:w="8897" w:type="dxa"/>
            <w:tcBorders>
              <w:bottom w:val="single" w:sz="4" w:space="0" w:color="auto"/>
            </w:tcBorders>
            <w:shd w:val="clear" w:color="auto" w:fill="auto"/>
            <w:vAlign w:val="center"/>
          </w:tcPr>
          <w:p w14:paraId="01FD9643" w14:textId="77777777" w:rsidR="00C23EC2" w:rsidRPr="00976999" w:rsidRDefault="00C23EC2" w:rsidP="00B74CE6">
            <w:pPr>
              <w:jc w:val="both"/>
              <w:rPr>
                <w:rFonts w:ascii="Arial" w:hAnsi="Arial"/>
                <w:sz w:val="20"/>
                <w:szCs w:val="20"/>
              </w:rPr>
            </w:pPr>
            <w:r w:rsidRPr="00976999">
              <w:rPr>
                <w:rFonts w:ascii="Arial" w:hAnsi="Arial"/>
                <w:sz w:val="20"/>
                <w:szCs w:val="20"/>
              </w:rPr>
              <w:t xml:space="preserve">CAMO.A.125(e) - Réaliser des examens de navigabilité conformément au point M.A.901 de l'annexe I (Partie-M) ou au point ML.A.903 de l'annexe </w:t>
            </w:r>
            <w:proofErr w:type="spellStart"/>
            <w:r w:rsidRPr="00976999">
              <w:rPr>
                <w:rFonts w:ascii="Arial" w:hAnsi="Arial"/>
                <w:sz w:val="20"/>
                <w:szCs w:val="20"/>
              </w:rPr>
              <w:t>Vb</w:t>
            </w:r>
            <w:proofErr w:type="spellEnd"/>
            <w:r w:rsidRPr="00976999">
              <w:rPr>
                <w:rFonts w:ascii="Arial" w:hAnsi="Arial"/>
                <w:sz w:val="20"/>
                <w:szCs w:val="20"/>
              </w:rPr>
              <w:t xml:space="preserve"> (Partie-ML)</w:t>
            </w:r>
          </w:p>
        </w:tc>
        <w:tc>
          <w:tcPr>
            <w:tcW w:w="850" w:type="dxa"/>
            <w:tcBorders>
              <w:bottom w:val="single" w:sz="4" w:space="0" w:color="auto"/>
            </w:tcBorders>
            <w:shd w:val="clear" w:color="auto" w:fill="auto"/>
            <w:vAlign w:val="center"/>
          </w:tcPr>
          <w:p w14:paraId="787A4AE0" w14:textId="77777777" w:rsidR="00C23EC2" w:rsidRPr="00976999" w:rsidRDefault="00C23EC2" w:rsidP="002745D9">
            <w:pPr>
              <w:spacing w:before="120"/>
              <w:jc w:val="both"/>
              <w:rPr>
                <w:rFonts w:ascii="MS Gothic" w:eastAsia="MS Gothic" w:hAnsi="MS Gothic" w:cs="MS Gothic"/>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Oui</w:t>
            </w:r>
          </w:p>
          <w:p w14:paraId="0697589C" w14:textId="77777777" w:rsidR="00C23EC2" w:rsidRPr="00976999" w:rsidRDefault="00C23EC2" w:rsidP="002745D9">
            <w:pPr>
              <w:jc w:val="both"/>
              <w:rPr>
                <w:rFonts w:ascii="Arial" w:hAnsi="Arial" w:cs="Arial"/>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Non</w:t>
            </w:r>
          </w:p>
        </w:tc>
      </w:tr>
      <w:tr w:rsidR="00976999" w:rsidRPr="00976999" w14:paraId="178A50EE" w14:textId="77777777" w:rsidTr="0015413F">
        <w:tc>
          <w:tcPr>
            <w:tcW w:w="9747" w:type="dxa"/>
            <w:gridSpan w:val="2"/>
            <w:tcBorders>
              <w:bottom w:val="single" w:sz="4" w:space="0" w:color="auto"/>
            </w:tcBorders>
            <w:shd w:val="pct10" w:color="auto" w:fill="auto"/>
            <w:vAlign w:val="center"/>
          </w:tcPr>
          <w:p w14:paraId="62EC1FBC" w14:textId="77777777" w:rsidR="006B1496" w:rsidRPr="00976999" w:rsidRDefault="006B1496" w:rsidP="006B1496">
            <w:pPr>
              <w:jc w:val="center"/>
              <w:rPr>
                <w:rFonts w:ascii="MS Gothic" w:eastAsia="MS Gothic" w:hAnsi="MS Gothic"/>
                <w:sz w:val="20"/>
                <w:szCs w:val="20"/>
              </w:rPr>
            </w:pPr>
            <w:r w:rsidRPr="00976999">
              <w:rPr>
                <w:rFonts w:ascii="Arial" w:hAnsi="Arial" w:cs="Arial"/>
                <w:b/>
                <w:sz w:val="20"/>
                <w:szCs w:val="20"/>
              </w:rPr>
              <w:t>PRIVILEGES – LAISSEZ-PASSER (Partie-CAMO)</w:t>
            </w:r>
          </w:p>
        </w:tc>
      </w:tr>
      <w:tr w:rsidR="00976999" w:rsidRPr="00976999" w14:paraId="2ADE97A6" w14:textId="77777777" w:rsidTr="0015413F">
        <w:tc>
          <w:tcPr>
            <w:tcW w:w="8897" w:type="dxa"/>
            <w:tcBorders>
              <w:bottom w:val="single" w:sz="4" w:space="0" w:color="auto"/>
            </w:tcBorders>
            <w:shd w:val="clear" w:color="auto" w:fill="auto"/>
            <w:vAlign w:val="center"/>
          </w:tcPr>
          <w:p w14:paraId="304F87F0" w14:textId="77777777" w:rsidR="00C23EC2" w:rsidRPr="00976999" w:rsidRDefault="00C23EC2" w:rsidP="00B74CE6">
            <w:pPr>
              <w:jc w:val="both"/>
              <w:rPr>
                <w:rFonts w:ascii="Arial" w:hAnsi="Arial"/>
                <w:sz w:val="20"/>
                <w:szCs w:val="20"/>
              </w:rPr>
            </w:pPr>
            <w:r w:rsidRPr="00976999">
              <w:rPr>
                <w:rFonts w:ascii="Arial" w:hAnsi="Arial"/>
                <w:sz w:val="20"/>
                <w:szCs w:val="20"/>
              </w:rPr>
              <w:t>CAMO.A.125(f) - Délivrer une autorisation de vol conformément au point d) du point 21.A.711 de l'annexe I (partie 21) du règlement (UE) 748/2012 pour les aéronefs pour lesquels il peut délivrer le certificat d'examen de navigabilité</w:t>
            </w:r>
          </w:p>
        </w:tc>
        <w:tc>
          <w:tcPr>
            <w:tcW w:w="850" w:type="dxa"/>
            <w:tcBorders>
              <w:bottom w:val="single" w:sz="4" w:space="0" w:color="auto"/>
            </w:tcBorders>
            <w:shd w:val="clear" w:color="auto" w:fill="auto"/>
            <w:vAlign w:val="center"/>
          </w:tcPr>
          <w:p w14:paraId="761ED4FB" w14:textId="77777777" w:rsidR="00C23EC2" w:rsidRPr="00976999" w:rsidRDefault="00C23EC2" w:rsidP="002745D9">
            <w:pPr>
              <w:spacing w:before="120"/>
              <w:jc w:val="both"/>
              <w:rPr>
                <w:rFonts w:ascii="MS Gothic" w:eastAsia="MS Gothic" w:hAnsi="MS Gothic" w:cs="MS Gothic"/>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Oui</w:t>
            </w:r>
          </w:p>
          <w:p w14:paraId="17DD9660" w14:textId="77777777" w:rsidR="00C23EC2" w:rsidRPr="00976999" w:rsidRDefault="00C23EC2" w:rsidP="002745D9">
            <w:pPr>
              <w:jc w:val="both"/>
              <w:rPr>
                <w:rFonts w:ascii="Arial" w:hAnsi="Arial" w:cs="Arial"/>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Non</w:t>
            </w:r>
          </w:p>
        </w:tc>
      </w:tr>
      <w:tr w:rsidR="00976999" w:rsidRPr="00976999" w14:paraId="375DACBA" w14:textId="77777777" w:rsidTr="0015413F">
        <w:tc>
          <w:tcPr>
            <w:tcW w:w="9747" w:type="dxa"/>
            <w:gridSpan w:val="2"/>
            <w:shd w:val="pct10" w:color="auto" w:fill="auto"/>
            <w:vAlign w:val="center"/>
          </w:tcPr>
          <w:p w14:paraId="386C8CAD" w14:textId="77777777" w:rsidR="00B74CE6" w:rsidRPr="00976999" w:rsidRDefault="00B74CE6" w:rsidP="00B74CE6">
            <w:pPr>
              <w:jc w:val="center"/>
              <w:rPr>
                <w:rFonts w:ascii="Arial" w:hAnsi="Arial"/>
                <w:b/>
                <w:sz w:val="20"/>
                <w:szCs w:val="20"/>
              </w:rPr>
            </w:pPr>
            <w:r w:rsidRPr="00976999">
              <w:rPr>
                <w:rFonts w:ascii="Arial" w:hAnsi="Arial"/>
                <w:b/>
                <w:sz w:val="20"/>
                <w:szCs w:val="20"/>
              </w:rPr>
              <w:t>PREROGATIVES</w:t>
            </w:r>
          </w:p>
        </w:tc>
      </w:tr>
      <w:tr w:rsidR="00976999" w:rsidRPr="00976999" w14:paraId="266BABFC" w14:textId="77777777" w:rsidTr="0015413F">
        <w:tc>
          <w:tcPr>
            <w:tcW w:w="8897" w:type="dxa"/>
            <w:shd w:val="clear" w:color="auto" w:fill="auto"/>
            <w:vAlign w:val="center"/>
          </w:tcPr>
          <w:p w14:paraId="1FB83A48" w14:textId="77777777" w:rsidR="00C23EC2" w:rsidRPr="00976999" w:rsidRDefault="00C23EC2" w:rsidP="00B74CE6">
            <w:pPr>
              <w:jc w:val="both"/>
              <w:rPr>
                <w:rFonts w:ascii="Arial" w:hAnsi="Arial"/>
                <w:sz w:val="20"/>
                <w:szCs w:val="20"/>
              </w:rPr>
            </w:pPr>
            <w:r w:rsidRPr="00976999">
              <w:rPr>
                <w:rFonts w:ascii="Arial" w:hAnsi="Arial"/>
                <w:sz w:val="20"/>
                <w:szCs w:val="20"/>
              </w:rPr>
              <w:t>CAMO.A.120 – Moyens alternatifs de conformité</w:t>
            </w:r>
          </w:p>
        </w:tc>
        <w:tc>
          <w:tcPr>
            <w:tcW w:w="850" w:type="dxa"/>
            <w:shd w:val="clear" w:color="auto" w:fill="auto"/>
            <w:vAlign w:val="center"/>
          </w:tcPr>
          <w:p w14:paraId="79A0A668" w14:textId="77777777" w:rsidR="00C23EC2" w:rsidRPr="00976999" w:rsidRDefault="00C23EC2" w:rsidP="002745D9">
            <w:pPr>
              <w:spacing w:before="120"/>
              <w:jc w:val="both"/>
              <w:rPr>
                <w:rFonts w:ascii="MS Gothic" w:eastAsia="MS Gothic" w:hAnsi="MS Gothic" w:cs="MS Gothic"/>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Oui</w:t>
            </w:r>
          </w:p>
          <w:p w14:paraId="231CE436" w14:textId="77777777" w:rsidR="00C23EC2" w:rsidRPr="00976999" w:rsidRDefault="00C23EC2" w:rsidP="002745D9">
            <w:pPr>
              <w:jc w:val="both"/>
              <w:rPr>
                <w:rFonts w:ascii="Arial" w:hAnsi="Arial" w:cs="Arial"/>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Non</w:t>
            </w:r>
          </w:p>
        </w:tc>
      </w:tr>
      <w:tr w:rsidR="00976999" w:rsidRPr="00976999" w14:paraId="6E448CC2" w14:textId="77777777" w:rsidTr="0015413F">
        <w:tc>
          <w:tcPr>
            <w:tcW w:w="8897" w:type="dxa"/>
            <w:shd w:val="clear" w:color="auto" w:fill="auto"/>
            <w:vAlign w:val="center"/>
          </w:tcPr>
          <w:p w14:paraId="0BB19726" w14:textId="77777777" w:rsidR="00C23EC2" w:rsidRPr="00976999" w:rsidRDefault="00C23EC2" w:rsidP="00B74CE6">
            <w:pPr>
              <w:jc w:val="both"/>
              <w:rPr>
                <w:rFonts w:ascii="Arial" w:hAnsi="Arial"/>
                <w:sz w:val="20"/>
                <w:szCs w:val="20"/>
              </w:rPr>
            </w:pPr>
            <w:r w:rsidRPr="00976999">
              <w:rPr>
                <w:rFonts w:ascii="Arial" w:hAnsi="Arial"/>
                <w:sz w:val="20"/>
                <w:szCs w:val="20"/>
              </w:rPr>
              <w:t>§f de l’AMC1 CAMO.A.200(a)(6) - Etendre son cycle de surveillance interne de 12 à 24 mois</w:t>
            </w:r>
          </w:p>
        </w:tc>
        <w:tc>
          <w:tcPr>
            <w:tcW w:w="850" w:type="dxa"/>
            <w:shd w:val="clear" w:color="auto" w:fill="auto"/>
            <w:vAlign w:val="center"/>
          </w:tcPr>
          <w:p w14:paraId="370053EA" w14:textId="77777777" w:rsidR="00C23EC2" w:rsidRPr="00976999" w:rsidRDefault="00C23EC2" w:rsidP="002745D9">
            <w:pPr>
              <w:spacing w:before="120"/>
              <w:jc w:val="both"/>
              <w:rPr>
                <w:rFonts w:ascii="MS Gothic" w:eastAsia="MS Gothic" w:hAnsi="MS Gothic" w:cs="MS Gothic"/>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Oui</w:t>
            </w:r>
          </w:p>
          <w:p w14:paraId="229FF9F2" w14:textId="77777777" w:rsidR="00C23EC2" w:rsidRPr="00976999" w:rsidRDefault="00C23EC2" w:rsidP="002745D9">
            <w:pPr>
              <w:jc w:val="both"/>
              <w:rPr>
                <w:rFonts w:ascii="Arial" w:hAnsi="Arial" w:cs="Arial"/>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Non</w:t>
            </w:r>
          </w:p>
        </w:tc>
      </w:tr>
      <w:tr w:rsidR="00976999" w:rsidRPr="00976999" w14:paraId="58454B86" w14:textId="77777777" w:rsidTr="0015413F">
        <w:tc>
          <w:tcPr>
            <w:tcW w:w="8897" w:type="dxa"/>
            <w:shd w:val="clear" w:color="auto" w:fill="auto"/>
            <w:vAlign w:val="center"/>
          </w:tcPr>
          <w:p w14:paraId="56D8D221" w14:textId="77777777" w:rsidR="00C23EC2" w:rsidRPr="00976999" w:rsidRDefault="00C23EC2" w:rsidP="00B74CE6">
            <w:pPr>
              <w:jc w:val="both"/>
              <w:rPr>
                <w:rFonts w:ascii="Arial" w:hAnsi="Arial"/>
                <w:sz w:val="20"/>
                <w:szCs w:val="20"/>
              </w:rPr>
            </w:pPr>
            <w:r w:rsidRPr="00976999">
              <w:rPr>
                <w:rFonts w:ascii="Arial" w:hAnsi="Arial"/>
                <w:sz w:val="20"/>
                <w:szCs w:val="20"/>
              </w:rPr>
              <w:t>P-04-00 §9 : approuver des déviations « aéronef » mineures.</w:t>
            </w:r>
          </w:p>
        </w:tc>
        <w:tc>
          <w:tcPr>
            <w:tcW w:w="850" w:type="dxa"/>
            <w:shd w:val="clear" w:color="auto" w:fill="auto"/>
            <w:vAlign w:val="center"/>
          </w:tcPr>
          <w:p w14:paraId="57022C4E" w14:textId="77777777" w:rsidR="00C23EC2" w:rsidRPr="00976999" w:rsidRDefault="00C23EC2" w:rsidP="002745D9">
            <w:pPr>
              <w:spacing w:before="120"/>
              <w:jc w:val="both"/>
              <w:rPr>
                <w:rFonts w:ascii="MS Gothic" w:eastAsia="MS Gothic" w:hAnsi="MS Gothic" w:cs="MS Gothic"/>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Oui</w:t>
            </w:r>
          </w:p>
          <w:p w14:paraId="096A90E5" w14:textId="77777777" w:rsidR="00C23EC2" w:rsidRPr="00976999" w:rsidRDefault="00C23EC2" w:rsidP="002745D9">
            <w:pPr>
              <w:jc w:val="both"/>
              <w:rPr>
                <w:rFonts w:ascii="Arial" w:hAnsi="Arial" w:cs="Arial"/>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Non</w:t>
            </w:r>
          </w:p>
        </w:tc>
      </w:tr>
      <w:tr w:rsidR="00976999" w:rsidRPr="00976999" w14:paraId="603B7828" w14:textId="77777777" w:rsidTr="0015413F">
        <w:tc>
          <w:tcPr>
            <w:tcW w:w="8897" w:type="dxa"/>
            <w:shd w:val="clear" w:color="auto" w:fill="auto"/>
            <w:vAlign w:val="center"/>
          </w:tcPr>
          <w:p w14:paraId="756F4591" w14:textId="77777777" w:rsidR="00C23EC2" w:rsidRPr="00976999" w:rsidRDefault="00C23EC2" w:rsidP="00B74CE6">
            <w:pPr>
              <w:jc w:val="both"/>
              <w:rPr>
                <w:rFonts w:ascii="Arial" w:hAnsi="Arial"/>
                <w:sz w:val="20"/>
                <w:szCs w:val="20"/>
              </w:rPr>
            </w:pPr>
            <w:r w:rsidRPr="00976999">
              <w:rPr>
                <w:rFonts w:ascii="Arial" w:hAnsi="Arial"/>
                <w:sz w:val="20"/>
                <w:szCs w:val="20"/>
              </w:rPr>
              <w:t>M.A.302(c) - Approuver le programme d’entretien d’un aéronef et ses amendements pour les aéronefs redevables de la Partie-M</w:t>
            </w:r>
          </w:p>
        </w:tc>
        <w:tc>
          <w:tcPr>
            <w:tcW w:w="850" w:type="dxa"/>
            <w:shd w:val="clear" w:color="auto" w:fill="auto"/>
            <w:vAlign w:val="center"/>
          </w:tcPr>
          <w:p w14:paraId="48CCCF79" w14:textId="77777777" w:rsidR="00C23EC2" w:rsidRPr="00976999" w:rsidRDefault="00C23EC2" w:rsidP="002745D9">
            <w:pPr>
              <w:spacing w:before="120"/>
              <w:jc w:val="both"/>
              <w:rPr>
                <w:rFonts w:ascii="MS Gothic" w:eastAsia="MS Gothic" w:hAnsi="MS Gothic" w:cs="MS Gothic"/>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Oui</w:t>
            </w:r>
          </w:p>
          <w:p w14:paraId="74404246" w14:textId="77777777" w:rsidR="00C23EC2" w:rsidRPr="00976999" w:rsidRDefault="00C23EC2" w:rsidP="002745D9">
            <w:pPr>
              <w:jc w:val="both"/>
              <w:rPr>
                <w:rFonts w:ascii="Arial" w:hAnsi="Arial" w:cs="Arial"/>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Non</w:t>
            </w:r>
          </w:p>
        </w:tc>
      </w:tr>
      <w:tr w:rsidR="00C23EC2" w:rsidRPr="00976999" w14:paraId="4841ABF2" w14:textId="77777777" w:rsidTr="0015413F">
        <w:tc>
          <w:tcPr>
            <w:tcW w:w="8897" w:type="dxa"/>
            <w:shd w:val="clear" w:color="auto" w:fill="auto"/>
            <w:vAlign w:val="center"/>
          </w:tcPr>
          <w:p w14:paraId="647D72C4" w14:textId="77777777" w:rsidR="00C23EC2" w:rsidRPr="00976999" w:rsidRDefault="00C23EC2" w:rsidP="00B74CE6">
            <w:pPr>
              <w:jc w:val="both"/>
              <w:rPr>
                <w:rFonts w:ascii="Arial" w:hAnsi="Arial" w:cs="Arial"/>
                <w:sz w:val="20"/>
                <w:szCs w:val="20"/>
              </w:rPr>
            </w:pPr>
            <w:r w:rsidRPr="00976999">
              <w:rPr>
                <w:rFonts w:ascii="Arial" w:hAnsi="Arial" w:cs="Arial"/>
                <w:sz w:val="20"/>
                <w:szCs w:val="20"/>
              </w:rPr>
              <w:t>CAMO.A.310(c) – Supervision d’un candidat PEN</w:t>
            </w:r>
          </w:p>
        </w:tc>
        <w:tc>
          <w:tcPr>
            <w:tcW w:w="850" w:type="dxa"/>
            <w:shd w:val="clear" w:color="auto" w:fill="auto"/>
            <w:vAlign w:val="center"/>
          </w:tcPr>
          <w:p w14:paraId="3BA8BA0C" w14:textId="77777777" w:rsidR="00C23EC2" w:rsidRPr="00976999" w:rsidRDefault="00C23EC2" w:rsidP="002745D9">
            <w:pPr>
              <w:spacing w:before="120"/>
              <w:jc w:val="both"/>
              <w:rPr>
                <w:rFonts w:ascii="MS Gothic" w:eastAsia="MS Gothic" w:hAnsi="MS Gothic" w:cs="MS Gothic"/>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Oui</w:t>
            </w:r>
          </w:p>
          <w:p w14:paraId="52F626F7" w14:textId="77777777" w:rsidR="00C23EC2" w:rsidRPr="00976999" w:rsidRDefault="00C23EC2" w:rsidP="002745D9">
            <w:pPr>
              <w:jc w:val="both"/>
              <w:rPr>
                <w:rFonts w:ascii="Arial" w:hAnsi="Arial" w:cs="Arial"/>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Non</w:t>
            </w:r>
          </w:p>
        </w:tc>
      </w:tr>
      <w:tr w:rsidR="00741C79" w:rsidRPr="00976999" w14:paraId="4786C0A2" w14:textId="77777777" w:rsidTr="0015413F">
        <w:trPr>
          <w:ins w:id="56" w:author="LEFRANC Vincent" w:date="2024-08-09T15:18:00Z"/>
        </w:trPr>
        <w:tc>
          <w:tcPr>
            <w:tcW w:w="9752" w:type="dxa"/>
            <w:gridSpan w:val="2"/>
            <w:shd w:val="pct10" w:color="auto" w:fill="auto"/>
            <w:vAlign w:val="center"/>
          </w:tcPr>
          <w:p w14:paraId="4D4768A8" w14:textId="1EA0F83E" w:rsidR="00741C79" w:rsidRPr="00976999" w:rsidRDefault="00741C79" w:rsidP="009F7CCA">
            <w:pPr>
              <w:jc w:val="center"/>
              <w:rPr>
                <w:ins w:id="57" w:author="LEFRANC Vincent" w:date="2024-08-09T15:18:00Z" w16du:dateUtc="2024-08-09T13:18:00Z"/>
                <w:rFonts w:ascii="Arial" w:hAnsi="Arial"/>
                <w:b/>
                <w:sz w:val="20"/>
                <w:szCs w:val="20"/>
              </w:rPr>
            </w:pPr>
            <w:ins w:id="58" w:author="LEFRANC Vincent" w:date="2024-08-09T15:18:00Z" w16du:dateUtc="2024-08-09T13:18:00Z">
              <w:r>
                <w:rPr>
                  <w:rFonts w:ascii="Arial" w:hAnsi="Arial"/>
                  <w:b/>
                  <w:sz w:val="20"/>
                  <w:szCs w:val="20"/>
                </w:rPr>
                <w:t>AUTORISATION</w:t>
              </w:r>
            </w:ins>
          </w:p>
        </w:tc>
      </w:tr>
      <w:tr w:rsidR="00741C79" w:rsidRPr="00976999" w14:paraId="0A9F13A7" w14:textId="77777777" w:rsidTr="0015413F">
        <w:trPr>
          <w:ins w:id="59" w:author="LEFRANC Vincent" w:date="2024-08-09T15:18:00Z"/>
        </w:trPr>
        <w:tc>
          <w:tcPr>
            <w:tcW w:w="8902" w:type="dxa"/>
            <w:shd w:val="clear" w:color="auto" w:fill="auto"/>
            <w:vAlign w:val="center"/>
          </w:tcPr>
          <w:p w14:paraId="1798EB42" w14:textId="5B4B76F4" w:rsidR="00741C79" w:rsidRPr="00976999" w:rsidRDefault="0015413F" w:rsidP="009F7CCA">
            <w:pPr>
              <w:jc w:val="both"/>
              <w:rPr>
                <w:ins w:id="60" w:author="LEFRANC Vincent" w:date="2024-08-09T15:18:00Z" w16du:dateUtc="2024-08-09T13:18:00Z"/>
                <w:rFonts w:ascii="Arial" w:hAnsi="Arial"/>
                <w:sz w:val="20"/>
                <w:szCs w:val="20"/>
              </w:rPr>
            </w:pPr>
            <w:ins w:id="61" w:author="LEFRANC Vincent" w:date="2024-08-09T15:19:00Z" w16du:dateUtc="2024-08-09T13:19:00Z">
              <w:r>
                <w:rPr>
                  <w:rFonts w:ascii="Arial" w:hAnsi="Arial"/>
                  <w:sz w:val="20"/>
                  <w:szCs w:val="20"/>
                </w:rPr>
                <w:t>Suivant la RP-25-00</w:t>
              </w:r>
            </w:ins>
            <w:ins w:id="62" w:author="LEFRANC Vincent" w:date="2024-08-09T15:18:00Z" w16du:dateUtc="2024-08-09T13:18:00Z">
              <w:r w:rsidR="00741C79" w:rsidRPr="00976999">
                <w:rPr>
                  <w:rFonts w:ascii="Arial" w:hAnsi="Arial"/>
                  <w:sz w:val="20"/>
                  <w:szCs w:val="20"/>
                </w:rPr>
                <w:t xml:space="preserve"> – </w:t>
              </w:r>
            </w:ins>
            <w:ins w:id="63" w:author="LEFRANC Vincent" w:date="2024-08-09T15:19:00Z" w16du:dateUtc="2024-08-09T13:19:00Z">
              <w:r>
                <w:rPr>
                  <w:rFonts w:ascii="Arial" w:hAnsi="Arial"/>
                  <w:sz w:val="20"/>
                  <w:szCs w:val="20"/>
                </w:rPr>
                <w:t xml:space="preserve">Gestion de l’état de navigabilité des aéronefs </w:t>
              </w:r>
            </w:ins>
            <w:ins w:id="64" w:author="LEFRANC Vincent" w:date="2024-08-09T15:20:00Z" w16du:dateUtc="2024-08-09T13:20:00Z">
              <w:r>
                <w:rPr>
                  <w:rFonts w:ascii="Arial" w:hAnsi="Arial"/>
                  <w:sz w:val="20"/>
                  <w:szCs w:val="20"/>
                </w:rPr>
                <w:t>portant des marques provisoires d’identification française</w:t>
              </w:r>
            </w:ins>
          </w:p>
        </w:tc>
        <w:tc>
          <w:tcPr>
            <w:tcW w:w="850" w:type="dxa"/>
            <w:shd w:val="clear" w:color="auto" w:fill="auto"/>
            <w:vAlign w:val="center"/>
          </w:tcPr>
          <w:p w14:paraId="608605BC" w14:textId="77777777" w:rsidR="00741C79" w:rsidRPr="00976999" w:rsidRDefault="00741C79" w:rsidP="009F7CCA">
            <w:pPr>
              <w:spacing w:before="120"/>
              <w:jc w:val="both"/>
              <w:rPr>
                <w:ins w:id="65" w:author="LEFRANC Vincent" w:date="2024-08-09T15:18:00Z" w16du:dateUtc="2024-08-09T13:18:00Z"/>
                <w:rFonts w:ascii="MS Gothic" w:eastAsia="MS Gothic" w:hAnsi="MS Gothic" w:cs="MS Gothic"/>
                <w:sz w:val="20"/>
                <w:szCs w:val="20"/>
              </w:rPr>
            </w:pPr>
            <w:ins w:id="66" w:author="LEFRANC Vincent" w:date="2024-08-09T15:18:00Z" w16du:dateUtc="2024-08-09T13:18:00Z">
              <w:r w:rsidRPr="00976999">
                <w:rPr>
                  <w:rFonts w:ascii="MS Gothic" w:eastAsia="MS Gothic" w:hAnsi="MS Gothic" w:cs="MS Gothic" w:hint="eastAsia"/>
                  <w:sz w:val="20"/>
                  <w:szCs w:val="20"/>
                </w:rPr>
                <w:t>☐</w:t>
              </w:r>
              <w:r w:rsidRPr="00976999">
                <w:rPr>
                  <w:rFonts w:ascii="Arial" w:hAnsi="Arial" w:cs="Arial"/>
                  <w:sz w:val="20"/>
                  <w:szCs w:val="20"/>
                </w:rPr>
                <w:t>Oui</w:t>
              </w:r>
            </w:ins>
          </w:p>
          <w:p w14:paraId="1096F76F" w14:textId="77777777" w:rsidR="00741C79" w:rsidRPr="00976999" w:rsidRDefault="00741C79" w:rsidP="009F7CCA">
            <w:pPr>
              <w:jc w:val="both"/>
              <w:rPr>
                <w:ins w:id="67" w:author="LEFRANC Vincent" w:date="2024-08-09T15:18:00Z" w16du:dateUtc="2024-08-09T13:18:00Z"/>
                <w:rFonts w:ascii="Arial" w:hAnsi="Arial" w:cs="Arial"/>
                <w:sz w:val="20"/>
                <w:szCs w:val="20"/>
              </w:rPr>
            </w:pPr>
            <w:ins w:id="68" w:author="LEFRANC Vincent" w:date="2024-08-09T15:18:00Z" w16du:dateUtc="2024-08-09T13:18:00Z">
              <w:r w:rsidRPr="00976999">
                <w:rPr>
                  <w:rFonts w:ascii="MS Gothic" w:eastAsia="MS Gothic" w:hAnsi="MS Gothic" w:cs="MS Gothic" w:hint="eastAsia"/>
                  <w:sz w:val="20"/>
                  <w:szCs w:val="20"/>
                </w:rPr>
                <w:t>☐</w:t>
              </w:r>
              <w:r w:rsidRPr="00976999">
                <w:rPr>
                  <w:rFonts w:ascii="Arial" w:hAnsi="Arial" w:cs="Arial"/>
                  <w:sz w:val="20"/>
                  <w:szCs w:val="20"/>
                </w:rPr>
                <w:t>Non</w:t>
              </w:r>
            </w:ins>
          </w:p>
        </w:tc>
      </w:tr>
    </w:tbl>
    <w:p w14:paraId="1A6E3111" w14:textId="6EA04B1B" w:rsidR="00B74CE6" w:rsidRDefault="00B74CE6" w:rsidP="00B74CE6">
      <w:pPr>
        <w:spacing w:line="226" w:lineRule="atLeast"/>
        <w:jc w:val="center"/>
        <w:rPr>
          <w:rFonts w:ascii="Arial" w:hAnsi="Arial" w:cs="Arial"/>
          <w:sz w:val="22"/>
          <w:szCs w:val="22"/>
        </w:rPr>
      </w:pPr>
    </w:p>
    <w:p w14:paraId="166E32F6" w14:textId="11E15FC6" w:rsidR="0062193C" w:rsidRDefault="0062193C" w:rsidP="00B74CE6">
      <w:pPr>
        <w:spacing w:line="226" w:lineRule="atLeast"/>
        <w:jc w:val="center"/>
        <w:rPr>
          <w:rFonts w:ascii="Arial" w:hAnsi="Arial" w:cs="Arial"/>
          <w:sz w:val="22"/>
          <w:szCs w:val="22"/>
        </w:rPr>
      </w:pPr>
    </w:p>
    <w:p w14:paraId="0E23EDA6" w14:textId="41E1B8AC" w:rsidR="0062193C" w:rsidDel="00DA74AC" w:rsidRDefault="0062193C" w:rsidP="00B74CE6">
      <w:pPr>
        <w:spacing w:line="226" w:lineRule="atLeast"/>
        <w:jc w:val="center"/>
        <w:rPr>
          <w:del w:id="69" w:author="DOUEK Raphaël" w:date="2024-09-26T11:12:00Z" w16du:dateUtc="2024-09-26T09:12:00Z"/>
          <w:rFonts w:ascii="Arial" w:hAnsi="Arial" w:cs="Arial"/>
          <w:sz w:val="22"/>
          <w:szCs w:val="22"/>
        </w:rPr>
      </w:pPr>
    </w:p>
    <w:p w14:paraId="3B7C3C3E" w14:textId="129E3699" w:rsidR="0062193C" w:rsidDel="00DA74AC" w:rsidRDefault="0062193C" w:rsidP="00B74CE6">
      <w:pPr>
        <w:spacing w:line="226" w:lineRule="atLeast"/>
        <w:jc w:val="center"/>
        <w:rPr>
          <w:del w:id="70" w:author="DOUEK Raphaël" w:date="2024-09-26T11:12:00Z" w16du:dateUtc="2024-09-26T09:12:00Z"/>
          <w:rFonts w:ascii="Arial" w:hAnsi="Arial" w:cs="Arial"/>
          <w:sz w:val="22"/>
          <w:szCs w:val="22"/>
        </w:rPr>
      </w:pPr>
    </w:p>
    <w:p w14:paraId="372610EA" w14:textId="4277A0DA" w:rsidR="0062193C" w:rsidDel="00DA74AC" w:rsidRDefault="0062193C" w:rsidP="00B74CE6">
      <w:pPr>
        <w:spacing w:line="226" w:lineRule="atLeast"/>
        <w:jc w:val="center"/>
        <w:rPr>
          <w:del w:id="71" w:author="DOUEK Raphaël" w:date="2024-09-26T11:12:00Z" w16du:dateUtc="2024-09-26T09:12:00Z"/>
          <w:rFonts w:ascii="Arial" w:hAnsi="Arial" w:cs="Arial"/>
          <w:sz w:val="22"/>
          <w:szCs w:val="22"/>
        </w:rPr>
      </w:pPr>
    </w:p>
    <w:p w14:paraId="1432CA91" w14:textId="6F168228" w:rsidR="0062193C" w:rsidDel="00DA74AC" w:rsidRDefault="0062193C" w:rsidP="00B74CE6">
      <w:pPr>
        <w:spacing w:line="226" w:lineRule="atLeast"/>
        <w:jc w:val="center"/>
        <w:rPr>
          <w:del w:id="72" w:author="DOUEK Raphaël" w:date="2024-09-26T11:12:00Z" w16du:dateUtc="2024-09-26T09:12:00Z"/>
          <w:rFonts w:ascii="Arial" w:hAnsi="Arial" w:cs="Arial"/>
          <w:sz w:val="22"/>
          <w:szCs w:val="22"/>
        </w:rPr>
      </w:pPr>
    </w:p>
    <w:p w14:paraId="6F890B73" w14:textId="5A4DECD8" w:rsidR="0062193C" w:rsidDel="00DA74AC" w:rsidRDefault="0062193C" w:rsidP="00B74CE6">
      <w:pPr>
        <w:spacing w:line="226" w:lineRule="atLeast"/>
        <w:jc w:val="center"/>
        <w:rPr>
          <w:del w:id="73" w:author="DOUEK Raphaël" w:date="2024-09-26T11:12:00Z" w16du:dateUtc="2024-09-26T09:12:00Z"/>
          <w:rFonts w:ascii="Arial" w:hAnsi="Arial" w:cs="Arial"/>
          <w:sz w:val="22"/>
          <w:szCs w:val="22"/>
        </w:rPr>
      </w:pPr>
    </w:p>
    <w:p w14:paraId="4C76A6EB" w14:textId="0B511EB3" w:rsidR="0062193C" w:rsidDel="00DA74AC" w:rsidRDefault="0062193C" w:rsidP="00B74CE6">
      <w:pPr>
        <w:spacing w:line="226" w:lineRule="atLeast"/>
        <w:jc w:val="center"/>
        <w:rPr>
          <w:del w:id="74" w:author="DOUEK Raphaël" w:date="2024-09-26T11:12:00Z" w16du:dateUtc="2024-09-26T09:12:00Z"/>
          <w:rFonts w:ascii="Arial" w:hAnsi="Arial" w:cs="Arial"/>
          <w:sz w:val="22"/>
          <w:szCs w:val="22"/>
        </w:rPr>
      </w:pPr>
    </w:p>
    <w:p w14:paraId="33426AA4" w14:textId="7A496856" w:rsidR="0062193C" w:rsidRDefault="0062193C" w:rsidP="00B74CE6">
      <w:pPr>
        <w:spacing w:line="226" w:lineRule="atLeast"/>
        <w:jc w:val="center"/>
        <w:rPr>
          <w:rFonts w:ascii="Arial" w:hAnsi="Arial" w:cs="Arial"/>
          <w:sz w:val="22"/>
          <w:szCs w:val="22"/>
        </w:rPr>
      </w:pPr>
    </w:p>
    <w:p w14:paraId="4EBA5F69" w14:textId="4F5117BD" w:rsidR="0062193C" w:rsidRDefault="0062193C" w:rsidP="00B74CE6">
      <w:pPr>
        <w:spacing w:line="226" w:lineRule="atLeast"/>
        <w:jc w:val="center"/>
        <w:rPr>
          <w:rFonts w:ascii="Arial" w:hAnsi="Arial" w:cs="Arial"/>
          <w:sz w:val="22"/>
          <w:szCs w:val="22"/>
        </w:rPr>
      </w:pPr>
    </w:p>
    <w:p w14:paraId="38DDB6AD" w14:textId="750887A5" w:rsidR="0062193C" w:rsidRDefault="00811EBC" w:rsidP="00B74CE6">
      <w:pPr>
        <w:spacing w:line="226" w:lineRule="atLeast"/>
        <w:jc w:val="center"/>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75648" behindDoc="0" locked="0" layoutInCell="1" allowOverlap="1" wp14:anchorId="3B2E4743" wp14:editId="5FD8CC2C">
                <wp:simplePos x="0" y="0"/>
                <wp:positionH relativeFrom="column">
                  <wp:posOffset>-634365</wp:posOffset>
                </wp:positionH>
                <wp:positionV relativeFrom="paragraph">
                  <wp:posOffset>210540</wp:posOffset>
                </wp:positionV>
                <wp:extent cx="0" cy="201295"/>
                <wp:effectExtent l="0" t="0" r="38100" b="27305"/>
                <wp:wrapNone/>
                <wp:docPr id="22" name="Connecteur droit 22"/>
                <wp:cNvGraphicFramePr/>
                <a:graphic xmlns:a="http://schemas.openxmlformats.org/drawingml/2006/main">
                  <a:graphicData uri="http://schemas.microsoft.com/office/word/2010/wordprocessingShape">
                    <wps:wsp>
                      <wps:cNvCnPr/>
                      <wps:spPr>
                        <a:xfrm>
                          <a:off x="0" y="0"/>
                          <a:ext cx="0" cy="20129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9CBF61E" id="Connecteur droit 22" o:spid="_x0000_s1026" style="position:absolute;z-index:251675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49.95pt,16.6pt" to="-49.95pt,3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" strokecolor="black [3213]"/>
            </w:pict>
          </mc:Fallback>
        </mc:AlternateContent>
      </w:r>
    </w:p>
    <w:p w14:paraId="59A4004B" w14:textId="1AA97CD0" w:rsidR="0062193C" w:rsidRPr="00F95B59" w:rsidRDefault="00907ACE" w:rsidP="00B74CE6">
      <w:pPr>
        <w:spacing w:line="226" w:lineRule="atLeast"/>
        <w:jc w:val="center"/>
        <w:rPr>
          <w:rFonts w:ascii="Arial" w:hAnsi="Arial" w:cs="Arial"/>
          <w:sz w:val="22"/>
          <w:szCs w:val="22"/>
        </w:rPr>
      </w:pPr>
      <w:r>
        <w:rPr>
          <w:noProof/>
        </w:rPr>
        <w:drawing>
          <wp:anchor distT="0" distB="0" distL="114300" distR="114300" simplePos="0" relativeHeight="251790336" behindDoc="0" locked="0" layoutInCell="1" allowOverlap="1" wp14:anchorId="7325E8F0" wp14:editId="6FA9835C">
            <wp:simplePos x="0" y="0"/>
            <wp:positionH relativeFrom="column">
              <wp:posOffset>5454502</wp:posOffset>
            </wp:positionH>
            <wp:positionV relativeFrom="paragraph">
              <wp:posOffset>-223919</wp:posOffset>
            </wp:positionV>
            <wp:extent cx="682625" cy="474980"/>
            <wp:effectExtent l="0" t="0" r="3175" b="1270"/>
            <wp:wrapNone/>
            <wp:docPr id="141" name="Image 141"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Image 75" descr="Une image contenant texte&#10;&#10;Description générée automatiquement"/>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682625" cy="47498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788288" behindDoc="0" locked="0" layoutInCell="1" allowOverlap="1" wp14:anchorId="7CDEF9A7" wp14:editId="5814A159">
            <wp:simplePos x="0" y="0"/>
            <wp:positionH relativeFrom="column">
              <wp:posOffset>0</wp:posOffset>
            </wp:positionH>
            <wp:positionV relativeFrom="paragraph">
              <wp:posOffset>-277082</wp:posOffset>
            </wp:positionV>
            <wp:extent cx="1235710" cy="637540"/>
            <wp:effectExtent l="0" t="0" r="0" b="0"/>
            <wp:wrapNone/>
            <wp:docPr id="140" name="Imag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 18"/>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235710" cy="637540"/>
                    </a:xfrm>
                    <a:prstGeom prst="rect">
                      <a:avLst/>
                    </a:prstGeom>
                  </pic:spPr>
                </pic:pic>
              </a:graphicData>
            </a:graphic>
            <wp14:sizeRelH relativeFrom="margin">
              <wp14:pctWidth>0</wp14:pctWidth>
            </wp14:sizeRelH>
            <wp14:sizeRelV relativeFrom="margin">
              <wp14:pctHeight>0</wp14:pctHeight>
            </wp14:sizeRelV>
          </wp:anchor>
        </w:drawing>
      </w:r>
    </w:p>
    <w:p w14:paraId="79C6B1CE" w14:textId="570026A3" w:rsidR="0062193C" w:rsidRPr="00F95B59" w:rsidRDefault="0062193C" w:rsidP="00B74CE6">
      <w:pPr>
        <w:spacing w:line="226" w:lineRule="atLeast"/>
        <w:jc w:val="center"/>
        <w:rPr>
          <w:rFonts w:ascii="Arial" w:hAnsi="Arial" w:cs="Arial"/>
          <w:sz w:val="22"/>
          <w:szCs w:val="22"/>
        </w:rPr>
      </w:pPr>
    </w:p>
    <w:p w14:paraId="2133B158" w14:textId="472E731C" w:rsidR="0062193C" w:rsidRPr="00F95B59" w:rsidRDefault="007F7D8F" w:rsidP="00B74CE6">
      <w:pPr>
        <w:spacing w:line="226" w:lineRule="atLeast"/>
        <w:jc w:val="center"/>
        <w:rPr>
          <w:rFonts w:ascii="Arial" w:hAnsi="Arial" w:cs="Arial"/>
          <w:sz w:val="22"/>
          <w:szCs w:val="22"/>
        </w:rPr>
      </w:pPr>
      <w:r>
        <w:rPr>
          <w:rFonts w:ascii="Arial" w:hAnsi="Arial" w:cs="Arial"/>
          <w:noProof/>
          <w:sz w:val="22"/>
          <w:szCs w:val="22"/>
        </w:rPr>
        <w:lastRenderedPageBreak/>
        <mc:AlternateContent>
          <mc:Choice Requires="wps">
            <w:drawing>
              <wp:anchor distT="0" distB="0" distL="114300" distR="114300" simplePos="0" relativeHeight="251797504" behindDoc="0" locked="0" layoutInCell="1" allowOverlap="1" wp14:anchorId="5C02CD3D" wp14:editId="057B3F34">
                <wp:simplePos x="0" y="0"/>
                <wp:positionH relativeFrom="column">
                  <wp:posOffset>-128270</wp:posOffset>
                </wp:positionH>
                <wp:positionV relativeFrom="paragraph">
                  <wp:posOffset>4010660</wp:posOffset>
                </wp:positionV>
                <wp:extent cx="0" cy="171450"/>
                <wp:effectExtent l="0" t="0" r="38100" b="19050"/>
                <wp:wrapNone/>
                <wp:docPr id="26" name="Connecteur droit 26"/>
                <wp:cNvGraphicFramePr/>
                <a:graphic xmlns:a="http://schemas.openxmlformats.org/drawingml/2006/main">
                  <a:graphicData uri="http://schemas.microsoft.com/office/word/2010/wordprocessingShape">
                    <wps:wsp>
                      <wps:cNvCnPr/>
                      <wps:spPr>
                        <a:xfrm>
                          <a:off x="0" y="0"/>
                          <a:ext cx="0" cy="17145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ED68C8E" id="Connecteur droit 26" o:spid="_x0000_s1026" style="position:absolute;z-index:251797504;visibility:visible;mso-wrap-style:square;mso-wrap-distance-left:9pt;mso-wrap-distance-top:0;mso-wrap-distance-right:9pt;mso-wrap-distance-bottom:0;mso-position-horizontal:absolute;mso-position-horizontal-relative:text;mso-position-vertical:absolute;mso-position-vertical-relative:text" from="-10.1pt,315.8pt" to="-10.1pt,32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" strokecolor="black [3213]"/>
            </w:pict>
          </mc:Fallback>
        </mc:AlternateConten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4A0" w:firstRow="1" w:lastRow="0" w:firstColumn="1" w:lastColumn="0" w:noHBand="0" w:noVBand="1"/>
      </w:tblPr>
      <w:tblGrid>
        <w:gridCol w:w="8897"/>
        <w:gridCol w:w="850"/>
      </w:tblGrid>
      <w:tr w:rsidR="00F95B59" w:rsidRPr="00F95B59" w14:paraId="39403B65" w14:textId="77777777" w:rsidTr="007A4B3F">
        <w:tc>
          <w:tcPr>
            <w:tcW w:w="9747" w:type="dxa"/>
            <w:gridSpan w:val="2"/>
            <w:shd w:val="pct10" w:color="auto" w:fill="auto"/>
          </w:tcPr>
          <w:p w14:paraId="5933F4B9" w14:textId="1AA5DC44" w:rsidR="0062193C" w:rsidRPr="00F95B59" w:rsidRDefault="0062193C" w:rsidP="007A4B3F">
            <w:pPr>
              <w:jc w:val="center"/>
              <w:rPr>
                <w:rFonts w:ascii="Arial" w:hAnsi="Arial"/>
                <w:sz w:val="22"/>
              </w:rPr>
            </w:pPr>
            <w:r w:rsidRPr="00F95B59">
              <w:rPr>
                <w:rFonts w:ascii="Arial" w:hAnsi="Arial" w:cs="Arial"/>
                <w:b/>
                <w:bCs/>
                <w:sz w:val="28"/>
                <w:szCs w:val="28"/>
              </w:rPr>
              <w:t>Privilèges et prérogatives de l’agrément Partie-145</w:t>
            </w:r>
          </w:p>
        </w:tc>
      </w:tr>
      <w:tr w:rsidR="00F95B59" w:rsidRPr="00F95B59" w14:paraId="7BCB9EF3" w14:textId="77777777" w:rsidTr="007A4B3F">
        <w:tc>
          <w:tcPr>
            <w:tcW w:w="9747" w:type="dxa"/>
            <w:gridSpan w:val="2"/>
            <w:shd w:val="pct10" w:color="auto" w:fill="auto"/>
          </w:tcPr>
          <w:p w14:paraId="70335187" w14:textId="1D5F91A6" w:rsidR="0062193C" w:rsidRPr="00F95B59" w:rsidRDefault="0062193C" w:rsidP="007A4B3F">
            <w:pPr>
              <w:jc w:val="center"/>
              <w:rPr>
                <w:rFonts w:ascii="Arial" w:hAnsi="Arial"/>
                <w:b/>
                <w:sz w:val="20"/>
                <w:szCs w:val="20"/>
              </w:rPr>
            </w:pPr>
            <w:r w:rsidRPr="00F95B59">
              <w:rPr>
                <w:rFonts w:ascii="Arial" w:hAnsi="Arial" w:cs="Arial"/>
                <w:b/>
                <w:sz w:val="20"/>
                <w:szCs w:val="20"/>
              </w:rPr>
              <w:t>PRIVILEGES</w:t>
            </w:r>
          </w:p>
        </w:tc>
      </w:tr>
      <w:tr w:rsidR="00F95B59" w:rsidRPr="00F95B59" w14:paraId="6D546B78" w14:textId="77777777" w:rsidTr="008F7956">
        <w:tc>
          <w:tcPr>
            <w:tcW w:w="8897" w:type="dxa"/>
            <w:shd w:val="clear" w:color="auto" w:fill="auto"/>
          </w:tcPr>
          <w:p w14:paraId="4D9DDAAB" w14:textId="3C7D1991" w:rsidR="000009AA" w:rsidRPr="00F95B59" w:rsidRDefault="000009AA" w:rsidP="000009AA">
            <w:pPr>
              <w:jc w:val="both"/>
              <w:rPr>
                <w:rFonts w:ascii="Arial" w:hAnsi="Arial"/>
                <w:sz w:val="20"/>
                <w:szCs w:val="20"/>
              </w:rPr>
            </w:pPr>
            <w:r w:rsidRPr="00F95B59">
              <w:rPr>
                <w:rFonts w:ascii="Arial" w:hAnsi="Arial"/>
                <w:sz w:val="20"/>
                <w:szCs w:val="20"/>
              </w:rPr>
              <w:t>145.A.75(a) - Entretenir tout aéronef et/ou élément d'aéronef pour lequel il est agréé, aux lieux précisés sur le certificat d'agrément et dans les spécifications</w:t>
            </w:r>
          </w:p>
        </w:tc>
        <w:tc>
          <w:tcPr>
            <w:tcW w:w="850" w:type="dxa"/>
            <w:shd w:val="clear" w:color="auto" w:fill="auto"/>
            <w:vAlign w:val="center"/>
          </w:tcPr>
          <w:p w14:paraId="3BDABED8" w14:textId="77777777" w:rsidR="000009AA" w:rsidRPr="00F95B59" w:rsidRDefault="000009AA" w:rsidP="000009AA">
            <w:pPr>
              <w:spacing w:before="120"/>
              <w:jc w:val="both"/>
              <w:rPr>
                <w:rFonts w:ascii="MS Gothic" w:eastAsia="MS Gothic" w:hAnsi="MS Gothic" w:cs="MS Gothic"/>
                <w:sz w:val="20"/>
                <w:szCs w:val="20"/>
              </w:rPr>
            </w:pPr>
            <w:r w:rsidRPr="00F95B59">
              <w:rPr>
                <w:rFonts w:ascii="MS Gothic" w:eastAsia="MS Gothic" w:hAnsi="MS Gothic" w:cs="MS Gothic" w:hint="eastAsia"/>
                <w:sz w:val="20"/>
                <w:szCs w:val="20"/>
              </w:rPr>
              <w:t>☐</w:t>
            </w:r>
            <w:r w:rsidRPr="00F95B59">
              <w:rPr>
                <w:rFonts w:ascii="Arial" w:hAnsi="Arial" w:cs="Arial"/>
                <w:sz w:val="20"/>
                <w:szCs w:val="20"/>
              </w:rPr>
              <w:t>Oui</w:t>
            </w:r>
          </w:p>
          <w:p w14:paraId="51D82D73" w14:textId="77777777" w:rsidR="000009AA" w:rsidRPr="00F95B59" w:rsidRDefault="000009AA" w:rsidP="000009AA">
            <w:pPr>
              <w:jc w:val="both"/>
              <w:rPr>
                <w:rFonts w:ascii="Arial" w:hAnsi="Arial" w:cs="Arial"/>
                <w:sz w:val="20"/>
                <w:szCs w:val="20"/>
              </w:rPr>
            </w:pPr>
            <w:r w:rsidRPr="00F95B59">
              <w:rPr>
                <w:rFonts w:ascii="MS Gothic" w:eastAsia="MS Gothic" w:hAnsi="MS Gothic" w:cs="MS Gothic" w:hint="eastAsia"/>
                <w:sz w:val="20"/>
                <w:szCs w:val="20"/>
              </w:rPr>
              <w:t>☐</w:t>
            </w:r>
            <w:r w:rsidRPr="00F95B59">
              <w:rPr>
                <w:rFonts w:ascii="Arial" w:hAnsi="Arial" w:cs="Arial"/>
                <w:sz w:val="20"/>
                <w:szCs w:val="20"/>
              </w:rPr>
              <w:t>Non</w:t>
            </w:r>
          </w:p>
        </w:tc>
      </w:tr>
      <w:tr w:rsidR="00F95B59" w:rsidRPr="00F95B59" w14:paraId="3720DA31" w14:textId="77777777" w:rsidTr="008F7956">
        <w:tc>
          <w:tcPr>
            <w:tcW w:w="8897" w:type="dxa"/>
            <w:shd w:val="clear" w:color="auto" w:fill="auto"/>
          </w:tcPr>
          <w:p w14:paraId="091EAD86" w14:textId="285D1467" w:rsidR="000009AA" w:rsidRPr="00F95B59" w:rsidRDefault="000009AA" w:rsidP="000009AA">
            <w:pPr>
              <w:jc w:val="both"/>
              <w:rPr>
                <w:rFonts w:ascii="Arial" w:hAnsi="Arial"/>
                <w:sz w:val="20"/>
                <w:szCs w:val="20"/>
              </w:rPr>
            </w:pPr>
            <w:r w:rsidRPr="00F95B59">
              <w:rPr>
                <w:rFonts w:ascii="Arial" w:hAnsi="Arial"/>
                <w:sz w:val="20"/>
                <w:szCs w:val="20"/>
              </w:rPr>
              <w:t>145.A.75(b) - Mettre en œuvre l'entretien de tout aéronef ou élément d'aéronef pour lequel il est agréé, auprès d'un autre organisme soumis au système de Gestion de l'organisme.</w:t>
            </w:r>
          </w:p>
        </w:tc>
        <w:tc>
          <w:tcPr>
            <w:tcW w:w="850" w:type="dxa"/>
            <w:shd w:val="clear" w:color="auto" w:fill="auto"/>
            <w:vAlign w:val="center"/>
          </w:tcPr>
          <w:p w14:paraId="1A36226A" w14:textId="77777777" w:rsidR="000009AA" w:rsidRPr="00F95B59" w:rsidRDefault="000009AA" w:rsidP="000009AA">
            <w:pPr>
              <w:spacing w:before="120"/>
              <w:jc w:val="both"/>
              <w:rPr>
                <w:rFonts w:ascii="MS Gothic" w:eastAsia="MS Gothic" w:hAnsi="MS Gothic" w:cs="MS Gothic"/>
                <w:sz w:val="20"/>
                <w:szCs w:val="20"/>
              </w:rPr>
            </w:pPr>
            <w:r w:rsidRPr="00F95B59">
              <w:rPr>
                <w:rFonts w:ascii="MS Gothic" w:eastAsia="MS Gothic" w:hAnsi="MS Gothic" w:cs="MS Gothic" w:hint="eastAsia"/>
                <w:sz w:val="20"/>
                <w:szCs w:val="20"/>
              </w:rPr>
              <w:t>☐</w:t>
            </w:r>
            <w:r w:rsidRPr="00F95B59">
              <w:rPr>
                <w:rFonts w:ascii="Arial" w:hAnsi="Arial" w:cs="Arial"/>
                <w:sz w:val="20"/>
                <w:szCs w:val="20"/>
              </w:rPr>
              <w:t>Oui</w:t>
            </w:r>
          </w:p>
          <w:p w14:paraId="78F3AC2B" w14:textId="29D308A3" w:rsidR="000009AA" w:rsidRPr="00F95B59" w:rsidRDefault="000009AA" w:rsidP="000009AA">
            <w:pPr>
              <w:rPr>
                <w:rFonts w:ascii="Arial" w:hAnsi="Arial"/>
                <w:sz w:val="20"/>
                <w:szCs w:val="20"/>
              </w:rPr>
            </w:pPr>
            <w:r w:rsidRPr="00F95B59">
              <w:rPr>
                <w:rFonts w:ascii="MS Gothic" w:eastAsia="MS Gothic" w:hAnsi="MS Gothic" w:cs="MS Gothic" w:hint="eastAsia"/>
                <w:sz w:val="20"/>
                <w:szCs w:val="20"/>
              </w:rPr>
              <w:t>☐</w:t>
            </w:r>
            <w:r w:rsidRPr="00F95B59">
              <w:rPr>
                <w:rFonts w:ascii="Arial" w:hAnsi="Arial" w:cs="Arial"/>
                <w:sz w:val="20"/>
                <w:szCs w:val="20"/>
              </w:rPr>
              <w:t>Non</w:t>
            </w:r>
          </w:p>
        </w:tc>
      </w:tr>
      <w:tr w:rsidR="00F95B59" w:rsidRPr="00F95B59" w14:paraId="0876597E" w14:textId="77777777" w:rsidTr="008F7956">
        <w:tc>
          <w:tcPr>
            <w:tcW w:w="8897" w:type="dxa"/>
            <w:shd w:val="clear" w:color="auto" w:fill="auto"/>
          </w:tcPr>
          <w:p w14:paraId="025F6B49" w14:textId="6FA2FA45" w:rsidR="000009AA" w:rsidRPr="00F95B59" w:rsidRDefault="000009AA" w:rsidP="000009AA">
            <w:pPr>
              <w:jc w:val="both"/>
              <w:rPr>
                <w:rFonts w:ascii="Arial" w:hAnsi="Arial"/>
                <w:sz w:val="20"/>
                <w:szCs w:val="20"/>
              </w:rPr>
            </w:pPr>
            <w:r w:rsidRPr="00F95B59">
              <w:rPr>
                <w:rFonts w:ascii="Arial" w:hAnsi="Arial"/>
                <w:sz w:val="20"/>
                <w:szCs w:val="20"/>
              </w:rPr>
              <w:t>145.A.75(c) - Entretenir tout aéronef ou élément d'aéronef pour lequel il est agréé, dans un endroit quelconque, sous réserve que la nécessité d'un tel entretien découle soit de l'inaptitude en vol de l'aéronef, soit du besoin d'effectuer un entretien en ligne occasionnel.</w:t>
            </w:r>
          </w:p>
        </w:tc>
        <w:tc>
          <w:tcPr>
            <w:tcW w:w="850" w:type="dxa"/>
            <w:shd w:val="clear" w:color="auto" w:fill="auto"/>
            <w:vAlign w:val="center"/>
          </w:tcPr>
          <w:p w14:paraId="21A38F10" w14:textId="77777777" w:rsidR="000009AA" w:rsidRPr="00F95B59" w:rsidRDefault="000009AA" w:rsidP="000009AA">
            <w:pPr>
              <w:spacing w:before="120"/>
              <w:jc w:val="both"/>
              <w:rPr>
                <w:rFonts w:ascii="MS Gothic" w:eastAsia="MS Gothic" w:hAnsi="MS Gothic" w:cs="MS Gothic"/>
                <w:sz w:val="20"/>
                <w:szCs w:val="20"/>
              </w:rPr>
            </w:pPr>
            <w:r w:rsidRPr="00F95B59">
              <w:rPr>
                <w:rFonts w:ascii="MS Gothic" w:eastAsia="MS Gothic" w:hAnsi="MS Gothic" w:cs="MS Gothic" w:hint="eastAsia"/>
                <w:sz w:val="20"/>
                <w:szCs w:val="20"/>
              </w:rPr>
              <w:t>☐</w:t>
            </w:r>
            <w:r w:rsidRPr="00F95B59">
              <w:rPr>
                <w:rFonts w:ascii="Arial" w:hAnsi="Arial" w:cs="Arial"/>
                <w:sz w:val="20"/>
                <w:szCs w:val="20"/>
              </w:rPr>
              <w:t>Oui</w:t>
            </w:r>
          </w:p>
          <w:p w14:paraId="1AB40D7E" w14:textId="77777777" w:rsidR="000009AA" w:rsidRPr="00F95B59" w:rsidRDefault="000009AA" w:rsidP="000009AA">
            <w:pPr>
              <w:jc w:val="both"/>
              <w:rPr>
                <w:rFonts w:ascii="Arial" w:hAnsi="Arial" w:cs="Arial"/>
                <w:sz w:val="20"/>
                <w:szCs w:val="20"/>
              </w:rPr>
            </w:pPr>
            <w:r w:rsidRPr="00F95B59">
              <w:rPr>
                <w:rFonts w:ascii="MS Gothic" w:eastAsia="MS Gothic" w:hAnsi="MS Gothic" w:cs="MS Gothic" w:hint="eastAsia"/>
                <w:sz w:val="20"/>
                <w:szCs w:val="20"/>
              </w:rPr>
              <w:t>☐</w:t>
            </w:r>
            <w:r w:rsidRPr="00F95B59">
              <w:rPr>
                <w:rFonts w:ascii="Arial" w:hAnsi="Arial" w:cs="Arial"/>
                <w:sz w:val="20"/>
                <w:szCs w:val="20"/>
              </w:rPr>
              <w:t>Non</w:t>
            </w:r>
          </w:p>
        </w:tc>
      </w:tr>
      <w:tr w:rsidR="00F95B59" w:rsidRPr="00F95B59" w14:paraId="6CA4224B" w14:textId="77777777" w:rsidTr="008F7956">
        <w:tc>
          <w:tcPr>
            <w:tcW w:w="8897" w:type="dxa"/>
            <w:shd w:val="clear" w:color="auto" w:fill="auto"/>
          </w:tcPr>
          <w:p w14:paraId="3F53EB86" w14:textId="32A926BA" w:rsidR="000009AA" w:rsidRPr="00F95B59" w:rsidRDefault="000009AA" w:rsidP="000009AA">
            <w:pPr>
              <w:jc w:val="both"/>
              <w:rPr>
                <w:rFonts w:ascii="Arial" w:hAnsi="Arial"/>
                <w:sz w:val="20"/>
                <w:szCs w:val="20"/>
              </w:rPr>
            </w:pPr>
            <w:r w:rsidRPr="00F95B59">
              <w:rPr>
                <w:rFonts w:ascii="Arial" w:hAnsi="Arial"/>
                <w:sz w:val="20"/>
                <w:szCs w:val="20"/>
              </w:rPr>
              <w:t>145.A.75(d) - Entretenir tout aéronef et/ou élément d'aéronef pour lequel il est agréé, en un lieu identifié comme une station d'entretien en ligne.</w:t>
            </w:r>
          </w:p>
        </w:tc>
        <w:tc>
          <w:tcPr>
            <w:tcW w:w="850" w:type="dxa"/>
            <w:shd w:val="clear" w:color="auto" w:fill="auto"/>
            <w:vAlign w:val="center"/>
          </w:tcPr>
          <w:p w14:paraId="117F48BA" w14:textId="77777777" w:rsidR="000009AA" w:rsidRPr="00F95B59" w:rsidRDefault="000009AA" w:rsidP="000009AA">
            <w:pPr>
              <w:spacing w:before="120"/>
              <w:jc w:val="both"/>
              <w:rPr>
                <w:rFonts w:ascii="MS Gothic" w:eastAsia="MS Gothic" w:hAnsi="MS Gothic" w:cs="MS Gothic"/>
                <w:sz w:val="20"/>
                <w:szCs w:val="20"/>
              </w:rPr>
            </w:pPr>
            <w:r w:rsidRPr="00F95B59">
              <w:rPr>
                <w:rFonts w:ascii="MS Gothic" w:eastAsia="MS Gothic" w:hAnsi="MS Gothic" w:cs="MS Gothic" w:hint="eastAsia"/>
                <w:sz w:val="20"/>
                <w:szCs w:val="20"/>
              </w:rPr>
              <w:t>☐</w:t>
            </w:r>
            <w:r w:rsidRPr="00F95B59">
              <w:rPr>
                <w:rFonts w:ascii="Arial" w:hAnsi="Arial" w:cs="Arial"/>
                <w:sz w:val="20"/>
                <w:szCs w:val="20"/>
              </w:rPr>
              <w:t>Oui</w:t>
            </w:r>
          </w:p>
          <w:p w14:paraId="5B15C144" w14:textId="77777777" w:rsidR="000009AA" w:rsidRPr="00F95B59" w:rsidRDefault="000009AA" w:rsidP="000009AA">
            <w:pPr>
              <w:jc w:val="both"/>
              <w:rPr>
                <w:rFonts w:ascii="Arial" w:hAnsi="Arial" w:cs="Arial"/>
                <w:sz w:val="20"/>
                <w:szCs w:val="20"/>
              </w:rPr>
            </w:pPr>
            <w:r w:rsidRPr="00F95B59">
              <w:rPr>
                <w:rFonts w:ascii="MS Gothic" w:eastAsia="MS Gothic" w:hAnsi="MS Gothic" w:cs="MS Gothic" w:hint="eastAsia"/>
                <w:sz w:val="20"/>
                <w:szCs w:val="20"/>
              </w:rPr>
              <w:t>☐</w:t>
            </w:r>
            <w:r w:rsidRPr="00F95B59">
              <w:rPr>
                <w:rFonts w:ascii="Arial" w:hAnsi="Arial" w:cs="Arial"/>
                <w:sz w:val="20"/>
                <w:szCs w:val="20"/>
              </w:rPr>
              <w:t>Non</w:t>
            </w:r>
          </w:p>
        </w:tc>
      </w:tr>
      <w:tr w:rsidR="00F95B59" w:rsidRPr="00F95B59" w14:paraId="4D298038" w14:textId="77777777" w:rsidTr="008F7956">
        <w:tc>
          <w:tcPr>
            <w:tcW w:w="8897" w:type="dxa"/>
            <w:tcBorders>
              <w:bottom w:val="single" w:sz="4" w:space="0" w:color="auto"/>
            </w:tcBorders>
            <w:shd w:val="clear" w:color="auto" w:fill="auto"/>
          </w:tcPr>
          <w:p w14:paraId="6FC49A38" w14:textId="021E8827" w:rsidR="000009AA" w:rsidRPr="00F95B59" w:rsidRDefault="000009AA" w:rsidP="000009AA">
            <w:pPr>
              <w:jc w:val="both"/>
              <w:rPr>
                <w:rFonts w:ascii="Arial" w:hAnsi="Arial"/>
                <w:sz w:val="20"/>
                <w:szCs w:val="20"/>
              </w:rPr>
            </w:pPr>
            <w:r w:rsidRPr="00F95B59">
              <w:rPr>
                <w:rFonts w:ascii="Arial" w:hAnsi="Arial"/>
                <w:sz w:val="20"/>
                <w:szCs w:val="20"/>
              </w:rPr>
              <w:t>145.A.75(e) - Délivrer des certificats d'autorisation de remise en service relatifs à l'exécution de l'entretien conformément au point 145.A.50.</w:t>
            </w:r>
          </w:p>
        </w:tc>
        <w:tc>
          <w:tcPr>
            <w:tcW w:w="850" w:type="dxa"/>
            <w:tcBorders>
              <w:bottom w:val="single" w:sz="4" w:space="0" w:color="auto"/>
            </w:tcBorders>
            <w:shd w:val="clear" w:color="auto" w:fill="auto"/>
            <w:vAlign w:val="center"/>
          </w:tcPr>
          <w:p w14:paraId="645D43AA" w14:textId="77777777" w:rsidR="000009AA" w:rsidRPr="00F95B59" w:rsidRDefault="000009AA" w:rsidP="000009AA">
            <w:pPr>
              <w:spacing w:before="120"/>
              <w:jc w:val="both"/>
              <w:rPr>
                <w:rFonts w:ascii="MS Gothic" w:eastAsia="MS Gothic" w:hAnsi="MS Gothic" w:cs="MS Gothic"/>
                <w:sz w:val="20"/>
                <w:szCs w:val="20"/>
              </w:rPr>
            </w:pPr>
            <w:r w:rsidRPr="00F95B59">
              <w:rPr>
                <w:rFonts w:ascii="MS Gothic" w:eastAsia="MS Gothic" w:hAnsi="MS Gothic" w:cs="MS Gothic" w:hint="eastAsia"/>
                <w:sz w:val="20"/>
                <w:szCs w:val="20"/>
              </w:rPr>
              <w:t>☐</w:t>
            </w:r>
            <w:r w:rsidRPr="00F95B59">
              <w:rPr>
                <w:rFonts w:ascii="Arial" w:hAnsi="Arial" w:cs="Arial"/>
                <w:sz w:val="20"/>
                <w:szCs w:val="20"/>
              </w:rPr>
              <w:t>Oui</w:t>
            </w:r>
          </w:p>
          <w:p w14:paraId="68F9AB32" w14:textId="77777777" w:rsidR="000009AA" w:rsidRPr="00F95B59" w:rsidRDefault="000009AA" w:rsidP="000009AA">
            <w:pPr>
              <w:jc w:val="both"/>
              <w:rPr>
                <w:rFonts w:ascii="Arial" w:hAnsi="Arial" w:cs="Arial"/>
                <w:sz w:val="20"/>
                <w:szCs w:val="20"/>
              </w:rPr>
            </w:pPr>
            <w:r w:rsidRPr="00F95B59">
              <w:rPr>
                <w:rFonts w:ascii="MS Gothic" w:eastAsia="MS Gothic" w:hAnsi="MS Gothic" w:cs="MS Gothic" w:hint="eastAsia"/>
                <w:sz w:val="20"/>
                <w:szCs w:val="20"/>
              </w:rPr>
              <w:t>☐</w:t>
            </w:r>
            <w:r w:rsidRPr="00F95B59">
              <w:rPr>
                <w:rFonts w:ascii="Arial" w:hAnsi="Arial" w:cs="Arial"/>
                <w:sz w:val="20"/>
                <w:szCs w:val="20"/>
              </w:rPr>
              <w:t>Non</w:t>
            </w:r>
          </w:p>
        </w:tc>
      </w:tr>
      <w:tr w:rsidR="00F95B59" w:rsidRPr="00F95B59" w14:paraId="0BCEB7CD" w14:textId="77777777" w:rsidTr="00B928EF">
        <w:tc>
          <w:tcPr>
            <w:tcW w:w="8897" w:type="dxa"/>
            <w:tcBorders>
              <w:bottom w:val="single" w:sz="4" w:space="0" w:color="auto"/>
            </w:tcBorders>
            <w:shd w:val="clear" w:color="auto" w:fill="auto"/>
          </w:tcPr>
          <w:p w14:paraId="1D2B8262" w14:textId="43C70127" w:rsidR="000009AA" w:rsidRPr="00F95B59" w:rsidRDefault="000009AA" w:rsidP="000009AA">
            <w:pPr>
              <w:jc w:val="both"/>
              <w:rPr>
                <w:rFonts w:ascii="Arial" w:hAnsi="Arial"/>
                <w:sz w:val="20"/>
                <w:szCs w:val="20"/>
              </w:rPr>
            </w:pPr>
            <w:r w:rsidRPr="00F95B59">
              <w:rPr>
                <w:rFonts w:ascii="Arial" w:hAnsi="Arial"/>
                <w:sz w:val="20"/>
                <w:szCs w:val="20"/>
              </w:rPr>
              <w:t>145.A.75(f) - Pour un aéronef couvert par l'annexe V ter (Partie-ML), effectuer des examens de navigabilité et délivrer le certificat d'examen de navigabilité correspondant conformément aux conditions spécifiées au point ML.A.903.</w:t>
            </w:r>
          </w:p>
        </w:tc>
        <w:tc>
          <w:tcPr>
            <w:tcW w:w="850" w:type="dxa"/>
            <w:tcBorders>
              <w:bottom w:val="single" w:sz="4" w:space="0" w:color="auto"/>
            </w:tcBorders>
            <w:shd w:val="clear" w:color="auto" w:fill="auto"/>
            <w:vAlign w:val="center"/>
          </w:tcPr>
          <w:p w14:paraId="2935B0DC" w14:textId="2E4C861C" w:rsidR="000009AA" w:rsidRPr="00F95B59" w:rsidRDefault="000009AA" w:rsidP="000009AA">
            <w:pPr>
              <w:spacing w:before="120"/>
              <w:jc w:val="both"/>
              <w:rPr>
                <w:rFonts w:ascii="MS Gothic" w:eastAsia="MS Gothic" w:hAnsi="MS Gothic" w:cs="MS Gothic"/>
                <w:sz w:val="20"/>
                <w:szCs w:val="20"/>
              </w:rPr>
            </w:pPr>
            <w:r w:rsidRPr="00F95B59">
              <w:rPr>
                <w:rFonts w:ascii="MS Gothic" w:eastAsia="MS Gothic" w:hAnsi="MS Gothic" w:cs="MS Gothic" w:hint="eastAsia"/>
                <w:sz w:val="20"/>
                <w:szCs w:val="20"/>
              </w:rPr>
              <w:t>☐</w:t>
            </w:r>
            <w:proofErr w:type="spellStart"/>
            <w:r w:rsidRPr="00F95B59">
              <w:rPr>
                <w:rFonts w:ascii="Arial" w:hAnsi="Arial" w:cs="Arial"/>
                <w:sz w:val="20"/>
                <w:szCs w:val="20"/>
              </w:rPr>
              <w:t>Oui</w:t>
            </w:r>
            <w:r w:rsidRPr="00F95B59">
              <w:rPr>
                <w:rFonts w:ascii="MS Gothic" w:eastAsia="MS Gothic" w:hAnsi="MS Gothic" w:cs="MS Gothic" w:hint="eastAsia"/>
                <w:sz w:val="20"/>
                <w:szCs w:val="20"/>
              </w:rPr>
              <w:t>☐</w:t>
            </w:r>
            <w:r w:rsidRPr="00F95B59">
              <w:rPr>
                <w:rFonts w:ascii="Arial" w:hAnsi="Arial" w:cs="Arial"/>
                <w:sz w:val="20"/>
                <w:szCs w:val="20"/>
              </w:rPr>
              <w:t>Non</w:t>
            </w:r>
            <w:proofErr w:type="spellEnd"/>
          </w:p>
        </w:tc>
      </w:tr>
      <w:tr w:rsidR="00F95B59" w:rsidRPr="00F95B59" w14:paraId="752D0C82" w14:textId="77777777" w:rsidTr="007A4B3F">
        <w:tc>
          <w:tcPr>
            <w:tcW w:w="9747" w:type="dxa"/>
            <w:gridSpan w:val="2"/>
            <w:shd w:val="pct10" w:color="auto" w:fill="auto"/>
            <w:vAlign w:val="center"/>
          </w:tcPr>
          <w:p w14:paraId="637E0906" w14:textId="77777777" w:rsidR="00834467" w:rsidRPr="00F95B59" w:rsidRDefault="00834467" w:rsidP="00834467">
            <w:pPr>
              <w:jc w:val="center"/>
              <w:rPr>
                <w:rFonts w:ascii="Arial" w:hAnsi="Arial"/>
                <w:b/>
                <w:sz w:val="20"/>
                <w:szCs w:val="20"/>
              </w:rPr>
            </w:pPr>
            <w:r w:rsidRPr="00F95B59">
              <w:rPr>
                <w:rFonts w:ascii="Arial" w:hAnsi="Arial"/>
                <w:b/>
                <w:sz w:val="20"/>
                <w:szCs w:val="20"/>
              </w:rPr>
              <w:t>PREROGATIVES</w:t>
            </w:r>
          </w:p>
        </w:tc>
      </w:tr>
      <w:tr w:rsidR="00F95B59" w:rsidRPr="00F95B59" w14:paraId="759B5F9C" w14:textId="77777777" w:rsidTr="008F7956">
        <w:tc>
          <w:tcPr>
            <w:tcW w:w="8897" w:type="dxa"/>
            <w:shd w:val="clear" w:color="auto" w:fill="auto"/>
          </w:tcPr>
          <w:p w14:paraId="5C45D58E" w14:textId="5EF8CDFC" w:rsidR="00834467" w:rsidRPr="00F95B59" w:rsidRDefault="00834467" w:rsidP="00834467">
            <w:pPr>
              <w:jc w:val="both"/>
              <w:rPr>
                <w:rFonts w:ascii="Arial" w:hAnsi="Arial"/>
                <w:sz w:val="20"/>
                <w:szCs w:val="20"/>
              </w:rPr>
            </w:pPr>
            <w:r w:rsidRPr="00F95B59">
              <w:rPr>
                <w:rFonts w:ascii="Arial" w:hAnsi="Arial" w:cs="Arial"/>
                <w:sz w:val="20"/>
                <w:szCs w:val="20"/>
              </w:rPr>
              <w:t>AMC1 145.A.25(a) 4, Utiliser des locaux autre que le hangar de maintenance en base pour certaines tâches de maintenance.</w:t>
            </w:r>
          </w:p>
        </w:tc>
        <w:tc>
          <w:tcPr>
            <w:tcW w:w="850" w:type="dxa"/>
            <w:shd w:val="clear" w:color="auto" w:fill="auto"/>
            <w:vAlign w:val="center"/>
          </w:tcPr>
          <w:p w14:paraId="7E1E8C03" w14:textId="77777777" w:rsidR="00834467" w:rsidRPr="00F95B59" w:rsidRDefault="00834467" w:rsidP="00834467">
            <w:pPr>
              <w:spacing w:before="120"/>
              <w:jc w:val="both"/>
              <w:rPr>
                <w:rFonts w:ascii="MS Gothic" w:eastAsia="MS Gothic" w:hAnsi="MS Gothic" w:cs="MS Gothic"/>
                <w:sz w:val="20"/>
                <w:szCs w:val="20"/>
              </w:rPr>
            </w:pPr>
            <w:r w:rsidRPr="00F95B59">
              <w:rPr>
                <w:rFonts w:ascii="MS Gothic" w:eastAsia="MS Gothic" w:hAnsi="MS Gothic" w:cs="MS Gothic" w:hint="eastAsia"/>
                <w:sz w:val="20"/>
                <w:szCs w:val="20"/>
              </w:rPr>
              <w:t>☐</w:t>
            </w:r>
            <w:r w:rsidRPr="00F95B59">
              <w:rPr>
                <w:rFonts w:ascii="Arial" w:hAnsi="Arial" w:cs="Arial"/>
                <w:sz w:val="20"/>
                <w:szCs w:val="20"/>
              </w:rPr>
              <w:t>Oui</w:t>
            </w:r>
          </w:p>
          <w:p w14:paraId="74EE50B7" w14:textId="77777777" w:rsidR="00834467" w:rsidRPr="00F95B59" w:rsidRDefault="00834467" w:rsidP="00834467">
            <w:pPr>
              <w:jc w:val="both"/>
              <w:rPr>
                <w:rFonts w:ascii="Arial" w:hAnsi="Arial" w:cs="Arial"/>
                <w:sz w:val="20"/>
                <w:szCs w:val="20"/>
              </w:rPr>
            </w:pPr>
            <w:r w:rsidRPr="00F95B59">
              <w:rPr>
                <w:rFonts w:ascii="MS Gothic" w:eastAsia="MS Gothic" w:hAnsi="MS Gothic" w:cs="MS Gothic" w:hint="eastAsia"/>
                <w:sz w:val="20"/>
                <w:szCs w:val="20"/>
              </w:rPr>
              <w:t>☐</w:t>
            </w:r>
            <w:r w:rsidRPr="00F95B59">
              <w:rPr>
                <w:rFonts w:ascii="Arial" w:hAnsi="Arial" w:cs="Arial"/>
                <w:sz w:val="20"/>
                <w:szCs w:val="20"/>
              </w:rPr>
              <w:t>Non</w:t>
            </w:r>
          </w:p>
        </w:tc>
      </w:tr>
      <w:tr w:rsidR="00F95B59" w:rsidRPr="00F95B59" w14:paraId="6E9BD17D" w14:textId="77777777" w:rsidTr="008F7956">
        <w:tc>
          <w:tcPr>
            <w:tcW w:w="8897" w:type="dxa"/>
            <w:shd w:val="clear" w:color="auto" w:fill="auto"/>
          </w:tcPr>
          <w:p w14:paraId="64AFC97F" w14:textId="6CE9F990" w:rsidR="00834467" w:rsidRPr="00F95B59" w:rsidRDefault="00834467" w:rsidP="00834467">
            <w:pPr>
              <w:jc w:val="both"/>
              <w:rPr>
                <w:rFonts w:ascii="Arial" w:hAnsi="Arial"/>
                <w:sz w:val="20"/>
                <w:szCs w:val="20"/>
              </w:rPr>
            </w:pPr>
            <w:r w:rsidRPr="00F95B59">
              <w:rPr>
                <w:rFonts w:ascii="Arial" w:hAnsi="Arial" w:cs="Arial"/>
                <w:sz w:val="20"/>
                <w:szCs w:val="20"/>
              </w:rPr>
              <w:t>145.A.40</w:t>
            </w:r>
            <w:r w:rsidR="004C008E" w:rsidRPr="007F7D8F">
              <w:rPr>
                <w:rFonts w:ascii="Arial" w:hAnsi="Arial" w:cs="Arial"/>
                <w:color w:val="FF0000"/>
                <w:sz w:val="20"/>
                <w:szCs w:val="20"/>
              </w:rPr>
              <w:t>(a)</w:t>
            </w:r>
            <w:r w:rsidRPr="007F7D8F">
              <w:rPr>
                <w:rFonts w:ascii="Arial" w:hAnsi="Arial" w:cs="Arial"/>
                <w:color w:val="FF0000"/>
                <w:sz w:val="20"/>
                <w:szCs w:val="20"/>
              </w:rPr>
              <w:t xml:space="preserve"> </w:t>
            </w:r>
            <w:r w:rsidRPr="00F95B59">
              <w:rPr>
                <w:rFonts w:ascii="Arial" w:hAnsi="Arial" w:cs="Arial"/>
                <w:sz w:val="20"/>
                <w:szCs w:val="20"/>
              </w:rPr>
              <w:t>(i) Utiliser des outillages ou équipements différents que ceux préconisés par le fabricant</w:t>
            </w:r>
          </w:p>
        </w:tc>
        <w:tc>
          <w:tcPr>
            <w:tcW w:w="850" w:type="dxa"/>
            <w:shd w:val="clear" w:color="auto" w:fill="auto"/>
            <w:vAlign w:val="center"/>
          </w:tcPr>
          <w:p w14:paraId="46D207A5" w14:textId="77777777" w:rsidR="00834467" w:rsidRPr="00F95B59" w:rsidRDefault="00834467" w:rsidP="00834467">
            <w:pPr>
              <w:spacing w:before="120"/>
              <w:jc w:val="both"/>
              <w:rPr>
                <w:rFonts w:ascii="MS Gothic" w:eastAsia="MS Gothic" w:hAnsi="MS Gothic" w:cs="MS Gothic"/>
                <w:sz w:val="20"/>
                <w:szCs w:val="20"/>
              </w:rPr>
            </w:pPr>
            <w:r w:rsidRPr="00F95B59">
              <w:rPr>
                <w:rFonts w:ascii="MS Gothic" w:eastAsia="MS Gothic" w:hAnsi="MS Gothic" w:cs="MS Gothic" w:hint="eastAsia"/>
                <w:sz w:val="20"/>
                <w:szCs w:val="20"/>
              </w:rPr>
              <w:t>☐</w:t>
            </w:r>
            <w:r w:rsidRPr="00F95B59">
              <w:rPr>
                <w:rFonts w:ascii="Arial" w:hAnsi="Arial" w:cs="Arial"/>
                <w:sz w:val="20"/>
                <w:szCs w:val="20"/>
              </w:rPr>
              <w:t>Oui</w:t>
            </w:r>
          </w:p>
          <w:p w14:paraId="027C1E1C" w14:textId="77777777" w:rsidR="00834467" w:rsidRPr="00F95B59" w:rsidRDefault="00834467" w:rsidP="00834467">
            <w:pPr>
              <w:jc w:val="both"/>
              <w:rPr>
                <w:rFonts w:ascii="Arial" w:hAnsi="Arial" w:cs="Arial"/>
                <w:sz w:val="20"/>
                <w:szCs w:val="20"/>
              </w:rPr>
            </w:pPr>
            <w:r w:rsidRPr="00F95B59">
              <w:rPr>
                <w:rFonts w:ascii="MS Gothic" w:eastAsia="MS Gothic" w:hAnsi="MS Gothic" w:cs="MS Gothic" w:hint="eastAsia"/>
                <w:sz w:val="20"/>
                <w:szCs w:val="20"/>
              </w:rPr>
              <w:t>☐</w:t>
            </w:r>
            <w:r w:rsidRPr="00F95B59">
              <w:rPr>
                <w:rFonts w:ascii="Arial" w:hAnsi="Arial" w:cs="Arial"/>
                <w:sz w:val="20"/>
                <w:szCs w:val="20"/>
              </w:rPr>
              <w:t>Non</w:t>
            </w:r>
          </w:p>
        </w:tc>
      </w:tr>
      <w:tr w:rsidR="00F95B59" w:rsidRPr="00F95B59" w14:paraId="25EE607B" w14:textId="77777777" w:rsidTr="008F7956">
        <w:tc>
          <w:tcPr>
            <w:tcW w:w="8897" w:type="dxa"/>
            <w:shd w:val="clear" w:color="auto" w:fill="auto"/>
          </w:tcPr>
          <w:p w14:paraId="6AC0A6E4" w14:textId="3B0DA544" w:rsidR="00834467" w:rsidRPr="00F95B59" w:rsidRDefault="00834467" w:rsidP="00834467">
            <w:pPr>
              <w:jc w:val="both"/>
              <w:rPr>
                <w:rFonts w:ascii="Arial" w:hAnsi="Arial"/>
                <w:sz w:val="20"/>
                <w:szCs w:val="20"/>
              </w:rPr>
            </w:pPr>
            <w:r w:rsidRPr="00F95B59">
              <w:rPr>
                <w:rFonts w:ascii="Arial" w:hAnsi="Arial" w:cs="Arial"/>
                <w:sz w:val="20"/>
                <w:szCs w:val="20"/>
              </w:rPr>
              <w:t>145.A.42(b)(iii) Fabriquer une gamme limitée de pièces</w:t>
            </w:r>
          </w:p>
        </w:tc>
        <w:tc>
          <w:tcPr>
            <w:tcW w:w="850" w:type="dxa"/>
            <w:shd w:val="clear" w:color="auto" w:fill="auto"/>
            <w:vAlign w:val="center"/>
          </w:tcPr>
          <w:p w14:paraId="7BCF5AC2" w14:textId="77777777" w:rsidR="00834467" w:rsidRPr="00F95B59" w:rsidRDefault="00834467" w:rsidP="00834467">
            <w:pPr>
              <w:spacing w:before="120"/>
              <w:jc w:val="both"/>
              <w:rPr>
                <w:rFonts w:ascii="MS Gothic" w:eastAsia="MS Gothic" w:hAnsi="MS Gothic" w:cs="MS Gothic"/>
                <w:sz w:val="20"/>
                <w:szCs w:val="20"/>
              </w:rPr>
            </w:pPr>
            <w:r w:rsidRPr="00F95B59">
              <w:rPr>
                <w:rFonts w:ascii="MS Gothic" w:eastAsia="MS Gothic" w:hAnsi="MS Gothic" w:cs="MS Gothic" w:hint="eastAsia"/>
                <w:sz w:val="20"/>
                <w:szCs w:val="20"/>
              </w:rPr>
              <w:t>☐</w:t>
            </w:r>
            <w:r w:rsidRPr="00F95B59">
              <w:rPr>
                <w:rFonts w:ascii="Arial" w:hAnsi="Arial" w:cs="Arial"/>
                <w:sz w:val="20"/>
                <w:szCs w:val="20"/>
              </w:rPr>
              <w:t>Oui</w:t>
            </w:r>
          </w:p>
          <w:p w14:paraId="5CD9ADD3" w14:textId="77777777" w:rsidR="00834467" w:rsidRPr="00F95B59" w:rsidRDefault="00834467" w:rsidP="00834467">
            <w:pPr>
              <w:jc w:val="both"/>
              <w:rPr>
                <w:rFonts w:ascii="Arial" w:hAnsi="Arial" w:cs="Arial"/>
                <w:sz w:val="20"/>
                <w:szCs w:val="20"/>
              </w:rPr>
            </w:pPr>
            <w:r w:rsidRPr="00F95B59">
              <w:rPr>
                <w:rFonts w:ascii="MS Gothic" w:eastAsia="MS Gothic" w:hAnsi="MS Gothic" w:cs="MS Gothic" w:hint="eastAsia"/>
                <w:sz w:val="20"/>
                <w:szCs w:val="20"/>
              </w:rPr>
              <w:t>☐</w:t>
            </w:r>
            <w:r w:rsidRPr="00F95B59">
              <w:rPr>
                <w:rFonts w:ascii="Arial" w:hAnsi="Arial" w:cs="Arial"/>
                <w:sz w:val="20"/>
                <w:szCs w:val="20"/>
              </w:rPr>
              <w:t>Non</w:t>
            </w:r>
          </w:p>
        </w:tc>
      </w:tr>
      <w:tr w:rsidR="00F95B59" w:rsidRPr="00F95B59" w14:paraId="6716CA5D" w14:textId="77777777" w:rsidTr="008F7956">
        <w:tc>
          <w:tcPr>
            <w:tcW w:w="8897" w:type="dxa"/>
            <w:shd w:val="clear" w:color="auto" w:fill="auto"/>
          </w:tcPr>
          <w:p w14:paraId="44F80695" w14:textId="2EC97C0F" w:rsidR="00834467" w:rsidRPr="00F95B59" w:rsidRDefault="00834467" w:rsidP="00834467">
            <w:pPr>
              <w:jc w:val="both"/>
              <w:rPr>
                <w:rFonts w:ascii="Arial" w:hAnsi="Arial"/>
                <w:sz w:val="20"/>
                <w:szCs w:val="20"/>
              </w:rPr>
            </w:pPr>
            <w:r w:rsidRPr="00F95B59">
              <w:rPr>
                <w:rFonts w:ascii="Arial" w:hAnsi="Arial" w:cs="Arial"/>
                <w:sz w:val="20"/>
                <w:szCs w:val="20"/>
              </w:rPr>
              <w:t>AMC No 2 145.A.50(d) 2.7 (a) Démanteler des aéronefs pour pièces détachées</w:t>
            </w:r>
          </w:p>
        </w:tc>
        <w:tc>
          <w:tcPr>
            <w:tcW w:w="850" w:type="dxa"/>
            <w:shd w:val="clear" w:color="auto" w:fill="auto"/>
            <w:vAlign w:val="center"/>
          </w:tcPr>
          <w:p w14:paraId="7A2148EF" w14:textId="77777777" w:rsidR="00834467" w:rsidRPr="00F95B59" w:rsidRDefault="00834467" w:rsidP="00834467">
            <w:pPr>
              <w:spacing w:before="120"/>
              <w:jc w:val="both"/>
              <w:rPr>
                <w:rFonts w:ascii="MS Gothic" w:eastAsia="MS Gothic" w:hAnsi="MS Gothic" w:cs="MS Gothic"/>
                <w:sz w:val="20"/>
                <w:szCs w:val="20"/>
              </w:rPr>
            </w:pPr>
            <w:r w:rsidRPr="00F95B59">
              <w:rPr>
                <w:rFonts w:ascii="MS Gothic" w:eastAsia="MS Gothic" w:hAnsi="MS Gothic" w:cs="MS Gothic" w:hint="eastAsia"/>
                <w:sz w:val="20"/>
                <w:szCs w:val="20"/>
              </w:rPr>
              <w:t>☐</w:t>
            </w:r>
            <w:r w:rsidRPr="00F95B59">
              <w:rPr>
                <w:rFonts w:ascii="Arial" w:hAnsi="Arial" w:cs="Arial"/>
                <w:sz w:val="20"/>
                <w:szCs w:val="20"/>
              </w:rPr>
              <w:t>Oui</w:t>
            </w:r>
          </w:p>
          <w:p w14:paraId="69F7EB9D" w14:textId="77777777" w:rsidR="00834467" w:rsidRPr="00F95B59" w:rsidRDefault="00834467" w:rsidP="00834467">
            <w:pPr>
              <w:jc w:val="both"/>
              <w:rPr>
                <w:rFonts w:ascii="Arial" w:hAnsi="Arial" w:cs="Arial"/>
                <w:sz w:val="20"/>
                <w:szCs w:val="20"/>
              </w:rPr>
            </w:pPr>
            <w:r w:rsidRPr="00F95B59">
              <w:rPr>
                <w:rFonts w:ascii="MS Gothic" w:eastAsia="MS Gothic" w:hAnsi="MS Gothic" w:cs="MS Gothic" w:hint="eastAsia"/>
                <w:sz w:val="20"/>
                <w:szCs w:val="20"/>
              </w:rPr>
              <w:t>☐</w:t>
            </w:r>
            <w:r w:rsidRPr="00F95B59">
              <w:rPr>
                <w:rFonts w:ascii="Arial" w:hAnsi="Arial" w:cs="Arial"/>
                <w:sz w:val="20"/>
                <w:szCs w:val="20"/>
              </w:rPr>
              <w:t>Non</w:t>
            </w:r>
          </w:p>
        </w:tc>
      </w:tr>
      <w:tr w:rsidR="00F95B59" w:rsidRPr="00F95B59" w14:paraId="7D12BC19" w14:textId="77777777" w:rsidTr="008F7956">
        <w:tc>
          <w:tcPr>
            <w:tcW w:w="8897" w:type="dxa"/>
            <w:shd w:val="clear" w:color="auto" w:fill="auto"/>
          </w:tcPr>
          <w:p w14:paraId="705E33F0" w14:textId="7B1A0626" w:rsidR="00834467" w:rsidRPr="00F95B59" w:rsidRDefault="00834467" w:rsidP="00834467">
            <w:pPr>
              <w:jc w:val="both"/>
              <w:rPr>
                <w:rFonts w:ascii="Arial" w:hAnsi="Arial" w:cs="Arial"/>
                <w:sz w:val="20"/>
                <w:szCs w:val="20"/>
              </w:rPr>
            </w:pPr>
            <w:r w:rsidRPr="00F95B59">
              <w:rPr>
                <w:rFonts w:ascii="Arial" w:hAnsi="Arial" w:cs="Arial"/>
                <w:sz w:val="20"/>
                <w:szCs w:val="20"/>
              </w:rPr>
              <w:t>AMC2 145.A200(a)(6)</w:t>
            </w:r>
            <w:r w:rsidRPr="00F95B59">
              <w:rPr>
                <w:rFonts w:ascii="Arial" w:hAnsi="Arial"/>
                <w:sz w:val="20"/>
                <w:szCs w:val="20"/>
              </w:rPr>
              <w:t xml:space="preserve"> - Étendre son cycle de surveillance interne de 12 à 24 mois</w:t>
            </w:r>
          </w:p>
        </w:tc>
        <w:tc>
          <w:tcPr>
            <w:tcW w:w="850" w:type="dxa"/>
            <w:shd w:val="clear" w:color="auto" w:fill="auto"/>
            <w:vAlign w:val="center"/>
          </w:tcPr>
          <w:p w14:paraId="68FB7C71" w14:textId="77777777" w:rsidR="00834467" w:rsidRPr="00F95B59" w:rsidRDefault="00834467" w:rsidP="00834467">
            <w:pPr>
              <w:spacing w:before="120"/>
              <w:jc w:val="both"/>
              <w:rPr>
                <w:rFonts w:ascii="MS Gothic" w:eastAsia="MS Gothic" w:hAnsi="MS Gothic" w:cs="MS Gothic"/>
                <w:sz w:val="20"/>
                <w:szCs w:val="20"/>
              </w:rPr>
            </w:pPr>
            <w:r w:rsidRPr="00F95B59">
              <w:rPr>
                <w:rFonts w:ascii="MS Gothic" w:eastAsia="MS Gothic" w:hAnsi="MS Gothic" w:cs="MS Gothic" w:hint="eastAsia"/>
                <w:sz w:val="20"/>
                <w:szCs w:val="20"/>
              </w:rPr>
              <w:t>☐</w:t>
            </w:r>
            <w:r w:rsidRPr="00F95B59">
              <w:rPr>
                <w:rFonts w:ascii="Arial" w:hAnsi="Arial" w:cs="Arial"/>
                <w:sz w:val="20"/>
                <w:szCs w:val="20"/>
              </w:rPr>
              <w:t>Oui</w:t>
            </w:r>
          </w:p>
          <w:p w14:paraId="12E1D771" w14:textId="77777777" w:rsidR="00834467" w:rsidRPr="00F95B59" w:rsidRDefault="00834467" w:rsidP="00834467">
            <w:pPr>
              <w:jc w:val="both"/>
              <w:rPr>
                <w:rFonts w:ascii="Arial" w:hAnsi="Arial" w:cs="Arial"/>
                <w:sz w:val="20"/>
                <w:szCs w:val="20"/>
              </w:rPr>
            </w:pPr>
            <w:r w:rsidRPr="00F95B59">
              <w:rPr>
                <w:rFonts w:ascii="MS Gothic" w:eastAsia="MS Gothic" w:hAnsi="MS Gothic" w:cs="MS Gothic" w:hint="eastAsia"/>
                <w:sz w:val="20"/>
                <w:szCs w:val="20"/>
              </w:rPr>
              <w:t>☐</w:t>
            </w:r>
            <w:r w:rsidRPr="00F95B59">
              <w:rPr>
                <w:rFonts w:ascii="Arial" w:hAnsi="Arial" w:cs="Arial"/>
                <w:sz w:val="20"/>
                <w:szCs w:val="20"/>
              </w:rPr>
              <w:t>Non</w:t>
            </w:r>
          </w:p>
        </w:tc>
      </w:tr>
      <w:tr w:rsidR="00F95B59" w:rsidRPr="00F95B59" w14:paraId="1D90651D" w14:textId="77777777" w:rsidTr="008F7956">
        <w:tc>
          <w:tcPr>
            <w:tcW w:w="8897" w:type="dxa"/>
            <w:shd w:val="clear" w:color="auto" w:fill="auto"/>
          </w:tcPr>
          <w:p w14:paraId="568C1179" w14:textId="1B139AA2" w:rsidR="00834467" w:rsidRPr="00F95B59" w:rsidRDefault="00834467" w:rsidP="00834467">
            <w:pPr>
              <w:jc w:val="both"/>
              <w:rPr>
                <w:rFonts w:ascii="Arial" w:hAnsi="Arial" w:cs="Arial"/>
                <w:sz w:val="20"/>
                <w:szCs w:val="20"/>
              </w:rPr>
            </w:pPr>
            <w:r w:rsidRPr="00F95B59">
              <w:rPr>
                <w:rFonts w:ascii="Arial" w:hAnsi="Arial"/>
                <w:sz w:val="20"/>
                <w:szCs w:val="20"/>
              </w:rPr>
              <w:t>PARTIE 66 App 3 section 6 - Délivrer une Formation en Cours d’Emploi (FCE) pérenne</w:t>
            </w:r>
          </w:p>
        </w:tc>
        <w:tc>
          <w:tcPr>
            <w:tcW w:w="850" w:type="dxa"/>
            <w:shd w:val="clear" w:color="auto" w:fill="auto"/>
            <w:vAlign w:val="center"/>
          </w:tcPr>
          <w:p w14:paraId="4700A8BD" w14:textId="77777777" w:rsidR="00834467" w:rsidRPr="00F95B59" w:rsidRDefault="00834467" w:rsidP="00834467">
            <w:pPr>
              <w:spacing w:before="120"/>
              <w:jc w:val="both"/>
              <w:rPr>
                <w:rFonts w:ascii="MS Gothic" w:eastAsia="MS Gothic" w:hAnsi="MS Gothic" w:cs="MS Gothic"/>
                <w:sz w:val="20"/>
                <w:szCs w:val="20"/>
              </w:rPr>
            </w:pPr>
            <w:r w:rsidRPr="00F95B59">
              <w:rPr>
                <w:rFonts w:ascii="MS Gothic" w:eastAsia="MS Gothic" w:hAnsi="MS Gothic" w:cs="MS Gothic" w:hint="eastAsia"/>
                <w:sz w:val="20"/>
                <w:szCs w:val="20"/>
              </w:rPr>
              <w:t>☐</w:t>
            </w:r>
            <w:r w:rsidRPr="00F95B59">
              <w:rPr>
                <w:rFonts w:ascii="Arial" w:hAnsi="Arial" w:cs="Arial"/>
                <w:sz w:val="20"/>
                <w:szCs w:val="20"/>
              </w:rPr>
              <w:t>Oui</w:t>
            </w:r>
          </w:p>
          <w:p w14:paraId="56873F33" w14:textId="7F562609" w:rsidR="00834467" w:rsidRPr="00F95B59" w:rsidRDefault="00834467" w:rsidP="00834467">
            <w:pPr>
              <w:spacing w:before="120"/>
              <w:jc w:val="both"/>
              <w:rPr>
                <w:rFonts w:ascii="MS Gothic" w:eastAsia="MS Gothic" w:hAnsi="MS Gothic" w:cs="MS Gothic"/>
                <w:sz w:val="20"/>
                <w:szCs w:val="20"/>
              </w:rPr>
            </w:pPr>
            <w:r w:rsidRPr="00F95B59">
              <w:rPr>
                <w:rFonts w:ascii="MS Gothic" w:eastAsia="MS Gothic" w:hAnsi="MS Gothic" w:cs="MS Gothic" w:hint="eastAsia"/>
                <w:sz w:val="20"/>
                <w:szCs w:val="20"/>
              </w:rPr>
              <w:t>☐</w:t>
            </w:r>
            <w:r w:rsidRPr="00F95B59">
              <w:rPr>
                <w:rFonts w:ascii="Arial" w:hAnsi="Arial" w:cs="Arial"/>
                <w:sz w:val="20"/>
                <w:szCs w:val="20"/>
              </w:rPr>
              <w:t>Non</w:t>
            </w:r>
          </w:p>
        </w:tc>
      </w:tr>
      <w:tr w:rsidR="00F95B59" w:rsidRPr="00F95B59" w14:paraId="3F60733F" w14:textId="77777777" w:rsidTr="008F7956">
        <w:tc>
          <w:tcPr>
            <w:tcW w:w="8897" w:type="dxa"/>
            <w:shd w:val="clear" w:color="auto" w:fill="auto"/>
          </w:tcPr>
          <w:p w14:paraId="4BC19752" w14:textId="7A079E3A" w:rsidR="00834467" w:rsidRPr="00F95B59" w:rsidRDefault="00834467" w:rsidP="00834467">
            <w:pPr>
              <w:jc w:val="both"/>
              <w:rPr>
                <w:rFonts w:ascii="Arial" w:hAnsi="Arial" w:cs="Arial"/>
                <w:sz w:val="20"/>
                <w:szCs w:val="20"/>
              </w:rPr>
            </w:pPr>
            <w:r w:rsidRPr="00F95B59">
              <w:rPr>
                <w:rFonts w:ascii="Arial" w:hAnsi="Arial" w:cs="Arial"/>
                <w:sz w:val="20"/>
                <w:szCs w:val="20"/>
              </w:rPr>
              <w:t>§(d)de l’app. II de la Partie-145 - Pour un organisme de catégorie A, effectuer de la maintenance sur un composant avion conformément à un CMM</w:t>
            </w:r>
          </w:p>
        </w:tc>
        <w:tc>
          <w:tcPr>
            <w:tcW w:w="850" w:type="dxa"/>
            <w:shd w:val="clear" w:color="auto" w:fill="auto"/>
            <w:vAlign w:val="center"/>
          </w:tcPr>
          <w:p w14:paraId="59A0ADAF" w14:textId="77777777" w:rsidR="00834467" w:rsidRPr="00F95B59" w:rsidRDefault="00834467" w:rsidP="00834467">
            <w:pPr>
              <w:spacing w:before="120"/>
              <w:jc w:val="both"/>
              <w:rPr>
                <w:rFonts w:ascii="MS Gothic" w:eastAsia="MS Gothic" w:hAnsi="MS Gothic" w:cs="MS Gothic"/>
                <w:sz w:val="20"/>
                <w:szCs w:val="20"/>
              </w:rPr>
            </w:pPr>
            <w:r w:rsidRPr="00F95B59">
              <w:rPr>
                <w:rFonts w:ascii="MS Gothic" w:eastAsia="MS Gothic" w:hAnsi="MS Gothic" w:cs="MS Gothic" w:hint="eastAsia"/>
                <w:sz w:val="20"/>
                <w:szCs w:val="20"/>
              </w:rPr>
              <w:t>☐</w:t>
            </w:r>
            <w:r w:rsidRPr="00F95B59">
              <w:rPr>
                <w:rFonts w:ascii="Arial" w:hAnsi="Arial" w:cs="Arial"/>
                <w:sz w:val="20"/>
                <w:szCs w:val="20"/>
              </w:rPr>
              <w:t>Oui</w:t>
            </w:r>
          </w:p>
          <w:p w14:paraId="5CD70179" w14:textId="0433F555" w:rsidR="00834467" w:rsidRPr="00F95B59" w:rsidRDefault="00834467" w:rsidP="00834467">
            <w:pPr>
              <w:spacing w:before="120"/>
              <w:jc w:val="both"/>
              <w:rPr>
                <w:rFonts w:ascii="MS Gothic" w:eastAsia="MS Gothic" w:hAnsi="MS Gothic" w:cs="MS Gothic"/>
                <w:sz w:val="20"/>
                <w:szCs w:val="20"/>
              </w:rPr>
            </w:pPr>
            <w:r w:rsidRPr="00F95B59">
              <w:rPr>
                <w:rFonts w:ascii="MS Gothic" w:eastAsia="MS Gothic" w:hAnsi="MS Gothic" w:cs="MS Gothic" w:hint="eastAsia"/>
                <w:sz w:val="20"/>
                <w:szCs w:val="20"/>
              </w:rPr>
              <w:t>☐</w:t>
            </w:r>
            <w:r w:rsidRPr="00F95B59">
              <w:rPr>
                <w:rFonts w:ascii="Arial" w:hAnsi="Arial" w:cs="Arial"/>
                <w:sz w:val="20"/>
                <w:szCs w:val="20"/>
              </w:rPr>
              <w:t>Non</w:t>
            </w:r>
          </w:p>
        </w:tc>
      </w:tr>
      <w:tr w:rsidR="00F95B59" w:rsidRPr="00F95B59" w14:paraId="2597E884" w14:textId="77777777" w:rsidTr="008F7956">
        <w:tc>
          <w:tcPr>
            <w:tcW w:w="8897" w:type="dxa"/>
            <w:shd w:val="clear" w:color="auto" w:fill="auto"/>
          </w:tcPr>
          <w:p w14:paraId="6432F54C" w14:textId="06127F5B" w:rsidR="00834467" w:rsidRPr="00F95B59" w:rsidRDefault="00834467" w:rsidP="00834467">
            <w:pPr>
              <w:jc w:val="both"/>
              <w:rPr>
                <w:rFonts w:ascii="Arial" w:hAnsi="Arial" w:cs="Arial"/>
                <w:sz w:val="20"/>
                <w:szCs w:val="20"/>
              </w:rPr>
            </w:pPr>
            <w:r w:rsidRPr="00F95B59">
              <w:rPr>
                <w:rFonts w:ascii="Arial" w:hAnsi="Arial" w:cs="Arial"/>
                <w:sz w:val="20"/>
                <w:szCs w:val="20"/>
              </w:rPr>
              <w:t>§(f) de l’app. II de la Partie-145 - Pour un organisme de catégorie B, effectuer des opérations d'entretien sur un moteur installé, au cours d'un entretien «en base» et «en ligne»</w:t>
            </w:r>
          </w:p>
        </w:tc>
        <w:tc>
          <w:tcPr>
            <w:tcW w:w="850" w:type="dxa"/>
            <w:shd w:val="clear" w:color="auto" w:fill="auto"/>
            <w:vAlign w:val="center"/>
          </w:tcPr>
          <w:p w14:paraId="00A5A8E4" w14:textId="77777777" w:rsidR="00834467" w:rsidRPr="00F95B59" w:rsidRDefault="00834467" w:rsidP="00834467">
            <w:pPr>
              <w:spacing w:before="120"/>
              <w:jc w:val="both"/>
              <w:rPr>
                <w:rFonts w:ascii="MS Gothic" w:eastAsia="MS Gothic" w:hAnsi="MS Gothic" w:cs="MS Gothic"/>
                <w:sz w:val="20"/>
                <w:szCs w:val="20"/>
              </w:rPr>
            </w:pPr>
            <w:r w:rsidRPr="00F95B59">
              <w:rPr>
                <w:rFonts w:ascii="MS Gothic" w:eastAsia="MS Gothic" w:hAnsi="MS Gothic" w:cs="MS Gothic" w:hint="eastAsia"/>
                <w:sz w:val="20"/>
                <w:szCs w:val="20"/>
              </w:rPr>
              <w:t>☐</w:t>
            </w:r>
            <w:r w:rsidRPr="00F95B59">
              <w:rPr>
                <w:rFonts w:ascii="Arial" w:hAnsi="Arial" w:cs="Arial"/>
                <w:sz w:val="20"/>
                <w:szCs w:val="20"/>
              </w:rPr>
              <w:t>Oui</w:t>
            </w:r>
          </w:p>
          <w:p w14:paraId="11F95754" w14:textId="6E4CE088" w:rsidR="00834467" w:rsidRPr="00F95B59" w:rsidRDefault="00834467" w:rsidP="00834467">
            <w:pPr>
              <w:spacing w:before="120"/>
              <w:jc w:val="both"/>
              <w:rPr>
                <w:rFonts w:ascii="MS Gothic" w:eastAsia="MS Gothic" w:hAnsi="MS Gothic" w:cs="MS Gothic"/>
                <w:sz w:val="20"/>
                <w:szCs w:val="20"/>
              </w:rPr>
            </w:pPr>
            <w:r w:rsidRPr="00F95B59">
              <w:rPr>
                <w:rFonts w:ascii="MS Gothic" w:eastAsia="MS Gothic" w:hAnsi="MS Gothic" w:cs="MS Gothic" w:hint="eastAsia"/>
                <w:sz w:val="20"/>
                <w:szCs w:val="20"/>
              </w:rPr>
              <w:t>☐</w:t>
            </w:r>
            <w:r w:rsidRPr="00F95B59">
              <w:rPr>
                <w:rFonts w:ascii="Arial" w:hAnsi="Arial" w:cs="Arial"/>
                <w:sz w:val="20"/>
                <w:szCs w:val="20"/>
              </w:rPr>
              <w:t>Non</w:t>
            </w:r>
          </w:p>
        </w:tc>
      </w:tr>
      <w:tr w:rsidR="00F95B59" w:rsidRPr="00F95B59" w14:paraId="7B954F19" w14:textId="77777777" w:rsidTr="008F7956">
        <w:tc>
          <w:tcPr>
            <w:tcW w:w="8897" w:type="dxa"/>
            <w:shd w:val="clear" w:color="auto" w:fill="auto"/>
          </w:tcPr>
          <w:p w14:paraId="06D17111" w14:textId="0AE48141" w:rsidR="00834467" w:rsidRPr="00F95B59" w:rsidRDefault="00834467" w:rsidP="00834467">
            <w:pPr>
              <w:jc w:val="both"/>
              <w:rPr>
                <w:rFonts w:ascii="Arial" w:hAnsi="Arial" w:cs="Arial"/>
                <w:sz w:val="20"/>
                <w:szCs w:val="20"/>
              </w:rPr>
            </w:pPr>
            <w:r w:rsidRPr="00F95B59">
              <w:rPr>
                <w:rFonts w:ascii="Arial" w:hAnsi="Arial" w:cs="Arial"/>
                <w:sz w:val="20"/>
                <w:szCs w:val="20"/>
              </w:rPr>
              <w:t>§(f) de l’app. II de la Partie-145 - Pour un organisme de catégorie B, effectuer de la maintenance sur un composant moteur conformément à un CMM</w:t>
            </w:r>
          </w:p>
        </w:tc>
        <w:tc>
          <w:tcPr>
            <w:tcW w:w="850" w:type="dxa"/>
            <w:shd w:val="clear" w:color="auto" w:fill="auto"/>
            <w:vAlign w:val="center"/>
          </w:tcPr>
          <w:p w14:paraId="66D100E4" w14:textId="77777777" w:rsidR="00834467" w:rsidRPr="00F95B59" w:rsidRDefault="00834467" w:rsidP="00834467">
            <w:pPr>
              <w:spacing w:before="120"/>
              <w:jc w:val="both"/>
              <w:rPr>
                <w:rFonts w:ascii="MS Gothic" w:eastAsia="MS Gothic" w:hAnsi="MS Gothic" w:cs="MS Gothic"/>
                <w:sz w:val="20"/>
                <w:szCs w:val="20"/>
              </w:rPr>
            </w:pPr>
            <w:r w:rsidRPr="00F95B59">
              <w:rPr>
                <w:rFonts w:ascii="MS Gothic" w:eastAsia="MS Gothic" w:hAnsi="MS Gothic" w:cs="MS Gothic" w:hint="eastAsia"/>
                <w:sz w:val="20"/>
                <w:szCs w:val="20"/>
              </w:rPr>
              <w:t>☐</w:t>
            </w:r>
            <w:r w:rsidRPr="00F95B59">
              <w:rPr>
                <w:rFonts w:ascii="Arial" w:hAnsi="Arial" w:cs="Arial"/>
                <w:sz w:val="20"/>
                <w:szCs w:val="20"/>
              </w:rPr>
              <w:t>Oui</w:t>
            </w:r>
          </w:p>
          <w:p w14:paraId="2BEB43D0" w14:textId="7B1C0B8F" w:rsidR="00834467" w:rsidRPr="00F95B59" w:rsidRDefault="00834467" w:rsidP="00834467">
            <w:pPr>
              <w:spacing w:before="120"/>
              <w:jc w:val="both"/>
              <w:rPr>
                <w:rFonts w:ascii="MS Gothic" w:eastAsia="MS Gothic" w:hAnsi="MS Gothic" w:cs="MS Gothic"/>
                <w:sz w:val="20"/>
                <w:szCs w:val="20"/>
              </w:rPr>
            </w:pPr>
            <w:r w:rsidRPr="00F95B59">
              <w:rPr>
                <w:rFonts w:ascii="MS Gothic" w:eastAsia="MS Gothic" w:hAnsi="MS Gothic" w:cs="MS Gothic" w:hint="eastAsia"/>
                <w:sz w:val="20"/>
                <w:szCs w:val="20"/>
              </w:rPr>
              <w:t>☐</w:t>
            </w:r>
            <w:r w:rsidRPr="00F95B59">
              <w:rPr>
                <w:rFonts w:ascii="Arial" w:hAnsi="Arial" w:cs="Arial"/>
                <w:sz w:val="20"/>
                <w:szCs w:val="20"/>
              </w:rPr>
              <w:t>Non</w:t>
            </w:r>
          </w:p>
        </w:tc>
      </w:tr>
      <w:tr w:rsidR="00F95B59" w:rsidRPr="00F95B59" w14:paraId="60CFEF6A" w14:textId="77777777" w:rsidTr="008F7956">
        <w:tc>
          <w:tcPr>
            <w:tcW w:w="8897" w:type="dxa"/>
            <w:shd w:val="clear" w:color="auto" w:fill="auto"/>
          </w:tcPr>
          <w:p w14:paraId="1D8EB740" w14:textId="7B3F4F49" w:rsidR="00834467" w:rsidRPr="00F95B59" w:rsidRDefault="00834467" w:rsidP="00834467">
            <w:pPr>
              <w:jc w:val="both"/>
              <w:rPr>
                <w:rFonts w:ascii="Arial" w:hAnsi="Arial" w:cs="Arial"/>
                <w:sz w:val="20"/>
                <w:szCs w:val="20"/>
              </w:rPr>
            </w:pPr>
            <w:r w:rsidRPr="00F95B59">
              <w:rPr>
                <w:rFonts w:ascii="Arial" w:hAnsi="Arial" w:cs="Arial"/>
                <w:sz w:val="20"/>
                <w:szCs w:val="20"/>
              </w:rPr>
              <w:t>§(g) de l’app. II de la Partie-145 - Pour un organisme de catégorie C, effectuer des opérations d'entretien sur un élément d'aéronef installé, au cours d'un entretien «en base» et «en ligne» ou au sein d'un atelier d'entretien moteur/APU</w:t>
            </w:r>
          </w:p>
        </w:tc>
        <w:tc>
          <w:tcPr>
            <w:tcW w:w="850" w:type="dxa"/>
            <w:shd w:val="clear" w:color="auto" w:fill="auto"/>
            <w:vAlign w:val="center"/>
          </w:tcPr>
          <w:p w14:paraId="26CD7FC2" w14:textId="77777777" w:rsidR="00834467" w:rsidRPr="00F95B59" w:rsidRDefault="00834467" w:rsidP="00834467">
            <w:pPr>
              <w:spacing w:before="120"/>
              <w:jc w:val="both"/>
              <w:rPr>
                <w:rFonts w:ascii="MS Gothic" w:eastAsia="MS Gothic" w:hAnsi="MS Gothic" w:cs="MS Gothic"/>
                <w:sz w:val="20"/>
                <w:szCs w:val="20"/>
              </w:rPr>
            </w:pPr>
            <w:r w:rsidRPr="00F95B59">
              <w:rPr>
                <w:rFonts w:ascii="MS Gothic" w:eastAsia="MS Gothic" w:hAnsi="MS Gothic" w:cs="MS Gothic" w:hint="eastAsia"/>
                <w:sz w:val="20"/>
                <w:szCs w:val="20"/>
              </w:rPr>
              <w:t>☐</w:t>
            </w:r>
            <w:r w:rsidRPr="00F95B59">
              <w:rPr>
                <w:rFonts w:ascii="Arial" w:hAnsi="Arial" w:cs="Arial"/>
                <w:sz w:val="20"/>
                <w:szCs w:val="20"/>
              </w:rPr>
              <w:t>Oui</w:t>
            </w:r>
          </w:p>
          <w:p w14:paraId="0718E32D" w14:textId="34AB0700" w:rsidR="00834467" w:rsidRPr="00F95B59" w:rsidRDefault="00834467" w:rsidP="00834467">
            <w:pPr>
              <w:spacing w:before="120"/>
              <w:jc w:val="both"/>
              <w:rPr>
                <w:rFonts w:ascii="MS Gothic" w:eastAsia="MS Gothic" w:hAnsi="MS Gothic" w:cs="MS Gothic"/>
                <w:sz w:val="20"/>
                <w:szCs w:val="20"/>
              </w:rPr>
            </w:pPr>
            <w:r w:rsidRPr="00F95B59">
              <w:rPr>
                <w:rFonts w:ascii="MS Gothic" w:eastAsia="MS Gothic" w:hAnsi="MS Gothic" w:cs="MS Gothic" w:hint="eastAsia"/>
                <w:sz w:val="20"/>
                <w:szCs w:val="20"/>
              </w:rPr>
              <w:t>☐</w:t>
            </w:r>
            <w:r w:rsidRPr="00F95B59">
              <w:rPr>
                <w:rFonts w:ascii="Arial" w:hAnsi="Arial" w:cs="Arial"/>
                <w:sz w:val="20"/>
                <w:szCs w:val="20"/>
              </w:rPr>
              <w:t>Non</w:t>
            </w:r>
          </w:p>
        </w:tc>
      </w:tr>
    </w:tbl>
    <w:p w14:paraId="713FF60F" w14:textId="460070A2" w:rsidR="0062193C" w:rsidRPr="00976999" w:rsidRDefault="005B6A3D" w:rsidP="00DA74AC">
      <w:pPr>
        <w:spacing w:line="226" w:lineRule="atLeast"/>
        <w:rPr>
          <w:rFonts w:ascii="Arial" w:hAnsi="Arial" w:cs="Arial"/>
          <w:sz w:val="22"/>
          <w:szCs w:val="22"/>
        </w:rPr>
      </w:pPr>
      <w:del w:id="75" w:author="DOUEK Raphaël" w:date="2024-09-26T11:12:00Z" w16du:dateUtc="2024-09-26T09:12:00Z">
        <w:r w:rsidDel="00DA74AC">
          <w:rPr>
            <w:rFonts w:ascii="Arial" w:hAnsi="Arial" w:cs="Arial"/>
            <w:noProof/>
            <w:sz w:val="22"/>
            <w:szCs w:val="22"/>
          </w:rPr>
          <mc:AlternateContent>
            <mc:Choice Requires="wps">
              <w:drawing>
                <wp:anchor distT="0" distB="0" distL="114300" distR="114300" simplePos="0" relativeHeight="251792384" behindDoc="0" locked="0" layoutInCell="1" allowOverlap="1" wp14:anchorId="3F9335C0" wp14:editId="0E8047FA">
                  <wp:simplePos x="0" y="0"/>
                  <wp:positionH relativeFrom="column">
                    <wp:posOffset>-541020</wp:posOffset>
                  </wp:positionH>
                  <wp:positionV relativeFrom="paragraph">
                    <wp:posOffset>774700</wp:posOffset>
                  </wp:positionV>
                  <wp:extent cx="0" cy="127590"/>
                  <wp:effectExtent l="0" t="0" r="38100" b="25400"/>
                  <wp:wrapNone/>
                  <wp:docPr id="143" name="Connecteur droit 143"/>
                  <wp:cNvGraphicFramePr/>
                  <a:graphic xmlns:a="http://schemas.openxmlformats.org/drawingml/2006/main">
                    <a:graphicData uri="http://schemas.microsoft.com/office/word/2010/wordprocessingShape">
                      <wps:wsp>
                        <wps:cNvCnPr/>
                        <wps:spPr>
                          <a:xfrm>
                            <a:off x="0" y="0"/>
                            <a:ext cx="0" cy="12759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1E108E9" id="Connecteur droit 143" o:spid="_x0000_s1026" style="position:absolute;z-index:251792384;visibility:visible;mso-wrap-style:square;mso-wrap-distance-left:9pt;mso-wrap-distance-top:0;mso-wrap-distance-right:9pt;mso-wrap-distance-bottom:0;mso-position-horizontal:absolute;mso-position-horizontal-relative:text;mso-position-vertical:absolute;mso-position-vertical-relative:text" from="-42.6pt,61pt" to="-42.6pt,7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" strokecolor="black [3213]"/>
              </w:pict>
            </mc:Fallback>
          </mc:AlternateContent>
        </w:r>
      </w:del>
    </w:p>
    <w:sectPr w:rsidR="0062193C" w:rsidRPr="00976999" w:rsidSect="007C3C7C">
      <w:pgSz w:w="11906" w:h="16838"/>
      <w:pgMar w:top="360" w:right="1417" w:bottom="568" w:left="1417"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49DAC6" w14:textId="77777777" w:rsidR="00B70684" w:rsidRDefault="00B70684" w:rsidP="000F204D">
      <w:r>
        <w:separator/>
      </w:r>
    </w:p>
  </w:endnote>
  <w:endnote w:type="continuationSeparator" w:id="0">
    <w:p w14:paraId="25938EE1" w14:textId="77777777" w:rsidR="00B70684" w:rsidRDefault="00B70684" w:rsidP="000F20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yriadPro-Regular">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921DA0" w14:textId="7E5A10D2" w:rsidR="005F5549" w:rsidRPr="005F5549" w:rsidRDefault="005F5549" w:rsidP="005F5549">
    <w:pPr>
      <w:tabs>
        <w:tab w:val="right" w:pos="9540"/>
      </w:tabs>
      <w:overflowPunct w:val="0"/>
      <w:autoSpaceDE w:val="0"/>
      <w:autoSpaceDN w:val="0"/>
      <w:adjustRightInd w:val="0"/>
      <w:ind w:left="-709"/>
      <w:textAlignment w:val="baseline"/>
      <w:rPr>
        <w:rFonts w:ascii="Arial" w:hAnsi="Arial"/>
        <w:sz w:val="16"/>
        <w:szCs w:val="20"/>
      </w:rPr>
    </w:pPr>
    <w:r w:rsidRPr="005F5549">
      <w:rPr>
        <w:rFonts w:ascii="Arial" w:hAnsi="Arial"/>
        <w:sz w:val="16"/>
        <w:szCs w:val="20"/>
      </w:rPr>
      <w:t>F</w:t>
    </w:r>
    <w:r>
      <w:rPr>
        <w:rFonts w:ascii="Arial" w:hAnsi="Arial"/>
        <w:sz w:val="16"/>
        <w:szCs w:val="20"/>
      </w:rPr>
      <w:t>orm</w:t>
    </w:r>
    <w:r w:rsidR="00F80FB9">
      <w:rPr>
        <w:rFonts w:ascii="Arial" w:hAnsi="Arial"/>
        <w:sz w:val="16"/>
        <w:szCs w:val="20"/>
      </w:rPr>
      <w:t>ulaire</w:t>
    </w:r>
    <w:r>
      <w:rPr>
        <w:rFonts w:ascii="Arial" w:hAnsi="Arial"/>
        <w:sz w:val="16"/>
        <w:szCs w:val="20"/>
      </w:rPr>
      <w:t xml:space="preserve"> 2</w:t>
    </w:r>
    <w:r w:rsidR="00F80FB9">
      <w:rPr>
        <w:rFonts w:ascii="Arial" w:hAnsi="Arial"/>
        <w:sz w:val="16"/>
        <w:szCs w:val="20"/>
      </w:rPr>
      <w:t>-12-50-51-60</w:t>
    </w:r>
    <w:r w:rsidRPr="005F5549">
      <w:rPr>
        <w:rFonts w:ascii="Arial" w:hAnsi="Arial"/>
        <w:sz w:val="16"/>
        <w:szCs w:val="20"/>
      </w:rPr>
      <w:t xml:space="preserve"> </w:t>
    </w:r>
    <w:proofErr w:type="spellStart"/>
    <w:r w:rsidRPr="005F5549">
      <w:rPr>
        <w:rFonts w:ascii="Arial" w:hAnsi="Arial"/>
        <w:sz w:val="16"/>
        <w:szCs w:val="20"/>
      </w:rPr>
      <w:t>Ind</w:t>
    </w:r>
    <w:proofErr w:type="spellEnd"/>
    <w:r w:rsidRPr="005F5549">
      <w:rPr>
        <w:rFonts w:ascii="Arial" w:hAnsi="Arial"/>
        <w:sz w:val="16"/>
        <w:szCs w:val="20"/>
      </w:rPr>
      <w:t xml:space="preserve"> </w:t>
    </w:r>
    <w:ins w:id="2" w:author="LEFRANC Vincent" w:date="2024-08-09T15:11:00Z" w16du:dateUtc="2024-08-09T13:11:00Z">
      <w:r w:rsidR="00DB5DFF">
        <w:rPr>
          <w:rFonts w:ascii="Arial" w:hAnsi="Arial"/>
          <w:sz w:val="16"/>
          <w:szCs w:val="20"/>
        </w:rPr>
        <w:t>H</w:t>
      </w:r>
    </w:ins>
  </w:p>
  <w:p w14:paraId="1587322F" w14:textId="77777777" w:rsidR="005F5549" w:rsidRPr="005F5549" w:rsidRDefault="005F5549" w:rsidP="005F5549">
    <w:pPr>
      <w:tabs>
        <w:tab w:val="center" w:pos="4536"/>
        <w:tab w:val="right" w:pos="9781"/>
      </w:tabs>
      <w:overflowPunct w:val="0"/>
      <w:autoSpaceDE w:val="0"/>
      <w:autoSpaceDN w:val="0"/>
      <w:adjustRightInd w:val="0"/>
      <w:ind w:left="-709"/>
      <w:textAlignment w:val="baseline"/>
      <w:rPr>
        <w:sz w:val="20"/>
        <w:szCs w:val="20"/>
      </w:rPr>
    </w:pPr>
    <w:r w:rsidRPr="005F5549">
      <w:rPr>
        <w:rFonts w:ascii="Arial" w:hAnsi="Arial" w:cs="Arial"/>
        <w:sz w:val="16"/>
        <w:szCs w:val="16"/>
      </w:rPr>
      <w:t>Ce document est la propriété de la DGAC. Il ne peut être utilisé, reproduit ou communiqué sans autorisation préalable.</w:t>
    </w:r>
    <w:r w:rsidRPr="005F5549">
      <w:rPr>
        <w:rFonts w:ascii="Arial" w:hAnsi="Arial"/>
        <w:sz w:val="16"/>
        <w:szCs w:val="20"/>
      </w:rPr>
      <w:t xml:space="preserve"> </w:t>
    </w:r>
    <w:r w:rsidRPr="005F5549">
      <w:rPr>
        <w:rFonts w:ascii="Arial" w:hAnsi="Arial"/>
        <w:sz w:val="16"/>
        <w:szCs w:val="20"/>
      </w:rPr>
      <w:tab/>
      <w:t xml:space="preserve">Page </w:t>
    </w:r>
    <w:r w:rsidRPr="005F5549">
      <w:rPr>
        <w:rFonts w:ascii="Arial" w:hAnsi="Arial"/>
        <w:sz w:val="16"/>
        <w:szCs w:val="20"/>
      </w:rPr>
      <w:fldChar w:fldCharType="begin"/>
    </w:r>
    <w:r w:rsidRPr="005F5549">
      <w:rPr>
        <w:rFonts w:ascii="Arial" w:hAnsi="Arial"/>
        <w:sz w:val="16"/>
        <w:szCs w:val="20"/>
      </w:rPr>
      <w:instrText xml:space="preserve"> PAGE </w:instrText>
    </w:r>
    <w:r w:rsidRPr="005F5549">
      <w:rPr>
        <w:rFonts w:ascii="Arial" w:hAnsi="Arial"/>
        <w:sz w:val="16"/>
        <w:szCs w:val="20"/>
      </w:rPr>
      <w:fldChar w:fldCharType="separate"/>
    </w:r>
    <w:r w:rsidRPr="005F5549">
      <w:rPr>
        <w:rFonts w:ascii="Arial" w:hAnsi="Arial"/>
        <w:sz w:val="16"/>
        <w:szCs w:val="20"/>
      </w:rPr>
      <w:t>2</w:t>
    </w:r>
    <w:r w:rsidRPr="005F5549">
      <w:rPr>
        <w:rFonts w:ascii="Arial" w:hAnsi="Arial"/>
        <w:sz w:val="16"/>
        <w:szCs w:val="20"/>
      </w:rPr>
      <w:fldChar w:fldCharType="end"/>
    </w:r>
    <w:r w:rsidRPr="005F5549">
      <w:rPr>
        <w:rFonts w:ascii="Arial" w:hAnsi="Arial"/>
        <w:sz w:val="16"/>
        <w:szCs w:val="20"/>
      </w:rPr>
      <w:t>/</w:t>
    </w:r>
    <w:r w:rsidRPr="005F5549">
      <w:rPr>
        <w:rFonts w:ascii="Arial" w:hAnsi="Arial"/>
        <w:sz w:val="16"/>
        <w:szCs w:val="20"/>
      </w:rPr>
      <w:fldChar w:fldCharType="begin"/>
    </w:r>
    <w:r w:rsidRPr="005F5549">
      <w:rPr>
        <w:rFonts w:ascii="Arial" w:hAnsi="Arial"/>
        <w:sz w:val="16"/>
        <w:szCs w:val="20"/>
      </w:rPr>
      <w:instrText xml:space="preserve"> NUMPAGES </w:instrText>
    </w:r>
    <w:r w:rsidRPr="005F5549">
      <w:rPr>
        <w:rFonts w:ascii="Arial" w:hAnsi="Arial"/>
        <w:sz w:val="16"/>
        <w:szCs w:val="20"/>
      </w:rPr>
      <w:fldChar w:fldCharType="separate"/>
    </w:r>
    <w:r w:rsidRPr="005F5549">
      <w:rPr>
        <w:rFonts w:ascii="Arial" w:hAnsi="Arial"/>
        <w:sz w:val="16"/>
        <w:szCs w:val="20"/>
      </w:rPr>
      <w:t>8</w:t>
    </w:r>
    <w:r w:rsidRPr="005F5549">
      <w:rPr>
        <w:rFonts w:ascii="Arial" w:hAnsi="Arial"/>
        <w:sz w:val="16"/>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AB43EF" w14:textId="6DBA1E4E" w:rsidR="00322571" w:rsidRPr="005F5549" w:rsidRDefault="00322571" w:rsidP="00E2743B">
    <w:pPr>
      <w:tabs>
        <w:tab w:val="right" w:pos="9540"/>
      </w:tabs>
      <w:overflowPunct w:val="0"/>
      <w:autoSpaceDE w:val="0"/>
      <w:autoSpaceDN w:val="0"/>
      <w:adjustRightInd w:val="0"/>
      <w:ind w:left="142"/>
      <w:textAlignment w:val="baseline"/>
      <w:rPr>
        <w:rFonts w:ascii="Arial" w:hAnsi="Arial"/>
        <w:sz w:val="16"/>
        <w:szCs w:val="20"/>
      </w:rPr>
    </w:pPr>
    <w:r w:rsidRPr="005F5549">
      <w:rPr>
        <w:rFonts w:ascii="Arial" w:hAnsi="Arial"/>
        <w:sz w:val="16"/>
        <w:szCs w:val="20"/>
      </w:rPr>
      <w:t>F</w:t>
    </w:r>
    <w:r>
      <w:rPr>
        <w:rFonts w:ascii="Arial" w:hAnsi="Arial"/>
        <w:sz w:val="16"/>
        <w:szCs w:val="20"/>
      </w:rPr>
      <w:t>ormulaire 2-12-50-51-60</w:t>
    </w:r>
    <w:r w:rsidRPr="005F5549">
      <w:rPr>
        <w:rFonts w:ascii="Arial" w:hAnsi="Arial"/>
        <w:sz w:val="16"/>
        <w:szCs w:val="20"/>
      </w:rPr>
      <w:t xml:space="preserve"> </w:t>
    </w:r>
    <w:proofErr w:type="spellStart"/>
    <w:r w:rsidRPr="005F5549">
      <w:rPr>
        <w:rFonts w:ascii="Arial" w:hAnsi="Arial"/>
        <w:sz w:val="16"/>
        <w:szCs w:val="20"/>
      </w:rPr>
      <w:t>Ind</w:t>
    </w:r>
    <w:proofErr w:type="spellEnd"/>
    <w:r w:rsidRPr="005F5549">
      <w:rPr>
        <w:rFonts w:ascii="Arial" w:hAnsi="Arial"/>
        <w:sz w:val="16"/>
        <w:szCs w:val="20"/>
      </w:rPr>
      <w:t xml:space="preserve"> </w:t>
    </w:r>
    <w:r w:rsidR="00DB5DFF">
      <w:rPr>
        <w:rFonts w:ascii="Arial" w:hAnsi="Arial"/>
        <w:color w:val="FF0000"/>
        <w:sz w:val="16"/>
        <w:szCs w:val="20"/>
      </w:rPr>
      <w:t>H</w:t>
    </w:r>
  </w:p>
  <w:p w14:paraId="7B5A0555" w14:textId="77777777" w:rsidR="00322571" w:rsidRPr="005F5549" w:rsidRDefault="00322571" w:rsidP="00AB29F0">
    <w:pPr>
      <w:tabs>
        <w:tab w:val="center" w:pos="4536"/>
        <w:tab w:val="right" w:pos="14884"/>
      </w:tabs>
      <w:overflowPunct w:val="0"/>
      <w:autoSpaceDE w:val="0"/>
      <w:autoSpaceDN w:val="0"/>
      <w:adjustRightInd w:val="0"/>
      <w:ind w:left="142"/>
      <w:textAlignment w:val="baseline"/>
      <w:rPr>
        <w:sz w:val="20"/>
        <w:szCs w:val="20"/>
      </w:rPr>
    </w:pPr>
    <w:r w:rsidRPr="005F5549">
      <w:rPr>
        <w:rFonts w:ascii="Arial" w:hAnsi="Arial" w:cs="Arial"/>
        <w:sz w:val="16"/>
        <w:szCs w:val="16"/>
      </w:rPr>
      <w:t>Ce document est la propriété de la DGAC. Il ne peut être utilisé, reproduit ou communiqué sans autorisation préalable.</w:t>
    </w:r>
    <w:r w:rsidRPr="005F5549">
      <w:rPr>
        <w:rFonts w:ascii="Arial" w:hAnsi="Arial"/>
        <w:sz w:val="16"/>
        <w:szCs w:val="20"/>
      </w:rPr>
      <w:t xml:space="preserve"> </w:t>
    </w:r>
    <w:r w:rsidRPr="005F5549">
      <w:rPr>
        <w:rFonts w:ascii="Arial" w:hAnsi="Arial"/>
        <w:sz w:val="16"/>
        <w:szCs w:val="20"/>
      </w:rPr>
      <w:tab/>
      <w:t xml:space="preserve">Page </w:t>
    </w:r>
    <w:r w:rsidRPr="005F5549">
      <w:rPr>
        <w:rFonts w:ascii="Arial" w:hAnsi="Arial"/>
        <w:sz w:val="16"/>
        <w:szCs w:val="20"/>
      </w:rPr>
      <w:fldChar w:fldCharType="begin"/>
    </w:r>
    <w:r w:rsidRPr="005F5549">
      <w:rPr>
        <w:rFonts w:ascii="Arial" w:hAnsi="Arial"/>
        <w:sz w:val="16"/>
        <w:szCs w:val="20"/>
      </w:rPr>
      <w:instrText xml:space="preserve"> PAGE </w:instrText>
    </w:r>
    <w:r w:rsidRPr="005F5549">
      <w:rPr>
        <w:rFonts w:ascii="Arial" w:hAnsi="Arial"/>
        <w:sz w:val="16"/>
        <w:szCs w:val="20"/>
      </w:rPr>
      <w:fldChar w:fldCharType="separate"/>
    </w:r>
    <w:r>
      <w:rPr>
        <w:rFonts w:ascii="Arial" w:hAnsi="Arial"/>
        <w:sz w:val="16"/>
        <w:szCs w:val="20"/>
      </w:rPr>
      <w:t>10</w:t>
    </w:r>
    <w:r w:rsidRPr="005F5549">
      <w:rPr>
        <w:rFonts w:ascii="Arial" w:hAnsi="Arial"/>
        <w:sz w:val="16"/>
        <w:szCs w:val="20"/>
      </w:rPr>
      <w:fldChar w:fldCharType="end"/>
    </w:r>
    <w:r w:rsidRPr="005F5549">
      <w:rPr>
        <w:rFonts w:ascii="Arial" w:hAnsi="Arial"/>
        <w:sz w:val="16"/>
        <w:szCs w:val="20"/>
      </w:rPr>
      <w:t>/</w:t>
    </w:r>
    <w:r w:rsidRPr="005F5549">
      <w:rPr>
        <w:rFonts w:ascii="Arial" w:hAnsi="Arial"/>
        <w:sz w:val="16"/>
        <w:szCs w:val="20"/>
      </w:rPr>
      <w:fldChar w:fldCharType="begin"/>
    </w:r>
    <w:r w:rsidRPr="005F5549">
      <w:rPr>
        <w:rFonts w:ascii="Arial" w:hAnsi="Arial"/>
        <w:sz w:val="16"/>
        <w:szCs w:val="20"/>
      </w:rPr>
      <w:instrText xml:space="preserve"> NUMPAGES </w:instrText>
    </w:r>
    <w:r w:rsidRPr="005F5549">
      <w:rPr>
        <w:rFonts w:ascii="Arial" w:hAnsi="Arial"/>
        <w:sz w:val="16"/>
        <w:szCs w:val="20"/>
      </w:rPr>
      <w:fldChar w:fldCharType="separate"/>
    </w:r>
    <w:r>
      <w:rPr>
        <w:rFonts w:ascii="Arial" w:hAnsi="Arial"/>
        <w:sz w:val="16"/>
        <w:szCs w:val="20"/>
      </w:rPr>
      <w:t>21</w:t>
    </w:r>
    <w:r w:rsidRPr="005F5549">
      <w:rPr>
        <w:rFonts w:ascii="Arial" w:hAnsi="Arial"/>
        <w:sz w:val="16"/>
        <w:szCs w:val="20"/>
      </w:rPr>
      <w:fldChar w:fldCharType="end"/>
    </w:r>
  </w:p>
  <w:p w14:paraId="478B8218" w14:textId="77777777" w:rsidR="00322571" w:rsidRPr="00364E5D" w:rsidRDefault="00322571" w:rsidP="00322571">
    <w:pPr>
      <w:pStyle w:val="Pieddepage"/>
      <w:ind w:left="-426"/>
      <w:jc w:val="both"/>
      <w:rPr>
        <w:rFonts w:ascii="Arial" w:hAnsi="Arial" w:cs="Arial"/>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AF11F6" w14:textId="146839A1" w:rsidR="000A5E1A" w:rsidRPr="005F5549" w:rsidRDefault="000A5E1A" w:rsidP="000A5E1A">
    <w:pPr>
      <w:tabs>
        <w:tab w:val="right" w:pos="9540"/>
      </w:tabs>
      <w:overflowPunct w:val="0"/>
      <w:autoSpaceDE w:val="0"/>
      <w:autoSpaceDN w:val="0"/>
      <w:adjustRightInd w:val="0"/>
      <w:ind w:left="-709"/>
      <w:textAlignment w:val="baseline"/>
      <w:rPr>
        <w:rFonts w:ascii="Arial" w:hAnsi="Arial"/>
        <w:sz w:val="16"/>
        <w:szCs w:val="20"/>
      </w:rPr>
    </w:pPr>
    <w:r w:rsidRPr="005F5549">
      <w:rPr>
        <w:rFonts w:ascii="Arial" w:hAnsi="Arial"/>
        <w:sz w:val="16"/>
        <w:szCs w:val="20"/>
      </w:rPr>
      <w:t>F</w:t>
    </w:r>
    <w:r>
      <w:rPr>
        <w:rFonts w:ascii="Arial" w:hAnsi="Arial"/>
        <w:sz w:val="16"/>
        <w:szCs w:val="20"/>
      </w:rPr>
      <w:t>ormulaire 2-12-50-51-60</w:t>
    </w:r>
    <w:r w:rsidRPr="005F5549">
      <w:rPr>
        <w:rFonts w:ascii="Arial" w:hAnsi="Arial"/>
        <w:sz w:val="16"/>
        <w:szCs w:val="20"/>
      </w:rPr>
      <w:t xml:space="preserve"> </w:t>
    </w:r>
    <w:proofErr w:type="spellStart"/>
    <w:r w:rsidRPr="005F5549">
      <w:rPr>
        <w:rFonts w:ascii="Arial" w:hAnsi="Arial"/>
        <w:sz w:val="16"/>
        <w:szCs w:val="20"/>
      </w:rPr>
      <w:t>Ind</w:t>
    </w:r>
    <w:proofErr w:type="spellEnd"/>
    <w:r w:rsidRPr="005F5549">
      <w:rPr>
        <w:rFonts w:ascii="Arial" w:hAnsi="Arial"/>
        <w:sz w:val="16"/>
        <w:szCs w:val="20"/>
      </w:rPr>
      <w:t xml:space="preserve"> </w:t>
    </w:r>
    <w:r w:rsidR="00DB5DFF">
      <w:rPr>
        <w:rFonts w:ascii="Arial" w:hAnsi="Arial"/>
        <w:color w:val="FF0000"/>
        <w:sz w:val="16"/>
        <w:szCs w:val="20"/>
      </w:rPr>
      <w:t>H</w:t>
    </w:r>
  </w:p>
  <w:p w14:paraId="3E50D452" w14:textId="77777777" w:rsidR="000A5E1A" w:rsidRPr="005F5549" w:rsidRDefault="000A5E1A" w:rsidP="000A5E1A">
    <w:pPr>
      <w:tabs>
        <w:tab w:val="center" w:pos="4536"/>
        <w:tab w:val="right" w:pos="9781"/>
      </w:tabs>
      <w:overflowPunct w:val="0"/>
      <w:autoSpaceDE w:val="0"/>
      <w:autoSpaceDN w:val="0"/>
      <w:adjustRightInd w:val="0"/>
      <w:ind w:left="-709"/>
      <w:textAlignment w:val="baseline"/>
      <w:rPr>
        <w:sz w:val="20"/>
        <w:szCs w:val="20"/>
      </w:rPr>
    </w:pPr>
    <w:r w:rsidRPr="005F5549">
      <w:rPr>
        <w:rFonts w:ascii="Arial" w:hAnsi="Arial" w:cs="Arial"/>
        <w:sz w:val="16"/>
        <w:szCs w:val="16"/>
      </w:rPr>
      <w:t>Ce document est la propriété de la DGAC. Il ne peut être utilisé, reproduit ou communiqué sans autorisation préalable.</w:t>
    </w:r>
    <w:r w:rsidRPr="005F5549">
      <w:rPr>
        <w:rFonts w:ascii="Arial" w:hAnsi="Arial"/>
        <w:sz w:val="16"/>
        <w:szCs w:val="20"/>
      </w:rPr>
      <w:t xml:space="preserve"> </w:t>
    </w:r>
    <w:r w:rsidRPr="005F5549">
      <w:rPr>
        <w:rFonts w:ascii="Arial" w:hAnsi="Arial"/>
        <w:sz w:val="16"/>
        <w:szCs w:val="20"/>
      </w:rPr>
      <w:tab/>
      <w:t xml:space="preserve">Page </w:t>
    </w:r>
    <w:r w:rsidRPr="005F5549">
      <w:rPr>
        <w:rFonts w:ascii="Arial" w:hAnsi="Arial"/>
        <w:sz w:val="16"/>
        <w:szCs w:val="20"/>
      </w:rPr>
      <w:fldChar w:fldCharType="begin"/>
    </w:r>
    <w:r w:rsidRPr="005F5549">
      <w:rPr>
        <w:rFonts w:ascii="Arial" w:hAnsi="Arial"/>
        <w:sz w:val="16"/>
        <w:szCs w:val="20"/>
      </w:rPr>
      <w:instrText xml:space="preserve"> PAGE </w:instrText>
    </w:r>
    <w:r w:rsidRPr="005F5549">
      <w:rPr>
        <w:rFonts w:ascii="Arial" w:hAnsi="Arial"/>
        <w:sz w:val="16"/>
        <w:szCs w:val="20"/>
      </w:rPr>
      <w:fldChar w:fldCharType="separate"/>
    </w:r>
    <w:r>
      <w:rPr>
        <w:rFonts w:ascii="Arial" w:hAnsi="Arial"/>
        <w:sz w:val="16"/>
        <w:szCs w:val="20"/>
      </w:rPr>
      <w:t>10</w:t>
    </w:r>
    <w:r w:rsidRPr="005F5549">
      <w:rPr>
        <w:rFonts w:ascii="Arial" w:hAnsi="Arial"/>
        <w:sz w:val="16"/>
        <w:szCs w:val="20"/>
      </w:rPr>
      <w:fldChar w:fldCharType="end"/>
    </w:r>
    <w:r w:rsidRPr="005F5549">
      <w:rPr>
        <w:rFonts w:ascii="Arial" w:hAnsi="Arial"/>
        <w:sz w:val="16"/>
        <w:szCs w:val="20"/>
      </w:rPr>
      <w:t>/</w:t>
    </w:r>
    <w:r w:rsidRPr="005F5549">
      <w:rPr>
        <w:rFonts w:ascii="Arial" w:hAnsi="Arial"/>
        <w:sz w:val="16"/>
        <w:szCs w:val="20"/>
      </w:rPr>
      <w:fldChar w:fldCharType="begin"/>
    </w:r>
    <w:r w:rsidRPr="005F5549">
      <w:rPr>
        <w:rFonts w:ascii="Arial" w:hAnsi="Arial"/>
        <w:sz w:val="16"/>
        <w:szCs w:val="20"/>
      </w:rPr>
      <w:instrText xml:space="preserve"> NUMPAGES </w:instrText>
    </w:r>
    <w:r w:rsidRPr="005F5549">
      <w:rPr>
        <w:rFonts w:ascii="Arial" w:hAnsi="Arial"/>
        <w:sz w:val="16"/>
        <w:szCs w:val="20"/>
      </w:rPr>
      <w:fldChar w:fldCharType="separate"/>
    </w:r>
    <w:r>
      <w:rPr>
        <w:rFonts w:ascii="Arial" w:hAnsi="Arial"/>
        <w:sz w:val="16"/>
        <w:szCs w:val="20"/>
      </w:rPr>
      <w:t>21</w:t>
    </w:r>
    <w:r w:rsidRPr="005F5549">
      <w:rPr>
        <w:rFonts w:ascii="Arial" w:hAnsi="Arial"/>
        <w:sz w:val="16"/>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75B099" w14:textId="77777777" w:rsidR="00B70684" w:rsidRDefault="00B70684" w:rsidP="000F204D">
      <w:r>
        <w:separator/>
      </w:r>
    </w:p>
  </w:footnote>
  <w:footnote w:type="continuationSeparator" w:id="0">
    <w:p w14:paraId="3D00DE4F" w14:textId="77777777" w:rsidR="00B70684" w:rsidRDefault="00B70684" w:rsidP="000F20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57ADB6" w14:textId="77777777" w:rsidR="00F36DA4" w:rsidRPr="00961649" w:rsidRDefault="00F36DA4" w:rsidP="0096164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D45FC2"/>
    <w:multiLevelType w:val="hybridMultilevel"/>
    <w:tmpl w:val="3B14CA40"/>
    <w:lvl w:ilvl="0" w:tplc="B80AF00A">
      <w:start w:val="1"/>
      <w:numFmt w:val="lowerLetter"/>
      <w:lvlText w:val="%1)"/>
      <w:lvlJc w:val="left"/>
      <w:pPr>
        <w:ind w:left="510" w:hanging="360"/>
      </w:pPr>
      <w:rPr>
        <w:rFonts w:hint="default"/>
        <w:i w:val="0"/>
        <w:sz w:val="20"/>
      </w:rPr>
    </w:lvl>
    <w:lvl w:ilvl="1" w:tplc="040C0019">
      <w:start w:val="1"/>
      <w:numFmt w:val="lowerLetter"/>
      <w:lvlText w:val="%2."/>
      <w:lvlJc w:val="left"/>
      <w:pPr>
        <w:ind w:left="1230" w:hanging="360"/>
      </w:pPr>
    </w:lvl>
    <w:lvl w:ilvl="2" w:tplc="040C001B" w:tentative="1">
      <w:start w:val="1"/>
      <w:numFmt w:val="lowerRoman"/>
      <w:lvlText w:val="%3."/>
      <w:lvlJc w:val="right"/>
      <w:pPr>
        <w:ind w:left="1950" w:hanging="180"/>
      </w:pPr>
    </w:lvl>
    <w:lvl w:ilvl="3" w:tplc="040C000F" w:tentative="1">
      <w:start w:val="1"/>
      <w:numFmt w:val="decimal"/>
      <w:lvlText w:val="%4."/>
      <w:lvlJc w:val="left"/>
      <w:pPr>
        <w:ind w:left="2670" w:hanging="360"/>
      </w:pPr>
    </w:lvl>
    <w:lvl w:ilvl="4" w:tplc="040C0019" w:tentative="1">
      <w:start w:val="1"/>
      <w:numFmt w:val="lowerLetter"/>
      <w:lvlText w:val="%5."/>
      <w:lvlJc w:val="left"/>
      <w:pPr>
        <w:ind w:left="3390" w:hanging="360"/>
      </w:pPr>
    </w:lvl>
    <w:lvl w:ilvl="5" w:tplc="040C001B" w:tentative="1">
      <w:start w:val="1"/>
      <w:numFmt w:val="lowerRoman"/>
      <w:lvlText w:val="%6."/>
      <w:lvlJc w:val="right"/>
      <w:pPr>
        <w:ind w:left="4110" w:hanging="180"/>
      </w:pPr>
    </w:lvl>
    <w:lvl w:ilvl="6" w:tplc="040C000F" w:tentative="1">
      <w:start w:val="1"/>
      <w:numFmt w:val="decimal"/>
      <w:lvlText w:val="%7."/>
      <w:lvlJc w:val="left"/>
      <w:pPr>
        <w:ind w:left="4830" w:hanging="360"/>
      </w:pPr>
    </w:lvl>
    <w:lvl w:ilvl="7" w:tplc="040C0019" w:tentative="1">
      <w:start w:val="1"/>
      <w:numFmt w:val="lowerLetter"/>
      <w:lvlText w:val="%8."/>
      <w:lvlJc w:val="left"/>
      <w:pPr>
        <w:ind w:left="5550" w:hanging="360"/>
      </w:pPr>
    </w:lvl>
    <w:lvl w:ilvl="8" w:tplc="040C001B" w:tentative="1">
      <w:start w:val="1"/>
      <w:numFmt w:val="lowerRoman"/>
      <w:lvlText w:val="%9."/>
      <w:lvlJc w:val="right"/>
      <w:pPr>
        <w:ind w:left="6270" w:hanging="180"/>
      </w:pPr>
    </w:lvl>
  </w:abstractNum>
  <w:abstractNum w:abstractNumId="1" w15:restartNumberingAfterBreak="0">
    <w:nsid w:val="032B446D"/>
    <w:multiLevelType w:val="hybridMultilevel"/>
    <w:tmpl w:val="E7286B1C"/>
    <w:lvl w:ilvl="0" w:tplc="CE22630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3411255"/>
    <w:multiLevelType w:val="hybridMultilevel"/>
    <w:tmpl w:val="2F9E0896"/>
    <w:lvl w:ilvl="0" w:tplc="5BBC9D32">
      <w:start w:val="1"/>
      <w:numFmt w:val="upperLetter"/>
      <w:lvlText w:val="%1."/>
      <w:lvlJc w:val="left"/>
      <w:pPr>
        <w:ind w:left="360" w:hanging="360"/>
      </w:pPr>
      <w:rPr>
        <w:rFonts w:hint="default"/>
        <w:b/>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 w15:restartNumberingAfterBreak="0">
    <w:nsid w:val="064D7962"/>
    <w:multiLevelType w:val="hybridMultilevel"/>
    <w:tmpl w:val="1226C156"/>
    <w:lvl w:ilvl="0" w:tplc="040C0001">
      <w:start w:val="1"/>
      <w:numFmt w:val="bullet"/>
      <w:lvlText w:val=""/>
      <w:lvlJc w:val="left"/>
      <w:pPr>
        <w:ind w:left="927" w:hanging="360"/>
      </w:pPr>
      <w:rPr>
        <w:rFonts w:ascii="Symbol" w:hAnsi="Symbol" w:hint="default"/>
      </w:rPr>
    </w:lvl>
    <w:lvl w:ilvl="1" w:tplc="040C0003" w:tentative="1">
      <w:start w:val="1"/>
      <w:numFmt w:val="bullet"/>
      <w:lvlText w:val="o"/>
      <w:lvlJc w:val="left"/>
      <w:pPr>
        <w:ind w:left="1647" w:hanging="360"/>
      </w:pPr>
      <w:rPr>
        <w:rFonts w:ascii="Courier New" w:hAnsi="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4" w15:restartNumberingAfterBreak="0">
    <w:nsid w:val="0D0C273F"/>
    <w:multiLevelType w:val="hybridMultilevel"/>
    <w:tmpl w:val="D61222EC"/>
    <w:lvl w:ilvl="0" w:tplc="040C0001">
      <w:start w:val="1"/>
      <w:numFmt w:val="bullet"/>
      <w:lvlText w:val=""/>
      <w:lvlJc w:val="left"/>
      <w:pPr>
        <w:ind w:left="644" w:hanging="360"/>
      </w:pPr>
      <w:rPr>
        <w:rFonts w:ascii="Symbol" w:hAnsi="Symbol" w:hint="default"/>
        <w:i w:val="0"/>
        <w:sz w:val="20"/>
      </w:rPr>
    </w:lvl>
    <w:lvl w:ilvl="1" w:tplc="040C0001">
      <w:start w:val="1"/>
      <w:numFmt w:val="bullet"/>
      <w:lvlText w:val=""/>
      <w:lvlJc w:val="left"/>
      <w:pPr>
        <w:ind w:left="1364" w:hanging="360"/>
      </w:pPr>
      <w:rPr>
        <w:rFonts w:ascii="Symbol" w:hAnsi="Symbol" w:hint="default"/>
      </w:r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5" w15:restartNumberingAfterBreak="0">
    <w:nsid w:val="0F9E58EF"/>
    <w:multiLevelType w:val="hybridMultilevel"/>
    <w:tmpl w:val="47888CC0"/>
    <w:lvl w:ilvl="0" w:tplc="B80AF00A">
      <w:start w:val="1"/>
      <w:numFmt w:val="lowerLetter"/>
      <w:lvlText w:val="%1)"/>
      <w:lvlJc w:val="left"/>
      <w:pPr>
        <w:ind w:left="510" w:hanging="360"/>
      </w:pPr>
      <w:rPr>
        <w:rFonts w:hint="default"/>
        <w:i w:val="0"/>
        <w:sz w:val="20"/>
      </w:rPr>
    </w:lvl>
    <w:lvl w:ilvl="1" w:tplc="040C0001">
      <w:start w:val="1"/>
      <w:numFmt w:val="bullet"/>
      <w:lvlText w:val=""/>
      <w:lvlJc w:val="left"/>
      <w:pPr>
        <w:ind w:left="1230" w:hanging="360"/>
      </w:pPr>
      <w:rPr>
        <w:rFonts w:ascii="Symbol" w:hAnsi="Symbol" w:hint="default"/>
      </w:rPr>
    </w:lvl>
    <w:lvl w:ilvl="2" w:tplc="040C001B" w:tentative="1">
      <w:start w:val="1"/>
      <w:numFmt w:val="lowerRoman"/>
      <w:lvlText w:val="%3."/>
      <w:lvlJc w:val="right"/>
      <w:pPr>
        <w:ind w:left="1950" w:hanging="180"/>
      </w:pPr>
    </w:lvl>
    <w:lvl w:ilvl="3" w:tplc="040C000F" w:tentative="1">
      <w:start w:val="1"/>
      <w:numFmt w:val="decimal"/>
      <w:lvlText w:val="%4."/>
      <w:lvlJc w:val="left"/>
      <w:pPr>
        <w:ind w:left="2670" w:hanging="360"/>
      </w:pPr>
    </w:lvl>
    <w:lvl w:ilvl="4" w:tplc="040C0019" w:tentative="1">
      <w:start w:val="1"/>
      <w:numFmt w:val="lowerLetter"/>
      <w:lvlText w:val="%5."/>
      <w:lvlJc w:val="left"/>
      <w:pPr>
        <w:ind w:left="3390" w:hanging="360"/>
      </w:pPr>
    </w:lvl>
    <w:lvl w:ilvl="5" w:tplc="040C001B" w:tentative="1">
      <w:start w:val="1"/>
      <w:numFmt w:val="lowerRoman"/>
      <w:lvlText w:val="%6."/>
      <w:lvlJc w:val="right"/>
      <w:pPr>
        <w:ind w:left="4110" w:hanging="180"/>
      </w:pPr>
    </w:lvl>
    <w:lvl w:ilvl="6" w:tplc="040C000F" w:tentative="1">
      <w:start w:val="1"/>
      <w:numFmt w:val="decimal"/>
      <w:lvlText w:val="%7."/>
      <w:lvlJc w:val="left"/>
      <w:pPr>
        <w:ind w:left="4830" w:hanging="360"/>
      </w:pPr>
    </w:lvl>
    <w:lvl w:ilvl="7" w:tplc="040C0019" w:tentative="1">
      <w:start w:val="1"/>
      <w:numFmt w:val="lowerLetter"/>
      <w:lvlText w:val="%8."/>
      <w:lvlJc w:val="left"/>
      <w:pPr>
        <w:ind w:left="5550" w:hanging="360"/>
      </w:pPr>
    </w:lvl>
    <w:lvl w:ilvl="8" w:tplc="040C001B" w:tentative="1">
      <w:start w:val="1"/>
      <w:numFmt w:val="lowerRoman"/>
      <w:lvlText w:val="%9."/>
      <w:lvlJc w:val="right"/>
      <w:pPr>
        <w:ind w:left="6270" w:hanging="180"/>
      </w:pPr>
    </w:lvl>
  </w:abstractNum>
  <w:abstractNum w:abstractNumId="6" w15:restartNumberingAfterBreak="0">
    <w:nsid w:val="1B7347E0"/>
    <w:multiLevelType w:val="hybridMultilevel"/>
    <w:tmpl w:val="C68A4B4E"/>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3BA472D"/>
    <w:multiLevelType w:val="hybridMultilevel"/>
    <w:tmpl w:val="73EEE3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C3D4ABE"/>
    <w:multiLevelType w:val="hybridMultilevel"/>
    <w:tmpl w:val="4BFC57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1607B24"/>
    <w:multiLevelType w:val="hybridMultilevel"/>
    <w:tmpl w:val="C93E0B90"/>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0" w15:restartNumberingAfterBreak="0">
    <w:nsid w:val="33A15E3E"/>
    <w:multiLevelType w:val="hybridMultilevel"/>
    <w:tmpl w:val="8F565F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43F016D"/>
    <w:multiLevelType w:val="hybridMultilevel"/>
    <w:tmpl w:val="C34831F6"/>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2" w15:restartNumberingAfterBreak="0">
    <w:nsid w:val="45964157"/>
    <w:multiLevelType w:val="hybridMultilevel"/>
    <w:tmpl w:val="303A79EC"/>
    <w:lvl w:ilvl="0" w:tplc="040C000F">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462E1D77"/>
    <w:multiLevelType w:val="hybridMultilevel"/>
    <w:tmpl w:val="3B14CA40"/>
    <w:lvl w:ilvl="0" w:tplc="B80AF00A">
      <w:start w:val="1"/>
      <w:numFmt w:val="lowerLetter"/>
      <w:lvlText w:val="%1)"/>
      <w:lvlJc w:val="left"/>
      <w:pPr>
        <w:ind w:left="644" w:hanging="360"/>
      </w:pPr>
      <w:rPr>
        <w:rFonts w:hint="default"/>
        <w:i w:val="0"/>
        <w:sz w:val="20"/>
      </w:rPr>
    </w:lvl>
    <w:lvl w:ilvl="1" w:tplc="040C0019">
      <w:start w:val="1"/>
      <w:numFmt w:val="lowerLetter"/>
      <w:lvlText w:val="%2."/>
      <w:lvlJc w:val="left"/>
      <w:pPr>
        <w:ind w:left="1230" w:hanging="360"/>
      </w:pPr>
    </w:lvl>
    <w:lvl w:ilvl="2" w:tplc="040C001B" w:tentative="1">
      <w:start w:val="1"/>
      <w:numFmt w:val="lowerRoman"/>
      <w:lvlText w:val="%3."/>
      <w:lvlJc w:val="right"/>
      <w:pPr>
        <w:ind w:left="1950" w:hanging="180"/>
      </w:pPr>
    </w:lvl>
    <w:lvl w:ilvl="3" w:tplc="040C000F" w:tentative="1">
      <w:start w:val="1"/>
      <w:numFmt w:val="decimal"/>
      <w:lvlText w:val="%4."/>
      <w:lvlJc w:val="left"/>
      <w:pPr>
        <w:ind w:left="2670" w:hanging="360"/>
      </w:pPr>
    </w:lvl>
    <w:lvl w:ilvl="4" w:tplc="040C0019" w:tentative="1">
      <w:start w:val="1"/>
      <w:numFmt w:val="lowerLetter"/>
      <w:lvlText w:val="%5."/>
      <w:lvlJc w:val="left"/>
      <w:pPr>
        <w:ind w:left="3390" w:hanging="360"/>
      </w:pPr>
    </w:lvl>
    <w:lvl w:ilvl="5" w:tplc="040C001B" w:tentative="1">
      <w:start w:val="1"/>
      <w:numFmt w:val="lowerRoman"/>
      <w:lvlText w:val="%6."/>
      <w:lvlJc w:val="right"/>
      <w:pPr>
        <w:ind w:left="4110" w:hanging="180"/>
      </w:pPr>
    </w:lvl>
    <w:lvl w:ilvl="6" w:tplc="040C000F" w:tentative="1">
      <w:start w:val="1"/>
      <w:numFmt w:val="decimal"/>
      <w:lvlText w:val="%7."/>
      <w:lvlJc w:val="left"/>
      <w:pPr>
        <w:ind w:left="4830" w:hanging="360"/>
      </w:pPr>
    </w:lvl>
    <w:lvl w:ilvl="7" w:tplc="040C0019" w:tentative="1">
      <w:start w:val="1"/>
      <w:numFmt w:val="lowerLetter"/>
      <w:lvlText w:val="%8."/>
      <w:lvlJc w:val="left"/>
      <w:pPr>
        <w:ind w:left="5550" w:hanging="360"/>
      </w:pPr>
    </w:lvl>
    <w:lvl w:ilvl="8" w:tplc="040C001B" w:tentative="1">
      <w:start w:val="1"/>
      <w:numFmt w:val="lowerRoman"/>
      <w:lvlText w:val="%9."/>
      <w:lvlJc w:val="right"/>
      <w:pPr>
        <w:ind w:left="6270" w:hanging="180"/>
      </w:pPr>
    </w:lvl>
  </w:abstractNum>
  <w:abstractNum w:abstractNumId="14" w15:restartNumberingAfterBreak="0">
    <w:nsid w:val="4A3E70B0"/>
    <w:multiLevelType w:val="hybridMultilevel"/>
    <w:tmpl w:val="8C74AC9E"/>
    <w:lvl w:ilvl="0" w:tplc="EB72172E">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B0A7351"/>
    <w:multiLevelType w:val="hybridMultilevel"/>
    <w:tmpl w:val="8D2E89AA"/>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6" w15:restartNumberingAfterBreak="0">
    <w:nsid w:val="4D0D217C"/>
    <w:multiLevelType w:val="hybridMultilevel"/>
    <w:tmpl w:val="6B38C41A"/>
    <w:lvl w:ilvl="0" w:tplc="040C0001">
      <w:start w:val="1"/>
      <w:numFmt w:val="bullet"/>
      <w:lvlText w:val=""/>
      <w:lvlJc w:val="left"/>
      <w:pPr>
        <w:ind w:left="1004" w:hanging="360"/>
      </w:pPr>
      <w:rPr>
        <w:rFonts w:ascii="Symbol" w:hAnsi="Symbol" w:hint="default"/>
      </w:rPr>
    </w:lvl>
    <w:lvl w:ilvl="1" w:tplc="040C0003">
      <w:start w:val="1"/>
      <w:numFmt w:val="bullet"/>
      <w:lvlText w:val="o"/>
      <w:lvlJc w:val="left"/>
      <w:pPr>
        <w:ind w:left="1724" w:hanging="360"/>
      </w:pPr>
      <w:rPr>
        <w:rFonts w:ascii="Courier New" w:hAnsi="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7" w15:restartNumberingAfterBreak="0">
    <w:nsid w:val="54D66826"/>
    <w:multiLevelType w:val="hybridMultilevel"/>
    <w:tmpl w:val="D1CAD916"/>
    <w:lvl w:ilvl="0" w:tplc="92487452">
      <w:numFmt w:val="bullet"/>
      <w:lvlText w:val="•"/>
      <w:lvlJc w:val="left"/>
      <w:pPr>
        <w:ind w:left="1068" w:hanging="360"/>
      </w:pPr>
      <w:rPr>
        <w:rFonts w:ascii="Arial" w:eastAsia="Times New Roman"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8" w15:restartNumberingAfterBreak="0">
    <w:nsid w:val="57F81B4E"/>
    <w:multiLevelType w:val="hybridMultilevel"/>
    <w:tmpl w:val="427C001E"/>
    <w:lvl w:ilvl="0" w:tplc="040C0001">
      <w:start w:val="1"/>
      <w:numFmt w:val="bullet"/>
      <w:lvlText w:val=""/>
      <w:lvlJc w:val="left"/>
      <w:pPr>
        <w:ind w:left="927" w:hanging="360"/>
      </w:pPr>
      <w:rPr>
        <w:rFonts w:ascii="Symbol" w:hAnsi="Symbol" w:hint="default"/>
      </w:rPr>
    </w:lvl>
    <w:lvl w:ilvl="1" w:tplc="040C0003">
      <w:start w:val="1"/>
      <w:numFmt w:val="bullet"/>
      <w:lvlText w:val="o"/>
      <w:lvlJc w:val="left"/>
      <w:pPr>
        <w:ind w:left="1647" w:hanging="360"/>
      </w:pPr>
      <w:rPr>
        <w:rFonts w:ascii="Courier New" w:hAnsi="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9" w15:restartNumberingAfterBreak="0">
    <w:nsid w:val="5CA615A2"/>
    <w:multiLevelType w:val="hybridMultilevel"/>
    <w:tmpl w:val="2A2A00FE"/>
    <w:lvl w:ilvl="0" w:tplc="92487452">
      <w:numFmt w:val="bullet"/>
      <w:lvlText w:val="•"/>
      <w:lvlJc w:val="left"/>
      <w:pPr>
        <w:ind w:left="1068"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1025B44"/>
    <w:multiLevelType w:val="hybridMultilevel"/>
    <w:tmpl w:val="1152B788"/>
    <w:lvl w:ilvl="0" w:tplc="92487452">
      <w:numFmt w:val="bullet"/>
      <w:lvlText w:val="•"/>
      <w:lvlJc w:val="left"/>
      <w:pPr>
        <w:ind w:left="1068"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2F929FB"/>
    <w:multiLevelType w:val="hybridMultilevel"/>
    <w:tmpl w:val="63508FDE"/>
    <w:lvl w:ilvl="0" w:tplc="040C0001">
      <w:start w:val="1"/>
      <w:numFmt w:val="bullet"/>
      <w:lvlText w:val=""/>
      <w:lvlJc w:val="left"/>
      <w:pPr>
        <w:ind w:left="1230" w:hanging="360"/>
      </w:pPr>
      <w:rPr>
        <w:rFonts w:ascii="Symbol" w:hAnsi="Symbol" w:hint="default"/>
      </w:rPr>
    </w:lvl>
    <w:lvl w:ilvl="1" w:tplc="040C0003" w:tentative="1">
      <w:start w:val="1"/>
      <w:numFmt w:val="bullet"/>
      <w:lvlText w:val="o"/>
      <w:lvlJc w:val="left"/>
      <w:pPr>
        <w:ind w:left="1950" w:hanging="360"/>
      </w:pPr>
      <w:rPr>
        <w:rFonts w:ascii="Courier New" w:hAnsi="Courier New" w:cs="Courier New" w:hint="default"/>
      </w:rPr>
    </w:lvl>
    <w:lvl w:ilvl="2" w:tplc="040C0005" w:tentative="1">
      <w:start w:val="1"/>
      <w:numFmt w:val="bullet"/>
      <w:lvlText w:val=""/>
      <w:lvlJc w:val="left"/>
      <w:pPr>
        <w:ind w:left="2670" w:hanging="360"/>
      </w:pPr>
      <w:rPr>
        <w:rFonts w:ascii="Wingdings" w:hAnsi="Wingdings" w:hint="default"/>
      </w:rPr>
    </w:lvl>
    <w:lvl w:ilvl="3" w:tplc="040C0001" w:tentative="1">
      <w:start w:val="1"/>
      <w:numFmt w:val="bullet"/>
      <w:lvlText w:val=""/>
      <w:lvlJc w:val="left"/>
      <w:pPr>
        <w:ind w:left="3390" w:hanging="360"/>
      </w:pPr>
      <w:rPr>
        <w:rFonts w:ascii="Symbol" w:hAnsi="Symbol" w:hint="default"/>
      </w:rPr>
    </w:lvl>
    <w:lvl w:ilvl="4" w:tplc="040C0003" w:tentative="1">
      <w:start w:val="1"/>
      <w:numFmt w:val="bullet"/>
      <w:lvlText w:val="o"/>
      <w:lvlJc w:val="left"/>
      <w:pPr>
        <w:ind w:left="4110" w:hanging="360"/>
      </w:pPr>
      <w:rPr>
        <w:rFonts w:ascii="Courier New" w:hAnsi="Courier New" w:cs="Courier New" w:hint="default"/>
      </w:rPr>
    </w:lvl>
    <w:lvl w:ilvl="5" w:tplc="040C0005" w:tentative="1">
      <w:start w:val="1"/>
      <w:numFmt w:val="bullet"/>
      <w:lvlText w:val=""/>
      <w:lvlJc w:val="left"/>
      <w:pPr>
        <w:ind w:left="4830" w:hanging="360"/>
      </w:pPr>
      <w:rPr>
        <w:rFonts w:ascii="Wingdings" w:hAnsi="Wingdings" w:hint="default"/>
      </w:rPr>
    </w:lvl>
    <w:lvl w:ilvl="6" w:tplc="040C0001" w:tentative="1">
      <w:start w:val="1"/>
      <w:numFmt w:val="bullet"/>
      <w:lvlText w:val=""/>
      <w:lvlJc w:val="left"/>
      <w:pPr>
        <w:ind w:left="5550" w:hanging="360"/>
      </w:pPr>
      <w:rPr>
        <w:rFonts w:ascii="Symbol" w:hAnsi="Symbol" w:hint="default"/>
      </w:rPr>
    </w:lvl>
    <w:lvl w:ilvl="7" w:tplc="040C0003" w:tentative="1">
      <w:start w:val="1"/>
      <w:numFmt w:val="bullet"/>
      <w:lvlText w:val="o"/>
      <w:lvlJc w:val="left"/>
      <w:pPr>
        <w:ind w:left="6270" w:hanging="360"/>
      </w:pPr>
      <w:rPr>
        <w:rFonts w:ascii="Courier New" w:hAnsi="Courier New" w:cs="Courier New" w:hint="default"/>
      </w:rPr>
    </w:lvl>
    <w:lvl w:ilvl="8" w:tplc="040C0005" w:tentative="1">
      <w:start w:val="1"/>
      <w:numFmt w:val="bullet"/>
      <w:lvlText w:val=""/>
      <w:lvlJc w:val="left"/>
      <w:pPr>
        <w:ind w:left="6990" w:hanging="360"/>
      </w:pPr>
      <w:rPr>
        <w:rFonts w:ascii="Wingdings" w:hAnsi="Wingdings" w:hint="default"/>
      </w:rPr>
    </w:lvl>
  </w:abstractNum>
  <w:abstractNum w:abstractNumId="22" w15:restartNumberingAfterBreak="0">
    <w:nsid w:val="6D9B32BE"/>
    <w:multiLevelType w:val="hybridMultilevel"/>
    <w:tmpl w:val="3B14CA40"/>
    <w:lvl w:ilvl="0" w:tplc="B80AF00A">
      <w:start w:val="1"/>
      <w:numFmt w:val="lowerLetter"/>
      <w:lvlText w:val="%1)"/>
      <w:lvlJc w:val="left"/>
      <w:pPr>
        <w:ind w:left="644" w:hanging="360"/>
      </w:pPr>
      <w:rPr>
        <w:rFonts w:hint="default"/>
        <w:i w:val="0"/>
        <w:sz w:val="20"/>
      </w:rPr>
    </w:lvl>
    <w:lvl w:ilvl="1" w:tplc="040C0019">
      <w:start w:val="1"/>
      <w:numFmt w:val="lowerLetter"/>
      <w:lvlText w:val="%2."/>
      <w:lvlJc w:val="left"/>
      <w:pPr>
        <w:ind w:left="1230" w:hanging="360"/>
      </w:pPr>
    </w:lvl>
    <w:lvl w:ilvl="2" w:tplc="040C001B" w:tentative="1">
      <w:start w:val="1"/>
      <w:numFmt w:val="lowerRoman"/>
      <w:lvlText w:val="%3."/>
      <w:lvlJc w:val="right"/>
      <w:pPr>
        <w:ind w:left="1950" w:hanging="180"/>
      </w:pPr>
    </w:lvl>
    <w:lvl w:ilvl="3" w:tplc="040C000F" w:tentative="1">
      <w:start w:val="1"/>
      <w:numFmt w:val="decimal"/>
      <w:lvlText w:val="%4."/>
      <w:lvlJc w:val="left"/>
      <w:pPr>
        <w:ind w:left="2670" w:hanging="360"/>
      </w:pPr>
    </w:lvl>
    <w:lvl w:ilvl="4" w:tplc="040C0019" w:tentative="1">
      <w:start w:val="1"/>
      <w:numFmt w:val="lowerLetter"/>
      <w:lvlText w:val="%5."/>
      <w:lvlJc w:val="left"/>
      <w:pPr>
        <w:ind w:left="3390" w:hanging="360"/>
      </w:pPr>
    </w:lvl>
    <w:lvl w:ilvl="5" w:tplc="040C001B" w:tentative="1">
      <w:start w:val="1"/>
      <w:numFmt w:val="lowerRoman"/>
      <w:lvlText w:val="%6."/>
      <w:lvlJc w:val="right"/>
      <w:pPr>
        <w:ind w:left="4110" w:hanging="180"/>
      </w:pPr>
    </w:lvl>
    <w:lvl w:ilvl="6" w:tplc="040C000F" w:tentative="1">
      <w:start w:val="1"/>
      <w:numFmt w:val="decimal"/>
      <w:lvlText w:val="%7."/>
      <w:lvlJc w:val="left"/>
      <w:pPr>
        <w:ind w:left="4830" w:hanging="360"/>
      </w:pPr>
    </w:lvl>
    <w:lvl w:ilvl="7" w:tplc="040C0019" w:tentative="1">
      <w:start w:val="1"/>
      <w:numFmt w:val="lowerLetter"/>
      <w:lvlText w:val="%8."/>
      <w:lvlJc w:val="left"/>
      <w:pPr>
        <w:ind w:left="5550" w:hanging="360"/>
      </w:pPr>
    </w:lvl>
    <w:lvl w:ilvl="8" w:tplc="040C001B" w:tentative="1">
      <w:start w:val="1"/>
      <w:numFmt w:val="lowerRoman"/>
      <w:lvlText w:val="%9."/>
      <w:lvlJc w:val="right"/>
      <w:pPr>
        <w:ind w:left="6270" w:hanging="180"/>
      </w:pPr>
    </w:lvl>
  </w:abstractNum>
  <w:num w:numId="1" w16cid:durableId="1126700042">
    <w:abstractNumId w:val="7"/>
  </w:num>
  <w:num w:numId="2" w16cid:durableId="1771318047">
    <w:abstractNumId w:val="15"/>
  </w:num>
  <w:num w:numId="3" w16cid:durableId="706837470">
    <w:abstractNumId w:val="9"/>
  </w:num>
  <w:num w:numId="4" w16cid:durableId="2098941358">
    <w:abstractNumId w:val="11"/>
  </w:num>
  <w:num w:numId="5" w16cid:durableId="229312266">
    <w:abstractNumId w:val="17"/>
  </w:num>
  <w:num w:numId="6" w16cid:durableId="66151561">
    <w:abstractNumId w:val="20"/>
  </w:num>
  <w:num w:numId="7" w16cid:durableId="68159921">
    <w:abstractNumId w:val="19"/>
  </w:num>
  <w:num w:numId="8" w16cid:durableId="1284266673">
    <w:abstractNumId w:val="13"/>
  </w:num>
  <w:num w:numId="9" w16cid:durableId="1545630315">
    <w:abstractNumId w:val="5"/>
  </w:num>
  <w:num w:numId="10" w16cid:durableId="1455556304">
    <w:abstractNumId w:val="4"/>
  </w:num>
  <w:num w:numId="11" w16cid:durableId="1105535753">
    <w:abstractNumId w:val="12"/>
  </w:num>
  <w:num w:numId="12" w16cid:durableId="775028862">
    <w:abstractNumId w:val="2"/>
  </w:num>
  <w:num w:numId="13" w16cid:durableId="1825900397">
    <w:abstractNumId w:val="0"/>
  </w:num>
  <w:num w:numId="14" w16cid:durableId="177433475">
    <w:abstractNumId w:val="22"/>
  </w:num>
  <w:num w:numId="15" w16cid:durableId="2009210090">
    <w:abstractNumId w:val="10"/>
  </w:num>
  <w:num w:numId="16" w16cid:durableId="207648111">
    <w:abstractNumId w:val="16"/>
  </w:num>
  <w:num w:numId="17" w16cid:durableId="331106335">
    <w:abstractNumId w:val="18"/>
  </w:num>
  <w:num w:numId="18" w16cid:durableId="1209564405">
    <w:abstractNumId w:val="3"/>
  </w:num>
  <w:num w:numId="19" w16cid:durableId="1596211375">
    <w:abstractNumId w:val="1"/>
  </w:num>
  <w:num w:numId="20" w16cid:durableId="1632857598">
    <w:abstractNumId w:val="8"/>
  </w:num>
  <w:num w:numId="21" w16cid:durableId="1694526650">
    <w:abstractNumId w:val="21"/>
  </w:num>
  <w:num w:numId="22" w16cid:durableId="1318606943">
    <w:abstractNumId w:val="14"/>
  </w:num>
  <w:num w:numId="23" w16cid:durableId="1470395735">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LEFRANC Vincent">
    <w15:presenceInfo w15:providerId="AD" w15:userId="S::Vincent.LEFRANC@osac.aero::2fefd2bc-22a4-4e0c-be97-c5e40400eea0"/>
  </w15:person>
  <w15:person w15:author="DOUEK Raphaël">
    <w15:presenceInfo w15:providerId="AD" w15:userId="S::Raphael.DOUEK@osac.aero::702cf096-26b9-44d9-acdf-0f7fec5706a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efmodele" w:val="normal.dot"/>
  </w:docVars>
  <w:rsids>
    <w:rsidRoot w:val="00DE233D"/>
    <w:rsid w:val="000009AA"/>
    <w:rsid w:val="00001751"/>
    <w:rsid w:val="0000219B"/>
    <w:rsid w:val="000100F9"/>
    <w:rsid w:val="00013D28"/>
    <w:rsid w:val="0002371B"/>
    <w:rsid w:val="00030FAA"/>
    <w:rsid w:val="000326C6"/>
    <w:rsid w:val="000341FC"/>
    <w:rsid w:val="00037E74"/>
    <w:rsid w:val="00042FA9"/>
    <w:rsid w:val="000458D5"/>
    <w:rsid w:val="00050942"/>
    <w:rsid w:val="0005333A"/>
    <w:rsid w:val="0005421E"/>
    <w:rsid w:val="00054362"/>
    <w:rsid w:val="0005686C"/>
    <w:rsid w:val="000615CF"/>
    <w:rsid w:val="0007022E"/>
    <w:rsid w:val="00071417"/>
    <w:rsid w:val="00077815"/>
    <w:rsid w:val="00077CD8"/>
    <w:rsid w:val="000802EC"/>
    <w:rsid w:val="00081698"/>
    <w:rsid w:val="00081A3D"/>
    <w:rsid w:val="00082E40"/>
    <w:rsid w:val="00092231"/>
    <w:rsid w:val="00093913"/>
    <w:rsid w:val="000A4641"/>
    <w:rsid w:val="000A5E1A"/>
    <w:rsid w:val="000B3D43"/>
    <w:rsid w:val="000B48CE"/>
    <w:rsid w:val="000B4D3E"/>
    <w:rsid w:val="000C329E"/>
    <w:rsid w:val="000C4BA4"/>
    <w:rsid w:val="000D4BEC"/>
    <w:rsid w:val="000E003B"/>
    <w:rsid w:val="000E19B3"/>
    <w:rsid w:val="000E2A03"/>
    <w:rsid w:val="000E4818"/>
    <w:rsid w:val="000E7465"/>
    <w:rsid w:val="000F0903"/>
    <w:rsid w:val="000F0E26"/>
    <w:rsid w:val="000F204D"/>
    <w:rsid w:val="000F504E"/>
    <w:rsid w:val="000F5829"/>
    <w:rsid w:val="0010598B"/>
    <w:rsid w:val="00106B30"/>
    <w:rsid w:val="00111511"/>
    <w:rsid w:val="00112B57"/>
    <w:rsid w:val="00114204"/>
    <w:rsid w:val="00120C19"/>
    <w:rsid w:val="00122FEC"/>
    <w:rsid w:val="00123149"/>
    <w:rsid w:val="001247C8"/>
    <w:rsid w:val="00125FD8"/>
    <w:rsid w:val="00131161"/>
    <w:rsid w:val="00134AA7"/>
    <w:rsid w:val="001355AB"/>
    <w:rsid w:val="00141EC6"/>
    <w:rsid w:val="001530DD"/>
    <w:rsid w:val="0015413F"/>
    <w:rsid w:val="00154151"/>
    <w:rsid w:val="001551C4"/>
    <w:rsid w:val="00156186"/>
    <w:rsid w:val="001617E4"/>
    <w:rsid w:val="00163D7B"/>
    <w:rsid w:val="001647A9"/>
    <w:rsid w:val="00173EFE"/>
    <w:rsid w:val="0018226B"/>
    <w:rsid w:val="00184A81"/>
    <w:rsid w:val="00187AEC"/>
    <w:rsid w:val="001B082A"/>
    <w:rsid w:val="001B24B5"/>
    <w:rsid w:val="001B37B0"/>
    <w:rsid w:val="001B53A6"/>
    <w:rsid w:val="001B59B7"/>
    <w:rsid w:val="001C1F80"/>
    <w:rsid w:val="001C3911"/>
    <w:rsid w:val="001D2ADA"/>
    <w:rsid w:val="001D2F8F"/>
    <w:rsid w:val="001D3629"/>
    <w:rsid w:val="001E1FEE"/>
    <w:rsid w:val="001E3288"/>
    <w:rsid w:val="001E4929"/>
    <w:rsid w:val="001F013F"/>
    <w:rsid w:val="001F0191"/>
    <w:rsid w:val="001F0779"/>
    <w:rsid w:val="00200087"/>
    <w:rsid w:val="00205D45"/>
    <w:rsid w:val="00206B3B"/>
    <w:rsid w:val="00207696"/>
    <w:rsid w:val="00207FE6"/>
    <w:rsid w:val="002109AB"/>
    <w:rsid w:val="002115F4"/>
    <w:rsid w:val="0021485A"/>
    <w:rsid w:val="00214AFF"/>
    <w:rsid w:val="00214B7B"/>
    <w:rsid w:val="00220F94"/>
    <w:rsid w:val="00221DB1"/>
    <w:rsid w:val="00223E2A"/>
    <w:rsid w:val="002240EC"/>
    <w:rsid w:val="00224111"/>
    <w:rsid w:val="0023220C"/>
    <w:rsid w:val="00233A1C"/>
    <w:rsid w:val="002348AB"/>
    <w:rsid w:val="00241532"/>
    <w:rsid w:val="00243FA9"/>
    <w:rsid w:val="00244B09"/>
    <w:rsid w:val="00252BBF"/>
    <w:rsid w:val="002545D1"/>
    <w:rsid w:val="00255203"/>
    <w:rsid w:val="002564F7"/>
    <w:rsid w:val="00263036"/>
    <w:rsid w:val="0026364B"/>
    <w:rsid w:val="00263F60"/>
    <w:rsid w:val="002703C0"/>
    <w:rsid w:val="00272718"/>
    <w:rsid w:val="00273C27"/>
    <w:rsid w:val="002745D9"/>
    <w:rsid w:val="002756E9"/>
    <w:rsid w:val="00282D04"/>
    <w:rsid w:val="002848B4"/>
    <w:rsid w:val="00285E84"/>
    <w:rsid w:val="00291FC1"/>
    <w:rsid w:val="0029223B"/>
    <w:rsid w:val="002928E0"/>
    <w:rsid w:val="0029607F"/>
    <w:rsid w:val="002B1442"/>
    <w:rsid w:val="002B25B6"/>
    <w:rsid w:val="002B3FC7"/>
    <w:rsid w:val="002B711D"/>
    <w:rsid w:val="002B7775"/>
    <w:rsid w:val="002C2973"/>
    <w:rsid w:val="002C2CC9"/>
    <w:rsid w:val="002C6ACC"/>
    <w:rsid w:val="002D7A2D"/>
    <w:rsid w:val="002E1F26"/>
    <w:rsid w:val="002F48D6"/>
    <w:rsid w:val="002F7AD8"/>
    <w:rsid w:val="00304B97"/>
    <w:rsid w:val="00305B32"/>
    <w:rsid w:val="00307FFD"/>
    <w:rsid w:val="00310457"/>
    <w:rsid w:val="00310806"/>
    <w:rsid w:val="00310EF3"/>
    <w:rsid w:val="00312014"/>
    <w:rsid w:val="0031232C"/>
    <w:rsid w:val="00314124"/>
    <w:rsid w:val="00314EAD"/>
    <w:rsid w:val="003174AB"/>
    <w:rsid w:val="00322571"/>
    <w:rsid w:val="0032460D"/>
    <w:rsid w:val="00325791"/>
    <w:rsid w:val="003356CF"/>
    <w:rsid w:val="00335F4D"/>
    <w:rsid w:val="00336336"/>
    <w:rsid w:val="003378C7"/>
    <w:rsid w:val="003430DD"/>
    <w:rsid w:val="003473B9"/>
    <w:rsid w:val="00347AE7"/>
    <w:rsid w:val="00347FC2"/>
    <w:rsid w:val="003525E0"/>
    <w:rsid w:val="003543AA"/>
    <w:rsid w:val="00356C44"/>
    <w:rsid w:val="0036192A"/>
    <w:rsid w:val="00361981"/>
    <w:rsid w:val="00364E5D"/>
    <w:rsid w:val="00364EA3"/>
    <w:rsid w:val="00365B0B"/>
    <w:rsid w:val="00371FCC"/>
    <w:rsid w:val="00372EDB"/>
    <w:rsid w:val="00373B38"/>
    <w:rsid w:val="003757EF"/>
    <w:rsid w:val="00392830"/>
    <w:rsid w:val="0039727C"/>
    <w:rsid w:val="003A3125"/>
    <w:rsid w:val="003A43EE"/>
    <w:rsid w:val="003A71C9"/>
    <w:rsid w:val="003B7603"/>
    <w:rsid w:val="003C3978"/>
    <w:rsid w:val="003C4601"/>
    <w:rsid w:val="003D0D48"/>
    <w:rsid w:val="003D4524"/>
    <w:rsid w:val="003D5A61"/>
    <w:rsid w:val="003D67AF"/>
    <w:rsid w:val="003E2646"/>
    <w:rsid w:val="003E3001"/>
    <w:rsid w:val="003E67B7"/>
    <w:rsid w:val="003F03B0"/>
    <w:rsid w:val="003F111B"/>
    <w:rsid w:val="003F5A2E"/>
    <w:rsid w:val="004043F8"/>
    <w:rsid w:val="00405564"/>
    <w:rsid w:val="00410678"/>
    <w:rsid w:val="004128AF"/>
    <w:rsid w:val="004139F4"/>
    <w:rsid w:val="00416DA5"/>
    <w:rsid w:val="00420645"/>
    <w:rsid w:val="00420E11"/>
    <w:rsid w:val="004276E7"/>
    <w:rsid w:val="00430736"/>
    <w:rsid w:val="004323DC"/>
    <w:rsid w:val="004329BF"/>
    <w:rsid w:val="0044343F"/>
    <w:rsid w:val="0044420B"/>
    <w:rsid w:val="00447A02"/>
    <w:rsid w:val="0045468A"/>
    <w:rsid w:val="00454E03"/>
    <w:rsid w:val="00457D0A"/>
    <w:rsid w:val="00457E90"/>
    <w:rsid w:val="00463C91"/>
    <w:rsid w:val="00464D0C"/>
    <w:rsid w:val="00466853"/>
    <w:rsid w:val="00467506"/>
    <w:rsid w:val="00472FFC"/>
    <w:rsid w:val="00477006"/>
    <w:rsid w:val="00484927"/>
    <w:rsid w:val="00484989"/>
    <w:rsid w:val="0049080E"/>
    <w:rsid w:val="00490C96"/>
    <w:rsid w:val="0049108E"/>
    <w:rsid w:val="00491189"/>
    <w:rsid w:val="0049121C"/>
    <w:rsid w:val="00493B18"/>
    <w:rsid w:val="0049409E"/>
    <w:rsid w:val="004947BF"/>
    <w:rsid w:val="004A0D9F"/>
    <w:rsid w:val="004A2441"/>
    <w:rsid w:val="004A7D91"/>
    <w:rsid w:val="004B1003"/>
    <w:rsid w:val="004B2BE6"/>
    <w:rsid w:val="004B37FB"/>
    <w:rsid w:val="004B59B8"/>
    <w:rsid w:val="004C008E"/>
    <w:rsid w:val="004C2994"/>
    <w:rsid w:val="004C62D0"/>
    <w:rsid w:val="004C6A4A"/>
    <w:rsid w:val="004C6D2C"/>
    <w:rsid w:val="004D54A9"/>
    <w:rsid w:val="004E51C3"/>
    <w:rsid w:val="004F41BF"/>
    <w:rsid w:val="005019B6"/>
    <w:rsid w:val="00501D11"/>
    <w:rsid w:val="005028E1"/>
    <w:rsid w:val="00507C0C"/>
    <w:rsid w:val="00510568"/>
    <w:rsid w:val="00511578"/>
    <w:rsid w:val="00512D63"/>
    <w:rsid w:val="00516498"/>
    <w:rsid w:val="005164CC"/>
    <w:rsid w:val="0051734E"/>
    <w:rsid w:val="00517C88"/>
    <w:rsid w:val="00520C4C"/>
    <w:rsid w:val="0052159B"/>
    <w:rsid w:val="00526165"/>
    <w:rsid w:val="0053629A"/>
    <w:rsid w:val="00537DB3"/>
    <w:rsid w:val="00540D57"/>
    <w:rsid w:val="00540E14"/>
    <w:rsid w:val="005515E3"/>
    <w:rsid w:val="005527D1"/>
    <w:rsid w:val="005534A2"/>
    <w:rsid w:val="0055795B"/>
    <w:rsid w:val="005618A5"/>
    <w:rsid w:val="0057037D"/>
    <w:rsid w:val="00577111"/>
    <w:rsid w:val="00587E70"/>
    <w:rsid w:val="00591D47"/>
    <w:rsid w:val="0059235A"/>
    <w:rsid w:val="00592B40"/>
    <w:rsid w:val="0059641C"/>
    <w:rsid w:val="005970FB"/>
    <w:rsid w:val="005A2CBA"/>
    <w:rsid w:val="005A5C45"/>
    <w:rsid w:val="005B3095"/>
    <w:rsid w:val="005B30EF"/>
    <w:rsid w:val="005B37E2"/>
    <w:rsid w:val="005B5953"/>
    <w:rsid w:val="005B6366"/>
    <w:rsid w:val="005B6559"/>
    <w:rsid w:val="005B6A3D"/>
    <w:rsid w:val="005B6DB0"/>
    <w:rsid w:val="005C167C"/>
    <w:rsid w:val="005C32F3"/>
    <w:rsid w:val="005C4EF1"/>
    <w:rsid w:val="005C78B7"/>
    <w:rsid w:val="005D7552"/>
    <w:rsid w:val="005E54DB"/>
    <w:rsid w:val="005F0D1C"/>
    <w:rsid w:val="005F3304"/>
    <w:rsid w:val="005F5549"/>
    <w:rsid w:val="005F5F1D"/>
    <w:rsid w:val="005F7673"/>
    <w:rsid w:val="0060682C"/>
    <w:rsid w:val="0061109B"/>
    <w:rsid w:val="00611410"/>
    <w:rsid w:val="0061280F"/>
    <w:rsid w:val="00616C23"/>
    <w:rsid w:val="00617045"/>
    <w:rsid w:val="0062193C"/>
    <w:rsid w:val="006277DA"/>
    <w:rsid w:val="00632949"/>
    <w:rsid w:val="006360CA"/>
    <w:rsid w:val="00636693"/>
    <w:rsid w:val="00641532"/>
    <w:rsid w:val="00642D21"/>
    <w:rsid w:val="00643672"/>
    <w:rsid w:val="00646005"/>
    <w:rsid w:val="0064623D"/>
    <w:rsid w:val="00651315"/>
    <w:rsid w:val="006557B3"/>
    <w:rsid w:val="00660812"/>
    <w:rsid w:val="0066304A"/>
    <w:rsid w:val="006643C5"/>
    <w:rsid w:val="0066691F"/>
    <w:rsid w:val="00670305"/>
    <w:rsid w:val="00682871"/>
    <w:rsid w:val="00682875"/>
    <w:rsid w:val="006837BE"/>
    <w:rsid w:val="00684C40"/>
    <w:rsid w:val="0068501C"/>
    <w:rsid w:val="00690519"/>
    <w:rsid w:val="00692994"/>
    <w:rsid w:val="00694B1A"/>
    <w:rsid w:val="0069593E"/>
    <w:rsid w:val="006A1AED"/>
    <w:rsid w:val="006A429B"/>
    <w:rsid w:val="006A593B"/>
    <w:rsid w:val="006B1496"/>
    <w:rsid w:val="006B15C9"/>
    <w:rsid w:val="006B2540"/>
    <w:rsid w:val="006B783C"/>
    <w:rsid w:val="006C0785"/>
    <w:rsid w:val="006C0935"/>
    <w:rsid w:val="006C2916"/>
    <w:rsid w:val="006C48F9"/>
    <w:rsid w:val="006C5477"/>
    <w:rsid w:val="006C6567"/>
    <w:rsid w:val="006C6B87"/>
    <w:rsid w:val="006D38AC"/>
    <w:rsid w:val="006D4985"/>
    <w:rsid w:val="006D52DA"/>
    <w:rsid w:val="006E1ABC"/>
    <w:rsid w:val="006E3F12"/>
    <w:rsid w:val="006E4AC3"/>
    <w:rsid w:val="006F1BA8"/>
    <w:rsid w:val="006F59FB"/>
    <w:rsid w:val="00700F6B"/>
    <w:rsid w:val="00707ABA"/>
    <w:rsid w:val="007119B3"/>
    <w:rsid w:val="00712F71"/>
    <w:rsid w:val="00714431"/>
    <w:rsid w:val="0071596F"/>
    <w:rsid w:val="00716D2C"/>
    <w:rsid w:val="00717AF3"/>
    <w:rsid w:val="00720226"/>
    <w:rsid w:val="00722A43"/>
    <w:rsid w:val="00724633"/>
    <w:rsid w:val="00730D66"/>
    <w:rsid w:val="00730ED1"/>
    <w:rsid w:val="007353BC"/>
    <w:rsid w:val="00737F87"/>
    <w:rsid w:val="00740D88"/>
    <w:rsid w:val="00741C79"/>
    <w:rsid w:val="007441EF"/>
    <w:rsid w:val="00744AD9"/>
    <w:rsid w:val="007474F9"/>
    <w:rsid w:val="00756FA2"/>
    <w:rsid w:val="007600B4"/>
    <w:rsid w:val="00762C62"/>
    <w:rsid w:val="00765FF8"/>
    <w:rsid w:val="007660E8"/>
    <w:rsid w:val="00766EA7"/>
    <w:rsid w:val="0076703C"/>
    <w:rsid w:val="007713E7"/>
    <w:rsid w:val="00771E8A"/>
    <w:rsid w:val="00773490"/>
    <w:rsid w:val="0077789C"/>
    <w:rsid w:val="00780884"/>
    <w:rsid w:val="007820B2"/>
    <w:rsid w:val="007919C7"/>
    <w:rsid w:val="007974A8"/>
    <w:rsid w:val="007A030B"/>
    <w:rsid w:val="007A113B"/>
    <w:rsid w:val="007A3F4E"/>
    <w:rsid w:val="007A5393"/>
    <w:rsid w:val="007A6FE0"/>
    <w:rsid w:val="007B36A0"/>
    <w:rsid w:val="007B3C5C"/>
    <w:rsid w:val="007C0660"/>
    <w:rsid w:val="007C0991"/>
    <w:rsid w:val="007C1A04"/>
    <w:rsid w:val="007C3C7C"/>
    <w:rsid w:val="007C464F"/>
    <w:rsid w:val="007C77D9"/>
    <w:rsid w:val="007D2B49"/>
    <w:rsid w:val="007D3E84"/>
    <w:rsid w:val="007D5A04"/>
    <w:rsid w:val="007E1A74"/>
    <w:rsid w:val="007F65DB"/>
    <w:rsid w:val="007F67F0"/>
    <w:rsid w:val="007F7D8F"/>
    <w:rsid w:val="00805629"/>
    <w:rsid w:val="00807BEE"/>
    <w:rsid w:val="00807D60"/>
    <w:rsid w:val="00811EBC"/>
    <w:rsid w:val="00812693"/>
    <w:rsid w:val="00815D78"/>
    <w:rsid w:val="00831426"/>
    <w:rsid w:val="00832239"/>
    <w:rsid w:val="00833212"/>
    <w:rsid w:val="0083367E"/>
    <w:rsid w:val="00834467"/>
    <w:rsid w:val="0083486B"/>
    <w:rsid w:val="00837428"/>
    <w:rsid w:val="0084089F"/>
    <w:rsid w:val="008424EE"/>
    <w:rsid w:val="008479E6"/>
    <w:rsid w:val="0085452C"/>
    <w:rsid w:val="00854C98"/>
    <w:rsid w:val="008553C9"/>
    <w:rsid w:val="00855CC4"/>
    <w:rsid w:val="00860B98"/>
    <w:rsid w:val="00864307"/>
    <w:rsid w:val="0086596D"/>
    <w:rsid w:val="008667BF"/>
    <w:rsid w:val="00874AE9"/>
    <w:rsid w:val="008761AA"/>
    <w:rsid w:val="0088757B"/>
    <w:rsid w:val="00894FBB"/>
    <w:rsid w:val="008A1DC6"/>
    <w:rsid w:val="008A1E6B"/>
    <w:rsid w:val="008A4EF5"/>
    <w:rsid w:val="008A5562"/>
    <w:rsid w:val="008A6876"/>
    <w:rsid w:val="008B0BBF"/>
    <w:rsid w:val="008B275E"/>
    <w:rsid w:val="008C5E10"/>
    <w:rsid w:val="008D45DE"/>
    <w:rsid w:val="008D4880"/>
    <w:rsid w:val="008D55FB"/>
    <w:rsid w:val="008E33CC"/>
    <w:rsid w:val="008E4D3E"/>
    <w:rsid w:val="008E51A9"/>
    <w:rsid w:val="008E6178"/>
    <w:rsid w:val="008E6A48"/>
    <w:rsid w:val="008E776D"/>
    <w:rsid w:val="008F191B"/>
    <w:rsid w:val="008F7956"/>
    <w:rsid w:val="009062BF"/>
    <w:rsid w:val="00907ACE"/>
    <w:rsid w:val="00910CA6"/>
    <w:rsid w:val="0091429F"/>
    <w:rsid w:val="0091655C"/>
    <w:rsid w:val="009234AF"/>
    <w:rsid w:val="0093189B"/>
    <w:rsid w:val="009369A2"/>
    <w:rsid w:val="00937337"/>
    <w:rsid w:val="00937BA9"/>
    <w:rsid w:val="0094068B"/>
    <w:rsid w:val="00946587"/>
    <w:rsid w:val="00951253"/>
    <w:rsid w:val="00952A97"/>
    <w:rsid w:val="00953951"/>
    <w:rsid w:val="00961649"/>
    <w:rsid w:val="009620E0"/>
    <w:rsid w:val="00963160"/>
    <w:rsid w:val="00963449"/>
    <w:rsid w:val="00965BDF"/>
    <w:rsid w:val="00971CE2"/>
    <w:rsid w:val="00976999"/>
    <w:rsid w:val="00981E70"/>
    <w:rsid w:val="00981F0E"/>
    <w:rsid w:val="0099049F"/>
    <w:rsid w:val="00991497"/>
    <w:rsid w:val="0099174D"/>
    <w:rsid w:val="009925CB"/>
    <w:rsid w:val="00992703"/>
    <w:rsid w:val="009A1446"/>
    <w:rsid w:val="009A1627"/>
    <w:rsid w:val="009A4E3D"/>
    <w:rsid w:val="009A6B2B"/>
    <w:rsid w:val="009B7B07"/>
    <w:rsid w:val="009C155F"/>
    <w:rsid w:val="009C1FBA"/>
    <w:rsid w:val="009C390F"/>
    <w:rsid w:val="009D3931"/>
    <w:rsid w:val="009D43F1"/>
    <w:rsid w:val="009D5D71"/>
    <w:rsid w:val="009D6511"/>
    <w:rsid w:val="009E2E7C"/>
    <w:rsid w:val="009F26DA"/>
    <w:rsid w:val="009F6398"/>
    <w:rsid w:val="009F6E01"/>
    <w:rsid w:val="009F7EDD"/>
    <w:rsid w:val="00A01A10"/>
    <w:rsid w:val="00A032F8"/>
    <w:rsid w:val="00A04786"/>
    <w:rsid w:val="00A07697"/>
    <w:rsid w:val="00A1232C"/>
    <w:rsid w:val="00A13BFE"/>
    <w:rsid w:val="00A15C4C"/>
    <w:rsid w:val="00A1629C"/>
    <w:rsid w:val="00A17DE7"/>
    <w:rsid w:val="00A23CB4"/>
    <w:rsid w:val="00A2459A"/>
    <w:rsid w:val="00A24A12"/>
    <w:rsid w:val="00A27E6A"/>
    <w:rsid w:val="00A30B11"/>
    <w:rsid w:val="00A32587"/>
    <w:rsid w:val="00A3350F"/>
    <w:rsid w:val="00A33962"/>
    <w:rsid w:val="00A4036D"/>
    <w:rsid w:val="00A4553A"/>
    <w:rsid w:val="00A46391"/>
    <w:rsid w:val="00A53A4B"/>
    <w:rsid w:val="00A56972"/>
    <w:rsid w:val="00A57DAF"/>
    <w:rsid w:val="00A658F4"/>
    <w:rsid w:val="00A67B53"/>
    <w:rsid w:val="00A84E07"/>
    <w:rsid w:val="00A84E7C"/>
    <w:rsid w:val="00AA0A46"/>
    <w:rsid w:val="00AA353E"/>
    <w:rsid w:val="00AA54D8"/>
    <w:rsid w:val="00AB29F0"/>
    <w:rsid w:val="00AB69C1"/>
    <w:rsid w:val="00AC552C"/>
    <w:rsid w:val="00AC778E"/>
    <w:rsid w:val="00AD285F"/>
    <w:rsid w:val="00AD56D8"/>
    <w:rsid w:val="00AE01ED"/>
    <w:rsid w:val="00AE21CA"/>
    <w:rsid w:val="00AF074D"/>
    <w:rsid w:val="00AF1872"/>
    <w:rsid w:val="00AF1883"/>
    <w:rsid w:val="00AF31C8"/>
    <w:rsid w:val="00B02621"/>
    <w:rsid w:val="00B04BDE"/>
    <w:rsid w:val="00B103AC"/>
    <w:rsid w:val="00B13D2C"/>
    <w:rsid w:val="00B14443"/>
    <w:rsid w:val="00B15623"/>
    <w:rsid w:val="00B17A79"/>
    <w:rsid w:val="00B2064D"/>
    <w:rsid w:val="00B21104"/>
    <w:rsid w:val="00B234E1"/>
    <w:rsid w:val="00B24D44"/>
    <w:rsid w:val="00B258CE"/>
    <w:rsid w:val="00B25CE5"/>
    <w:rsid w:val="00B341FA"/>
    <w:rsid w:val="00B42868"/>
    <w:rsid w:val="00B4690B"/>
    <w:rsid w:val="00B53BC9"/>
    <w:rsid w:val="00B55B52"/>
    <w:rsid w:val="00B57426"/>
    <w:rsid w:val="00B64A0F"/>
    <w:rsid w:val="00B70684"/>
    <w:rsid w:val="00B74CE6"/>
    <w:rsid w:val="00B75F54"/>
    <w:rsid w:val="00B772E7"/>
    <w:rsid w:val="00B82134"/>
    <w:rsid w:val="00B858C8"/>
    <w:rsid w:val="00B87474"/>
    <w:rsid w:val="00B934F5"/>
    <w:rsid w:val="00B93843"/>
    <w:rsid w:val="00B9527A"/>
    <w:rsid w:val="00BA0E32"/>
    <w:rsid w:val="00BB37DA"/>
    <w:rsid w:val="00BC4CB8"/>
    <w:rsid w:val="00BD1697"/>
    <w:rsid w:val="00BD580F"/>
    <w:rsid w:val="00BE15EF"/>
    <w:rsid w:val="00BE1BA2"/>
    <w:rsid w:val="00BE7A9F"/>
    <w:rsid w:val="00BF08A7"/>
    <w:rsid w:val="00BF1D93"/>
    <w:rsid w:val="00BF3A13"/>
    <w:rsid w:val="00C02AD3"/>
    <w:rsid w:val="00C032A1"/>
    <w:rsid w:val="00C03E00"/>
    <w:rsid w:val="00C11B8A"/>
    <w:rsid w:val="00C1320B"/>
    <w:rsid w:val="00C171E4"/>
    <w:rsid w:val="00C23EC2"/>
    <w:rsid w:val="00C34559"/>
    <w:rsid w:val="00C53245"/>
    <w:rsid w:val="00C54103"/>
    <w:rsid w:val="00C564DD"/>
    <w:rsid w:val="00C60202"/>
    <w:rsid w:val="00C60895"/>
    <w:rsid w:val="00C640B9"/>
    <w:rsid w:val="00C65BF0"/>
    <w:rsid w:val="00C66604"/>
    <w:rsid w:val="00C713ED"/>
    <w:rsid w:val="00C76C12"/>
    <w:rsid w:val="00C8325A"/>
    <w:rsid w:val="00C91FDE"/>
    <w:rsid w:val="00C92467"/>
    <w:rsid w:val="00C927F8"/>
    <w:rsid w:val="00C9435A"/>
    <w:rsid w:val="00C97F18"/>
    <w:rsid w:val="00CA26D3"/>
    <w:rsid w:val="00CA35BB"/>
    <w:rsid w:val="00CB046F"/>
    <w:rsid w:val="00CB04F0"/>
    <w:rsid w:val="00CB460D"/>
    <w:rsid w:val="00CB4F60"/>
    <w:rsid w:val="00CB7728"/>
    <w:rsid w:val="00CC290F"/>
    <w:rsid w:val="00CC2FF5"/>
    <w:rsid w:val="00CC539E"/>
    <w:rsid w:val="00CD7756"/>
    <w:rsid w:val="00CF42A0"/>
    <w:rsid w:val="00D0411F"/>
    <w:rsid w:val="00D05DDA"/>
    <w:rsid w:val="00D11207"/>
    <w:rsid w:val="00D13EC0"/>
    <w:rsid w:val="00D16857"/>
    <w:rsid w:val="00D2322C"/>
    <w:rsid w:val="00D3135E"/>
    <w:rsid w:val="00D319B3"/>
    <w:rsid w:val="00D41739"/>
    <w:rsid w:val="00D4786D"/>
    <w:rsid w:val="00D47C3E"/>
    <w:rsid w:val="00D54CBC"/>
    <w:rsid w:val="00D55E16"/>
    <w:rsid w:val="00D56B29"/>
    <w:rsid w:val="00D61F0B"/>
    <w:rsid w:val="00D62CD7"/>
    <w:rsid w:val="00D66E8B"/>
    <w:rsid w:val="00D73C37"/>
    <w:rsid w:val="00D748A9"/>
    <w:rsid w:val="00D74E2A"/>
    <w:rsid w:val="00D7735D"/>
    <w:rsid w:val="00D86CA0"/>
    <w:rsid w:val="00D87BCB"/>
    <w:rsid w:val="00D91B1E"/>
    <w:rsid w:val="00D95CCA"/>
    <w:rsid w:val="00D96A78"/>
    <w:rsid w:val="00DA74AC"/>
    <w:rsid w:val="00DB44C9"/>
    <w:rsid w:val="00DB5C4F"/>
    <w:rsid w:val="00DB5DFF"/>
    <w:rsid w:val="00DB5F67"/>
    <w:rsid w:val="00DB6ECA"/>
    <w:rsid w:val="00DC2CF9"/>
    <w:rsid w:val="00DC3612"/>
    <w:rsid w:val="00DC744E"/>
    <w:rsid w:val="00DC7B47"/>
    <w:rsid w:val="00DD0D4B"/>
    <w:rsid w:val="00DD3A52"/>
    <w:rsid w:val="00DD3CA4"/>
    <w:rsid w:val="00DE233D"/>
    <w:rsid w:val="00DE3DB6"/>
    <w:rsid w:val="00DE49F2"/>
    <w:rsid w:val="00DF3166"/>
    <w:rsid w:val="00E01192"/>
    <w:rsid w:val="00E01DF2"/>
    <w:rsid w:val="00E06DEA"/>
    <w:rsid w:val="00E07C95"/>
    <w:rsid w:val="00E11950"/>
    <w:rsid w:val="00E11B7C"/>
    <w:rsid w:val="00E15D59"/>
    <w:rsid w:val="00E17100"/>
    <w:rsid w:val="00E20C71"/>
    <w:rsid w:val="00E210F1"/>
    <w:rsid w:val="00E22B02"/>
    <w:rsid w:val="00E238A5"/>
    <w:rsid w:val="00E24E90"/>
    <w:rsid w:val="00E2743B"/>
    <w:rsid w:val="00E307D3"/>
    <w:rsid w:val="00E32A66"/>
    <w:rsid w:val="00E33911"/>
    <w:rsid w:val="00E341E5"/>
    <w:rsid w:val="00E369EC"/>
    <w:rsid w:val="00E41B28"/>
    <w:rsid w:val="00E47A44"/>
    <w:rsid w:val="00E47B16"/>
    <w:rsid w:val="00E47ECB"/>
    <w:rsid w:val="00E5214B"/>
    <w:rsid w:val="00E54C9E"/>
    <w:rsid w:val="00E6057B"/>
    <w:rsid w:val="00E6175E"/>
    <w:rsid w:val="00E61952"/>
    <w:rsid w:val="00E63549"/>
    <w:rsid w:val="00E65595"/>
    <w:rsid w:val="00E65E9D"/>
    <w:rsid w:val="00E6695F"/>
    <w:rsid w:val="00E7053E"/>
    <w:rsid w:val="00E76941"/>
    <w:rsid w:val="00E80487"/>
    <w:rsid w:val="00E80FC7"/>
    <w:rsid w:val="00E83088"/>
    <w:rsid w:val="00E85D7B"/>
    <w:rsid w:val="00E873CB"/>
    <w:rsid w:val="00E87ADE"/>
    <w:rsid w:val="00E939C4"/>
    <w:rsid w:val="00E941AC"/>
    <w:rsid w:val="00EB4E22"/>
    <w:rsid w:val="00EB4E8D"/>
    <w:rsid w:val="00EB7556"/>
    <w:rsid w:val="00EC5FBD"/>
    <w:rsid w:val="00EC7D64"/>
    <w:rsid w:val="00ED0117"/>
    <w:rsid w:val="00ED3A97"/>
    <w:rsid w:val="00ED42B3"/>
    <w:rsid w:val="00ED47E6"/>
    <w:rsid w:val="00ED5151"/>
    <w:rsid w:val="00EE10AA"/>
    <w:rsid w:val="00EE22F4"/>
    <w:rsid w:val="00EE2B4A"/>
    <w:rsid w:val="00F0241B"/>
    <w:rsid w:val="00F04D41"/>
    <w:rsid w:val="00F1059A"/>
    <w:rsid w:val="00F12C74"/>
    <w:rsid w:val="00F1603A"/>
    <w:rsid w:val="00F172DB"/>
    <w:rsid w:val="00F2001E"/>
    <w:rsid w:val="00F224F4"/>
    <w:rsid w:val="00F22DF7"/>
    <w:rsid w:val="00F304EF"/>
    <w:rsid w:val="00F31703"/>
    <w:rsid w:val="00F32927"/>
    <w:rsid w:val="00F36B00"/>
    <w:rsid w:val="00F36DA4"/>
    <w:rsid w:val="00F37B2F"/>
    <w:rsid w:val="00F401FB"/>
    <w:rsid w:val="00F43B16"/>
    <w:rsid w:val="00F44A7F"/>
    <w:rsid w:val="00F44BD7"/>
    <w:rsid w:val="00F5177A"/>
    <w:rsid w:val="00F51DEC"/>
    <w:rsid w:val="00F62BE0"/>
    <w:rsid w:val="00F66729"/>
    <w:rsid w:val="00F70D40"/>
    <w:rsid w:val="00F72589"/>
    <w:rsid w:val="00F75A79"/>
    <w:rsid w:val="00F76474"/>
    <w:rsid w:val="00F76BE8"/>
    <w:rsid w:val="00F776F4"/>
    <w:rsid w:val="00F77A3E"/>
    <w:rsid w:val="00F80FB9"/>
    <w:rsid w:val="00F81529"/>
    <w:rsid w:val="00F83A3F"/>
    <w:rsid w:val="00F851C1"/>
    <w:rsid w:val="00F95B59"/>
    <w:rsid w:val="00FA189E"/>
    <w:rsid w:val="00FA26F2"/>
    <w:rsid w:val="00FA5CC5"/>
    <w:rsid w:val="00FB0238"/>
    <w:rsid w:val="00FB4699"/>
    <w:rsid w:val="00FB4FA1"/>
    <w:rsid w:val="00FC17E9"/>
    <w:rsid w:val="00FC3829"/>
    <w:rsid w:val="00FC6253"/>
    <w:rsid w:val="00FC6C6A"/>
    <w:rsid w:val="00FC6FA3"/>
    <w:rsid w:val="00FC7154"/>
    <w:rsid w:val="00FD30C6"/>
    <w:rsid w:val="00FD3660"/>
    <w:rsid w:val="00FD3AA3"/>
    <w:rsid w:val="00FD40B5"/>
    <w:rsid w:val="00FE3152"/>
    <w:rsid w:val="00FE49BC"/>
    <w:rsid w:val="00FE4CF7"/>
    <w:rsid w:val="00FF08DE"/>
    <w:rsid w:val="00FF31F1"/>
    <w:rsid w:val="00FF508B"/>
    <w:rsid w:val="00FF51D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DF3D56"/>
  <w15:docId w15:val="{0ED8C795-2ED9-49DD-9EEE-5028A461F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0F204D"/>
    <w:pPr>
      <w:tabs>
        <w:tab w:val="center" w:pos="4536"/>
        <w:tab w:val="right" w:pos="9072"/>
      </w:tabs>
    </w:pPr>
  </w:style>
  <w:style w:type="character" w:customStyle="1" w:styleId="En-tteCar">
    <w:name w:val="En-tête Car"/>
    <w:link w:val="En-tte"/>
    <w:uiPriority w:val="99"/>
    <w:rsid w:val="000F204D"/>
    <w:rPr>
      <w:sz w:val="24"/>
      <w:szCs w:val="24"/>
    </w:rPr>
  </w:style>
  <w:style w:type="paragraph" w:styleId="Pieddepage">
    <w:name w:val="footer"/>
    <w:basedOn w:val="Normal"/>
    <w:link w:val="PieddepageCar"/>
    <w:uiPriority w:val="99"/>
    <w:rsid w:val="000F204D"/>
    <w:pPr>
      <w:tabs>
        <w:tab w:val="center" w:pos="4536"/>
        <w:tab w:val="right" w:pos="9072"/>
      </w:tabs>
    </w:pPr>
  </w:style>
  <w:style w:type="character" w:customStyle="1" w:styleId="PieddepageCar">
    <w:name w:val="Pied de page Car"/>
    <w:link w:val="Pieddepage"/>
    <w:uiPriority w:val="99"/>
    <w:rsid w:val="000F204D"/>
    <w:rPr>
      <w:sz w:val="24"/>
      <w:szCs w:val="24"/>
    </w:rPr>
  </w:style>
  <w:style w:type="paragraph" w:styleId="Textedebulles">
    <w:name w:val="Balloon Text"/>
    <w:basedOn w:val="Normal"/>
    <w:link w:val="TextedebullesCar"/>
    <w:rsid w:val="000F204D"/>
    <w:rPr>
      <w:rFonts w:ascii="Tahoma" w:hAnsi="Tahoma" w:cs="Tahoma"/>
      <w:sz w:val="16"/>
      <w:szCs w:val="16"/>
    </w:rPr>
  </w:style>
  <w:style w:type="character" w:customStyle="1" w:styleId="TextedebullesCar">
    <w:name w:val="Texte de bulles Car"/>
    <w:link w:val="Textedebulles"/>
    <w:rsid w:val="000F204D"/>
    <w:rPr>
      <w:rFonts w:ascii="Tahoma" w:hAnsi="Tahoma" w:cs="Tahoma"/>
      <w:sz w:val="16"/>
      <w:szCs w:val="16"/>
    </w:rPr>
  </w:style>
  <w:style w:type="table" w:styleId="Grilledutableau">
    <w:name w:val="Table Grid"/>
    <w:basedOn w:val="TableauNormal"/>
    <w:rsid w:val="00807D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ansinterligne1">
    <w:name w:val="Sans interligne1"/>
    <w:uiPriority w:val="1"/>
    <w:qFormat/>
    <w:rsid w:val="00716D2C"/>
    <w:rPr>
      <w:rFonts w:ascii="Calibri" w:hAnsi="Calibri"/>
      <w:sz w:val="22"/>
      <w:szCs w:val="22"/>
      <w:lang w:eastAsia="en-US"/>
    </w:rPr>
  </w:style>
  <w:style w:type="paragraph" w:customStyle="1" w:styleId="CM41">
    <w:name w:val="CM4+1"/>
    <w:basedOn w:val="Normal"/>
    <w:next w:val="Normal"/>
    <w:rsid w:val="00716D2C"/>
    <w:pPr>
      <w:autoSpaceDE w:val="0"/>
      <w:autoSpaceDN w:val="0"/>
      <w:adjustRightInd w:val="0"/>
    </w:pPr>
  </w:style>
  <w:style w:type="paragraph" w:styleId="Rvision">
    <w:name w:val="Revision"/>
    <w:hidden/>
    <w:uiPriority w:val="99"/>
    <w:semiHidden/>
    <w:rsid w:val="008E51A9"/>
    <w:rPr>
      <w:sz w:val="24"/>
      <w:szCs w:val="24"/>
    </w:rPr>
  </w:style>
  <w:style w:type="paragraph" w:styleId="Paragraphedeliste">
    <w:name w:val="List Paragraph"/>
    <w:basedOn w:val="Normal"/>
    <w:uiPriority w:val="34"/>
    <w:qFormat/>
    <w:rsid w:val="00454E03"/>
    <w:pPr>
      <w:widowControl w:val="0"/>
      <w:spacing w:before="60" w:after="60"/>
      <w:ind w:left="624"/>
      <w:contextualSpacing/>
      <w:jc w:val="both"/>
    </w:pPr>
    <w:rPr>
      <w:rFonts w:ascii="Arial" w:eastAsia="Calibri" w:hAnsi="Arial" w:cs="Arial"/>
      <w:sz w:val="22"/>
      <w:szCs w:val="22"/>
      <w:lang w:eastAsia="en-US"/>
    </w:rPr>
  </w:style>
  <w:style w:type="character" w:styleId="Marquedecommentaire">
    <w:name w:val="annotation reference"/>
    <w:rsid w:val="00B74CE6"/>
    <w:rPr>
      <w:sz w:val="16"/>
      <w:szCs w:val="16"/>
    </w:rPr>
  </w:style>
  <w:style w:type="paragraph" w:styleId="Commentaire">
    <w:name w:val="annotation text"/>
    <w:basedOn w:val="Normal"/>
    <w:link w:val="CommentaireCar"/>
    <w:rsid w:val="00B74CE6"/>
    <w:rPr>
      <w:sz w:val="20"/>
      <w:szCs w:val="20"/>
    </w:rPr>
  </w:style>
  <w:style w:type="character" w:customStyle="1" w:styleId="CommentaireCar">
    <w:name w:val="Commentaire Car"/>
    <w:link w:val="Commentaire"/>
    <w:rsid w:val="00B74CE6"/>
    <w:rPr>
      <w:lang w:val="fr-FR" w:eastAsia="fr-FR"/>
    </w:rPr>
  </w:style>
  <w:style w:type="character" w:styleId="Lienhypertexte">
    <w:name w:val="Hyperlink"/>
    <w:rsid w:val="006D4985"/>
    <w:rPr>
      <w:color w:val="0000FF"/>
      <w:u w:val="single"/>
    </w:rPr>
  </w:style>
  <w:style w:type="paragraph" w:styleId="Objetducommentaire">
    <w:name w:val="annotation subject"/>
    <w:basedOn w:val="Commentaire"/>
    <w:next w:val="Commentaire"/>
    <w:link w:val="ObjetducommentaireCar"/>
    <w:rsid w:val="00B57426"/>
    <w:rPr>
      <w:b/>
      <w:bCs/>
    </w:rPr>
  </w:style>
  <w:style w:type="character" w:customStyle="1" w:styleId="ObjetducommentaireCar">
    <w:name w:val="Objet du commentaire Car"/>
    <w:link w:val="Objetducommentaire"/>
    <w:rsid w:val="00B57426"/>
    <w:rPr>
      <w:b/>
      <w:bCs/>
      <w:lang w:val="fr-FR" w:eastAsia="fr-FR"/>
    </w:rPr>
  </w:style>
  <w:style w:type="character" w:customStyle="1" w:styleId="fontstyle01">
    <w:name w:val="fontstyle01"/>
    <w:rsid w:val="00FE4CF7"/>
    <w:rPr>
      <w:rFonts w:ascii="Calibri" w:hAnsi="Calibri" w:cs="Calibri" w:hint="default"/>
      <w:b w:val="0"/>
      <w:bCs w:val="0"/>
      <w:i w:val="0"/>
      <w:iCs w:val="0"/>
      <w:color w:val="000000"/>
      <w:sz w:val="22"/>
      <w:szCs w:val="22"/>
    </w:rPr>
  </w:style>
  <w:style w:type="character" w:styleId="Numrodepage">
    <w:name w:val="page number"/>
    <w:basedOn w:val="Policepardfaut"/>
    <w:uiPriority w:val="99"/>
    <w:rsid w:val="005F554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9358203">
      <w:bodyDiv w:val="1"/>
      <w:marLeft w:val="0"/>
      <w:marRight w:val="0"/>
      <w:marTop w:val="0"/>
      <w:marBottom w:val="0"/>
      <w:divBdr>
        <w:top w:val="none" w:sz="0" w:space="0" w:color="auto"/>
        <w:left w:val="none" w:sz="0" w:space="0" w:color="auto"/>
        <w:bottom w:val="none" w:sz="0" w:space="0" w:color="auto"/>
        <w:right w:val="none" w:sz="0" w:space="0" w:color="auto"/>
      </w:divBdr>
    </w:div>
    <w:div w:id="1788306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sac.aero"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ED66BE-85E2-4577-A68C-A823F3FB65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TotalTime>
  <Pages>20</Pages>
  <Words>5683</Words>
  <Characters>32497</Characters>
  <Application>Microsoft Office Word</Application>
  <DocSecurity>0</DocSecurity>
  <Lines>270</Lines>
  <Paragraphs>76</Paragraphs>
  <ScaleCrop>false</ScaleCrop>
  <HeadingPairs>
    <vt:vector size="2" baseType="variant">
      <vt:variant>
        <vt:lpstr>Titre</vt:lpstr>
      </vt:variant>
      <vt:variant>
        <vt:i4>1</vt:i4>
      </vt:variant>
    </vt:vector>
  </HeadingPairs>
  <TitlesOfParts>
    <vt:vector size="1" baseType="lpstr">
      <vt:lpstr>Form_2-12_50_51_60_IndF</vt:lpstr>
    </vt:vector>
  </TitlesOfParts>
  <Company>NEOCLES</Company>
  <LinksUpToDate>false</LinksUpToDate>
  <CharactersWithSpaces>38104</CharactersWithSpaces>
  <SharedDoc>false</SharedDoc>
  <HLinks>
    <vt:vector size="6" baseType="variant">
      <vt:variant>
        <vt:i4>65619</vt:i4>
      </vt:variant>
      <vt:variant>
        <vt:i4>179</vt:i4>
      </vt:variant>
      <vt:variant>
        <vt:i4>0</vt:i4>
      </vt:variant>
      <vt:variant>
        <vt:i4>5</vt:i4>
      </vt:variant>
      <vt:variant>
        <vt:lpwstr>http://www.osac.aero/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Form_2-12_50_51_60_IndF</dc:title>
  <dc:creator>Gallezot</dc:creator>
  <cp:lastModifiedBy>DOUEK Raphaël</cp:lastModifiedBy>
  <cp:revision>10</cp:revision>
  <cp:lastPrinted>2024-09-26T09:13:00Z</cp:lastPrinted>
  <dcterms:created xsi:type="dcterms:W3CDTF">2023-03-28T12:44:00Z</dcterms:created>
  <dcterms:modified xsi:type="dcterms:W3CDTF">2024-09-26T09:32:00Z</dcterms:modified>
</cp:coreProperties>
</file>