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0BCC2" w14:textId="77777777" w:rsidR="001777F1" w:rsidRPr="00AD4FCE" w:rsidRDefault="001777F1" w:rsidP="00160B1F">
      <w:pPr>
        <w:rPr>
          <w:rFonts w:ascii="Arial" w:hAnsi="Arial"/>
          <w:bCs/>
          <w:color w:val="000000"/>
          <w:sz w:val="16"/>
          <w:szCs w:val="16"/>
        </w:rPr>
      </w:pPr>
    </w:p>
    <w:p w14:paraId="06364A27" w14:textId="47A96064" w:rsidR="001777F1" w:rsidRPr="00AD4FCE" w:rsidRDefault="001777F1" w:rsidP="005878D4">
      <w:pPr>
        <w:pStyle w:val="Titredetableau"/>
        <w:widowControl/>
        <w:suppressLineNumbers w:val="0"/>
        <w:suppressAutoHyphens w:val="0"/>
        <w:rPr>
          <w:rFonts w:ascii="Century Gothic" w:eastAsia="Times New Roman" w:hAnsi="Century Gothic"/>
          <w:bCs w:val="0"/>
          <w:kern w:val="18"/>
          <w:sz w:val="32"/>
        </w:rPr>
      </w:pPr>
      <w:r w:rsidRPr="00AD4FCE">
        <w:rPr>
          <w:rFonts w:ascii="Century Gothic" w:eastAsia="Times New Roman" w:hAnsi="Century Gothic"/>
          <w:bCs w:val="0"/>
          <w:kern w:val="18"/>
          <w:sz w:val="32"/>
        </w:rPr>
        <w:t xml:space="preserve">Demande de </w:t>
      </w:r>
      <w:r w:rsidR="002D26AF" w:rsidRPr="00AD4FCE">
        <w:rPr>
          <w:rFonts w:ascii="Century Gothic" w:eastAsia="Times New Roman" w:hAnsi="Century Gothic"/>
          <w:bCs w:val="0"/>
          <w:kern w:val="18"/>
          <w:sz w:val="32"/>
        </w:rPr>
        <w:t>prélèvement d</w:t>
      </w:r>
      <w:r w:rsidR="00BD775B" w:rsidRPr="00AD4FCE">
        <w:rPr>
          <w:rFonts w:ascii="Century Gothic" w:eastAsia="Times New Roman" w:hAnsi="Century Gothic"/>
          <w:bCs w:val="0"/>
          <w:kern w:val="18"/>
          <w:sz w:val="32"/>
        </w:rPr>
        <w:t xml:space="preserve">’élément d’aéronef </w:t>
      </w:r>
      <w:r w:rsidR="002D26AF" w:rsidRPr="00AD4FCE">
        <w:rPr>
          <w:rFonts w:ascii="Century Gothic" w:eastAsia="Times New Roman" w:hAnsi="Century Gothic"/>
          <w:bCs w:val="0"/>
          <w:kern w:val="18"/>
          <w:sz w:val="32"/>
        </w:rPr>
        <w:t>« </w:t>
      </w:r>
      <w:r w:rsidR="006037E1" w:rsidRPr="00AD4FCE">
        <w:rPr>
          <w:rFonts w:ascii="Century Gothic" w:eastAsia="Times New Roman" w:hAnsi="Century Gothic"/>
          <w:bCs w:val="0"/>
          <w:kern w:val="18"/>
          <w:sz w:val="32"/>
        </w:rPr>
        <w:t>bon-état</w:t>
      </w:r>
      <w:r w:rsidR="002D26AF" w:rsidRPr="00AD4FCE">
        <w:rPr>
          <w:rFonts w:ascii="Century Gothic" w:eastAsia="Times New Roman" w:hAnsi="Century Gothic"/>
          <w:bCs w:val="0"/>
          <w:kern w:val="18"/>
          <w:sz w:val="32"/>
        </w:rPr>
        <w:t xml:space="preserve"> » </w:t>
      </w:r>
      <w:r w:rsidR="006037E1" w:rsidRPr="00AD4FCE">
        <w:rPr>
          <w:rFonts w:ascii="Century Gothic" w:eastAsia="Times New Roman" w:hAnsi="Century Gothic"/>
          <w:bCs w:val="0"/>
          <w:kern w:val="18"/>
          <w:sz w:val="32"/>
        </w:rPr>
        <w:t xml:space="preserve">sur </w:t>
      </w:r>
      <w:r w:rsidRPr="00AD4FCE">
        <w:rPr>
          <w:rFonts w:ascii="Century Gothic" w:eastAsia="Times New Roman" w:hAnsi="Century Gothic"/>
          <w:bCs w:val="0"/>
          <w:kern w:val="18"/>
          <w:sz w:val="32"/>
        </w:rPr>
        <w:t xml:space="preserve">un aéronef </w:t>
      </w:r>
      <w:r w:rsidR="004D745F" w:rsidRPr="00AD4FCE">
        <w:rPr>
          <w:rFonts w:ascii="Century Gothic" w:eastAsia="Times New Roman" w:hAnsi="Century Gothic"/>
          <w:bCs w:val="0"/>
          <w:kern w:val="18"/>
          <w:sz w:val="32"/>
        </w:rPr>
        <w:t xml:space="preserve">motorisé </w:t>
      </w:r>
      <w:r w:rsidR="000C6BBA" w:rsidRPr="00AD4FCE">
        <w:rPr>
          <w:rFonts w:ascii="Century Gothic" w:eastAsia="Times New Roman" w:hAnsi="Century Gothic"/>
          <w:bCs w:val="0"/>
          <w:kern w:val="18"/>
          <w:sz w:val="32"/>
        </w:rPr>
        <w:t xml:space="preserve">complexe (CMPA) </w:t>
      </w:r>
      <w:r w:rsidR="002D26AF" w:rsidRPr="00AD4FCE">
        <w:rPr>
          <w:rFonts w:ascii="Century Gothic" w:eastAsia="Times New Roman" w:hAnsi="Century Gothic"/>
          <w:bCs w:val="0"/>
          <w:kern w:val="18"/>
          <w:sz w:val="32"/>
        </w:rPr>
        <w:t>portant des marques provisoires</w:t>
      </w:r>
      <w:r w:rsidR="00B1683B" w:rsidRPr="00AD4FCE">
        <w:rPr>
          <w:rFonts w:ascii="Century Gothic" w:eastAsia="Times New Roman" w:hAnsi="Century Gothic"/>
          <w:bCs w:val="0"/>
          <w:kern w:val="18"/>
          <w:sz w:val="32"/>
        </w:rPr>
        <w:t xml:space="preserve"> d’identification </w:t>
      </w:r>
      <w:proofErr w:type="gramStart"/>
      <w:r w:rsidR="00B1683B" w:rsidRPr="00AD4FCE">
        <w:rPr>
          <w:rFonts w:ascii="Century Gothic" w:eastAsia="Times New Roman" w:hAnsi="Century Gothic"/>
          <w:bCs w:val="0"/>
          <w:kern w:val="18"/>
          <w:sz w:val="32"/>
        </w:rPr>
        <w:t>française</w:t>
      </w:r>
      <w:r w:rsidR="00B1683B" w:rsidRPr="00AD4FCE">
        <w:rPr>
          <w:rFonts w:ascii="Century Gothic" w:eastAsia="Times New Roman" w:hAnsi="Century Gothic"/>
          <w:bCs w:val="0"/>
          <w:kern w:val="18"/>
          <w:sz w:val="32"/>
          <w:vertAlign w:val="superscript"/>
        </w:rPr>
        <w:t>(</w:t>
      </w:r>
      <w:proofErr w:type="gramEnd"/>
      <w:r w:rsidR="00B1683B" w:rsidRPr="00AD4FCE">
        <w:rPr>
          <w:rStyle w:val="Appelnotedebasdep"/>
          <w:rFonts w:ascii="Century Gothic" w:eastAsia="Times New Roman" w:hAnsi="Century Gothic"/>
          <w:bCs w:val="0"/>
          <w:kern w:val="18"/>
          <w:sz w:val="32"/>
        </w:rPr>
        <w:footnoteReference w:id="1"/>
      </w:r>
      <w:r w:rsidR="00B1683B" w:rsidRPr="00AD4FCE">
        <w:rPr>
          <w:rFonts w:ascii="Century Gothic" w:eastAsia="Times New Roman" w:hAnsi="Century Gothic"/>
          <w:bCs w:val="0"/>
          <w:kern w:val="18"/>
          <w:sz w:val="32"/>
          <w:vertAlign w:val="superscript"/>
        </w:rPr>
        <w:t>)</w:t>
      </w:r>
    </w:p>
    <w:p w14:paraId="5CE00373" w14:textId="7A0AE0A0" w:rsidR="001777F1" w:rsidRPr="00AD4FCE" w:rsidRDefault="001777F1" w:rsidP="001777F1">
      <w:pPr>
        <w:pStyle w:val="Titredetableau"/>
        <w:widowControl/>
        <w:suppressLineNumbers w:val="0"/>
        <w:suppressAutoHyphens w:val="0"/>
        <w:rPr>
          <w:rFonts w:ascii="Arial" w:hAnsi="Arial" w:cs="Arial"/>
          <w:b w:val="0"/>
          <w:sz w:val="16"/>
          <w:szCs w:val="16"/>
        </w:rPr>
      </w:pPr>
      <w:r w:rsidRPr="00AD4FCE">
        <w:rPr>
          <w:rFonts w:ascii="Arial" w:hAnsi="Arial"/>
          <w:sz w:val="16"/>
          <w:szCs w:val="16"/>
        </w:rPr>
        <w:t>(</w:t>
      </w:r>
      <w:r w:rsidR="002D26AF" w:rsidRPr="00AD4FCE">
        <w:rPr>
          <w:rFonts w:ascii="Arial" w:hAnsi="Arial"/>
          <w:sz w:val="16"/>
          <w:szCs w:val="16"/>
        </w:rPr>
        <w:t xml:space="preserve">Ce formulaire </w:t>
      </w:r>
      <w:r w:rsidR="000C6BBA" w:rsidRPr="00AD4FCE">
        <w:rPr>
          <w:rFonts w:ascii="Arial" w:hAnsi="Arial"/>
          <w:sz w:val="16"/>
          <w:szCs w:val="16"/>
        </w:rPr>
        <w:t xml:space="preserve">est essentiellement destiné à des aéronefs usagés, mais </w:t>
      </w:r>
      <w:r w:rsidR="002D26AF" w:rsidRPr="00AD4FCE">
        <w:rPr>
          <w:rFonts w:ascii="Arial" w:hAnsi="Arial"/>
          <w:sz w:val="16"/>
          <w:szCs w:val="16"/>
        </w:rPr>
        <w:t>peut être utilisé</w:t>
      </w:r>
      <w:r w:rsidR="000C6BBA" w:rsidRPr="00AD4FCE">
        <w:rPr>
          <w:rFonts w:ascii="Arial" w:hAnsi="Arial"/>
          <w:sz w:val="16"/>
          <w:szCs w:val="16"/>
        </w:rPr>
        <w:t xml:space="preserve"> aussi </w:t>
      </w:r>
      <w:r w:rsidR="002D26AF" w:rsidRPr="00AD4FCE">
        <w:rPr>
          <w:rFonts w:ascii="Arial" w:hAnsi="Arial"/>
          <w:sz w:val="16"/>
          <w:szCs w:val="16"/>
        </w:rPr>
        <w:t>pour prélever des pièces sur un aéronef neuf jamais immatriculé.)</w:t>
      </w:r>
    </w:p>
    <w:p w14:paraId="094F7DE5" w14:textId="77777777" w:rsidR="00EA431B" w:rsidRPr="00AD4FCE" w:rsidRDefault="00EA431B" w:rsidP="00EA431B">
      <w:pPr>
        <w:numPr>
          <w:ilvl w:val="12"/>
          <w:numId w:val="0"/>
        </w:numPr>
        <w:pBdr>
          <w:bottom w:val="dashSmallGap" w:sz="4" w:space="1" w:color="auto"/>
        </w:pBdr>
        <w:tabs>
          <w:tab w:val="left" w:pos="360"/>
        </w:tabs>
        <w:ind w:right="-424"/>
        <w:jc w:val="both"/>
        <w:rPr>
          <w:rFonts w:ascii="Arial" w:hAnsi="Arial"/>
          <w:color w:val="000000"/>
          <w:sz w:val="22"/>
          <w:szCs w:val="22"/>
        </w:rPr>
      </w:pPr>
    </w:p>
    <w:p w14:paraId="3CC9E65B" w14:textId="000B7F3F" w:rsidR="00EA431B" w:rsidRPr="00AD4FCE" w:rsidRDefault="008067D0" w:rsidP="00EA431B">
      <w:pPr>
        <w:numPr>
          <w:ilvl w:val="12"/>
          <w:numId w:val="0"/>
        </w:numPr>
        <w:pBdr>
          <w:bottom w:val="dashSmallGap" w:sz="4" w:space="1" w:color="auto"/>
        </w:pBdr>
        <w:tabs>
          <w:tab w:val="left" w:pos="360"/>
        </w:tabs>
        <w:ind w:right="-424"/>
        <w:jc w:val="center"/>
        <w:rPr>
          <w:rFonts w:ascii="Arial" w:hAnsi="Arial"/>
          <w:b/>
        </w:rPr>
      </w:pPr>
      <w:r w:rsidRPr="00AD4FCE">
        <w:rPr>
          <w:rFonts w:ascii="Arial" w:hAnsi="Arial"/>
          <w:b/>
          <w:color w:val="000000"/>
          <w:sz w:val="28"/>
          <w:szCs w:val="28"/>
        </w:rPr>
        <w:t xml:space="preserve">PARTIE I A RENSEIGNER ET A SIGNER PAR LE </w:t>
      </w:r>
      <w:r w:rsidR="000D4705" w:rsidRPr="00AD4FCE">
        <w:rPr>
          <w:rFonts w:ascii="Arial" w:hAnsi="Arial"/>
          <w:b/>
          <w:color w:val="000000"/>
          <w:sz w:val="28"/>
          <w:szCs w:val="28"/>
        </w:rPr>
        <w:t>DEMANDEUR</w:t>
      </w:r>
    </w:p>
    <w:p w14:paraId="2D769D15" w14:textId="64572548" w:rsidR="0023465D" w:rsidRPr="00AD4FCE" w:rsidRDefault="0023465D" w:rsidP="0023465D">
      <w:pPr>
        <w:tabs>
          <w:tab w:val="left" w:pos="360"/>
        </w:tabs>
        <w:jc w:val="both"/>
        <w:rPr>
          <w:rFonts w:ascii="Arial" w:hAnsi="Arial"/>
          <w:b/>
        </w:rPr>
      </w:pPr>
      <w:r w:rsidRPr="00AD4FCE">
        <w:rPr>
          <w:rFonts w:ascii="Arial" w:hAnsi="Arial"/>
          <w:b/>
        </w:rPr>
        <w:t xml:space="preserve">Le soussigné </w:t>
      </w:r>
      <w:r w:rsidR="000D4705" w:rsidRPr="00AD4FCE">
        <w:rPr>
          <w:rFonts w:ascii="Arial" w:hAnsi="Arial"/>
          <w:b/>
        </w:rPr>
        <w:t xml:space="preserve">demandeur </w:t>
      </w:r>
      <w:r w:rsidRPr="00AD4FCE">
        <w:rPr>
          <w:rFonts w:ascii="Arial" w:hAnsi="Arial"/>
          <w:b/>
        </w:rPr>
        <w:t xml:space="preserve">agit en qualité </w:t>
      </w:r>
      <w:r w:rsidRPr="00AD4FCE">
        <w:rPr>
          <w:rFonts w:ascii="Arial" w:hAnsi="Arial"/>
          <w:b/>
          <w:u w:val="single"/>
        </w:rPr>
        <w:t>d’organisme agréé de gestion du maintien de la navigabilité</w:t>
      </w:r>
      <w:r w:rsidRPr="00AD4FCE" w:rsidDel="00BA0954">
        <w:rPr>
          <w:rFonts w:ascii="Arial" w:hAnsi="Arial"/>
          <w:b/>
        </w:rPr>
        <w:t xml:space="preserve"> </w:t>
      </w:r>
    </w:p>
    <w:tbl>
      <w:tblPr>
        <w:tblW w:w="10320" w:type="dxa"/>
        <w:tblInd w:w="595" w:type="dxa"/>
        <w:tblLook w:val="04A0" w:firstRow="1" w:lastRow="0" w:firstColumn="1" w:lastColumn="0" w:noHBand="0" w:noVBand="1"/>
      </w:tblPr>
      <w:tblGrid>
        <w:gridCol w:w="4508"/>
        <w:gridCol w:w="5812"/>
      </w:tblGrid>
      <w:tr w:rsidR="0023465D" w:rsidRPr="00AD4FCE" w14:paraId="758A7550" w14:textId="77777777" w:rsidTr="005C5BE8">
        <w:tc>
          <w:tcPr>
            <w:tcW w:w="4508" w:type="dxa"/>
            <w:shd w:val="clear" w:color="auto" w:fill="auto"/>
          </w:tcPr>
          <w:p w14:paraId="35E6FFDF" w14:textId="5FE5B99B" w:rsidR="0023465D" w:rsidRPr="00AD4FCE" w:rsidRDefault="0023465D" w:rsidP="00063844">
            <w:pPr>
              <w:pStyle w:val="Corpsdetexte"/>
              <w:tabs>
                <w:tab w:val="right" w:leader="dot" w:pos="4291"/>
              </w:tabs>
              <w:overflowPunct w:val="0"/>
              <w:autoSpaceDE w:val="0"/>
              <w:autoSpaceDN w:val="0"/>
              <w:adjustRightInd w:val="0"/>
              <w:spacing w:line="220" w:lineRule="exact"/>
              <w:jc w:val="both"/>
              <w:textAlignment w:val="baseline"/>
              <w:rPr>
                <w:rFonts w:ascii="Arial" w:hAnsi="Arial"/>
                <w:color w:val="000000"/>
                <w:sz w:val="20"/>
              </w:rPr>
            </w:pPr>
            <w:r w:rsidRPr="00AD4FCE">
              <w:rPr>
                <w:rFonts w:ascii="Arial" w:hAnsi="Arial"/>
                <w:color w:val="000000"/>
                <w:sz w:val="20"/>
              </w:rPr>
              <w:t>Nom de l’organisme</w:t>
            </w:r>
            <w:r w:rsidR="00AF08A2" w:rsidRPr="00AD4FCE">
              <w:rPr>
                <w:rFonts w:ascii="Arial" w:hAnsi="Arial"/>
                <w:color w:val="000000"/>
                <w:sz w:val="20"/>
              </w:rPr>
              <w:t> :</w:t>
            </w:r>
            <w:r w:rsidR="005C5BE8" w:rsidRPr="00AD4FCE">
              <w:rPr>
                <w:rFonts w:ascii="Arial" w:hAnsi="Arial"/>
                <w:color w:val="000000"/>
                <w:sz w:val="20"/>
              </w:rPr>
              <w:t xml:space="preserve"> </w:t>
            </w:r>
            <w:r w:rsidR="005C5BE8" w:rsidRPr="00AD4FCE">
              <w:rPr>
                <w:rFonts w:ascii="Arial" w:hAnsi="Arial"/>
                <w:color w:val="000000"/>
                <w:sz w:val="20"/>
              </w:rPr>
              <w:tab/>
            </w:r>
          </w:p>
        </w:tc>
        <w:tc>
          <w:tcPr>
            <w:tcW w:w="5812" w:type="dxa"/>
            <w:shd w:val="clear" w:color="auto" w:fill="auto"/>
            <w:vAlign w:val="center"/>
          </w:tcPr>
          <w:p w14:paraId="79F2E00E" w14:textId="77777777" w:rsidR="0023465D" w:rsidRPr="00AD4FCE" w:rsidRDefault="0023465D" w:rsidP="005C5BE8">
            <w:pPr>
              <w:jc w:val="both"/>
            </w:pPr>
            <w:r w:rsidRPr="00AD4FCE">
              <w:rPr>
                <w:rFonts w:ascii="Arial" w:hAnsi="Arial"/>
                <w:color w:val="000000"/>
              </w:rPr>
              <w:fldChar w:fldCharType="begin">
                <w:ffData>
                  <w:name w:val=""/>
                  <w:enabled/>
                  <w:calcOnExit w:val="0"/>
                  <w:textInput/>
                </w:ffData>
              </w:fldChar>
            </w:r>
            <w:r w:rsidRPr="00AD4FCE">
              <w:rPr>
                <w:rFonts w:ascii="Arial" w:hAnsi="Arial"/>
                <w:color w:val="000000"/>
              </w:rPr>
              <w:instrText xml:space="preserve"> FORMTEXT </w:instrText>
            </w:r>
            <w:r w:rsidRPr="00AD4FCE">
              <w:rPr>
                <w:rFonts w:ascii="Arial" w:hAnsi="Arial"/>
                <w:color w:val="000000"/>
              </w:rPr>
            </w:r>
            <w:r w:rsidRPr="00AD4FCE">
              <w:rPr>
                <w:rFonts w:ascii="Arial" w:hAnsi="Arial"/>
                <w:color w:val="000000"/>
              </w:rPr>
              <w:fldChar w:fldCharType="separate"/>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fldChar w:fldCharType="end"/>
            </w:r>
          </w:p>
        </w:tc>
      </w:tr>
      <w:tr w:rsidR="0023465D" w:rsidRPr="00AD4FCE" w14:paraId="6E6482F3" w14:textId="77777777" w:rsidTr="005C5BE8">
        <w:tc>
          <w:tcPr>
            <w:tcW w:w="4508" w:type="dxa"/>
            <w:shd w:val="clear" w:color="auto" w:fill="auto"/>
          </w:tcPr>
          <w:p w14:paraId="5BC3848F" w14:textId="19B6E48D" w:rsidR="0023465D" w:rsidRPr="00AD4FCE" w:rsidRDefault="0023465D" w:rsidP="005C5BE8">
            <w:pPr>
              <w:pStyle w:val="Corpsdetexte"/>
              <w:tabs>
                <w:tab w:val="right" w:leader="dot" w:pos="4291"/>
              </w:tabs>
              <w:overflowPunct w:val="0"/>
              <w:autoSpaceDE w:val="0"/>
              <w:autoSpaceDN w:val="0"/>
              <w:adjustRightInd w:val="0"/>
              <w:spacing w:line="220" w:lineRule="exact"/>
              <w:jc w:val="both"/>
              <w:textAlignment w:val="baseline"/>
              <w:rPr>
                <w:rFonts w:ascii="Arial" w:hAnsi="Arial"/>
                <w:color w:val="000000"/>
                <w:sz w:val="20"/>
              </w:rPr>
            </w:pPr>
            <w:proofErr w:type="gramStart"/>
            <w:r w:rsidRPr="00AD4FCE">
              <w:rPr>
                <w:rFonts w:ascii="Arial" w:hAnsi="Arial"/>
                <w:color w:val="000000"/>
                <w:sz w:val="20"/>
              </w:rPr>
              <w:t>n</w:t>
            </w:r>
            <w:proofErr w:type="gramEnd"/>
            <w:r w:rsidRPr="00AD4FCE">
              <w:rPr>
                <w:rFonts w:ascii="Arial" w:hAnsi="Arial"/>
                <w:color w:val="000000"/>
                <w:sz w:val="20"/>
              </w:rPr>
              <w:t>° agrément :</w:t>
            </w:r>
            <w:r w:rsidR="005C5BE8" w:rsidRPr="00AD4FCE">
              <w:rPr>
                <w:rFonts w:ascii="Arial" w:hAnsi="Arial"/>
                <w:color w:val="000000"/>
                <w:sz w:val="20"/>
              </w:rPr>
              <w:t xml:space="preserve"> </w:t>
            </w:r>
            <w:r w:rsidR="005C5BE8" w:rsidRPr="00AD4FCE">
              <w:rPr>
                <w:rFonts w:ascii="Arial" w:hAnsi="Arial"/>
                <w:color w:val="000000"/>
                <w:sz w:val="20"/>
              </w:rPr>
              <w:tab/>
            </w:r>
          </w:p>
        </w:tc>
        <w:tc>
          <w:tcPr>
            <w:tcW w:w="5812" w:type="dxa"/>
            <w:shd w:val="clear" w:color="auto" w:fill="auto"/>
            <w:vAlign w:val="center"/>
          </w:tcPr>
          <w:p w14:paraId="76C13D95" w14:textId="77777777" w:rsidR="0023465D" w:rsidRPr="00AD4FCE" w:rsidRDefault="0023465D" w:rsidP="005C5BE8">
            <w:pPr>
              <w:jc w:val="both"/>
              <w:rPr>
                <w:rFonts w:ascii="Arial" w:hAnsi="Arial"/>
                <w:color w:val="000000"/>
              </w:rPr>
            </w:pPr>
            <w:r w:rsidRPr="00AD4FCE">
              <w:rPr>
                <w:rFonts w:ascii="Arial" w:hAnsi="Arial"/>
                <w:color w:val="000000"/>
              </w:rPr>
              <w:fldChar w:fldCharType="begin">
                <w:ffData>
                  <w:name w:val=""/>
                  <w:enabled/>
                  <w:calcOnExit w:val="0"/>
                  <w:textInput/>
                </w:ffData>
              </w:fldChar>
            </w:r>
            <w:r w:rsidRPr="00AD4FCE">
              <w:rPr>
                <w:rFonts w:ascii="Arial" w:hAnsi="Arial"/>
                <w:color w:val="000000"/>
              </w:rPr>
              <w:instrText xml:space="preserve"> FORMTEXT </w:instrText>
            </w:r>
            <w:r w:rsidRPr="00AD4FCE">
              <w:rPr>
                <w:rFonts w:ascii="Arial" w:hAnsi="Arial"/>
                <w:color w:val="000000"/>
              </w:rPr>
            </w:r>
            <w:r w:rsidRPr="00AD4FCE">
              <w:rPr>
                <w:rFonts w:ascii="Arial" w:hAnsi="Arial"/>
                <w:color w:val="000000"/>
              </w:rPr>
              <w:fldChar w:fldCharType="separate"/>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fldChar w:fldCharType="end"/>
            </w:r>
          </w:p>
        </w:tc>
      </w:tr>
      <w:tr w:rsidR="0023465D" w:rsidRPr="00AD4FCE" w14:paraId="1D08491F" w14:textId="77777777" w:rsidTr="005C5BE8">
        <w:tc>
          <w:tcPr>
            <w:tcW w:w="4508" w:type="dxa"/>
            <w:shd w:val="clear" w:color="auto" w:fill="auto"/>
          </w:tcPr>
          <w:p w14:paraId="21008E01" w14:textId="7F31012F" w:rsidR="0023465D" w:rsidRPr="00AD4FCE" w:rsidRDefault="0023465D" w:rsidP="005C5BE8">
            <w:pPr>
              <w:pStyle w:val="Corpsdetexte"/>
              <w:tabs>
                <w:tab w:val="right" w:leader="dot" w:pos="4291"/>
              </w:tabs>
              <w:overflowPunct w:val="0"/>
              <w:autoSpaceDE w:val="0"/>
              <w:autoSpaceDN w:val="0"/>
              <w:adjustRightInd w:val="0"/>
              <w:spacing w:line="220" w:lineRule="exact"/>
              <w:jc w:val="both"/>
              <w:textAlignment w:val="baseline"/>
              <w:rPr>
                <w:rFonts w:ascii="Arial" w:hAnsi="Arial"/>
                <w:color w:val="000000"/>
                <w:sz w:val="20"/>
              </w:rPr>
            </w:pPr>
            <w:r w:rsidRPr="00AD4FCE">
              <w:rPr>
                <w:rFonts w:ascii="Arial" w:hAnsi="Arial"/>
                <w:color w:val="000000"/>
                <w:sz w:val="20"/>
              </w:rPr>
              <w:t>Nom d’une</w:t>
            </w:r>
            <w:r w:rsidR="00A017A8" w:rsidRPr="00AD4FCE">
              <w:rPr>
                <w:rFonts w:ascii="Arial" w:hAnsi="Arial"/>
                <w:color w:val="000000"/>
                <w:sz w:val="20"/>
              </w:rPr>
              <w:t xml:space="preserve"> </w:t>
            </w:r>
            <w:r w:rsidRPr="00AD4FCE">
              <w:rPr>
                <w:rFonts w:ascii="Arial" w:hAnsi="Arial"/>
                <w:color w:val="000000"/>
                <w:sz w:val="20"/>
              </w:rPr>
              <w:t>personne pouvant être contactée, pour cet aéronef</w:t>
            </w:r>
            <w:r w:rsidR="00AF08A2" w:rsidRPr="00AD4FCE">
              <w:rPr>
                <w:rFonts w:ascii="Arial" w:hAnsi="Arial"/>
                <w:color w:val="000000"/>
                <w:sz w:val="20"/>
              </w:rPr>
              <w:t> :</w:t>
            </w:r>
            <w:r w:rsidR="005C5BE8" w:rsidRPr="00AD4FCE">
              <w:rPr>
                <w:rFonts w:ascii="Arial" w:hAnsi="Arial"/>
                <w:color w:val="000000"/>
                <w:sz w:val="20"/>
              </w:rPr>
              <w:t xml:space="preserve"> </w:t>
            </w:r>
            <w:r w:rsidR="005C5BE8" w:rsidRPr="00AD4FCE">
              <w:rPr>
                <w:rFonts w:ascii="Arial" w:hAnsi="Arial"/>
                <w:color w:val="000000"/>
                <w:sz w:val="20"/>
              </w:rPr>
              <w:tab/>
            </w:r>
          </w:p>
        </w:tc>
        <w:tc>
          <w:tcPr>
            <w:tcW w:w="5812" w:type="dxa"/>
            <w:shd w:val="clear" w:color="auto" w:fill="auto"/>
            <w:vAlign w:val="center"/>
          </w:tcPr>
          <w:p w14:paraId="2D547B3B" w14:textId="77777777" w:rsidR="0023465D" w:rsidRPr="00AD4FCE" w:rsidRDefault="0023465D" w:rsidP="005C5BE8">
            <w:pPr>
              <w:jc w:val="both"/>
              <w:rPr>
                <w:rFonts w:ascii="Arial" w:hAnsi="Arial"/>
                <w:color w:val="000000"/>
              </w:rPr>
            </w:pPr>
            <w:r w:rsidRPr="00AD4FCE">
              <w:rPr>
                <w:rFonts w:ascii="Arial" w:hAnsi="Arial"/>
                <w:color w:val="000000"/>
              </w:rPr>
              <w:fldChar w:fldCharType="begin">
                <w:ffData>
                  <w:name w:val=""/>
                  <w:enabled/>
                  <w:calcOnExit w:val="0"/>
                  <w:textInput/>
                </w:ffData>
              </w:fldChar>
            </w:r>
            <w:r w:rsidRPr="00AD4FCE">
              <w:rPr>
                <w:rFonts w:ascii="Arial" w:hAnsi="Arial"/>
                <w:color w:val="000000"/>
              </w:rPr>
              <w:instrText xml:space="preserve"> FORMTEXT </w:instrText>
            </w:r>
            <w:r w:rsidRPr="00AD4FCE">
              <w:rPr>
                <w:rFonts w:ascii="Arial" w:hAnsi="Arial"/>
                <w:color w:val="000000"/>
              </w:rPr>
            </w:r>
            <w:r w:rsidRPr="00AD4FCE">
              <w:rPr>
                <w:rFonts w:ascii="Arial" w:hAnsi="Arial"/>
                <w:color w:val="000000"/>
              </w:rPr>
              <w:fldChar w:fldCharType="separate"/>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fldChar w:fldCharType="end"/>
            </w:r>
          </w:p>
        </w:tc>
      </w:tr>
      <w:tr w:rsidR="0023465D" w:rsidRPr="00AD4FCE" w14:paraId="1922FE51" w14:textId="77777777" w:rsidTr="005C5BE8">
        <w:tc>
          <w:tcPr>
            <w:tcW w:w="4508" w:type="dxa"/>
            <w:shd w:val="clear" w:color="auto" w:fill="auto"/>
          </w:tcPr>
          <w:p w14:paraId="61E9F710" w14:textId="7684C7C0" w:rsidR="0023465D" w:rsidRPr="00AD4FCE" w:rsidRDefault="0023465D" w:rsidP="005C5BE8">
            <w:pPr>
              <w:pStyle w:val="Corpsdetexte"/>
              <w:tabs>
                <w:tab w:val="right" w:leader="dot" w:pos="4291"/>
              </w:tabs>
              <w:overflowPunct w:val="0"/>
              <w:autoSpaceDE w:val="0"/>
              <w:autoSpaceDN w:val="0"/>
              <w:adjustRightInd w:val="0"/>
              <w:spacing w:line="220" w:lineRule="exact"/>
              <w:jc w:val="both"/>
              <w:textAlignment w:val="baseline"/>
              <w:rPr>
                <w:rFonts w:ascii="Arial" w:hAnsi="Arial"/>
                <w:color w:val="000000"/>
                <w:sz w:val="20"/>
              </w:rPr>
            </w:pPr>
            <w:r w:rsidRPr="00AD4FCE">
              <w:rPr>
                <w:rFonts w:ascii="Arial" w:hAnsi="Arial"/>
                <w:color w:val="000000"/>
                <w:sz w:val="20"/>
              </w:rPr>
              <w:t>N° téléphone :</w:t>
            </w:r>
            <w:r w:rsidR="005C5BE8" w:rsidRPr="00AD4FCE">
              <w:rPr>
                <w:rFonts w:ascii="Arial" w:hAnsi="Arial"/>
                <w:color w:val="000000"/>
                <w:sz w:val="20"/>
              </w:rPr>
              <w:t xml:space="preserve"> </w:t>
            </w:r>
            <w:r w:rsidR="005C5BE8" w:rsidRPr="00AD4FCE">
              <w:rPr>
                <w:rFonts w:ascii="Arial" w:hAnsi="Arial"/>
                <w:color w:val="000000"/>
                <w:sz w:val="20"/>
              </w:rPr>
              <w:tab/>
            </w:r>
          </w:p>
        </w:tc>
        <w:tc>
          <w:tcPr>
            <w:tcW w:w="5812" w:type="dxa"/>
            <w:shd w:val="clear" w:color="auto" w:fill="auto"/>
            <w:vAlign w:val="center"/>
          </w:tcPr>
          <w:p w14:paraId="67B8019E" w14:textId="77777777" w:rsidR="0023465D" w:rsidRPr="00AD4FCE" w:rsidRDefault="0023465D" w:rsidP="005C5BE8">
            <w:pPr>
              <w:jc w:val="both"/>
            </w:pPr>
            <w:r w:rsidRPr="00AD4FCE">
              <w:rPr>
                <w:rFonts w:ascii="Arial" w:hAnsi="Arial"/>
                <w:color w:val="000000"/>
              </w:rPr>
              <w:fldChar w:fldCharType="begin">
                <w:ffData>
                  <w:name w:val=""/>
                  <w:enabled/>
                  <w:calcOnExit w:val="0"/>
                  <w:textInput/>
                </w:ffData>
              </w:fldChar>
            </w:r>
            <w:r w:rsidRPr="00AD4FCE">
              <w:rPr>
                <w:rFonts w:ascii="Arial" w:hAnsi="Arial"/>
                <w:color w:val="000000"/>
              </w:rPr>
              <w:instrText xml:space="preserve"> FORMTEXT </w:instrText>
            </w:r>
            <w:r w:rsidRPr="00AD4FCE">
              <w:rPr>
                <w:rFonts w:ascii="Arial" w:hAnsi="Arial"/>
                <w:color w:val="000000"/>
              </w:rPr>
            </w:r>
            <w:r w:rsidRPr="00AD4FCE">
              <w:rPr>
                <w:rFonts w:ascii="Arial" w:hAnsi="Arial"/>
                <w:color w:val="000000"/>
              </w:rPr>
              <w:fldChar w:fldCharType="separate"/>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fldChar w:fldCharType="end"/>
            </w:r>
          </w:p>
        </w:tc>
      </w:tr>
      <w:tr w:rsidR="0023465D" w:rsidRPr="00AD4FCE" w14:paraId="0C2F5F6F" w14:textId="77777777" w:rsidTr="005C5BE8">
        <w:tc>
          <w:tcPr>
            <w:tcW w:w="4508" w:type="dxa"/>
            <w:shd w:val="clear" w:color="auto" w:fill="auto"/>
          </w:tcPr>
          <w:p w14:paraId="6E831CD3" w14:textId="3DD3A19C" w:rsidR="0023465D" w:rsidRPr="00AD4FCE" w:rsidRDefault="0023465D" w:rsidP="005C5BE8">
            <w:pPr>
              <w:pStyle w:val="Corpsdetexte"/>
              <w:tabs>
                <w:tab w:val="right" w:leader="dot" w:pos="4291"/>
              </w:tabs>
              <w:overflowPunct w:val="0"/>
              <w:autoSpaceDE w:val="0"/>
              <w:autoSpaceDN w:val="0"/>
              <w:adjustRightInd w:val="0"/>
              <w:spacing w:after="120" w:line="220" w:lineRule="exact"/>
              <w:jc w:val="both"/>
              <w:textAlignment w:val="baseline"/>
              <w:rPr>
                <w:rFonts w:ascii="Arial" w:hAnsi="Arial"/>
                <w:color w:val="000000"/>
                <w:sz w:val="20"/>
              </w:rPr>
            </w:pPr>
            <w:r w:rsidRPr="00AD4FCE">
              <w:rPr>
                <w:rFonts w:ascii="Arial" w:hAnsi="Arial"/>
                <w:color w:val="000000"/>
                <w:sz w:val="20"/>
              </w:rPr>
              <w:t>Adresse électronique :</w:t>
            </w:r>
            <w:r w:rsidR="005C5BE8" w:rsidRPr="00AD4FCE">
              <w:rPr>
                <w:rFonts w:ascii="Arial" w:hAnsi="Arial"/>
                <w:color w:val="000000"/>
                <w:sz w:val="20"/>
              </w:rPr>
              <w:t xml:space="preserve"> </w:t>
            </w:r>
            <w:r w:rsidR="005C5BE8" w:rsidRPr="00AD4FCE">
              <w:rPr>
                <w:rFonts w:ascii="Arial" w:hAnsi="Arial"/>
                <w:color w:val="000000"/>
                <w:sz w:val="20"/>
              </w:rPr>
              <w:tab/>
            </w:r>
          </w:p>
        </w:tc>
        <w:tc>
          <w:tcPr>
            <w:tcW w:w="5812" w:type="dxa"/>
            <w:shd w:val="clear" w:color="auto" w:fill="auto"/>
            <w:vAlign w:val="center"/>
          </w:tcPr>
          <w:p w14:paraId="36F5BBB8" w14:textId="77777777" w:rsidR="0023465D" w:rsidRPr="00AD4FCE" w:rsidRDefault="0023465D" w:rsidP="005C5BE8">
            <w:pPr>
              <w:jc w:val="both"/>
            </w:pPr>
            <w:r w:rsidRPr="00AD4FCE">
              <w:rPr>
                <w:rFonts w:ascii="Arial" w:hAnsi="Arial"/>
                <w:color w:val="000000"/>
              </w:rPr>
              <w:fldChar w:fldCharType="begin">
                <w:ffData>
                  <w:name w:val=""/>
                  <w:enabled/>
                  <w:calcOnExit w:val="0"/>
                  <w:textInput/>
                </w:ffData>
              </w:fldChar>
            </w:r>
            <w:r w:rsidRPr="00AD4FCE">
              <w:rPr>
                <w:rFonts w:ascii="Arial" w:hAnsi="Arial"/>
                <w:color w:val="000000"/>
              </w:rPr>
              <w:instrText xml:space="preserve"> FORMTEXT </w:instrText>
            </w:r>
            <w:r w:rsidRPr="00AD4FCE">
              <w:rPr>
                <w:rFonts w:ascii="Arial" w:hAnsi="Arial"/>
                <w:color w:val="000000"/>
              </w:rPr>
            </w:r>
            <w:r w:rsidRPr="00AD4FCE">
              <w:rPr>
                <w:rFonts w:ascii="Arial" w:hAnsi="Arial"/>
                <w:color w:val="000000"/>
              </w:rPr>
              <w:fldChar w:fldCharType="separate"/>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fldChar w:fldCharType="end"/>
            </w:r>
          </w:p>
        </w:tc>
      </w:tr>
    </w:tbl>
    <w:p w14:paraId="3A0ABEDB" w14:textId="528BD87C" w:rsidR="005F647E" w:rsidRPr="00AD4FCE" w:rsidRDefault="00202364" w:rsidP="00D1753F">
      <w:pPr>
        <w:numPr>
          <w:ilvl w:val="12"/>
          <w:numId w:val="0"/>
        </w:numPr>
        <w:tabs>
          <w:tab w:val="left" w:pos="360"/>
        </w:tabs>
        <w:jc w:val="both"/>
        <w:rPr>
          <w:rFonts w:ascii="Arial" w:hAnsi="Arial"/>
          <w:b/>
        </w:rPr>
      </w:pPr>
      <w:proofErr w:type="gramStart"/>
      <w:r w:rsidRPr="00AD4FCE">
        <w:rPr>
          <w:rFonts w:ascii="Arial" w:hAnsi="Arial"/>
          <w:b/>
        </w:rPr>
        <w:t>spécifiquement</w:t>
      </w:r>
      <w:proofErr w:type="gramEnd"/>
      <w:r w:rsidRPr="00AD4FCE">
        <w:rPr>
          <w:rFonts w:ascii="Arial" w:hAnsi="Arial"/>
          <w:b/>
        </w:rPr>
        <w:t xml:space="preserve"> autorisé à g</w:t>
      </w:r>
      <w:r w:rsidR="00AF08A2" w:rsidRPr="00AD4FCE">
        <w:rPr>
          <w:rFonts w:ascii="Arial" w:hAnsi="Arial"/>
          <w:b/>
        </w:rPr>
        <w:t>érer</w:t>
      </w:r>
      <w:r w:rsidRPr="00AD4FCE">
        <w:rPr>
          <w:rFonts w:ascii="Arial" w:hAnsi="Arial"/>
          <w:b/>
        </w:rPr>
        <w:t xml:space="preserve"> </w:t>
      </w:r>
      <w:r w:rsidR="00AF08A2" w:rsidRPr="00AD4FCE">
        <w:rPr>
          <w:rFonts w:ascii="Arial" w:hAnsi="Arial"/>
          <w:b/>
        </w:rPr>
        <w:t xml:space="preserve">l’état de </w:t>
      </w:r>
      <w:r w:rsidRPr="00AD4FCE">
        <w:rPr>
          <w:rFonts w:ascii="Arial" w:hAnsi="Arial"/>
          <w:b/>
        </w:rPr>
        <w:t xml:space="preserve">navigabilité d’aéronefs portant des marques provisoires d’identification </w:t>
      </w:r>
      <w:proofErr w:type="spellStart"/>
      <w:r w:rsidRPr="00AD4FCE">
        <w:rPr>
          <w:rFonts w:ascii="Arial" w:hAnsi="Arial"/>
          <w:b/>
        </w:rPr>
        <w:t>française,</w:t>
      </w:r>
      <w:r w:rsidR="00AF08A2" w:rsidRPr="00AD4FCE">
        <w:rPr>
          <w:rFonts w:ascii="Arial" w:hAnsi="Arial"/>
          <w:b/>
        </w:rPr>
        <w:t>responsable</w:t>
      </w:r>
      <w:proofErr w:type="spellEnd"/>
      <w:r w:rsidR="00AF08A2" w:rsidRPr="00AD4FCE">
        <w:rPr>
          <w:rFonts w:ascii="Arial" w:hAnsi="Arial"/>
          <w:b/>
        </w:rPr>
        <w:t xml:space="preserve"> de l’état de navigabilité</w:t>
      </w:r>
      <w:r w:rsidR="00D1753F" w:rsidRPr="00AD4FCE">
        <w:rPr>
          <w:rFonts w:ascii="Arial" w:hAnsi="Arial"/>
          <w:b/>
        </w:rPr>
        <w:t xml:space="preserve"> de</w:t>
      </w:r>
    </w:p>
    <w:p w14:paraId="3DD4E723" w14:textId="0B8D3BCD" w:rsidR="00D1753F" w:rsidRPr="00AD4FCE" w:rsidRDefault="00D1753F" w:rsidP="005F647E">
      <w:pPr>
        <w:numPr>
          <w:ilvl w:val="12"/>
          <w:numId w:val="0"/>
        </w:numPr>
        <w:tabs>
          <w:tab w:val="left" w:pos="360"/>
        </w:tabs>
        <w:spacing w:after="120"/>
        <w:jc w:val="both"/>
        <w:rPr>
          <w:rFonts w:ascii="Arial" w:hAnsi="Arial"/>
          <w:b/>
          <w:color w:val="000000"/>
          <w:spacing w:val="22"/>
        </w:rPr>
      </w:pPr>
      <w:r w:rsidRPr="00AD4FCE">
        <w:rPr>
          <w:rFonts w:ascii="Arial" w:hAnsi="Arial"/>
          <w:b/>
          <w:bCs/>
          <w:color w:val="000000"/>
          <w:spacing w:val="22"/>
        </w:rPr>
        <w:fldChar w:fldCharType="begin">
          <w:ffData>
            <w:name w:val="CaseACocher11"/>
            <w:enabled/>
            <w:calcOnExit w:val="0"/>
            <w:checkBox>
              <w:sizeAuto/>
              <w:default w:val="0"/>
              <w:checked w:val="0"/>
            </w:checkBox>
          </w:ffData>
        </w:fldChar>
      </w:r>
      <w:r w:rsidRPr="00AD4FCE">
        <w:rPr>
          <w:rFonts w:ascii="Arial" w:hAnsi="Arial"/>
          <w:b/>
          <w:bCs/>
          <w:color w:val="000000"/>
          <w:spacing w:val="22"/>
        </w:rPr>
        <w:instrText xml:space="preserve"> FORMCHECKBOX </w:instrText>
      </w:r>
      <w:r w:rsidRPr="00AD4FCE">
        <w:rPr>
          <w:rFonts w:ascii="Arial" w:hAnsi="Arial"/>
          <w:b/>
          <w:bCs/>
          <w:color w:val="000000"/>
          <w:spacing w:val="22"/>
        </w:rPr>
      </w:r>
      <w:r w:rsidRPr="00AD4FCE">
        <w:rPr>
          <w:rFonts w:ascii="Arial" w:hAnsi="Arial"/>
          <w:b/>
          <w:bCs/>
          <w:color w:val="000000"/>
          <w:spacing w:val="22"/>
        </w:rPr>
        <w:fldChar w:fldCharType="separate"/>
      </w:r>
      <w:r w:rsidRPr="00AD4FCE">
        <w:rPr>
          <w:rFonts w:ascii="Arial" w:hAnsi="Arial"/>
          <w:b/>
          <w:bCs/>
          <w:color w:val="000000"/>
          <w:spacing w:val="22"/>
        </w:rPr>
        <w:fldChar w:fldCharType="end"/>
      </w:r>
      <w:r w:rsidRPr="00AD4FCE">
        <w:rPr>
          <w:rFonts w:ascii="Arial" w:hAnsi="Arial"/>
          <w:b/>
          <w:color w:val="000000"/>
          <w:spacing w:val="22"/>
        </w:rPr>
        <w:t xml:space="preserve"> </w:t>
      </w:r>
      <w:proofErr w:type="gramStart"/>
      <w:r w:rsidRPr="00AD4FCE">
        <w:rPr>
          <w:rFonts w:ascii="Arial" w:hAnsi="Arial"/>
          <w:b/>
          <w:color w:val="000000"/>
          <w:spacing w:val="22"/>
        </w:rPr>
        <w:t>l'avion</w:t>
      </w:r>
      <w:proofErr w:type="gramEnd"/>
      <w:r w:rsidRPr="00AD4FCE">
        <w:rPr>
          <w:rFonts w:ascii="Arial" w:hAnsi="Arial"/>
          <w:b/>
          <w:color w:val="000000"/>
          <w:spacing w:val="22"/>
        </w:rPr>
        <w:t xml:space="preserve"> / </w:t>
      </w:r>
      <w:r w:rsidRPr="00AD4FCE">
        <w:rPr>
          <w:rFonts w:ascii="Arial" w:hAnsi="Arial"/>
          <w:b/>
          <w:bCs/>
          <w:color w:val="000000"/>
          <w:spacing w:val="22"/>
        </w:rPr>
        <w:fldChar w:fldCharType="begin">
          <w:ffData>
            <w:name w:val=""/>
            <w:enabled/>
            <w:calcOnExit w:val="0"/>
            <w:checkBox>
              <w:sizeAuto/>
              <w:default w:val="0"/>
              <w:checked w:val="0"/>
            </w:checkBox>
          </w:ffData>
        </w:fldChar>
      </w:r>
      <w:r w:rsidRPr="00AD4FCE">
        <w:rPr>
          <w:rFonts w:ascii="Arial" w:hAnsi="Arial"/>
          <w:b/>
          <w:bCs/>
          <w:color w:val="000000"/>
          <w:spacing w:val="22"/>
        </w:rPr>
        <w:instrText xml:space="preserve"> FORMCHECKBOX </w:instrText>
      </w:r>
      <w:r w:rsidRPr="00AD4FCE">
        <w:rPr>
          <w:rFonts w:ascii="Arial" w:hAnsi="Arial"/>
          <w:b/>
          <w:bCs/>
          <w:color w:val="000000"/>
          <w:spacing w:val="22"/>
        </w:rPr>
      </w:r>
      <w:r w:rsidRPr="00AD4FCE">
        <w:rPr>
          <w:rFonts w:ascii="Arial" w:hAnsi="Arial"/>
          <w:b/>
          <w:bCs/>
          <w:color w:val="000000"/>
          <w:spacing w:val="22"/>
        </w:rPr>
        <w:fldChar w:fldCharType="separate"/>
      </w:r>
      <w:r w:rsidRPr="00AD4FCE">
        <w:rPr>
          <w:rFonts w:ascii="Arial" w:hAnsi="Arial"/>
          <w:b/>
          <w:bCs/>
          <w:color w:val="000000"/>
          <w:spacing w:val="22"/>
        </w:rPr>
        <w:fldChar w:fldCharType="end"/>
      </w:r>
      <w:r w:rsidRPr="00AD4FCE">
        <w:rPr>
          <w:rFonts w:ascii="Arial" w:hAnsi="Arial"/>
          <w:b/>
          <w:color w:val="000000"/>
          <w:spacing w:val="22"/>
        </w:rPr>
        <w:t xml:space="preserve"> l'hélicoptère</w:t>
      </w:r>
      <w:r w:rsidR="005F647E" w:rsidRPr="00AD4FCE">
        <w:rPr>
          <w:rFonts w:ascii="Arial" w:hAnsi="Arial"/>
          <w:b/>
          <w:color w:val="000000"/>
          <w:spacing w:val="22"/>
        </w:rPr>
        <w:t> :</w:t>
      </w:r>
    </w:p>
    <w:p w14:paraId="2BB40162" w14:textId="31518AFB" w:rsidR="00D1753F" w:rsidRPr="00AD4FCE" w:rsidRDefault="00D1753F" w:rsidP="00063844">
      <w:pPr>
        <w:pStyle w:val="Corpsdetexte"/>
        <w:tabs>
          <w:tab w:val="left" w:leader="dot" w:pos="5245"/>
        </w:tabs>
        <w:overflowPunct w:val="0"/>
        <w:autoSpaceDE w:val="0"/>
        <w:autoSpaceDN w:val="0"/>
        <w:adjustRightInd w:val="0"/>
        <w:spacing w:line="220" w:lineRule="exact"/>
        <w:ind w:left="709"/>
        <w:jc w:val="both"/>
        <w:textAlignment w:val="baseline"/>
        <w:rPr>
          <w:rFonts w:ascii="Arial" w:hAnsi="Arial" w:cs="Arial"/>
          <w:color w:val="000000"/>
          <w:sz w:val="20"/>
        </w:rPr>
      </w:pPr>
      <w:r w:rsidRPr="00AD4FCE">
        <w:rPr>
          <w:rFonts w:ascii="Arial" w:hAnsi="Arial"/>
          <w:color w:val="000000"/>
          <w:sz w:val="20"/>
        </w:rPr>
        <w:t>Constructeur</w:t>
      </w:r>
      <w:r w:rsidRPr="00AD4FCE">
        <w:rPr>
          <w:rStyle w:val="Appelnotedebasdep"/>
          <w:rFonts w:ascii="Arial" w:hAnsi="Arial"/>
          <w:color w:val="000000"/>
          <w:sz w:val="20"/>
          <w:szCs w:val="16"/>
        </w:rPr>
        <w:footnoteReference w:id="2"/>
      </w:r>
      <w:r w:rsidR="005F647E" w:rsidRPr="00AD4FCE">
        <w:rPr>
          <w:rFonts w:ascii="Arial" w:hAnsi="Arial"/>
          <w:color w:val="000000"/>
          <w:sz w:val="20"/>
        </w:rPr>
        <w:t xml:space="preserve"> : </w:t>
      </w:r>
      <w:r w:rsidR="005F647E" w:rsidRPr="00AD4FCE">
        <w:rPr>
          <w:rFonts w:ascii="Arial" w:hAnsi="Arial"/>
          <w:color w:val="000000"/>
          <w:sz w:val="20"/>
        </w:rPr>
        <w:tab/>
      </w:r>
      <w:r w:rsidRPr="00AD4FCE">
        <w:rPr>
          <w:rFonts w:ascii="Arial" w:hAnsi="Arial"/>
          <w:color w:val="000000"/>
          <w:sz w:val="20"/>
        </w:rPr>
        <w:fldChar w:fldCharType="begin">
          <w:ffData>
            <w:name w:val="Texte1"/>
            <w:enabled/>
            <w:calcOnExit w:val="0"/>
            <w:textInput/>
          </w:ffData>
        </w:fldChar>
      </w:r>
      <w:r w:rsidRPr="00AD4FCE">
        <w:rPr>
          <w:rFonts w:ascii="Arial" w:hAnsi="Arial"/>
          <w:color w:val="000000"/>
          <w:sz w:val="20"/>
        </w:rPr>
        <w:instrText xml:space="preserve"> FORMTEXT </w:instrText>
      </w:r>
      <w:r w:rsidRPr="00AD4FCE">
        <w:rPr>
          <w:rFonts w:ascii="Arial" w:hAnsi="Arial"/>
          <w:color w:val="000000"/>
          <w:sz w:val="20"/>
        </w:rPr>
      </w:r>
      <w:r w:rsidRPr="00AD4FCE">
        <w:rPr>
          <w:rFonts w:ascii="Arial" w:hAnsi="Arial"/>
          <w:color w:val="000000"/>
          <w:sz w:val="20"/>
        </w:rPr>
        <w:fldChar w:fldCharType="separate"/>
      </w:r>
      <w:r w:rsidRPr="00AD4FCE">
        <w:rPr>
          <w:rFonts w:ascii="Arial" w:hAnsi="Arial"/>
          <w:color w:val="000000"/>
          <w:sz w:val="20"/>
        </w:rPr>
        <w:t> </w:t>
      </w:r>
      <w:r w:rsidRPr="00AD4FCE">
        <w:rPr>
          <w:rFonts w:ascii="Arial" w:hAnsi="Arial"/>
          <w:color w:val="000000"/>
          <w:sz w:val="20"/>
        </w:rPr>
        <w:t> </w:t>
      </w:r>
      <w:r w:rsidRPr="00AD4FCE">
        <w:rPr>
          <w:rFonts w:ascii="Arial" w:hAnsi="Arial"/>
          <w:color w:val="000000"/>
          <w:sz w:val="20"/>
        </w:rPr>
        <w:t> </w:t>
      </w:r>
      <w:r w:rsidRPr="00AD4FCE">
        <w:rPr>
          <w:rFonts w:ascii="Arial" w:hAnsi="Arial"/>
          <w:color w:val="000000"/>
          <w:sz w:val="20"/>
        </w:rPr>
        <w:t> </w:t>
      </w:r>
      <w:r w:rsidRPr="00AD4FCE">
        <w:rPr>
          <w:rFonts w:ascii="Arial" w:hAnsi="Arial"/>
          <w:color w:val="000000"/>
          <w:sz w:val="20"/>
        </w:rPr>
        <w:t> </w:t>
      </w:r>
      <w:r w:rsidRPr="00AD4FCE">
        <w:rPr>
          <w:rFonts w:ascii="Arial" w:hAnsi="Arial"/>
          <w:color w:val="000000"/>
          <w:sz w:val="20"/>
        </w:rPr>
        <w:fldChar w:fldCharType="end"/>
      </w:r>
    </w:p>
    <w:p w14:paraId="33A5D402" w14:textId="42A5DBC8" w:rsidR="00D1753F" w:rsidRPr="00AD4FCE" w:rsidRDefault="00D1753F" w:rsidP="00063844">
      <w:pPr>
        <w:pStyle w:val="Corpsdetexte2"/>
        <w:tabs>
          <w:tab w:val="left" w:leader="dot" w:pos="5245"/>
        </w:tabs>
        <w:overflowPunct w:val="0"/>
        <w:autoSpaceDE w:val="0"/>
        <w:autoSpaceDN w:val="0"/>
        <w:adjustRightInd w:val="0"/>
        <w:spacing w:line="220" w:lineRule="exact"/>
        <w:ind w:left="709"/>
        <w:textAlignment w:val="baseline"/>
        <w:rPr>
          <w:rFonts w:ascii="Arial" w:hAnsi="Arial"/>
          <w:color w:val="000000"/>
        </w:rPr>
      </w:pPr>
      <w:r w:rsidRPr="00AD4FCE">
        <w:rPr>
          <w:rFonts w:ascii="Arial" w:hAnsi="Arial"/>
          <w:color w:val="000000"/>
        </w:rPr>
        <w:t>Modèle</w:t>
      </w:r>
      <w:r w:rsidR="00250C3B" w:rsidRPr="00AD4FCE">
        <w:rPr>
          <w:rFonts w:ascii="Arial" w:hAnsi="Arial"/>
          <w:color w:val="000000"/>
          <w:vertAlign w:val="superscript"/>
        </w:rPr>
        <w:t>2</w:t>
      </w:r>
      <w:r w:rsidR="005F647E" w:rsidRPr="00AD4FCE">
        <w:rPr>
          <w:rFonts w:ascii="Arial" w:hAnsi="Arial"/>
          <w:color w:val="000000"/>
        </w:rPr>
        <w:t> </w:t>
      </w:r>
      <w:proofErr w:type="gramStart"/>
      <w:r w:rsidR="005F647E" w:rsidRPr="00AD4FCE">
        <w:rPr>
          <w:rFonts w:ascii="Arial" w:hAnsi="Arial"/>
          <w:color w:val="000000"/>
        </w:rPr>
        <w:t>: .</w:t>
      </w:r>
      <w:proofErr w:type="gramEnd"/>
      <w:r w:rsidR="005F647E" w:rsidRPr="00AD4FCE">
        <w:rPr>
          <w:rFonts w:ascii="Arial" w:hAnsi="Arial"/>
          <w:color w:val="000000"/>
        </w:rPr>
        <w:tab/>
      </w:r>
      <w:r w:rsidRPr="00AD4FCE">
        <w:rPr>
          <w:rFonts w:ascii="Arial" w:hAnsi="Arial"/>
          <w:color w:val="000000"/>
        </w:rPr>
        <w:fldChar w:fldCharType="begin">
          <w:ffData>
            <w:name w:val="Texte2"/>
            <w:enabled/>
            <w:calcOnExit w:val="0"/>
            <w:textInput/>
          </w:ffData>
        </w:fldChar>
      </w:r>
      <w:r w:rsidRPr="00AD4FCE">
        <w:rPr>
          <w:rFonts w:ascii="Arial" w:hAnsi="Arial"/>
          <w:color w:val="000000"/>
        </w:rPr>
        <w:instrText xml:space="preserve"> FORMTEXT </w:instrText>
      </w:r>
      <w:r w:rsidRPr="00AD4FCE">
        <w:rPr>
          <w:rFonts w:ascii="Arial" w:hAnsi="Arial"/>
          <w:color w:val="000000"/>
        </w:rPr>
      </w:r>
      <w:r w:rsidRPr="00AD4FCE">
        <w:rPr>
          <w:rFonts w:ascii="Arial" w:hAnsi="Arial"/>
          <w:color w:val="000000"/>
        </w:rPr>
        <w:fldChar w:fldCharType="separate"/>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fldChar w:fldCharType="end"/>
      </w:r>
    </w:p>
    <w:p w14:paraId="7BC32E89" w14:textId="506FA51C" w:rsidR="00D1753F" w:rsidRPr="00AD4FCE" w:rsidRDefault="00D1753F" w:rsidP="00063844">
      <w:pPr>
        <w:pStyle w:val="Corpsdetexte2"/>
        <w:tabs>
          <w:tab w:val="left" w:leader="dot" w:pos="5245"/>
        </w:tabs>
        <w:overflowPunct w:val="0"/>
        <w:autoSpaceDE w:val="0"/>
        <w:autoSpaceDN w:val="0"/>
        <w:adjustRightInd w:val="0"/>
        <w:spacing w:line="220" w:lineRule="exact"/>
        <w:ind w:left="709"/>
        <w:textAlignment w:val="baseline"/>
        <w:rPr>
          <w:rFonts w:ascii="Arial" w:hAnsi="Arial"/>
          <w:color w:val="000000"/>
        </w:rPr>
      </w:pPr>
      <w:r w:rsidRPr="00AD4FCE">
        <w:rPr>
          <w:rFonts w:ascii="Arial" w:hAnsi="Arial"/>
          <w:color w:val="000000"/>
        </w:rPr>
        <w:t>N° de série</w:t>
      </w:r>
      <w:r w:rsidR="00250C3B" w:rsidRPr="00AD4FCE">
        <w:rPr>
          <w:rFonts w:ascii="Arial" w:hAnsi="Arial"/>
          <w:color w:val="000000"/>
          <w:vertAlign w:val="superscript"/>
        </w:rPr>
        <w:t>2</w:t>
      </w:r>
      <w:r w:rsidR="005F647E" w:rsidRPr="00AD4FCE">
        <w:rPr>
          <w:rFonts w:ascii="Arial" w:hAnsi="Arial"/>
          <w:color w:val="000000"/>
        </w:rPr>
        <w:t> :</w:t>
      </w:r>
      <w:r w:rsidRPr="00AD4FCE">
        <w:rPr>
          <w:rFonts w:ascii="Arial" w:hAnsi="Arial"/>
          <w:color w:val="000000"/>
        </w:rPr>
        <w:t xml:space="preserve"> </w:t>
      </w:r>
      <w:r w:rsidR="005F647E" w:rsidRPr="00AD4FCE">
        <w:rPr>
          <w:rFonts w:ascii="Arial" w:hAnsi="Arial"/>
          <w:color w:val="000000"/>
        </w:rPr>
        <w:tab/>
      </w:r>
      <w:r w:rsidRPr="00AD4FCE">
        <w:rPr>
          <w:rFonts w:ascii="Arial" w:hAnsi="Arial"/>
          <w:color w:val="000000"/>
        </w:rPr>
        <w:fldChar w:fldCharType="begin">
          <w:ffData>
            <w:name w:val="Texte4"/>
            <w:enabled/>
            <w:calcOnExit w:val="0"/>
            <w:textInput/>
          </w:ffData>
        </w:fldChar>
      </w:r>
      <w:r w:rsidRPr="00AD4FCE">
        <w:rPr>
          <w:rFonts w:ascii="Arial" w:hAnsi="Arial"/>
          <w:color w:val="000000"/>
        </w:rPr>
        <w:instrText xml:space="preserve"> FORMTEXT </w:instrText>
      </w:r>
      <w:r w:rsidRPr="00AD4FCE">
        <w:rPr>
          <w:rFonts w:ascii="Arial" w:hAnsi="Arial"/>
          <w:color w:val="000000"/>
        </w:rPr>
      </w:r>
      <w:r w:rsidRPr="00AD4FCE">
        <w:rPr>
          <w:rFonts w:ascii="Arial" w:hAnsi="Arial"/>
          <w:color w:val="000000"/>
        </w:rPr>
        <w:fldChar w:fldCharType="separate"/>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fldChar w:fldCharType="end"/>
      </w:r>
    </w:p>
    <w:p w14:paraId="09DD277F" w14:textId="264DBC9B" w:rsidR="00D1753F" w:rsidRPr="00AD4FCE" w:rsidRDefault="00D1753F" w:rsidP="00063844">
      <w:pPr>
        <w:tabs>
          <w:tab w:val="left" w:leader="dot" w:pos="5245"/>
        </w:tabs>
        <w:spacing w:after="120"/>
        <w:ind w:left="709"/>
        <w:jc w:val="both"/>
        <w:rPr>
          <w:rFonts w:ascii="Arial" w:hAnsi="Arial"/>
          <w:color w:val="000000"/>
        </w:rPr>
      </w:pPr>
      <w:r w:rsidRPr="00AD4FCE">
        <w:rPr>
          <w:rFonts w:ascii="Arial" w:hAnsi="Arial"/>
          <w:color w:val="000000"/>
        </w:rPr>
        <w:t xml:space="preserve">Marques provisoire </w:t>
      </w:r>
      <w:r w:rsidR="006037E1" w:rsidRPr="00AD4FCE">
        <w:rPr>
          <w:rFonts w:ascii="Arial" w:hAnsi="Arial"/>
          <w:color w:val="000000"/>
        </w:rPr>
        <w:t xml:space="preserve">d’identification </w:t>
      </w:r>
      <w:r w:rsidRPr="00AD4FCE">
        <w:rPr>
          <w:rFonts w:ascii="Arial" w:hAnsi="Arial"/>
          <w:color w:val="000000"/>
        </w:rPr>
        <w:t>française :</w:t>
      </w:r>
      <w:r w:rsidR="005F647E" w:rsidRPr="00AD4FCE">
        <w:rPr>
          <w:rFonts w:ascii="Arial" w:hAnsi="Arial"/>
          <w:color w:val="000000"/>
        </w:rPr>
        <w:t xml:space="preserve"> </w:t>
      </w:r>
      <w:r w:rsidR="005F647E" w:rsidRPr="00AD4FCE">
        <w:rPr>
          <w:rFonts w:ascii="Arial" w:hAnsi="Arial"/>
          <w:color w:val="000000"/>
        </w:rPr>
        <w:tab/>
      </w:r>
      <w:r w:rsidRPr="00AD4FCE">
        <w:rPr>
          <w:rFonts w:ascii="Arial" w:hAnsi="Arial"/>
          <w:color w:val="000000"/>
        </w:rPr>
        <w:t>F-</w:t>
      </w:r>
      <w:r w:rsidRPr="00AD4FCE">
        <w:rPr>
          <w:rFonts w:ascii="Arial" w:hAnsi="Arial"/>
          <w:color w:val="000000"/>
        </w:rPr>
        <w:fldChar w:fldCharType="begin">
          <w:ffData>
            <w:name w:val="Texte4"/>
            <w:enabled/>
            <w:calcOnExit w:val="0"/>
            <w:textInput/>
          </w:ffData>
        </w:fldChar>
      </w:r>
      <w:r w:rsidRPr="00AD4FCE">
        <w:rPr>
          <w:rFonts w:ascii="Arial" w:hAnsi="Arial"/>
          <w:color w:val="000000"/>
        </w:rPr>
        <w:instrText xml:space="preserve"> FORMTEXT </w:instrText>
      </w:r>
      <w:r w:rsidRPr="00AD4FCE">
        <w:rPr>
          <w:rFonts w:ascii="Arial" w:hAnsi="Arial"/>
          <w:color w:val="000000"/>
        </w:rPr>
      </w:r>
      <w:r w:rsidRPr="00AD4FCE">
        <w:rPr>
          <w:rFonts w:ascii="Arial" w:hAnsi="Arial"/>
          <w:color w:val="000000"/>
        </w:rPr>
        <w:fldChar w:fldCharType="separate"/>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fldChar w:fldCharType="end"/>
      </w:r>
    </w:p>
    <w:p w14:paraId="152ABD09" w14:textId="24BF5279" w:rsidR="001777F1" w:rsidRPr="00AD4FCE" w:rsidRDefault="00202364" w:rsidP="00F83847">
      <w:pPr>
        <w:numPr>
          <w:ilvl w:val="12"/>
          <w:numId w:val="0"/>
        </w:numPr>
        <w:tabs>
          <w:tab w:val="left" w:pos="360"/>
        </w:tabs>
        <w:jc w:val="both"/>
        <w:rPr>
          <w:rFonts w:ascii="Arial" w:hAnsi="Arial"/>
        </w:rPr>
      </w:pPr>
      <w:proofErr w:type="gramStart"/>
      <w:r w:rsidRPr="00AD4FCE">
        <w:rPr>
          <w:rFonts w:ascii="Arial" w:hAnsi="Arial"/>
          <w:b/>
          <w:bCs/>
          <w:color w:val="000000"/>
        </w:rPr>
        <w:t>sollicite</w:t>
      </w:r>
      <w:proofErr w:type="gramEnd"/>
      <w:r w:rsidRPr="00AD4FCE">
        <w:rPr>
          <w:rFonts w:ascii="Arial" w:hAnsi="Arial"/>
          <w:b/>
          <w:bCs/>
          <w:color w:val="000000"/>
        </w:rPr>
        <w:t xml:space="preserve"> l’autorisation</w:t>
      </w:r>
      <w:r w:rsidR="002D26AF" w:rsidRPr="00AD4FCE">
        <w:rPr>
          <w:rFonts w:ascii="Arial" w:hAnsi="Arial"/>
          <w:b/>
          <w:bCs/>
          <w:color w:val="000000"/>
        </w:rPr>
        <w:t xml:space="preserve"> pour </w:t>
      </w:r>
      <w:r w:rsidR="00334726" w:rsidRPr="00AD4FCE">
        <w:rPr>
          <w:rFonts w:ascii="Arial" w:hAnsi="Arial"/>
          <w:b/>
          <w:bCs/>
          <w:color w:val="000000"/>
        </w:rPr>
        <w:t>l’</w:t>
      </w:r>
      <w:r w:rsidR="002D26AF" w:rsidRPr="00AD4FCE">
        <w:rPr>
          <w:rFonts w:ascii="Arial" w:hAnsi="Arial"/>
          <w:b/>
          <w:bCs/>
          <w:color w:val="000000"/>
        </w:rPr>
        <w:t xml:space="preserve">aéronef </w:t>
      </w:r>
      <w:r w:rsidR="00334726" w:rsidRPr="00AD4FCE">
        <w:rPr>
          <w:rFonts w:ascii="Arial" w:hAnsi="Arial"/>
          <w:b/>
          <w:bCs/>
          <w:color w:val="000000"/>
        </w:rPr>
        <w:t>référencé ci-</w:t>
      </w:r>
      <w:r w:rsidR="005F647E" w:rsidRPr="00AD4FCE">
        <w:rPr>
          <w:rFonts w:ascii="Arial" w:hAnsi="Arial"/>
          <w:b/>
          <w:bCs/>
          <w:color w:val="000000"/>
        </w:rPr>
        <w:t xml:space="preserve">dessus </w:t>
      </w:r>
      <w:r w:rsidR="00EA2E4E" w:rsidRPr="00AD4FCE">
        <w:rPr>
          <w:rFonts w:ascii="Arial" w:hAnsi="Arial"/>
          <w:b/>
          <w:bCs/>
          <w:color w:val="000000"/>
        </w:rPr>
        <w:t xml:space="preserve">qui est </w:t>
      </w:r>
      <w:r w:rsidR="000D4705" w:rsidRPr="00AD4FCE">
        <w:rPr>
          <w:rFonts w:ascii="Arial" w:hAnsi="Arial"/>
          <w:b/>
          <w:bCs/>
          <w:color w:val="000000"/>
        </w:rPr>
        <w:t>dans le champ d’application</w:t>
      </w:r>
      <w:r w:rsidR="000D4705" w:rsidRPr="00AD4FCE">
        <w:rPr>
          <w:rStyle w:val="Appelnotedebasdep"/>
          <w:rFonts w:ascii="Arial" w:hAnsi="Arial"/>
          <w:b/>
          <w:bCs/>
          <w:color w:val="000000"/>
        </w:rPr>
        <w:footnoteReference w:id="3"/>
      </w:r>
      <w:r w:rsidR="002D26AF" w:rsidRPr="00AD4FCE">
        <w:rPr>
          <w:rFonts w:ascii="Arial" w:hAnsi="Arial"/>
          <w:b/>
          <w:bCs/>
          <w:color w:val="000000"/>
        </w:rPr>
        <w:t xml:space="preserve"> d</w:t>
      </w:r>
      <w:r w:rsidR="00631D12" w:rsidRPr="00AD4FCE">
        <w:rPr>
          <w:rFonts w:ascii="Arial" w:hAnsi="Arial"/>
          <w:b/>
          <w:bCs/>
          <w:color w:val="000000"/>
        </w:rPr>
        <w:t>u règlement (UE) 2018/1139</w:t>
      </w:r>
      <w:r w:rsidR="002D26AF" w:rsidRPr="00AD4FCE">
        <w:rPr>
          <w:rFonts w:ascii="Arial" w:hAnsi="Arial"/>
          <w:b/>
          <w:bCs/>
          <w:color w:val="000000"/>
        </w:rPr>
        <w:t xml:space="preserve">, à </w:t>
      </w:r>
      <w:r w:rsidR="003E58D4" w:rsidRPr="00AD4FCE">
        <w:rPr>
          <w:rFonts w:ascii="Arial" w:hAnsi="Arial"/>
          <w:b/>
          <w:bCs/>
          <w:color w:val="000000"/>
        </w:rPr>
        <w:t xml:space="preserve">faire </w:t>
      </w:r>
      <w:r w:rsidR="002D26AF" w:rsidRPr="00AD4FCE">
        <w:rPr>
          <w:rFonts w:ascii="Arial" w:hAnsi="Arial"/>
          <w:b/>
          <w:bCs/>
          <w:color w:val="000000"/>
        </w:rPr>
        <w:t xml:space="preserve">prélever </w:t>
      </w:r>
      <w:r w:rsidR="007B2483" w:rsidRPr="00AD4FCE">
        <w:rPr>
          <w:rFonts w:ascii="Arial" w:hAnsi="Arial"/>
          <w:b/>
          <w:bCs/>
          <w:color w:val="000000"/>
        </w:rPr>
        <w:t xml:space="preserve">en condition </w:t>
      </w:r>
      <w:r w:rsidR="002D26AF" w:rsidRPr="00AD4FCE">
        <w:rPr>
          <w:rFonts w:ascii="Arial" w:hAnsi="Arial"/>
          <w:b/>
          <w:bCs/>
          <w:color w:val="000000"/>
        </w:rPr>
        <w:t>« </w:t>
      </w:r>
      <w:r w:rsidR="00250C3B" w:rsidRPr="00AD4FCE">
        <w:rPr>
          <w:rFonts w:ascii="Arial" w:hAnsi="Arial"/>
          <w:b/>
          <w:bCs/>
          <w:color w:val="000000"/>
        </w:rPr>
        <w:t>bon-état</w:t>
      </w:r>
      <w:r w:rsidR="002D26AF" w:rsidRPr="00AD4FCE">
        <w:rPr>
          <w:rFonts w:ascii="Arial" w:hAnsi="Arial"/>
          <w:b/>
          <w:bCs/>
          <w:color w:val="000000"/>
        </w:rPr>
        <w:t xml:space="preserve"> » les </w:t>
      </w:r>
      <w:r w:rsidR="00BD775B" w:rsidRPr="00AD4FCE">
        <w:rPr>
          <w:rFonts w:ascii="Arial" w:hAnsi="Arial"/>
          <w:b/>
          <w:bCs/>
          <w:color w:val="000000"/>
        </w:rPr>
        <w:t>éléments d’aéronef</w:t>
      </w:r>
      <w:r w:rsidR="00BD775B" w:rsidRPr="00AD4FCE">
        <w:rPr>
          <w:rStyle w:val="Appelnotedebasdep"/>
          <w:rFonts w:ascii="Arial" w:hAnsi="Arial"/>
          <w:b/>
          <w:bCs/>
          <w:color w:val="000000"/>
        </w:rPr>
        <w:footnoteReference w:id="4"/>
      </w:r>
      <w:r w:rsidR="002D26AF" w:rsidRPr="00AD4FCE">
        <w:rPr>
          <w:rFonts w:ascii="Arial" w:hAnsi="Arial"/>
          <w:b/>
          <w:bCs/>
          <w:color w:val="000000"/>
        </w:rPr>
        <w:t xml:space="preserve"> suivants, au titre </w:t>
      </w:r>
      <w:r w:rsidR="00250C3B" w:rsidRPr="00AD4FCE">
        <w:rPr>
          <w:rFonts w:ascii="Arial" w:hAnsi="Arial"/>
          <w:b/>
          <w:bCs/>
          <w:color w:val="000000"/>
        </w:rPr>
        <w:t>de l’exigence</w:t>
      </w:r>
      <w:r w:rsidR="007B2483" w:rsidRPr="00AD4FCE">
        <w:rPr>
          <w:rFonts w:ascii="Arial" w:hAnsi="Arial"/>
          <w:b/>
          <w:bCs/>
          <w:color w:val="000000"/>
        </w:rPr>
        <w:t xml:space="preserve"> </w:t>
      </w:r>
      <w:r w:rsidR="002D26AF" w:rsidRPr="00AD4FCE">
        <w:rPr>
          <w:rFonts w:ascii="Arial" w:hAnsi="Arial"/>
          <w:b/>
          <w:bCs/>
          <w:color w:val="000000"/>
        </w:rPr>
        <w:t xml:space="preserve">145.A.50(d), en </w:t>
      </w:r>
      <w:r w:rsidR="003E58D4" w:rsidRPr="00AD4FCE">
        <w:rPr>
          <w:rFonts w:ascii="Arial" w:hAnsi="Arial"/>
          <w:b/>
          <w:bCs/>
          <w:color w:val="000000"/>
        </w:rPr>
        <w:t xml:space="preserve">permettant un organisme français agréé </w:t>
      </w:r>
      <w:r w:rsidR="007B2483" w:rsidRPr="00AD4FCE">
        <w:rPr>
          <w:rFonts w:ascii="Arial" w:hAnsi="Arial"/>
          <w:b/>
          <w:bCs/>
          <w:color w:val="000000"/>
        </w:rPr>
        <w:t>selon l’annexe II (</w:t>
      </w:r>
      <w:r w:rsidR="003E58D4" w:rsidRPr="00AD4FCE">
        <w:rPr>
          <w:rFonts w:ascii="Arial" w:hAnsi="Arial"/>
          <w:b/>
          <w:bCs/>
          <w:color w:val="000000"/>
        </w:rPr>
        <w:t>Part</w:t>
      </w:r>
      <w:r w:rsidR="007B2483" w:rsidRPr="00AD4FCE">
        <w:rPr>
          <w:rFonts w:ascii="Arial" w:hAnsi="Arial"/>
          <w:b/>
          <w:bCs/>
          <w:color w:val="000000"/>
        </w:rPr>
        <w:t>ie</w:t>
      </w:r>
      <w:r w:rsidR="003E58D4" w:rsidRPr="00AD4FCE">
        <w:rPr>
          <w:rFonts w:ascii="Arial" w:hAnsi="Arial"/>
          <w:b/>
          <w:bCs/>
          <w:color w:val="000000"/>
        </w:rPr>
        <w:t xml:space="preserve"> 145</w:t>
      </w:r>
      <w:r w:rsidR="007B2483" w:rsidRPr="00AD4FCE">
        <w:rPr>
          <w:rFonts w:ascii="Arial" w:hAnsi="Arial"/>
          <w:b/>
          <w:bCs/>
          <w:color w:val="000000"/>
        </w:rPr>
        <w:t>) du règlement (UE) N° 1321/2014</w:t>
      </w:r>
      <w:r w:rsidR="003E58D4" w:rsidRPr="00AD4FCE">
        <w:rPr>
          <w:rFonts w:ascii="Arial" w:hAnsi="Arial"/>
          <w:b/>
          <w:bCs/>
          <w:color w:val="000000"/>
        </w:rPr>
        <w:t xml:space="preserve"> </w:t>
      </w:r>
      <w:r w:rsidR="000D4705" w:rsidRPr="00AD4FCE">
        <w:rPr>
          <w:rFonts w:ascii="Arial" w:hAnsi="Arial"/>
          <w:b/>
          <w:bCs/>
          <w:color w:val="000000"/>
        </w:rPr>
        <w:t xml:space="preserve">à </w:t>
      </w:r>
      <w:r w:rsidR="00AD4FCE">
        <w:rPr>
          <w:rFonts w:ascii="Arial" w:hAnsi="Arial"/>
          <w:b/>
          <w:bCs/>
          <w:color w:val="000000"/>
        </w:rPr>
        <w:t>é</w:t>
      </w:r>
      <w:r w:rsidR="002D26AF" w:rsidRPr="00AD4FCE">
        <w:rPr>
          <w:rFonts w:ascii="Arial" w:hAnsi="Arial"/>
          <w:b/>
          <w:bCs/>
          <w:color w:val="000000"/>
        </w:rPr>
        <w:t>mett</w:t>
      </w:r>
      <w:r w:rsidR="003E58D4" w:rsidRPr="00AD4FCE">
        <w:rPr>
          <w:rFonts w:ascii="Arial" w:hAnsi="Arial"/>
          <w:b/>
          <w:bCs/>
          <w:color w:val="000000"/>
        </w:rPr>
        <w:t>re</w:t>
      </w:r>
      <w:r w:rsidR="007B2483" w:rsidRPr="00AD4FCE">
        <w:rPr>
          <w:rFonts w:ascii="Arial" w:hAnsi="Arial"/>
          <w:b/>
          <w:bCs/>
          <w:color w:val="000000"/>
        </w:rPr>
        <w:t xml:space="preserve"> </w:t>
      </w:r>
      <w:r w:rsidR="002D26AF" w:rsidRPr="00AD4FCE">
        <w:rPr>
          <w:rFonts w:ascii="Arial" w:hAnsi="Arial"/>
          <w:b/>
          <w:bCs/>
          <w:color w:val="000000"/>
        </w:rPr>
        <w:t xml:space="preserve">un </w:t>
      </w:r>
      <w:r w:rsidR="007B2483" w:rsidRPr="00AD4FCE">
        <w:rPr>
          <w:rFonts w:ascii="Arial" w:hAnsi="Arial"/>
          <w:b/>
          <w:bCs/>
          <w:color w:val="000000"/>
        </w:rPr>
        <w:t>F</w:t>
      </w:r>
      <w:r w:rsidR="002D26AF" w:rsidRPr="00AD4FCE">
        <w:rPr>
          <w:rFonts w:ascii="Arial" w:hAnsi="Arial"/>
          <w:b/>
          <w:bCs/>
          <w:color w:val="000000"/>
        </w:rPr>
        <w:t>orm</w:t>
      </w:r>
      <w:r w:rsidR="007B2483" w:rsidRPr="00AD4FCE">
        <w:rPr>
          <w:rFonts w:ascii="Arial" w:hAnsi="Arial"/>
          <w:b/>
          <w:bCs/>
          <w:color w:val="000000"/>
        </w:rPr>
        <w:t>ulaire</w:t>
      </w:r>
      <w:r w:rsidR="002D26AF" w:rsidRPr="00AD4FCE">
        <w:rPr>
          <w:rFonts w:ascii="Arial" w:hAnsi="Arial"/>
          <w:b/>
          <w:bCs/>
          <w:color w:val="000000"/>
        </w:rPr>
        <w:t xml:space="preserve"> 1</w:t>
      </w:r>
      <w:r w:rsidR="003E58D4" w:rsidRPr="00AD4FCE">
        <w:rPr>
          <w:rFonts w:ascii="Arial" w:hAnsi="Arial"/>
          <w:b/>
          <w:bCs/>
          <w:color w:val="000000"/>
        </w:rPr>
        <w:t xml:space="preserve"> </w:t>
      </w:r>
      <w:r w:rsidR="00EA2E4E" w:rsidRPr="00AD4FCE">
        <w:rPr>
          <w:rFonts w:ascii="Arial" w:hAnsi="Arial"/>
          <w:b/>
          <w:bCs/>
          <w:color w:val="000000"/>
        </w:rPr>
        <w:t xml:space="preserve">de l’AESA </w:t>
      </w:r>
      <w:r w:rsidR="003E58D4" w:rsidRPr="00AD4FCE">
        <w:rPr>
          <w:rFonts w:ascii="Arial" w:hAnsi="Arial"/>
          <w:b/>
          <w:bCs/>
          <w:color w:val="000000"/>
        </w:rPr>
        <w:t xml:space="preserve">au titre de </w:t>
      </w:r>
      <w:r w:rsidR="00334726" w:rsidRPr="00AD4FCE">
        <w:rPr>
          <w:rFonts w:ascii="Arial" w:hAnsi="Arial"/>
          <w:b/>
          <w:bCs/>
          <w:color w:val="000000"/>
        </w:rPr>
        <w:t>l</w:t>
      </w:r>
      <w:r w:rsidR="002D26AF" w:rsidRPr="00AD4FCE">
        <w:rPr>
          <w:rFonts w:ascii="Arial" w:hAnsi="Arial"/>
          <w:b/>
          <w:bCs/>
          <w:color w:val="000000"/>
        </w:rPr>
        <w:t>’</w:t>
      </w:r>
      <w:proofErr w:type="spellStart"/>
      <w:r w:rsidR="002D26AF" w:rsidRPr="00AD4FCE">
        <w:rPr>
          <w:rFonts w:ascii="Arial" w:hAnsi="Arial"/>
          <w:b/>
          <w:bCs/>
          <w:color w:val="000000"/>
        </w:rPr>
        <w:t>A</w:t>
      </w:r>
      <w:r w:rsidR="007B2483" w:rsidRPr="00AD4FCE">
        <w:rPr>
          <w:rFonts w:ascii="Arial" w:hAnsi="Arial"/>
          <w:b/>
          <w:bCs/>
          <w:color w:val="000000"/>
        </w:rPr>
        <w:t>lt</w:t>
      </w:r>
      <w:r w:rsidR="002D26AF" w:rsidRPr="00AD4FCE">
        <w:rPr>
          <w:rFonts w:ascii="Arial" w:hAnsi="Arial"/>
          <w:b/>
          <w:bCs/>
          <w:color w:val="000000"/>
        </w:rPr>
        <w:t>M</w:t>
      </w:r>
      <w:r w:rsidR="007B2483" w:rsidRPr="00AD4FCE">
        <w:rPr>
          <w:rFonts w:ascii="Arial" w:hAnsi="Arial"/>
          <w:b/>
          <w:bCs/>
          <w:color w:val="000000"/>
        </w:rPr>
        <w:t>o</w:t>
      </w:r>
      <w:r w:rsidR="002D26AF" w:rsidRPr="00AD4FCE">
        <w:rPr>
          <w:rFonts w:ascii="Arial" w:hAnsi="Arial"/>
          <w:b/>
          <w:bCs/>
          <w:color w:val="000000"/>
        </w:rPr>
        <w:t>C</w:t>
      </w:r>
      <w:proofErr w:type="spellEnd"/>
      <w:r w:rsidR="002D26AF" w:rsidRPr="00AD4FCE">
        <w:rPr>
          <w:rFonts w:ascii="Arial" w:hAnsi="Arial"/>
          <w:b/>
          <w:bCs/>
          <w:color w:val="000000"/>
        </w:rPr>
        <w:t xml:space="preserve"> </w:t>
      </w:r>
      <w:r w:rsidR="00BD775B" w:rsidRPr="00AD4FCE">
        <w:rPr>
          <w:rFonts w:ascii="Arial" w:hAnsi="Arial"/>
          <w:b/>
          <w:bCs/>
          <w:color w:val="000000"/>
        </w:rPr>
        <w:t>2024/08/19-Partie-145-AMOC-FR-N°07</w:t>
      </w:r>
      <w:r w:rsidR="002D26AF" w:rsidRPr="00AD4FCE">
        <w:rPr>
          <w:rFonts w:ascii="Arial" w:hAnsi="Arial"/>
          <w:b/>
          <w:bCs/>
          <w:color w:val="000000"/>
        </w:rPr>
        <w:t>.</w:t>
      </w:r>
    </w:p>
    <w:p w14:paraId="27C3FD07" w14:textId="77777777" w:rsidR="009E0149" w:rsidRPr="00AD4FCE" w:rsidRDefault="009E0149" w:rsidP="00F83847">
      <w:pPr>
        <w:spacing w:before="160" w:after="160"/>
        <w:rPr>
          <w:rFonts w:ascii="Arial" w:hAnsi="Arial"/>
          <w:b/>
          <w:u w:val="single"/>
        </w:rPr>
      </w:pPr>
      <w:r w:rsidRPr="00AD4FCE">
        <w:rPr>
          <w:rFonts w:ascii="Arial" w:hAnsi="Arial"/>
          <w:b/>
        </w:rPr>
        <w:t xml:space="preserve">I. </w:t>
      </w:r>
      <w:r w:rsidRPr="00AD4FCE">
        <w:rPr>
          <w:rFonts w:ascii="Arial" w:hAnsi="Arial"/>
          <w:b/>
          <w:u w:val="single"/>
        </w:rPr>
        <w:t>INFORMATIONS RELATIVES A L’AERONEF</w:t>
      </w:r>
    </w:p>
    <w:p w14:paraId="24CEBC47" w14:textId="661E0EB1" w:rsidR="008A1870" w:rsidRPr="00AD4FCE" w:rsidRDefault="008A1870" w:rsidP="008A1870">
      <w:pPr>
        <w:spacing w:before="100"/>
        <w:rPr>
          <w:rFonts w:ascii="Arial" w:hAnsi="Arial"/>
          <w:i/>
          <w:color w:val="000000"/>
        </w:rPr>
      </w:pPr>
      <w:r w:rsidRPr="00AD4FCE">
        <w:rPr>
          <w:rFonts w:ascii="Arial" w:hAnsi="Arial"/>
          <w:color w:val="000000"/>
        </w:rPr>
        <w:fldChar w:fldCharType="begin">
          <w:ffData>
            <w:name w:val="CaseACocher11"/>
            <w:enabled/>
            <w:calcOnExit w:val="0"/>
            <w:checkBox>
              <w:sizeAuto/>
              <w:default w:val="0"/>
              <w:checked w:val="0"/>
            </w:checkBox>
          </w:ffData>
        </w:fldChar>
      </w:r>
      <w:r w:rsidRPr="00AD4FCE">
        <w:rPr>
          <w:rFonts w:ascii="Arial" w:hAnsi="Arial"/>
          <w:color w:val="000000"/>
        </w:rPr>
        <w:instrText xml:space="preserve"> FORMCHECKBOX </w:instrText>
      </w:r>
      <w:r w:rsidRPr="00AD4FCE">
        <w:rPr>
          <w:rFonts w:ascii="Arial" w:hAnsi="Arial"/>
          <w:color w:val="000000"/>
        </w:rPr>
      </w:r>
      <w:r w:rsidRPr="00AD4FCE">
        <w:rPr>
          <w:rFonts w:ascii="Arial" w:hAnsi="Arial"/>
          <w:color w:val="000000"/>
        </w:rPr>
        <w:fldChar w:fldCharType="separate"/>
      </w:r>
      <w:r w:rsidRPr="00AD4FCE">
        <w:rPr>
          <w:rFonts w:ascii="Arial" w:hAnsi="Arial"/>
          <w:color w:val="000000"/>
        </w:rPr>
        <w:fldChar w:fldCharType="end"/>
      </w:r>
      <w:r w:rsidRPr="00AD4FCE">
        <w:rPr>
          <w:rFonts w:ascii="Arial" w:hAnsi="Arial"/>
          <w:color w:val="000000"/>
        </w:rPr>
        <w:t xml:space="preserve"> L’aéronef a été produit dans un régime reconnu par l’A</w:t>
      </w:r>
      <w:r w:rsidR="002C16AB" w:rsidRPr="00AD4FCE">
        <w:rPr>
          <w:rFonts w:ascii="Arial" w:hAnsi="Arial"/>
          <w:color w:val="000000"/>
        </w:rPr>
        <w:t>E</w:t>
      </w:r>
      <w:r w:rsidRPr="00AD4FCE">
        <w:rPr>
          <w:rFonts w:ascii="Arial" w:hAnsi="Arial"/>
          <w:color w:val="000000"/>
        </w:rPr>
        <w:t xml:space="preserve">SA </w:t>
      </w:r>
      <w:r w:rsidRPr="00AD4FCE">
        <w:rPr>
          <w:rFonts w:ascii="Arial" w:hAnsi="Arial"/>
          <w:i/>
          <w:color w:val="000000"/>
        </w:rPr>
        <w:t xml:space="preserve">(cf. P-22-00 § </w:t>
      </w:r>
      <w:r w:rsidR="00FA4904" w:rsidRPr="00AD4FCE">
        <w:rPr>
          <w:rFonts w:ascii="Arial" w:hAnsi="Arial"/>
          <w:i/>
          <w:color w:val="000000"/>
        </w:rPr>
        <w:t>5</w:t>
      </w:r>
      <w:r w:rsidRPr="00AD4FCE">
        <w:rPr>
          <w:rFonts w:ascii="Arial" w:hAnsi="Arial"/>
          <w:i/>
          <w:color w:val="000000"/>
        </w:rPr>
        <w:t>)</w:t>
      </w:r>
    </w:p>
    <w:p w14:paraId="2A19B541" w14:textId="77777777" w:rsidR="008A1870" w:rsidRPr="00AD4FCE" w:rsidRDefault="008A1870" w:rsidP="009E0149">
      <w:pPr>
        <w:tabs>
          <w:tab w:val="left" w:pos="1276"/>
          <w:tab w:val="right" w:leader="dot" w:pos="9720"/>
        </w:tabs>
        <w:ind w:right="-28"/>
        <w:rPr>
          <w:rFonts w:ascii="Arial" w:hAnsi="Arial"/>
          <w:sz w:val="16"/>
        </w:rPr>
      </w:pPr>
    </w:p>
    <w:p w14:paraId="374B40B3" w14:textId="18B3AF66" w:rsidR="009E0149" w:rsidRPr="00AD4FCE" w:rsidRDefault="009E0149" w:rsidP="005C5BE8">
      <w:pPr>
        <w:tabs>
          <w:tab w:val="left" w:pos="5174"/>
          <w:tab w:val="right" w:leader="dot" w:pos="10346"/>
        </w:tabs>
        <w:ind w:right="-28"/>
        <w:rPr>
          <w:rFonts w:ascii="Arial" w:hAnsi="Arial"/>
          <w:sz w:val="16"/>
        </w:rPr>
      </w:pPr>
      <w:r w:rsidRPr="00AD4FCE">
        <w:rPr>
          <w:rFonts w:ascii="Arial" w:hAnsi="Arial"/>
          <w:sz w:val="16"/>
        </w:rPr>
        <w:t>DATE DE FABRICATION</w:t>
      </w:r>
      <w:r w:rsidR="005C5BE8" w:rsidRPr="00AD4FCE">
        <w:rPr>
          <w:rFonts w:ascii="Arial" w:hAnsi="Arial"/>
          <w:sz w:val="16"/>
        </w:rPr>
        <w:t> :</w:t>
      </w:r>
      <w:r w:rsidRPr="00AD4FCE">
        <w:rPr>
          <w:rFonts w:ascii="Arial" w:hAnsi="Arial"/>
          <w:sz w:val="16"/>
        </w:rPr>
        <w:t xml:space="preserve"> …</w:t>
      </w:r>
      <w:proofErr w:type="gramStart"/>
      <w:r w:rsidRPr="00AD4FCE">
        <w:rPr>
          <w:rFonts w:ascii="Arial" w:hAnsi="Arial"/>
          <w:sz w:val="16"/>
        </w:rPr>
        <w:t>…….</w:t>
      </w:r>
      <w:proofErr w:type="gramEnd"/>
      <w:r w:rsidRPr="00AD4FCE">
        <w:rPr>
          <w:rFonts w:ascii="Arial" w:hAnsi="Arial"/>
          <w:sz w:val="16"/>
        </w:rPr>
        <w:t>./…………/…………....</w:t>
      </w:r>
      <w:r w:rsidR="00250C3B" w:rsidRPr="00AD4FCE">
        <w:rPr>
          <w:rFonts w:ascii="Arial" w:hAnsi="Arial"/>
          <w:sz w:val="16"/>
        </w:rPr>
        <w:t>(jj/mm/</w:t>
      </w:r>
      <w:proofErr w:type="spellStart"/>
      <w:r w:rsidR="00250C3B" w:rsidRPr="00AD4FCE">
        <w:rPr>
          <w:rFonts w:ascii="Arial" w:hAnsi="Arial"/>
          <w:sz w:val="16"/>
        </w:rPr>
        <w:t>aaaa</w:t>
      </w:r>
      <w:proofErr w:type="spellEnd"/>
      <w:r w:rsidR="00250C3B" w:rsidRPr="00AD4FCE">
        <w:rPr>
          <w:rFonts w:ascii="Arial" w:hAnsi="Arial"/>
          <w:sz w:val="16"/>
        </w:rPr>
        <w:t>)</w:t>
      </w:r>
      <w:r w:rsidR="005C5BE8" w:rsidRPr="00AD4FCE">
        <w:rPr>
          <w:rFonts w:ascii="Arial" w:hAnsi="Arial"/>
          <w:sz w:val="16"/>
        </w:rPr>
        <w:tab/>
      </w:r>
      <w:r w:rsidRPr="00AD4FCE">
        <w:rPr>
          <w:rFonts w:ascii="Arial" w:hAnsi="Arial"/>
          <w:sz w:val="16"/>
        </w:rPr>
        <w:t>LIEU DE FABRICATION</w:t>
      </w:r>
      <w:r w:rsidR="005C5BE8" w:rsidRPr="00AD4FCE">
        <w:rPr>
          <w:rFonts w:ascii="Arial" w:hAnsi="Arial"/>
          <w:sz w:val="16"/>
        </w:rPr>
        <w:t xml:space="preserve"> : </w:t>
      </w:r>
      <w:r w:rsidRPr="00AD4FCE">
        <w:rPr>
          <w:rFonts w:ascii="Arial" w:hAnsi="Arial"/>
          <w:sz w:val="16"/>
        </w:rPr>
        <w:tab/>
      </w:r>
    </w:p>
    <w:p w14:paraId="15A5849D" w14:textId="77777777" w:rsidR="009E0149" w:rsidRPr="00AD4FCE" w:rsidRDefault="009E0149" w:rsidP="00F83847">
      <w:pPr>
        <w:spacing w:before="160" w:after="160"/>
        <w:rPr>
          <w:rFonts w:ascii="Arial" w:hAnsi="Arial"/>
          <w:b/>
        </w:rPr>
      </w:pPr>
      <w:r w:rsidRPr="00AD4FCE">
        <w:rPr>
          <w:rFonts w:ascii="Arial" w:hAnsi="Arial"/>
          <w:b/>
        </w:rPr>
        <w:t>I.1. Informations relatives à la masse de l’aéronef</w:t>
      </w:r>
    </w:p>
    <w:tbl>
      <w:tblPr>
        <w:tblW w:w="103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400"/>
        <w:gridCol w:w="3969"/>
        <w:gridCol w:w="3969"/>
      </w:tblGrid>
      <w:tr w:rsidR="009E0149" w:rsidRPr="00AD4FCE" w14:paraId="7F011A4B" w14:textId="77777777" w:rsidTr="00063844">
        <w:trPr>
          <w:cantSplit/>
          <w:trHeight w:val="178"/>
        </w:trPr>
        <w:tc>
          <w:tcPr>
            <w:tcW w:w="2400" w:type="dxa"/>
            <w:vAlign w:val="center"/>
          </w:tcPr>
          <w:p w14:paraId="08C3816F" w14:textId="77777777" w:rsidR="009E0149" w:rsidRPr="00AD4FCE" w:rsidRDefault="009E0149" w:rsidP="008D2D25">
            <w:pPr>
              <w:jc w:val="center"/>
              <w:rPr>
                <w:rFonts w:ascii="Arial" w:hAnsi="Arial"/>
                <w:sz w:val="16"/>
              </w:rPr>
            </w:pPr>
            <w:r w:rsidRPr="00AD4FCE">
              <w:rPr>
                <w:rFonts w:ascii="Arial" w:hAnsi="Arial"/>
                <w:sz w:val="16"/>
              </w:rPr>
              <w:t>MASSE A VIDE (kg)</w:t>
            </w:r>
          </w:p>
        </w:tc>
        <w:tc>
          <w:tcPr>
            <w:tcW w:w="3969" w:type="dxa"/>
          </w:tcPr>
          <w:p w14:paraId="4F492F0E" w14:textId="4807987A" w:rsidR="009E0149" w:rsidRPr="00AD4FCE" w:rsidRDefault="00063844" w:rsidP="00EA2E4E">
            <w:pPr>
              <w:pStyle w:val="Corpsdetexte3"/>
              <w:spacing w:after="0"/>
              <w:jc w:val="center"/>
              <w:rPr>
                <w:rFonts w:ascii="Arial" w:hAnsi="Arial"/>
                <w:szCs w:val="20"/>
              </w:rPr>
            </w:pPr>
            <w:r w:rsidRPr="00AD4FCE">
              <w:rPr>
                <w:rFonts w:ascii="Arial" w:hAnsi="Arial"/>
                <w:szCs w:val="20"/>
              </w:rPr>
              <w:t>MASSE MAXIMALE AU DECOLLAGE (</w:t>
            </w:r>
            <w:r w:rsidR="009E0149" w:rsidRPr="00AD4FCE">
              <w:rPr>
                <w:rFonts w:ascii="Arial" w:hAnsi="Arial"/>
                <w:szCs w:val="20"/>
              </w:rPr>
              <w:t>MTOW</w:t>
            </w:r>
            <w:r w:rsidRPr="00AD4FCE">
              <w:rPr>
                <w:rFonts w:ascii="Arial" w:hAnsi="Arial"/>
                <w:szCs w:val="20"/>
              </w:rPr>
              <w:t>)</w:t>
            </w:r>
            <w:r w:rsidR="009E0149" w:rsidRPr="00AD4FCE">
              <w:rPr>
                <w:rFonts w:ascii="Arial" w:hAnsi="Arial"/>
                <w:szCs w:val="20"/>
              </w:rPr>
              <w:t xml:space="preserve"> DECLAREE AU MANUEL DE VOL (kg)</w:t>
            </w:r>
          </w:p>
        </w:tc>
        <w:tc>
          <w:tcPr>
            <w:tcW w:w="3969" w:type="dxa"/>
          </w:tcPr>
          <w:p w14:paraId="459EFA9C" w14:textId="01614DA7" w:rsidR="009E0149" w:rsidRPr="00AD4FCE" w:rsidRDefault="00063844" w:rsidP="00EA2E4E">
            <w:pPr>
              <w:pStyle w:val="Corpsdetexte3"/>
              <w:spacing w:after="0"/>
              <w:jc w:val="center"/>
              <w:rPr>
                <w:rFonts w:ascii="Arial" w:hAnsi="Arial"/>
                <w:szCs w:val="20"/>
              </w:rPr>
            </w:pPr>
            <w:r w:rsidRPr="00AD4FCE">
              <w:rPr>
                <w:rFonts w:ascii="Arial" w:hAnsi="Arial"/>
                <w:szCs w:val="20"/>
              </w:rPr>
              <w:t>MASSE MAXIMALE A L’ATTERRISSAGE (</w:t>
            </w:r>
            <w:r w:rsidR="009E0149" w:rsidRPr="00AD4FCE">
              <w:rPr>
                <w:rFonts w:ascii="Arial" w:hAnsi="Arial"/>
                <w:szCs w:val="20"/>
              </w:rPr>
              <w:t>MLW</w:t>
            </w:r>
            <w:r w:rsidRPr="00AD4FCE">
              <w:rPr>
                <w:rFonts w:ascii="Arial" w:hAnsi="Arial"/>
                <w:szCs w:val="20"/>
              </w:rPr>
              <w:t>)</w:t>
            </w:r>
            <w:r w:rsidR="009E0149" w:rsidRPr="00AD4FCE">
              <w:rPr>
                <w:rFonts w:ascii="Arial" w:hAnsi="Arial"/>
                <w:szCs w:val="20"/>
              </w:rPr>
              <w:t xml:space="preserve"> DECLAREE AU MANUEL DE VOL (kg)</w:t>
            </w:r>
          </w:p>
        </w:tc>
      </w:tr>
      <w:tr w:rsidR="009E0149" w:rsidRPr="00AD4FCE" w14:paraId="763FDA78" w14:textId="77777777" w:rsidTr="00063844">
        <w:trPr>
          <w:cantSplit/>
        </w:trPr>
        <w:tc>
          <w:tcPr>
            <w:tcW w:w="2400" w:type="dxa"/>
          </w:tcPr>
          <w:p w14:paraId="685AB777" w14:textId="77777777" w:rsidR="009E0149" w:rsidRPr="00AD4FCE" w:rsidRDefault="009E0149" w:rsidP="008D2D25">
            <w:pPr>
              <w:jc w:val="center"/>
              <w:rPr>
                <w:rFonts w:ascii="Arial" w:hAnsi="Arial"/>
                <w:sz w:val="16"/>
              </w:rPr>
            </w:pPr>
            <w:r w:rsidRPr="00AD4FCE">
              <w:rPr>
                <w:rFonts w:ascii="Arial" w:hAnsi="Arial"/>
                <w:color w:val="000000"/>
              </w:rPr>
              <w:fldChar w:fldCharType="begin">
                <w:ffData>
                  <w:name w:val=""/>
                  <w:enabled/>
                  <w:calcOnExit w:val="0"/>
                  <w:textInput/>
                </w:ffData>
              </w:fldChar>
            </w:r>
            <w:r w:rsidRPr="00AD4FCE">
              <w:rPr>
                <w:rFonts w:ascii="Arial" w:hAnsi="Arial"/>
                <w:color w:val="000000"/>
              </w:rPr>
              <w:instrText xml:space="preserve"> FORMTEXT </w:instrText>
            </w:r>
            <w:r w:rsidRPr="00AD4FCE">
              <w:rPr>
                <w:rFonts w:ascii="Arial" w:hAnsi="Arial"/>
                <w:color w:val="000000"/>
              </w:rPr>
            </w:r>
            <w:r w:rsidRPr="00AD4FCE">
              <w:rPr>
                <w:rFonts w:ascii="Arial" w:hAnsi="Arial"/>
                <w:color w:val="000000"/>
              </w:rPr>
              <w:fldChar w:fldCharType="separate"/>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fldChar w:fldCharType="end"/>
            </w:r>
          </w:p>
        </w:tc>
        <w:tc>
          <w:tcPr>
            <w:tcW w:w="3969" w:type="dxa"/>
          </w:tcPr>
          <w:p w14:paraId="7B3D32C2" w14:textId="77777777" w:rsidR="009E0149" w:rsidRPr="00AD4FCE" w:rsidRDefault="009E0149" w:rsidP="008D2D25">
            <w:pPr>
              <w:jc w:val="center"/>
              <w:rPr>
                <w:rFonts w:ascii="Arial" w:hAnsi="Arial"/>
                <w:sz w:val="16"/>
              </w:rPr>
            </w:pPr>
            <w:r w:rsidRPr="00AD4FCE">
              <w:rPr>
                <w:rFonts w:ascii="Arial" w:hAnsi="Arial"/>
                <w:color w:val="000000"/>
              </w:rPr>
              <w:fldChar w:fldCharType="begin">
                <w:ffData>
                  <w:name w:val=""/>
                  <w:enabled/>
                  <w:calcOnExit w:val="0"/>
                  <w:textInput/>
                </w:ffData>
              </w:fldChar>
            </w:r>
            <w:r w:rsidRPr="00AD4FCE">
              <w:rPr>
                <w:rFonts w:ascii="Arial" w:hAnsi="Arial"/>
                <w:color w:val="000000"/>
              </w:rPr>
              <w:instrText xml:space="preserve"> FORMTEXT </w:instrText>
            </w:r>
            <w:r w:rsidRPr="00AD4FCE">
              <w:rPr>
                <w:rFonts w:ascii="Arial" w:hAnsi="Arial"/>
                <w:color w:val="000000"/>
              </w:rPr>
            </w:r>
            <w:r w:rsidRPr="00AD4FCE">
              <w:rPr>
                <w:rFonts w:ascii="Arial" w:hAnsi="Arial"/>
                <w:color w:val="000000"/>
              </w:rPr>
              <w:fldChar w:fldCharType="separate"/>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fldChar w:fldCharType="end"/>
            </w:r>
          </w:p>
        </w:tc>
        <w:tc>
          <w:tcPr>
            <w:tcW w:w="3969" w:type="dxa"/>
          </w:tcPr>
          <w:p w14:paraId="75D13735" w14:textId="77777777" w:rsidR="009E0149" w:rsidRPr="00AD4FCE" w:rsidRDefault="009E0149" w:rsidP="008D2D25">
            <w:pPr>
              <w:jc w:val="center"/>
              <w:rPr>
                <w:rFonts w:ascii="Arial" w:hAnsi="Arial"/>
                <w:sz w:val="16"/>
              </w:rPr>
            </w:pPr>
            <w:r w:rsidRPr="00AD4FCE">
              <w:rPr>
                <w:rFonts w:ascii="Arial" w:hAnsi="Arial"/>
                <w:color w:val="000000"/>
              </w:rPr>
              <w:fldChar w:fldCharType="begin">
                <w:ffData>
                  <w:name w:val=""/>
                  <w:enabled/>
                  <w:calcOnExit w:val="0"/>
                  <w:textInput/>
                </w:ffData>
              </w:fldChar>
            </w:r>
            <w:r w:rsidRPr="00AD4FCE">
              <w:rPr>
                <w:rFonts w:ascii="Arial" w:hAnsi="Arial"/>
                <w:color w:val="000000"/>
              </w:rPr>
              <w:instrText xml:space="preserve"> FORMTEXT </w:instrText>
            </w:r>
            <w:r w:rsidRPr="00AD4FCE">
              <w:rPr>
                <w:rFonts w:ascii="Arial" w:hAnsi="Arial"/>
                <w:color w:val="000000"/>
              </w:rPr>
            </w:r>
            <w:r w:rsidRPr="00AD4FCE">
              <w:rPr>
                <w:rFonts w:ascii="Arial" w:hAnsi="Arial"/>
                <w:color w:val="000000"/>
              </w:rPr>
              <w:fldChar w:fldCharType="separate"/>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t> </w:t>
            </w:r>
            <w:r w:rsidRPr="00AD4FCE">
              <w:rPr>
                <w:rFonts w:ascii="Arial" w:hAnsi="Arial"/>
                <w:color w:val="000000"/>
              </w:rPr>
              <w:fldChar w:fldCharType="end"/>
            </w:r>
          </w:p>
        </w:tc>
      </w:tr>
    </w:tbl>
    <w:p w14:paraId="31E22FED" w14:textId="71554FF8" w:rsidR="009E0149" w:rsidRPr="00AD4FCE" w:rsidRDefault="009E0149" w:rsidP="00657091">
      <w:pPr>
        <w:spacing w:before="160" w:after="160"/>
        <w:rPr>
          <w:rFonts w:ascii="Arial" w:hAnsi="Arial"/>
          <w:b/>
        </w:rPr>
      </w:pPr>
      <w:r w:rsidRPr="00AD4FCE">
        <w:rPr>
          <w:rFonts w:ascii="Arial" w:hAnsi="Arial"/>
          <w:b/>
        </w:rPr>
        <w:t xml:space="preserve">I.2. Informations relatives aux </w:t>
      </w:r>
      <w:r w:rsidR="00EA2E4E" w:rsidRPr="00AD4FCE">
        <w:rPr>
          <w:rFonts w:ascii="Arial" w:hAnsi="Arial"/>
          <w:b/>
        </w:rPr>
        <w:t>temps de vol</w:t>
      </w:r>
      <w:r w:rsidRPr="00AD4FCE">
        <w:rPr>
          <w:rFonts w:ascii="Arial" w:hAnsi="Arial"/>
          <w:b/>
        </w:rPr>
        <w:t xml:space="preserve"> de l’aéronef/moteurs(s)/hélice(s)</w:t>
      </w: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66"/>
        <w:gridCol w:w="5167"/>
      </w:tblGrid>
      <w:tr w:rsidR="009E0149" w:rsidRPr="00AD4FCE" w14:paraId="0EDB96A1" w14:textId="77777777" w:rsidTr="00063844">
        <w:tc>
          <w:tcPr>
            <w:tcW w:w="5166" w:type="dxa"/>
          </w:tcPr>
          <w:p w14:paraId="288C24E1" w14:textId="2FAFAC3A" w:rsidR="009E0149" w:rsidRPr="00AD4FCE" w:rsidRDefault="006A3A48" w:rsidP="008D2D25">
            <w:pPr>
              <w:tabs>
                <w:tab w:val="left" w:pos="1276"/>
              </w:tabs>
              <w:ind w:left="1276" w:hanging="1276"/>
              <w:jc w:val="both"/>
              <w:rPr>
                <w:rFonts w:ascii="Arial" w:hAnsi="Arial"/>
                <w:sz w:val="16"/>
              </w:rPr>
            </w:pPr>
            <w:r w:rsidRPr="00AD4FCE">
              <w:rPr>
                <w:rFonts w:ascii="Arial" w:hAnsi="Arial"/>
                <w:sz w:val="16"/>
              </w:rPr>
              <w:t xml:space="preserve">TEMPS TOTAL DE VOL EN </w:t>
            </w:r>
            <w:r w:rsidR="009E0149" w:rsidRPr="00AD4FCE">
              <w:rPr>
                <w:rFonts w:ascii="Arial" w:hAnsi="Arial"/>
                <w:sz w:val="16"/>
              </w:rPr>
              <w:t>HEURES</w:t>
            </w:r>
            <w:r w:rsidR="00063844" w:rsidRPr="00AD4FCE">
              <w:rPr>
                <w:rFonts w:ascii="Arial" w:hAnsi="Arial"/>
                <w:sz w:val="16"/>
              </w:rPr>
              <w:t> :</w:t>
            </w:r>
          </w:p>
          <w:p w14:paraId="236F9386" w14:textId="77777777" w:rsidR="009E0149" w:rsidRPr="00AD4FCE" w:rsidRDefault="009E0149" w:rsidP="008D2D25">
            <w:pPr>
              <w:tabs>
                <w:tab w:val="left" w:pos="1276"/>
              </w:tabs>
              <w:jc w:val="both"/>
              <w:rPr>
                <w:rFonts w:ascii="Arial" w:hAnsi="Arial"/>
                <w:sz w:val="16"/>
              </w:rPr>
            </w:pPr>
          </w:p>
        </w:tc>
        <w:tc>
          <w:tcPr>
            <w:tcW w:w="5167" w:type="dxa"/>
          </w:tcPr>
          <w:p w14:paraId="0A7B2F9C" w14:textId="1AA5A096" w:rsidR="009E0149" w:rsidRPr="00AD4FCE" w:rsidRDefault="006A3A48" w:rsidP="008D2D25">
            <w:pPr>
              <w:tabs>
                <w:tab w:val="left" w:pos="1276"/>
              </w:tabs>
              <w:jc w:val="both"/>
              <w:rPr>
                <w:rFonts w:ascii="Arial" w:hAnsi="Arial"/>
                <w:sz w:val="16"/>
              </w:rPr>
            </w:pPr>
            <w:r w:rsidRPr="00AD4FCE">
              <w:rPr>
                <w:rFonts w:ascii="Arial" w:hAnsi="Arial"/>
                <w:sz w:val="16"/>
              </w:rPr>
              <w:t xml:space="preserve">TEMPS TOTAL DE VOL EN </w:t>
            </w:r>
            <w:r w:rsidR="009E0149" w:rsidRPr="00AD4FCE">
              <w:rPr>
                <w:rFonts w:ascii="Arial" w:hAnsi="Arial"/>
                <w:sz w:val="16"/>
              </w:rPr>
              <w:t>CYCLES :</w:t>
            </w:r>
          </w:p>
          <w:p w14:paraId="32DE226E" w14:textId="77777777" w:rsidR="009E0149" w:rsidRPr="00AD4FCE" w:rsidRDefault="009E0149" w:rsidP="008D2D25">
            <w:pPr>
              <w:tabs>
                <w:tab w:val="left" w:pos="1276"/>
              </w:tabs>
              <w:jc w:val="both"/>
              <w:rPr>
                <w:rFonts w:ascii="Arial" w:hAnsi="Arial"/>
                <w:sz w:val="16"/>
              </w:rPr>
            </w:pPr>
          </w:p>
        </w:tc>
      </w:tr>
    </w:tbl>
    <w:p w14:paraId="192E489A" w14:textId="77777777" w:rsidR="009E0149" w:rsidRPr="00AD4FCE" w:rsidRDefault="009E0149" w:rsidP="009E0149">
      <w:pPr>
        <w:tabs>
          <w:tab w:val="left" w:pos="1276"/>
        </w:tabs>
        <w:ind w:right="-28"/>
        <w:jc w:val="both"/>
        <w:rPr>
          <w:rFonts w:ascii="Arial" w:hAnsi="Arial"/>
          <w:sz w:val="16"/>
          <w:szCs w:val="16"/>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53"/>
        <w:gridCol w:w="2020"/>
        <w:gridCol w:w="2020"/>
        <w:gridCol w:w="2020"/>
        <w:gridCol w:w="2020"/>
      </w:tblGrid>
      <w:tr w:rsidR="009E0149" w:rsidRPr="00AD4FCE" w14:paraId="57FDCB8F" w14:textId="77777777" w:rsidTr="006A3A48">
        <w:trPr>
          <w:cantSplit/>
          <w:tblHeader/>
        </w:trPr>
        <w:tc>
          <w:tcPr>
            <w:tcW w:w="2253" w:type="dxa"/>
          </w:tcPr>
          <w:p w14:paraId="1FA3F292" w14:textId="77777777" w:rsidR="009E0149" w:rsidRPr="00AD4FCE" w:rsidRDefault="009E0149" w:rsidP="008D2D25">
            <w:pPr>
              <w:pStyle w:val="titre80"/>
              <w:spacing w:line="240" w:lineRule="auto"/>
              <w:rPr>
                <w:b w:val="0"/>
                <w:noProof w:val="0"/>
              </w:rPr>
            </w:pPr>
            <w:r w:rsidRPr="00AD4FCE">
              <w:rPr>
                <w:b w:val="0"/>
                <w:noProof w:val="0"/>
              </w:rPr>
              <w:t>MOTEUR(S)</w:t>
            </w:r>
          </w:p>
          <w:p w14:paraId="6F9D8E79" w14:textId="047A218C" w:rsidR="009E0149" w:rsidRPr="00AD4FCE" w:rsidRDefault="009E0149" w:rsidP="008D2D25">
            <w:pPr>
              <w:pStyle w:val="titre80"/>
              <w:tabs>
                <w:tab w:val="right" w:leader="dot" w:pos="3240"/>
              </w:tabs>
              <w:spacing w:after="60" w:line="240" w:lineRule="auto"/>
              <w:rPr>
                <w:b w:val="0"/>
                <w:smallCaps w:val="0"/>
                <w:noProof w:val="0"/>
              </w:rPr>
            </w:pPr>
            <w:r w:rsidRPr="00AD4FCE">
              <w:rPr>
                <w:b w:val="0"/>
                <w:smallCaps w:val="0"/>
                <w:noProof w:val="0"/>
              </w:rPr>
              <w:t>CONSTRUCTEUR :</w:t>
            </w:r>
          </w:p>
        </w:tc>
        <w:tc>
          <w:tcPr>
            <w:tcW w:w="2020" w:type="dxa"/>
          </w:tcPr>
          <w:p w14:paraId="0A6FA415" w14:textId="77777777" w:rsidR="009E0149" w:rsidRPr="00AD4FCE" w:rsidRDefault="009E0149" w:rsidP="008D2D25">
            <w:pPr>
              <w:jc w:val="center"/>
              <w:rPr>
                <w:rFonts w:ascii="Arial" w:hAnsi="Arial"/>
                <w:sz w:val="16"/>
              </w:rPr>
            </w:pPr>
            <w:r w:rsidRPr="00AD4FCE">
              <w:rPr>
                <w:rFonts w:ascii="Arial" w:hAnsi="Arial"/>
                <w:sz w:val="16"/>
              </w:rPr>
              <w:t>1 - Extérieur gauche</w:t>
            </w:r>
          </w:p>
          <w:p w14:paraId="77F6714C" w14:textId="77777777" w:rsidR="009E0149" w:rsidRPr="00AD4FCE" w:rsidRDefault="009E0149" w:rsidP="008D2D25">
            <w:pPr>
              <w:jc w:val="center"/>
              <w:rPr>
                <w:rFonts w:ascii="Arial" w:hAnsi="Arial"/>
                <w:sz w:val="16"/>
              </w:rPr>
            </w:pPr>
            <w:r w:rsidRPr="00AD4FCE">
              <w:rPr>
                <w:rFonts w:ascii="Arial" w:hAnsi="Arial"/>
                <w:sz w:val="16"/>
              </w:rPr>
              <w:t>…………………………..</w:t>
            </w:r>
          </w:p>
        </w:tc>
        <w:tc>
          <w:tcPr>
            <w:tcW w:w="2020" w:type="dxa"/>
          </w:tcPr>
          <w:p w14:paraId="44656F3D" w14:textId="77777777" w:rsidR="009E0149" w:rsidRPr="00AD4FCE" w:rsidRDefault="009E0149" w:rsidP="008D2D25">
            <w:pPr>
              <w:jc w:val="center"/>
              <w:rPr>
                <w:rFonts w:ascii="Arial" w:hAnsi="Arial"/>
                <w:sz w:val="16"/>
              </w:rPr>
            </w:pPr>
            <w:r w:rsidRPr="00AD4FCE">
              <w:rPr>
                <w:rFonts w:ascii="Arial" w:hAnsi="Arial"/>
                <w:sz w:val="16"/>
              </w:rPr>
              <w:t>2 - Intérieur gauche</w:t>
            </w:r>
          </w:p>
          <w:p w14:paraId="0269501B" w14:textId="77777777" w:rsidR="009E0149" w:rsidRPr="00AD4FCE" w:rsidRDefault="009E0149" w:rsidP="008D2D25">
            <w:pPr>
              <w:jc w:val="center"/>
              <w:rPr>
                <w:rFonts w:ascii="Arial" w:hAnsi="Arial"/>
                <w:sz w:val="16"/>
              </w:rPr>
            </w:pPr>
            <w:r w:rsidRPr="00AD4FCE">
              <w:rPr>
                <w:rFonts w:ascii="Arial" w:hAnsi="Arial"/>
                <w:sz w:val="16"/>
              </w:rPr>
              <w:t>……………………………</w:t>
            </w:r>
          </w:p>
        </w:tc>
        <w:tc>
          <w:tcPr>
            <w:tcW w:w="2020" w:type="dxa"/>
          </w:tcPr>
          <w:p w14:paraId="1D32C03A" w14:textId="77777777" w:rsidR="009E0149" w:rsidRPr="00AD4FCE" w:rsidRDefault="009E0149" w:rsidP="008D2D25">
            <w:pPr>
              <w:jc w:val="center"/>
              <w:rPr>
                <w:rFonts w:ascii="Arial" w:hAnsi="Arial"/>
                <w:sz w:val="16"/>
              </w:rPr>
            </w:pPr>
            <w:r w:rsidRPr="00AD4FCE">
              <w:rPr>
                <w:rFonts w:ascii="Arial" w:hAnsi="Arial"/>
                <w:sz w:val="16"/>
              </w:rPr>
              <w:t>3 - Intérieur droit</w:t>
            </w:r>
          </w:p>
          <w:p w14:paraId="3F052F30" w14:textId="77777777" w:rsidR="009E0149" w:rsidRPr="00AD4FCE" w:rsidRDefault="009E0149" w:rsidP="008D2D25">
            <w:pPr>
              <w:jc w:val="center"/>
              <w:rPr>
                <w:rFonts w:ascii="Arial" w:hAnsi="Arial"/>
                <w:sz w:val="16"/>
              </w:rPr>
            </w:pPr>
            <w:r w:rsidRPr="00AD4FCE">
              <w:rPr>
                <w:rFonts w:ascii="Arial" w:hAnsi="Arial"/>
                <w:sz w:val="16"/>
              </w:rPr>
              <w:t>…………………………</w:t>
            </w:r>
          </w:p>
        </w:tc>
        <w:tc>
          <w:tcPr>
            <w:tcW w:w="2020" w:type="dxa"/>
          </w:tcPr>
          <w:p w14:paraId="44F0252C" w14:textId="77777777" w:rsidR="009E0149" w:rsidRPr="00AD4FCE" w:rsidRDefault="009E0149" w:rsidP="008D2D25">
            <w:pPr>
              <w:jc w:val="center"/>
              <w:rPr>
                <w:rFonts w:ascii="Arial" w:hAnsi="Arial"/>
                <w:sz w:val="16"/>
              </w:rPr>
            </w:pPr>
            <w:r w:rsidRPr="00AD4FCE">
              <w:rPr>
                <w:rFonts w:ascii="Arial" w:hAnsi="Arial"/>
                <w:sz w:val="16"/>
              </w:rPr>
              <w:t>4 - Extérieur droit</w:t>
            </w:r>
          </w:p>
          <w:p w14:paraId="4BCECF91" w14:textId="77777777" w:rsidR="009E0149" w:rsidRPr="00AD4FCE" w:rsidRDefault="009E0149" w:rsidP="008D2D25">
            <w:pPr>
              <w:jc w:val="center"/>
              <w:rPr>
                <w:rFonts w:ascii="Arial" w:hAnsi="Arial"/>
                <w:sz w:val="16"/>
              </w:rPr>
            </w:pPr>
            <w:r w:rsidRPr="00AD4FCE">
              <w:rPr>
                <w:rFonts w:ascii="Arial" w:hAnsi="Arial"/>
                <w:sz w:val="16"/>
              </w:rPr>
              <w:t>………………………..</w:t>
            </w:r>
          </w:p>
        </w:tc>
      </w:tr>
      <w:tr w:rsidR="00FC733F" w:rsidRPr="00AD4FCE" w14:paraId="20382043" w14:textId="77777777" w:rsidTr="006A3A48">
        <w:trPr>
          <w:cantSplit/>
          <w:trHeight w:val="280"/>
        </w:trPr>
        <w:tc>
          <w:tcPr>
            <w:tcW w:w="2253" w:type="dxa"/>
          </w:tcPr>
          <w:p w14:paraId="3E771DA4" w14:textId="77777777" w:rsidR="00FC733F" w:rsidRPr="00AD4FCE" w:rsidRDefault="00FC733F" w:rsidP="008D2D25">
            <w:pPr>
              <w:spacing w:before="80" w:after="60"/>
              <w:rPr>
                <w:rFonts w:ascii="Arial" w:hAnsi="Arial"/>
                <w:sz w:val="16"/>
              </w:rPr>
            </w:pPr>
            <w:r w:rsidRPr="00AD4FCE">
              <w:rPr>
                <w:rFonts w:ascii="Arial" w:hAnsi="Arial"/>
                <w:sz w:val="16"/>
              </w:rPr>
              <w:t>DATE DE PRODUCTION :</w:t>
            </w:r>
          </w:p>
        </w:tc>
        <w:tc>
          <w:tcPr>
            <w:tcW w:w="2020" w:type="dxa"/>
          </w:tcPr>
          <w:p w14:paraId="7AB8FD9B" w14:textId="77777777" w:rsidR="00FC733F" w:rsidRPr="00AD4FCE" w:rsidRDefault="00FC733F" w:rsidP="008D2D25">
            <w:pPr>
              <w:ind w:right="-103"/>
              <w:jc w:val="center"/>
              <w:rPr>
                <w:rFonts w:ascii="Arial" w:hAnsi="Arial"/>
                <w:sz w:val="16"/>
              </w:rPr>
            </w:pPr>
          </w:p>
        </w:tc>
        <w:tc>
          <w:tcPr>
            <w:tcW w:w="2020" w:type="dxa"/>
          </w:tcPr>
          <w:p w14:paraId="25E62C21" w14:textId="77777777" w:rsidR="00FC733F" w:rsidRPr="00AD4FCE" w:rsidRDefault="00FC733F" w:rsidP="008D2D25">
            <w:pPr>
              <w:jc w:val="center"/>
              <w:rPr>
                <w:rFonts w:ascii="Arial" w:hAnsi="Arial"/>
                <w:sz w:val="16"/>
              </w:rPr>
            </w:pPr>
          </w:p>
        </w:tc>
        <w:tc>
          <w:tcPr>
            <w:tcW w:w="2020" w:type="dxa"/>
          </w:tcPr>
          <w:p w14:paraId="0A37BB8B" w14:textId="77777777" w:rsidR="00FC733F" w:rsidRPr="00AD4FCE" w:rsidRDefault="00FC733F" w:rsidP="008D2D25">
            <w:pPr>
              <w:jc w:val="center"/>
              <w:rPr>
                <w:rFonts w:ascii="Arial" w:hAnsi="Arial"/>
                <w:sz w:val="16"/>
              </w:rPr>
            </w:pPr>
          </w:p>
        </w:tc>
        <w:tc>
          <w:tcPr>
            <w:tcW w:w="2020" w:type="dxa"/>
          </w:tcPr>
          <w:p w14:paraId="172276E6" w14:textId="77777777" w:rsidR="00FC733F" w:rsidRPr="00AD4FCE" w:rsidRDefault="00FC733F" w:rsidP="008D2D25">
            <w:pPr>
              <w:jc w:val="center"/>
              <w:rPr>
                <w:rFonts w:ascii="Arial" w:hAnsi="Arial"/>
                <w:sz w:val="16"/>
              </w:rPr>
            </w:pPr>
          </w:p>
        </w:tc>
      </w:tr>
      <w:tr w:rsidR="009E0149" w:rsidRPr="00AD4FCE" w14:paraId="5177EDB0" w14:textId="77777777" w:rsidTr="006A3A48">
        <w:trPr>
          <w:cantSplit/>
          <w:trHeight w:val="280"/>
        </w:trPr>
        <w:tc>
          <w:tcPr>
            <w:tcW w:w="2253" w:type="dxa"/>
          </w:tcPr>
          <w:p w14:paraId="243A617D" w14:textId="5199A55C" w:rsidR="009E0149" w:rsidRPr="00AD4FCE" w:rsidRDefault="009E0149" w:rsidP="008D2D25">
            <w:pPr>
              <w:spacing w:before="80" w:after="60"/>
              <w:rPr>
                <w:rFonts w:ascii="Arial" w:hAnsi="Arial"/>
                <w:sz w:val="16"/>
              </w:rPr>
            </w:pPr>
            <w:r w:rsidRPr="00AD4FCE">
              <w:rPr>
                <w:rFonts w:ascii="Arial" w:hAnsi="Arial"/>
                <w:sz w:val="16"/>
              </w:rPr>
              <w:t>MODELE(S)</w:t>
            </w:r>
            <w:r w:rsidR="006A3A48" w:rsidRPr="00AD4FCE">
              <w:rPr>
                <w:rFonts w:ascii="Arial" w:hAnsi="Arial"/>
                <w:sz w:val="16"/>
              </w:rPr>
              <w:t> :</w:t>
            </w:r>
          </w:p>
        </w:tc>
        <w:tc>
          <w:tcPr>
            <w:tcW w:w="2020" w:type="dxa"/>
          </w:tcPr>
          <w:p w14:paraId="6EBAC642" w14:textId="77777777" w:rsidR="009E0149" w:rsidRPr="00AD4FCE" w:rsidRDefault="009E0149" w:rsidP="008D2D25">
            <w:pPr>
              <w:ind w:right="-103"/>
              <w:jc w:val="center"/>
              <w:rPr>
                <w:rFonts w:ascii="Arial" w:hAnsi="Arial"/>
                <w:sz w:val="16"/>
              </w:rPr>
            </w:pPr>
          </w:p>
        </w:tc>
        <w:tc>
          <w:tcPr>
            <w:tcW w:w="2020" w:type="dxa"/>
          </w:tcPr>
          <w:p w14:paraId="0E54C79E" w14:textId="77777777" w:rsidR="009E0149" w:rsidRPr="00AD4FCE" w:rsidRDefault="009E0149" w:rsidP="008D2D25">
            <w:pPr>
              <w:jc w:val="center"/>
              <w:rPr>
                <w:rFonts w:ascii="Arial" w:hAnsi="Arial"/>
                <w:sz w:val="16"/>
              </w:rPr>
            </w:pPr>
          </w:p>
        </w:tc>
        <w:tc>
          <w:tcPr>
            <w:tcW w:w="2020" w:type="dxa"/>
          </w:tcPr>
          <w:p w14:paraId="657AB2C4" w14:textId="77777777" w:rsidR="009E0149" w:rsidRPr="00AD4FCE" w:rsidRDefault="009E0149" w:rsidP="008D2D25">
            <w:pPr>
              <w:jc w:val="center"/>
              <w:rPr>
                <w:rFonts w:ascii="Arial" w:hAnsi="Arial"/>
                <w:sz w:val="16"/>
              </w:rPr>
            </w:pPr>
          </w:p>
        </w:tc>
        <w:tc>
          <w:tcPr>
            <w:tcW w:w="2020" w:type="dxa"/>
          </w:tcPr>
          <w:p w14:paraId="2F28F626" w14:textId="77777777" w:rsidR="009E0149" w:rsidRPr="00AD4FCE" w:rsidRDefault="009E0149" w:rsidP="008D2D25">
            <w:pPr>
              <w:jc w:val="center"/>
              <w:rPr>
                <w:rFonts w:ascii="Arial" w:hAnsi="Arial"/>
                <w:sz w:val="16"/>
              </w:rPr>
            </w:pPr>
          </w:p>
        </w:tc>
      </w:tr>
      <w:tr w:rsidR="009E0149" w:rsidRPr="00AD4FCE" w14:paraId="02B0EFE2" w14:textId="77777777" w:rsidTr="006A3A48">
        <w:trPr>
          <w:cantSplit/>
          <w:trHeight w:val="280"/>
        </w:trPr>
        <w:tc>
          <w:tcPr>
            <w:tcW w:w="2253" w:type="dxa"/>
          </w:tcPr>
          <w:p w14:paraId="00E669A2" w14:textId="7906814E" w:rsidR="009E0149" w:rsidRPr="00AD4FCE" w:rsidRDefault="009E0149" w:rsidP="008D2D25">
            <w:pPr>
              <w:pStyle w:val="DATEREF"/>
              <w:spacing w:before="80" w:after="60" w:line="240" w:lineRule="auto"/>
              <w:rPr>
                <w:smallCaps w:val="0"/>
                <w:noProof w:val="0"/>
              </w:rPr>
            </w:pPr>
            <w:r w:rsidRPr="00AD4FCE">
              <w:rPr>
                <w:smallCaps w:val="0"/>
                <w:noProof w:val="0"/>
              </w:rPr>
              <w:t>NUMEROS DE SERIE</w:t>
            </w:r>
            <w:r w:rsidR="006A3A48" w:rsidRPr="00AD4FCE">
              <w:rPr>
                <w:smallCaps w:val="0"/>
                <w:noProof w:val="0"/>
              </w:rPr>
              <w:t> :</w:t>
            </w:r>
          </w:p>
        </w:tc>
        <w:tc>
          <w:tcPr>
            <w:tcW w:w="2020" w:type="dxa"/>
          </w:tcPr>
          <w:p w14:paraId="226F2686" w14:textId="77777777" w:rsidR="009E0149" w:rsidRPr="00AD4FCE" w:rsidRDefault="009E0149" w:rsidP="008D2D25">
            <w:pPr>
              <w:ind w:right="-103"/>
              <w:jc w:val="center"/>
              <w:rPr>
                <w:rFonts w:ascii="Arial" w:hAnsi="Arial"/>
                <w:sz w:val="16"/>
              </w:rPr>
            </w:pPr>
          </w:p>
        </w:tc>
        <w:tc>
          <w:tcPr>
            <w:tcW w:w="2020" w:type="dxa"/>
          </w:tcPr>
          <w:p w14:paraId="1D259EC7" w14:textId="77777777" w:rsidR="009E0149" w:rsidRPr="00AD4FCE" w:rsidRDefault="009E0149" w:rsidP="008D2D25">
            <w:pPr>
              <w:jc w:val="center"/>
              <w:rPr>
                <w:rFonts w:ascii="Arial" w:hAnsi="Arial"/>
                <w:sz w:val="16"/>
              </w:rPr>
            </w:pPr>
          </w:p>
        </w:tc>
        <w:tc>
          <w:tcPr>
            <w:tcW w:w="2020" w:type="dxa"/>
          </w:tcPr>
          <w:p w14:paraId="4748EAD5" w14:textId="77777777" w:rsidR="009E0149" w:rsidRPr="00AD4FCE" w:rsidRDefault="009E0149" w:rsidP="008D2D25">
            <w:pPr>
              <w:jc w:val="center"/>
              <w:rPr>
                <w:rFonts w:ascii="Arial" w:hAnsi="Arial"/>
                <w:sz w:val="16"/>
              </w:rPr>
            </w:pPr>
          </w:p>
        </w:tc>
        <w:tc>
          <w:tcPr>
            <w:tcW w:w="2020" w:type="dxa"/>
          </w:tcPr>
          <w:p w14:paraId="5365C7DB" w14:textId="77777777" w:rsidR="009E0149" w:rsidRPr="00AD4FCE" w:rsidRDefault="009E0149" w:rsidP="008D2D25">
            <w:pPr>
              <w:jc w:val="center"/>
              <w:rPr>
                <w:rFonts w:ascii="Arial" w:hAnsi="Arial"/>
                <w:sz w:val="16"/>
              </w:rPr>
            </w:pPr>
          </w:p>
        </w:tc>
      </w:tr>
      <w:tr w:rsidR="00A22884" w:rsidRPr="00AD4FCE" w14:paraId="22C2D905" w14:textId="77777777" w:rsidTr="006A3A48">
        <w:trPr>
          <w:cantSplit/>
          <w:trHeight w:val="280"/>
        </w:trPr>
        <w:tc>
          <w:tcPr>
            <w:tcW w:w="2253" w:type="dxa"/>
          </w:tcPr>
          <w:p w14:paraId="58EF63FA" w14:textId="6D2989F1" w:rsidR="00A22884" w:rsidRPr="00AD4FCE" w:rsidRDefault="006A3A48" w:rsidP="00993F3D">
            <w:pPr>
              <w:pStyle w:val="DATEREF"/>
              <w:spacing w:before="80" w:after="60" w:line="240" w:lineRule="auto"/>
              <w:rPr>
                <w:smallCaps w:val="0"/>
                <w:noProof w:val="0"/>
              </w:rPr>
            </w:pPr>
            <w:r w:rsidRPr="00AD4FCE">
              <w:rPr>
                <w:smallCaps w:val="0"/>
                <w:noProof w:val="0"/>
              </w:rPr>
              <w:t>Temps total de vol en h</w:t>
            </w:r>
            <w:r w:rsidR="00A22884" w:rsidRPr="00AD4FCE">
              <w:rPr>
                <w:smallCaps w:val="0"/>
                <w:noProof w:val="0"/>
              </w:rPr>
              <w:t>eures depuis fabrication</w:t>
            </w:r>
            <w:r w:rsidR="00F83847" w:rsidRPr="00AD4FCE">
              <w:rPr>
                <w:smallCaps w:val="0"/>
                <w:noProof w:val="0"/>
              </w:rPr>
              <w:t> :</w:t>
            </w:r>
          </w:p>
        </w:tc>
        <w:tc>
          <w:tcPr>
            <w:tcW w:w="2020" w:type="dxa"/>
          </w:tcPr>
          <w:p w14:paraId="72DB5479" w14:textId="77777777" w:rsidR="00A22884" w:rsidRPr="00AD4FCE" w:rsidRDefault="00A22884" w:rsidP="00993F3D">
            <w:pPr>
              <w:ind w:right="-103"/>
              <w:jc w:val="center"/>
              <w:rPr>
                <w:rFonts w:ascii="Arial" w:hAnsi="Arial"/>
                <w:sz w:val="16"/>
              </w:rPr>
            </w:pPr>
          </w:p>
        </w:tc>
        <w:tc>
          <w:tcPr>
            <w:tcW w:w="2020" w:type="dxa"/>
          </w:tcPr>
          <w:p w14:paraId="634490F4" w14:textId="77777777" w:rsidR="00A22884" w:rsidRPr="00AD4FCE" w:rsidRDefault="00A22884" w:rsidP="00993F3D">
            <w:pPr>
              <w:jc w:val="center"/>
              <w:rPr>
                <w:rFonts w:ascii="Arial" w:hAnsi="Arial"/>
                <w:sz w:val="16"/>
              </w:rPr>
            </w:pPr>
          </w:p>
        </w:tc>
        <w:tc>
          <w:tcPr>
            <w:tcW w:w="2020" w:type="dxa"/>
          </w:tcPr>
          <w:p w14:paraId="5879C92A" w14:textId="77777777" w:rsidR="00A22884" w:rsidRPr="00AD4FCE" w:rsidRDefault="00A22884" w:rsidP="00993F3D">
            <w:pPr>
              <w:jc w:val="center"/>
              <w:rPr>
                <w:rFonts w:ascii="Arial" w:hAnsi="Arial"/>
                <w:sz w:val="16"/>
              </w:rPr>
            </w:pPr>
          </w:p>
        </w:tc>
        <w:tc>
          <w:tcPr>
            <w:tcW w:w="2020" w:type="dxa"/>
          </w:tcPr>
          <w:p w14:paraId="53273902" w14:textId="77777777" w:rsidR="00A22884" w:rsidRPr="00AD4FCE" w:rsidRDefault="00A22884" w:rsidP="00993F3D">
            <w:pPr>
              <w:jc w:val="center"/>
              <w:rPr>
                <w:rFonts w:ascii="Arial" w:hAnsi="Arial"/>
                <w:sz w:val="16"/>
              </w:rPr>
            </w:pPr>
          </w:p>
        </w:tc>
      </w:tr>
      <w:tr w:rsidR="00A22884" w:rsidRPr="00AD4FCE" w14:paraId="056097F0" w14:textId="77777777" w:rsidTr="006A3A48">
        <w:trPr>
          <w:cantSplit/>
          <w:trHeight w:val="280"/>
        </w:trPr>
        <w:tc>
          <w:tcPr>
            <w:tcW w:w="2253" w:type="dxa"/>
          </w:tcPr>
          <w:p w14:paraId="280C5FBF" w14:textId="5A1F5E30" w:rsidR="00A22884" w:rsidRPr="00AD4FCE" w:rsidRDefault="006A3A48" w:rsidP="00993F3D">
            <w:pPr>
              <w:pStyle w:val="DATEREF"/>
              <w:spacing w:before="80" w:after="60" w:line="240" w:lineRule="auto"/>
              <w:rPr>
                <w:smallCaps w:val="0"/>
                <w:noProof w:val="0"/>
              </w:rPr>
            </w:pPr>
            <w:r w:rsidRPr="00AD4FCE">
              <w:rPr>
                <w:smallCaps w:val="0"/>
                <w:noProof w:val="0"/>
              </w:rPr>
              <w:lastRenderedPageBreak/>
              <w:t>Temps total de vol en c</w:t>
            </w:r>
            <w:r w:rsidR="00A22884" w:rsidRPr="00AD4FCE">
              <w:rPr>
                <w:smallCaps w:val="0"/>
                <w:noProof w:val="0"/>
              </w:rPr>
              <w:t>ycles depuis fabrication</w:t>
            </w:r>
            <w:r w:rsidR="00F83847" w:rsidRPr="00AD4FCE">
              <w:rPr>
                <w:smallCaps w:val="0"/>
                <w:noProof w:val="0"/>
              </w:rPr>
              <w:t> :</w:t>
            </w:r>
          </w:p>
        </w:tc>
        <w:tc>
          <w:tcPr>
            <w:tcW w:w="2020" w:type="dxa"/>
          </w:tcPr>
          <w:p w14:paraId="7DC1EE6F" w14:textId="77777777" w:rsidR="00A22884" w:rsidRPr="00AD4FCE" w:rsidRDefault="00A22884" w:rsidP="00993F3D">
            <w:pPr>
              <w:ind w:right="-103"/>
              <w:jc w:val="center"/>
              <w:rPr>
                <w:rFonts w:ascii="Arial" w:hAnsi="Arial"/>
                <w:sz w:val="16"/>
              </w:rPr>
            </w:pPr>
          </w:p>
        </w:tc>
        <w:tc>
          <w:tcPr>
            <w:tcW w:w="2020" w:type="dxa"/>
          </w:tcPr>
          <w:p w14:paraId="13E5268B" w14:textId="77777777" w:rsidR="00A22884" w:rsidRPr="00AD4FCE" w:rsidRDefault="00A22884" w:rsidP="00993F3D">
            <w:pPr>
              <w:jc w:val="center"/>
              <w:rPr>
                <w:rFonts w:ascii="Arial" w:hAnsi="Arial"/>
                <w:sz w:val="16"/>
              </w:rPr>
            </w:pPr>
          </w:p>
        </w:tc>
        <w:tc>
          <w:tcPr>
            <w:tcW w:w="2020" w:type="dxa"/>
          </w:tcPr>
          <w:p w14:paraId="59044CAE" w14:textId="77777777" w:rsidR="00A22884" w:rsidRPr="00AD4FCE" w:rsidRDefault="00A22884" w:rsidP="00993F3D">
            <w:pPr>
              <w:jc w:val="center"/>
              <w:rPr>
                <w:rFonts w:ascii="Arial" w:hAnsi="Arial"/>
                <w:sz w:val="16"/>
              </w:rPr>
            </w:pPr>
          </w:p>
        </w:tc>
        <w:tc>
          <w:tcPr>
            <w:tcW w:w="2020" w:type="dxa"/>
          </w:tcPr>
          <w:p w14:paraId="14FE932B" w14:textId="77777777" w:rsidR="00A22884" w:rsidRPr="00AD4FCE" w:rsidRDefault="00A22884" w:rsidP="00993F3D">
            <w:pPr>
              <w:jc w:val="center"/>
              <w:rPr>
                <w:rFonts w:ascii="Arial" w:hAnsi="Arial"/>
                <w:sz w:val="16"/>
              </w:rPr>
            </w:pPr>
          </w:p>
        </w:tc>
      </w:tr>
      <w:tr w:rsidR="00A22884" w:rsidRPr="00AD4FCE" w14:paraId="4FE09F17" w14:textId="77777777" w:rsidTr="006A3A48">
        <w:trPr>
          <w:cantSplit/>
          <w:trHeight w:val="280"/>
        </w:trPr>
        <w:tc>
          <w:tcPr>
            <w:tcW w:w="2253" w:type="dxa"/>
          </w:tcPr>
          <w:p w14:paraId="65B19852" w14:textId="1083263E" w:rsidR="00A22884" w:rsidRPr="00AD4FCE" w:rsidRDefault="00F83847" w:rsidP="00993F3D">
            <w:pPr>
              <w:pStyle w:val="DATEREF"/>
              <w:spacing w:before="80" w:after="60" w:line="240" w:lineRule="auto"/>
              <w:rPr>
                <w:smallCaps w:val="0"/>
                <w:noProof w:val="0"/>
              </w:rPr>
            </w:pPr>
            <w:r w:rsidRPr="00AD4FCE">
              <w:rPr>
                <w:smallCaps w:val="0"/>
                <w:noProof w:val="0"/>
              </w:rPr>
              <w:t xml:space="preserve">Temps total de vol en heures </w:t>
            </w:r>
            <w:r w:rsidR="00A22884" w:rsidRPr="00AD4FCE">
              <w:rPr>
                <w:smallCaps w:val="0"/>
                <w:noProof w:val="0"/>
              </w:rPr>
              <w:t>depuis dernière RG</w:t>
            </w:r>
            <w:r w:rsidRPr="00AD4FCE">
              <w:rPr>
                <w:smallCaps w:val="0"/>
                <w:noProof w:val="0"/>
              </w:rPr>
              <w:t> :</w:t>
            </w:r>
          </w:p>
        </w:tc>
        <w:tc>
          <w:tcPr>
            <w:tcW w:w="2020" w:type="dxa"/>
          </w:tcPr>
          <w:p w14:paraId="692D5C3A" w14:textId="77777777" w:rsidR="00A22884" w:rsidRPr="00AD4FCE" w:rsidRDefault="00A22884" w:rsidP="00993F3D">
            <w:pPr>
              <w:ind w:right="-103"/>
              <w:jc w:val="center"/>
              <w:rPr>
                <w:rFonts w:ascii="Arial" w:hAnsi="Arial"/>
                <w:sz w:val="16"/>
              </w:rPr>
            </w:pPr>
          </w:p>
        </w:tc>
        <w:tc>
          <w:tcPr>
            <w:tcW w:w="2020" w:type="dxa"/>
          </w:tcPr>
          <w:p w14:paraId="0C380021" w14:textId="77777777" w:rsidR="00A22884" w:rsidRPr="00AD4FCE" w:rsidRDefault="00A22884" w:rsidP="00993F3D">
            <w:pPr>
              <w:jc w:val="center"/>
              <w:rPr>
                <w:rFonts w:ascii="Arial" w:hAnsi="Arial"/>
                <w:sz w:val="16"/>
              </w:rPr>
            </w:pPr>
          </w:p>
        </w:tc>
        <w:tc>
          <w:tcPr>
            <w:tcW w:w="2020" w:type="dxa"/>
          </w:tcPr>
          <w:p w14:paraId="5B69AA68" w14:textId="77777777" w:rsidR="00A22884" w:rsidRPr="00AD4FCE" w:rsidRDefault="00A22884" w:rsidP="00993F3D">
            <w:pPr>
              <w:jc w:val="center"/>
              <w:rPr>
                <w:rFonts w:ascii="Arial" w:hAnsi="Arial"/>
                <w:sz w:val="16"/>
              </w:rPr>
            </w:pPr>
          </w:p>
        </w:tc>
        <w:tc>
          <w:tcPr>
            <w:tcW w:w="2020" w:type="dxa"/>
          </w:tcPr>
          <w:p w14:paraId="7FBB4F5D" w14:textId="77777777" w:rsidR="00A22884" w:rsidRPr="00AD4FCE" w:rsidRDefault="00A22884" w:rsidP="00993F3D">
            <w:pPr>
              <w:jc w:val="center"/>
              <w:rPr>
                <w:rFonts w:ascii="Arial" w:hAnsi="Arial"/>
                <w:sz w:val="16"/>
              </w:rPr>
            </w:pPr>
          </w:p>
        </w:tc>
      </w:tr>
      <w:tr w:rsidR="00A22884" w:rsidRPr="00AD4FCE" w14:paraId="15695E50" w14:textId="77777777" w:rsidTr="006A3A48">
        <w:trPr>
          <w:cantSplit/>
          <w:trHeight w:val="280"/>
        </w:trPr>
        <w:tc>
          <w:tcPr>
            <w:tcW w:w="2253" w:type="dxa"/>
          </w:tcPr>
          <w:p w14:paraId="77441C61" w14:textId="439D8F7F" w:rsidR="00A22884" w:rsidRPr="00AD4FCE" w:rsidRDefault="00F83847" w:rsidP="00993F3D">
            <w:pPr>
              <w:pStyle w:val="DATEREF"/>
              <w:spacing w:before="80" w:after="60" w:line="240" w:lineRule="auto"/>
              <w:rPr>
                <w:smallCaps w:val="0"/>
                <w:noProof w:val="0"/>
              </w:rPr>
            </w:pPr>
            <w:r w:rsidRPr="00AD4FCE">
              <w:rPr>
                <w:smallCaps w:val="0"/>
                <w:noProof w:val="0"/>
              </w:rPr>
              <w:t>Temps total de vol en c</w:t>
            </w:r>
            <w:r w:rsidR="00A22884" w:rsidRPr="00AD4FCE">
              <w:rPr>
                <w:smallCaps w:val="0"/>
                <w:noProof w:val="0"/>
              </w:rPr>
              <w:t>ycles depuis dernière RG</w:t>
            </w:r>
            <w:r w:rsidRPr="00AD4FCE">
              <w:rPr>
                <w:smallCaps w:val="0"/>
                <w:noProof w:val="0"/>
              </w:rPr>
              <w:t> :</w:t>
            </w:r>
          </w:p>
        </w:tc>
        <w:tc>
          <w:tcPr>
            <w:tcW w:w="2020" w:type="dxa"/>
          </w:tcPr>
          <w:p w14:paraId="0B01AC14" w14:textId="77777777" w:rsidR="00A22884" w:rsidRPr="00AD4FCE" w:rsidRDefault="00A22884" w:rsidP="00993F3D">
            <w:pPr>
              <w:ind w:right="-103"/>
              <w:jc w:val="center"/>
              <w:rPr>
                <w:rFonts w:ascii="Arial" w:hAnsi="Arial"/>
                <w:sz w:val="16"/>
              </w:rPr>
            </w:pPr>
          </w:p>
        </w:tc>
        <w:tc>
          <w:tcPr>
            <w:tcW w:w="2020" w:type="dxa"/>
          </w:tcPr>
          <w:p w14:paraId="5A333209" w14:textId="77777777" w:rsidR="00A22884" w:rsidRPr="00AD4FCE" w:rsidRDefault="00A22884" w:rsidP="00993F3D">
            <w:pPr>
              <w:jc w:val="center"/>
              <w:rPr>
                <w:rFonts w:ascii="Arial" w:hAnsi="Arial"/>
                <w:sz w:val="16"/>
              </w:rPr>
            </w:pPr>
          </w:p>
        </w:tc>
        <w:tc>
          <w:tcPr>
            <w:tcW w:w="2020" w:type="dxa"/>
          </w:tcPr>
          <w:p w14:paraId="79137B00" w14:textId="77777777" w:rsidR="00A22884" w:rsidRPr="00AD4FCE" w:rsidRDefault="00A22884" w:rsidP="00993F3D">
            <w:pPr>
              <w:jc w:val="center"/>
              <w:rPr>
                <w:rFonts w:ascii="Arial" w:hAnsi="Arial"/>
                <w:sz w:val="16"/>
              </w:rPr>
            </w:pPr>
          </w:p>
        </w:tc>
        <w:tc>
          <w:tcPr>
            <w:tcW w:w="2020" w:type="dxa"/>
          </w:tcPr>
          <w:p w14:paraId="7B62B93D" w14:textId="77777777" w:rsidR="00A22884" w:rsidRPr="00AD4FCE" w:rsidRDefault="00A22884" w:rsidP="00993F3D">
            <w:pPr>
              <w:jc w:val="center"/>
              <w:rPr>
                <w:rFonts w:ascii="Arial" w:hAnsi="Arial"/>
                <w:sz w:val="16"/>
              </w:rPr>
            </w:pPr>
          </w:p>
        </w:tc>
      </w:tr>
      <w:tr w:rsidR="00A22884" w:rsidRPr="00AD4FCE" w14:paraId="68C91F6D" w14:textId="77777777" w:rsidTr="006A3A48">
        <w:trPr>
          <w:cantSplit/>
          <w:trHeight w:val="280"/>
        </w:trPr>
        <w:tc>
          <w:tcPr>
            <w:tcW w:w="2253" w:type="dxa"/>
          </w:tcPr>
          <w:p w14:paraId="0653CE00" w14:textId="6BBB7102" w:rsidR="00A22884" w:rsidRPr="00AD4FCE" w:rsidRDefault="00A22884" w:rsidP="00993F3D">
            <w:pPr>
              <w:pStyle w:val="DATEREF"/>
              <w:spacing w:before="80" w:after="60" w:line="240" w:lineRule="auto"/>
              <w:rPr>
                <w:smallCaps w:val="0"/>
                <w:noProof w:val="0"/>
              </w:rPr>
            </w:pPr>
            <w:r w:rsidRPr="00AD4FCE">
              <w:rPr>
                <w:smallCaps w:val="0"/>
                <w:noProof w:val="0"/>
              </w:rPr>
              <w:t xml:space="preserve">Date </w:t>
            </w:r>
            <w:r w:rsidR="00F83847" w:rsidRPr="00AD4FCE">
              <w:rPr>
                <w:smallCaps w:val="0"/>
                <w:noProof w:val="0"/>
              </w:rPr>
              <w:t xml:space="preserve">de la </w:t>
            </w:r>
            <w:r w:rsidRPr="00AD4FCE">
              <w:rPr>
                <w:smallCaps w:val="0"/>
                <w:noProof w:val="0"/>
              </w:rPr>
              <w:t>dernière RG</w:t>
            </w:r>
            <w:r w:rsidR="00250C3B" w:rsidRPr="00AD4FCE">
              <w:rPr>
                <w:smallCaps w:val="0"/>
                <w:noProof w:val="0"/>
              </w:rPr>
              <w:t xml:space="preserve"> (jj/mm/</w:t>
            </w:r>
            <w:proofErr w:type="spellStart"/>
            <w:r w:rsidR="00250C3B" w:rsidRPr="00AD4FCE">
              <w:rPr>
                <w:smallCaps w:val="0"/>
                <w:noProof w:val="0"/>
              </w:rPr>
              <w:t>aaaa</w:t>
            </w:r>
            <w:proofErr w:type="spellEnd"/>
            <w:r w:rsidR="00250C3B" w:rsidRPr="00AD4FCE">
              <w:rPr>
                <w:smallCaps w:val="0"/>
                <w:noProof w:val="0"/>
              </w:rPr>
              <w:t>)</w:t>
            </w:r>
            <w:r w:rsidR="00F83847" w:rsidRPr="00AD4FCE">
              <w:rPr>
                <w:smallCaps w:val="0"/>
                <w:noProof w:val="0"/>
              </w:rPr>
              <w:t> :</w:t>
            </w:r>
          </w:p>
        </w:tc>
        <w:tc>
          <w:tcPr>
            <w:tcW w:w="2020" w:type="dxa"/>
          </w:tcPr>
          <w:p w14:paraId="58128C8C" w14:textId="77777777" w:rsidR="00A22884" w:rsidRPr="00AD4FCE" w:rsidRDefault="00A22884" w:rsidP="00993F3D">
            <w:pPr>
              <w:ind w:right="-103"/>
              <w:jc w:val="center"/>
              <w:rPr>
                <w:rFonts w:ascii="Arial" w:hAnsi="Arial"/>
                <w:sz w:val="16"/>
              </w:rPr>
            </w:pPr>
          </w:p>
        </w:tc>
        <w:tc>
          <w:tcPr>
            <w:tcW w:w="2020" w:type="dxa"/>
          </w:tcPr>
          <w:p w14:paraId="5AA6B9B0" w14:textId="77777777" w:rsidR="00A22884" w:rsidRPr="00AD4FCE" w:rsidRDefault="00A22884" w:rsidP="00993F3D">
            <w:pPr>
              <w:jc w:val="center"/>
              <w:rPr>
                <w:rFonts w:ascii="Arial" w:hAnsi="Arial"/>
                <w:sz w:val="16"/>
              </w:rPr>
            </w:pPr>
          </w:p>
        </w:tc>
        <w:tc>
          <w:tcPr>
            <w:tcW w:w="2020" w:type="dxa"/>
          </w:tcPr>
          <w:p w14:paraId="492E852E" w14:textId="77777777" w:rsidR="00A22884" w:rsidRPr="00AD4FCE" w:rsidRDefault="00A22884" w:rsidP="00993F3D">
            <w:pPr>
              <w:jc w:val="center"/>
              <w:rPr>
                <w:rFonts w:ascii="Arial" w:hAnsi="Arial"/>
                <w:sz w:val="16"/>
              </w:rPr>
            </w:pPr>
          </w:p>
        </w:tc>
        <w:tc>
          <w:tcPr>
            <w:tcW w:w="2020" w:type="dxa"/>
          </w:tcPr>
          <w:p w14:paraId="18B8134D" w14:textId="77777777" w:rsidR="00A22884" w:rsidRPr="00AD4FCE" w:rsidRDefault="00A22884" w:rsidP="00993F3D">
            <w:pPr>
              <w:jc w:val="center"/>
              <w:rPr>
                <w:rFonts w:ascii="Arial" w:hAnsi="Arial"/>
                <w:sz w:val="16"/>
              </w:rPr>
            </w:pPr>
          </w:p>
        </w:tc>
      </w:tr>
    </w:tbl>
    <w:p w14:paraId="300A5B7E" w14:textId="6017A1D4" w:rsidR="00DF0EF2" w:rsidRPr="00AD4FCE" w:rsidRDefault="00DF0EF2">
      <w:pPr>
        <w:rPr>
          <w:rFonts w:ascii="Arial" w:hAnsi="Arial"/>
          <w:sz w:val="16"/>
          <w:szCs w:val="16"/>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53"/>
        <w:gridCol w:w="2020"/>
        <w:gridCol w:w="2020"/>
        <w:gridCol w:w="2020"/>
        <w:gridCol w:w="2020"/>
      </w:tblGrid>
      <w:tr w:rsidR="009E0149" w:rsidRPr="00AD4FCE" w14:paraId="36FD55D2" w14:textId="77777777" w:rsidTr="00657091">
        <w:trPr>
          <w:cantSplit/>
        </w:trPr>
        <w:tc>
          <w:tcPr>
            <w:tcW w:w="2253" w:type="dxa"/>
          </w:tcPr>
          <w:p w14:paraId="6DFCF7DC" w14:textId="77777777" w:rsidR="009E0149" w:rsidRPr="00AD4FCE" w:rsidRDefault="009E0149" w:rsidP="00DF0EF2">
            <w:pPr>
              <w:pStyle w:val="DATEREF"/>
              <w:keepNext/>
              <w:spacing w:line="240" w:lineRule="auto"/>
              <w:rPr>
                <w:smallCaps w:val="0"/>
                <w:noProof w:val="0"/>
              </w:rPr>
            </w:pPr>
            <w:r w:rsidRPr="00AD4FCE">
              <w:rPr>
                <w:smallCaps w:val="0"/>
                <w:noProof w:val="0"/>
              </w:rPr>
              <w:t>HELICE(S)/PALES</w:t>
            </w:r>
          </w:p>
          <w:p w14:paraId="1CBDA4BE" w14:textId="77777777" w:rsidR="009E0149" w:rsidRPr="00AD4FCE" w:rsidRDefault="009E0149" w:rsidP="00DF0EF2">
            <w:pPr>
              <w:pStyle w:val="DATEREF"/>
              <w:keepNext/>
              <w:spacing w:line="240" w:lineRule="auto"/>
              <w:rPr>
                <w:smallCaps w:val="0"/>
                <w:noProof w:val="0"/>
              </w:rPr>
            </w:pPr>
            <w:r w:rsidRPr="00AD4FCE">
              <w:rPr>
                <w:smallCaps w:val="0"/>
                <w:noProof w:val="0"/>
              </w:rPr>
              <w:t>CONSTRUCTEUR :</w:t>
            </w:r>
          </w:p>
        </w:tc>
        <w:tc>
          <w:tcPr>
            <w:tcW w:w="2020" w:type="dxa"/>
          </w:tcPr>
          <w:p w14:paraId="3265BD34" w14:textId="77777777" w:rsidR="009E0149" w:rsidRPr="00AD4FCE" w:rsidRDefault="009E0149" w:rsidP="00DF0EF2">
            <w:pPr>
              <w:keepNext/>
              <w:jc w:val="center"/>
              <w:rPr>
                <w:rFonts w:ascii="Arial" w:hAnsi="Arial"/>
                <w:sz w:val="16"/>
              </w:rPr>
            </w:pPr>
            <w:r w:rsidRPr="00AD4FCE">
              <w:rPr>
                <w:rFonts w:ascii="Arial" w:hAnsi="Arial"/>
                <w:sz w:val="16"/>
              </w:rPr>
              <w:t>1 - Extérieur gauche</w:t>
            </w:r>
          </w:p>
          <w:p w14:paraId="041845DE" w14:textId="77777777" w:rsidR="009E0149" w:rsidRPr="00AD4FCE" w:rsidRDefault="009E0149" w:rsidP="00DF0EF2">
            <w:pPr>
              <w:keepNext/>
              <w:jc w:val="center"/>
              <w:rPr>
                <w:rFonts w:ascii="Arial" w:hAnsi="Arial"/>
                <w:sz w:val="16"/>
              </w:rPr>
            </w:pPr>
            <w:r w:rsidRPr="00AD4FCE">
              <w:rPr>
                <w:rFonts w:ascii="Arial" w:hAnsi="Arial"/>
                <w:sz w:val="16"/>
              </w:rPr>
              <w:t>…………………………..</w:t>
            </w:r>
          </w:p>
        </w:tc>
        <w:tc>
          <w:tcPr>
            <w:tcW w:w="2020" w:type="dxa"/>
          </w:tcPr>
          <w:p w14:paraId="323CFE30" w14:textId="77777777" w:rsidR="009E0149" w:rsidRPr="00AD4FCE" w:rsidRDefault="009E0149" w:rsidP="00DF0EF2">
            <w:pPr>
              <w:keepNext/>
              <w:jc w:val="center"/>
              <w:rPr>
                <w:rFonts w:ascii="Arial" w:hAnsi="Arial"/>
                <w:sz w:val="16"/>
              </w:rPr>
            </w:pPr>
            <w:r w:rsidRPr="00AD4FCE">
              <w:rPr>
                <w:rFonts w:ascii="Arial" w:hAnsi="Arial"/>
                <w:sz w:val="16"/>
              </w:rPr>
              <w:t>2 - Intérieur gauche</w:t>
            </w:r>
          </w:p>
          <w:p w14:paraId="68F0352D" w14:textId="77777777" w:rsidR="009E0149" w:rsidRPr="00AD4FCE" w:rsidRDefault="009E0149" w:rsidP="00DF0EF2">
            <w:pPr>
              <w:keepNext/>
              <w:jc w:val="center"/>
              <w:rPr>
                <w:rFonts w:ascii="Arial" w:hAnsi="Arial"/>
                <w:sz w:val="16"/>
              </w:rPr>
            </w:pPr>
            <w:r w:rsidRPr="00AD4FCE">
              <w:rPr>
                <w:rFonts w:ascii="Arial" w:hAnsi="Arial"/>
                <w:sz w:val="16"/>
              </w:rPr>
              <w:t>……………………………</w:t>
            </w:r>
          </w:p>
        </w:tc>
        <w:tc>
          <w:tcPr>
            <w:tcW w:w="2020" w:type="dxa"/>
          </w:tcPr>
          <w:p w14:paraId="6234F2F6" w14:textId="77777777" w:rsidR="009E0149" w:rsidRPr="00AD4FCE" w:rsidRDefault="009E0149" w:rsidP="00DF0EF2">
            <w:pPr>
              <w:keepNext/>
              <w:jc w:val="center"/>
              <w:rPr>
                <w:rFonts w:ascii="Arial" w:hAnsi="Arial"/>
                <w:sz w:val="16"/>
              </w:rPr>
            </w:pPr>
            <w:r w:rsidRPr="00AD4FCE">
              <w:rPr>
                <w:rFonts w:ascii="Arial" w:hAnsi="Arial"/>
                <w:sz w:val="16"/>
              </w:rPr>
              <w:t>3 - Intérieur droit</w:t>
            </w:r>
          </w:p>
          <w:p w14:paraId="2459ABA0" w14:textId="77777777" w:rsidR="009E0149" w:rsidRPr="00AD4FCE" w:rsidRDefault="009E0149" w:rsidP="00DF0EF2">
            <w:pPr>
              <w:keepNext/>
              <w:jc w:val="center"/>
              <w:rPr>
                <w:rFonts w:ascii="Arial" w:hAnsi="Arial"/>
                <w:sz w:val="16"/>
              </w:rPr>
            </w:pPr>
            <w:r w:rsidRPr="00AD4FCE">
              <w:rPr>
                <w:rFonts w:ascii="Arial" w:hAnsi="Arial"/>
                <w:sz w:val="16"/>
              </w:rPr>
              <w:t>…………………………</w:t>
            </w:r>
          </w:p>
        </w:tc>
        <w:tc>
          <w:tcPr>
            <w:tcW w:w="2020" w:type="dxa"/>
          </w:tcPr>
          <w:p w14:paraId="1F19CDF4" w14:textId="77777777" w:rsidR="009E0149" w:rsidRPr="00AD4FCE" w:rsidRDefault="009E0149" w:rsidP="00DF0EF2">
            <w:pPr>
              <w:keepNext/>
              <w:jc w:val="center"/>
              <w:rPr>
                <w:rFonts w:ascii="Arial" w:hAnsi="Arial"/>
                <w:sz w:val="16"/>
              </w:rPr>
            </w:pPr>
            <w:r w:rsidRPr="00AD4FCE">
              <w:rPr>
                <w:rFonts w:ascii="Arial" w:hAnsi="Arial"/>
                <w:sz w:val="16"/>
              </w:rPr>
              <w:t>4 - Extérieur droit</w:t>
            </w:r>
          </w:p>
          <w:p w14:paraId="3BFEBF4A" w14:textId="77777777" w:rsidR="009E0149" w:rsidRPr="00AD4FCE" w:rsidRDefault="009E0149" w:rsidP="00DF0EF2">
            <w:pPr>
              <w:keepNext/>
              <w:jc w:val="center"/>
              <w:rPr>
                <w:rFonts w:ascii="Arial" w:hAnsi="Arial"/>
                <w:sz w:val="16"/>
              </w:rPr>
            </w:pPr>
            <w:r w:rsidRPr="00AD4FCE">
              <w:rPr>
                <w:rFonts w:ascii="Arial" w:hAnsi="Arial"/>
                <w:sz w:val="16"/>
              </w:rPr>
              <w:t>………………………..</w:t>
            </w:r>
          </w:p>
        </w:tc>
      </w:tr>
      <w:tr w:rsidR="009E0149" w:rsidRPr="00AD4FCE" w14:paraId="3CC50C6E" w14:textId="77777777" w:rsidTr="00657091">
        <w:trPr>
          <w:cantSplit/>
          <w:trHeight w:val="500"/>
        </w:trPr>
        <w:tc>
          <w:tcPr>
            <w:tcW w:w="2253" w:type="dxa"/>
          </w:tcPr>
          <w:p w14:paraId="2FD22E42" w14:textId="38C147AF" w:rsidR="009E0149" w:rsidRPr="00AD4FCE" w:rsidRDefault="009E0149" w:rsidP="00657091">
            <w:pPr>
              <w:keepNext/>
              <w:tabs>
                <w:tab w:val="right" w:pos="2110"/>
              </w:tabs>
              <w:spacing w:after="60"/>
              <w:rPr>
                <w:rFonts w:ascii="Arial" w:hAnsi="Arial"/>
                <w:sz w:val="16"/>
              </w:rPr>
            </w:pPr>
            <w:r w:rsidRPr="00AD4FCE">
              <w:rPr>
                <w:rFonts w:ascii="Arial" w:hAnsi="Arial"/>
                <w:sz w:val="16"/>
              </w:rPr>
              <w:t>MODELE(S)</w:t>
            </w:r>
            <w:r w:rsidR="00657091" w:rsidRPr="00AD4FCE">
              <w:rPr>
                <w:rFonts w:ascii="Arial" w:hAnsi="Arial"/>
                <w:sz w:val="16"/>
              </w:rPr>
              <w:tab/>
            </w:r>
            <w:r w:rsidRPr="00AD4FCE">
              <w:rPr>
                <w:rFonts w:ascii="Arial" w:hAnsi="Arial"/>
                <w:sz w:val="16"/>
              </w:rPr>
              <w:t>Moyeu</w:t>
            </w:r>
            <w:r w:rsidR="00657091" w:rsidRPr="00AD4FCE">
              <w:rPr>
                <w:rFonts w:ascii="Arial" w:hAnsi="Arial"/>
                <w:sz w:val="16"/>
              </w:rPr>
              <w:t> :</w:t>
            </w:r>
          </w:p>
          <w:p w14:paraId="2D457311" w14:textId="471726D4" w:rsidR="009E0149" w:rsidRPr="00AD4FCE" w:rsidRDefault="00657091" w:rsidP="00657091">
            <w:pPr>
              <w:pStyle w:val="DATEREF"/>
              <w:keepNext/>
              <w:tabs>
                <w:tab w:val="right" w:pos="2110"/>
              </w:tabs>
              <w:spacing w:line="240" w:lineRule="auto"/>
              <w:rPr>
                <w:smallCaps w:val="0"/>
                <w:noProof w:val="0"/>
              </w:rPr>
            </w:pPr>
            <w:r w:rsidRPr="00AD4FCE">
              <w:rPr>
                <w:smallCaps w:val="0"/>
                <w:noProof w:val="0"/>
              </w:rPr>
              <w:tab/>
            </w:r>
            <w:r w:rsidR="009E0149" w:rsidRPr="00AD4FCE">
              <w:rPr>
                <w:smallCaps w:val="0"/>
                <w:noProof w:val="0"/>
              </w:rPr>
              <w:t>Pales</w:t>
            </w:r>
            <w:r w:rsidRPr="00AD4FCE">
              <w:rPr>
                <w:smallCaps w:val="0"/>
                <w:noProof w:val="0"/>
              </w:rPr>
              <w:t> :</w:t>
            </w:r>
          </w:p>
        </w:tc>
        <w:tc>
          <w:tcPr>
            <w:tcW w:w="2020" w:type="dxa"/>
          </w:tcPr>
          <w:p w14:paraId="5C5C2BE4" w14:textId="77777777" w:rsidR="009E0149" w:rsidRPr="00AD4FCE" w:rsidRDefault="009E0149" w:rsidP="00EA2E4E">
            <w:pPr>
              <w:keepNext/>
              <w:ind w:right="-103"/>
              <w:jc w:val="center"/>
              <w:rPr>
                <w:rFonts w:ascii="Arial" w:hAnsi="Arial"/>
                <w:sz w:val="16"/>
              </w:rPr>
            </w:pPr>
          </w:p>
        </w:tc>
        <w:tc>
          <w:tcPr>
            <w:tcW w:w="2020" w:type="dxa"/>
          </w:tcPr>
          <w:p w14:paraId="570CA610" w14:textId="77777777" w:rsidR="009E0149" w:rsidRPr="00AD4FCE" w:rsidRDefault="009E0149" w:rsidP="00DF0EF2">
            <w:pPr>
              <w:keepNext/>
              <w:jc w:val="center"/>
              <w:rPr>
                <w:rFonts w:ascii="Arial" w:hAnsi="Arial"/>
                <w:sz w:val="16"/>
              </w:rPr>
            </w:pPr>
          </w:p>
        </w:tc>
        <w:tc>
          <w:tcPr>
            <w:tcW w:w="2020" w:type="dxa"/>
          </w:tcPr>
          <w:p w14:paraId="1B4BA4A8" w14:textId="77777777" w:rsidR="009E0149" w:rsidRPr="00AD4FCE" w:rsidRDefault="009E0149" w:rsidP="00DF0EF2">
            <w:pPr>
              <w:keepNext/>
              <w:jc w:val="center"/>
              <w:rPr>
                <w:rFonts w:ascii="Arial" w:hAnsi="Arial"/>
                <w:sz w:val="16"/>
              </w:rPr>
            </w:pPr>
          </w:p>
        </w:tc>
        <w:tc>
          <w:tcPr>
            <w:tcW w:w="2020" w:type="dxa"/>
          </w:tcPr>
          <w:p w14:paraId="3FF889A3" w14:textId="77777777" w:rsidR="009E0149" w:rsidRPr="00AD4FCE" w:rsidRDefault="009E0149" w:rsidP="00DF0EF2">
            <w:pPr>
              <w:keepNext/>
              <w:jc w:val="center"/>
              <w:rPr>
                <w:rFonts w:ascii="Arial" w:hAnsi="Arial"/>
                <w:sz w:val="16"/>
              </w:rPr>
            </w:pPr>
          </w:p>
        </w:tc>
      </w:tr>
      <w:tr w:rsidR="009E0149" w:rsidRPr="00AD4FCE" w14:paraId="7C6960D4" w14:textId="77777777" w:rsidTr="00657091">
        <w:trPr>
          <w:cantSplit/>
          <w:trHeight w:val="280"/>
        </w:trPr>
        <w:tc>
          <w:tcPr>
            <w:tcW w:w="2253" w:type="dxa"/>
          </w:tcPr>
          <w:p w14:paraId="6E7AA61C" w14:textId="09B003FF" w:rsidR="009E0149" w:rsidRPr="00AD4FCE" w:rsidRDefault="009E0149" w:rsidP="00DF0EF2">
            <w:pPr>
              <w:pStyle w:val="DATEREF"/>
              <w:keepNext/>
              <w:spacing w:before="80" w:after="60" w:line="240" w:lineRule="auto"/>
              <w:rPr>
                <w:smallCaps w:val="0"/>
                <w:noProof w:val="0"/>
              </w:rPr>
            </w:pPr>
            <w:r w:rsidRPr="00AD4FCE">
              <w:rPr>
                <w:smallCaps w:val="0"/>
                <w:noProof w:val="0"/>
              </w:rPr>
              <w:t>NUMEROS DE SERIE</w:t>
            </w:r>
            <w:r w:rsidR="00EA2E4E" w:rsidRPr="00AD4FCE">
              <w:rPr>
                <w:smallCaps w:val="0"/>
                <w:noProof w:val="0"/>
              </w:rPr>
              <w:t> :</w:t>
            </w:r>
          </w:p>
        </w:tc>
        <w:tc>
          <w:tcPr>
            <w:tcW w:w="2020" w:type="dxa"/>
          </w:tcPr>
          <w:p w14:paraId="72436B51" w14:textId="77777777" w:rsidR="009E0149" w:rsidRPr="00AD4FCE" w:rsidRDefault="009E0149" w:rsidP="00EA2E4E">
            <w:pPr>
              <w:keepNext/>
              <w:ind w:right="-103"/>
              <w:jc w:val="center"/>
              <w:rPr>
                <w:rFonts w:ascii="Arial" w:hAnsi="Arial"/>
                <w:sz w:val="16"/>
              </w:rPr>
            </w:pPr>
          </w:p>
        </w:tc>
        <w:tc>
          <w:tcPr>
            <w:tcW w:w="2020" w:type="dxa"/>
          </w:tcPr>
          <w:p w14:paraId="1F78F90A" w14:textId="77777777" w:rsidR="009E0149" w:rsidRPr="00AD4FCE" w:rsidRDefault="009E0149" w:rsidP="00DF0EF2">
            <w:pPr>
              <w:keepNext/>
              <w:jc w:val="center"/>
              <w:rPr>
                <w:rFonts w:ascii="Arial" w:hAnsi="Arial"/>
                <w:sz w:val="16"/>
              </w:rPr>
            </w:pPr>
          </w:p>
        </w:tc>
        <w:tc>
          <w:tcPr>
            <w:tcW w:w="2020" w:type="dxa"/>
          </w:tcPr>
          <w:p w14:paraId="7EF6BCC9" w14:textId="77777777" w:rsidR="009E0149" w:rsidRPr="00AD4FCE" w:rsidRDefault="009E0149" w:rsidP="00DF0EF2">
            <w:pPr>
              <w:keepNext/>
              <w:jc w:val="center"/>
              <w:rPr>
                <w:rFonts w:ascii="Arial" w:hAnsi="Arial"/>
                <w:sz w:val="16"/>
              </w:rPr>
            </w:pPr>
          </w:p>
        </w:tc>
        <w:tc>
          <w:tcPr>
            <w:tcW w:w="2020" w:type="dxa"/>
          </w:tcPr>
          <w:p w14:paraId="5AB56826" w14:textId="77777777" w:rsidR="009E0149" w:rsidRPr="00AD4FCE" w:rsidRDefault="009E0149" w:rsidP="00DF0EF2">
            <w:pPr>
              <w:keepNext/>
              <w:jc w:val="center"/>
              <w:rPr>
                <w:rFonts w:ascii="Arial" w:hAnsi="Arial"/>
                <w:sz w:val="16"/>
              </w:rPr>
            </w:pPr>
          </w:p>
        </w:tc>
      </w:tr>
      <w:tr w:rsidR="00EF7AA3" w:rsidRPr="00AD4FCE" w14:paraId="05A31D3B" w14:textId="77777777" w:rsidTr="00657091">
        <w:trPr>
          <w:cantSplit/>
          <w:trHeight w:val="280"/>
        </w:trPr>
        <w:tc>
          <w:tcPr>
            <w:tcW w:w="2253" w:type="dxa"/>
          </w:tcPr>
          <w:p w14:paraId="71B49BD9" w14:textId="02B174FC" w:rsidR="00EF7AA3" w:rsidRPr="00AD4FCE" w:rsidRDefault="00657091" w:rsidP="00DF0EF2">
            <w:pPr>
              <w:pStyle w:val="DATEREF"/>
              <w:keepNext/>
              <w:spacing w:before="80" w:after="60" w:line="240" w:lineRule="auto"/>
              <w:rPr>
                <w:smallCaps w:val="0"/>
                <w:noProof w:val="0"/>
              </w:rPr>
            </w:pPr>
            <w:r w:rsidRPr="00AD4FCE">
              <w:rPr>
                <w:smallCaps w:val="0"/>
                <w:noProof w:val="0"/>
              </w:rPr>
              <w:t>Temps total de vol en heures</w:t>
            </w:r>
            <w:r w:rsidR="00EF7AA3" w:rsidRPr="00AD4FCE">
              <w:rPr>
                <w:smallCaps w:val="0"/>
                <w:noProof w:val="0"/>
              </w:rPr>
              <w:t xml:space="preserve"> depuis fabrication</w:t>
            </w:r>
            <w:r w:rsidR="00EA2E4E" w:rsidRPr="00AD4FCE">
              <w:rPr>
                <w:smallCaps w:val="0"/>
                <w:noProof w:val="0"/>
              </w:rPr>
              <w:t> :</w:t>
            </w:r>
          </w:p>
        </w:tc>
        <w:tc>
          <w:tcPr>
            <w:tcW w:w="2020" w:type="dxa"/>
          </w:tcPr>
          <w:p w14:paraId="38CBD755" w14:textId="77777777" w:rsidR="00EF7AA3" w:rsidRPr="00AD4FCE" w:rsidRDefault="00EF7AA3" w:rsidP="00DF0EF2">
            <w:pPr>
              <w:keepNext/>
              <w:ind w:right="-103"/>
              <w:jc w:val="center"/>
              <w:rPr>
                <w:rFonts w:ascii="Arial" w:hAnsi="Arial"/>
                <w:sz w:val="16"/>
              </w:rPr>
            </w:pPr>
          </w:p>
        </w:tc>
        <w:tc>
          <w:tcPr>
            <w:tcW w:w="2020" w:type="dxa"/>
          </w:tcPr>
          <w:p w14:paraId="7F10A953" w14:textId="77777777" w:rsidR="00EF7AA3" w:rsidRPr="00AD4FCE" w:rsidRDefault="00EF7AA3" w:rsidP="00DF0EF2">
            <w:pPr>
              <w:keepNext/>
              <w:jc w:val="center"/>
              <w:rPr>
                <w:rFonts w:ascii="Arial" w:hAnsi="Arial"/>
                <w:sz w:val="16"/>
              </w:rPr>
            </w:pPr>
          </w:p>
        </w:tc>
        <w:tc>
          <w:tcPr>
            <w:tcW w:w="2020" w:type="dxa"/>
          </w:tcPr>
          <w:p w14:paraId="3D3CC000" w14:textId="77777777" w:rsidR="00EF7AA3" w:rsidRPr="00AD4FCE" w:rsidRDefault="00EF7AA3" w:rsidP="00DF0EF2">
            <w:pPr>
              <w:keepNext/>
              <w:jc w:val="center"/>
              <w:rPr>
                <w:rFonts w:ascii="Arial" w:hAnsi="Arial"/>
                <w:sz w:val="16"/>
              </w:rPr>
            </w:pPr>
          </w:p>
        </w:tc>
        <w:tc>
          <w:tcPr>
            <w:tcW w:w="2020" w:type="dxa"/>
          </w:tcPr>
          <w:p w14:paraId="5E9E9ABD" w14:textId="77777777" w:rsidR="00EF7AA3" w:rsidRPr="00AD4FCE" w:rsidRDefault="00EF7AA3" w:rsidP="00DF0EF2">
            <w:pPr>
              <w:keepNext/>
              <w:jc w:val="center"/>
              <w:rPr>
                <w:rFonts w:ascii="Arial" w:hAnsi="Arial"/>
                <w:sz w:val="16"/>
              </w:rPr>
            </w:pPr>
          </w:p>
        </w:tc>
      </w:tr>
      <w:tr w:rsidR="00EF7AA3" w:rsidRPr="00AD4FCE" w14:paraId="6DA84031" w14:textId="77777777" w:rsidTr="00657091">
        <w:trPr>
          <w:cantSplit/>
          <w:trHeight w:val="280"/>
        </w:trPr>
        <w:tc>
          <w:tcPr>
            <w:tcW w:w="2253" w:type="dxa"/>
          </w:tcPr>
          <w:p w14:paraId="5DA5085E" w14:textId="7B461A85" w:rsidR="00EF7AA3" w:rsidRPr="00AD4FCE" w:rsidRDefault="00657091" w:rsidP="00DF0EF2">
            <w:pPr>
              <w:pStyle w:val="DATEREF"/>
              <w:keepNext/>
              <w:spacing w:before="80" w:after="60" w:line="240" w:lineRule="auto"/>
              <w:rPr>
                <w:smallCaps w:val="0"/>
                <w:noProof w:val="0"/>
              </w:rPr>
            </w:pPr>
            <w:r w:rsidRPr="00AD4FCE">
              <w:rPr>
                <w:smallCaps w:val="0"/>
                <w:noProof w:val="0"/>
              </w:rPr>
              <w:t>Temps total de vol en cycles</w:t>
            </w:r>
            <w:r w:rsidR="00EF7AA3" w:rsidRPr="00AD4FCE">
              <w:rPr>
                <w:smallCaps w:val="0"/>
                <w:noProof w:val="0"/>
              </w:rPr>
              <w:t xml:space="preserve"> depuis fabrication</w:t>
            </w:r>
            <w:r w:rsidRPr="00AD4FCE">
              <w:rPr>
                <w:smallCaps w:val="0"/>
                <w:noProof w:val="0"/>
              </w:rPr>
              <w:t> :</w:t>
            </w:r>
          </w:p>
        </w:tc>
        <w:tc>
          <w:tcPr>
            <w:tcW w:w="2020" w:type="dxa"/>
          </w:tcPr>
          <w:p w14:paraId="1F3EF73C" w14:textId="77777777" w:rsidR="00EF7AA3" w:rsidRPr="00AD4FCE" w:rsidRDefault="00EF7AA3" w:rsidP="00DF0EF2">
            <w:pPr>
              <w:keepNext/>
              <w:ind w:right="-103"/>
              <w:jc w:val="center"/>
              <w:rPr>
                <w:rFonts w:ascii="Arial" w:hAnsi="Arial"/>
                <w:sz w:val="16"/>
              </w:rPr>
            </w:pPr>
          </w:p>
        </w:tc>
        <w:tc>
          <w:tcPr>
            <w:tcW w:w="2020" w:type="dxa"/>
          </w:tcPr>
          <w:p w14:paraId="4D9F80A7" w14:textId="77777777" w:rsidR="00EF7AA3" w:rsidRPr="00AD4FCE" w:rsidRDefault="00EF7AA3" w:rsidP="00DF0EF2">
            <w:pPr>
              <w:keepNext/>
              <w:jc w:val="center"/>
              <w:rPr>
                <w:rFonts w:ascii="Arial" w:hAnsi="Arial"/>
                <w:sz w:val="16"/>
              </w:rPr>
            </w:pPr>
          </w:p>
        </w:tc>
        <w:tc>
          <w:tcPr>
            <w:tcW w:w="2020" w:type="dxa"/>
          </w:tcPr>
          <w:p w14:paraId="7B1767EC" w14:textId="77777777" w:rsidR="00EF7AA3" w:rsidRPr="00AD4FCE" w:rsidRDefault="00EF7AA3" w:rsidP="00DF0EF2">
            <w:pPr>
              <w:keepNext/>
              <w:jc w:val="center"/>
              <w:rPr>
                <w:rFonts w:ascii="Arial" w:hAnsi="Arial"/>
                <w:sz w:val="16"/>
              </w:rPr>
            </w:pPr>
          </w:p>
        </w:tc>
        <w:tc>
          <w:tcPr>
            <w:tcW w:w="2020" w:type="dxa"/>
          </w:tcPr>
          <w:p w14:paraId="4BFAC018" w14:textId="77777777" w:rsidR="00EF7AA3" w:rsidRPr="00AD4FCE" w:rsidRDefault="00EF7AA3" w:rsidP="00DF0EF2">
            <w:pPr>
              <w:keepNext/>
              <w:jc w:val="center"/>
              <w:rPr>
                <w:rFonts w:ascii="Arial" w:hAnsi="Arial"/>
                <w:sz w:val="16"/>
              </w:rPr>
            </w:pPr>
          </w:p>
        </w:tc>
      </w:tr>
      <w:tr w:rsidR="00EF7AA3" w:rsidRPr="00AD4FCE" w14:paraId="435FC452" w14:textId="77777777" w:rsidTr="00657091">
        <w:trPr>
          <w:cantSplit/>
          <w:trHeight w:val="280"/>
        </w:trPr>
        <w:tc>
          <w:tcPr>
            <w:tcW w:w="2253" w:type="dxa"/>
          </w:tcPr>
          <w:p w14:paraId="6AB39215" w14:textId="51FB386A" w:rsidR="00EF7AA3" w:rsidRPr="00AD4FCE" w:rsidRDefault="00657091" w:rsidP="00DF0EF2">
            <w:pPr>
              <w:pStyle w:val="DATEREF"/>
              <w:keepNext/>
              <w:spacing w:before="80" w:after="60" w:line="240" w:lineRule="auto"/>
              <w:rPr>
                <w:smallCaps w:val="0"/>
                <w:noProof w:val="0"/>
              </w:rPr>
            </w:pPr>
            <w:r w:rsidRPr="00AD4FCE">
              <w:rPr>
                <w:smallCaps w:val="0"/>
                <w:noProof w:val="0"/>
              </w:rPr>
              <w:t>Temps total de vol en heures</w:t>
            </w:r>
            <w:r w:rsidRPr="00AD4FCE" w:rsidDel="00657091">
              <w:rPr>
                <w:smallCaps w:val="0"/>
                <w:noProof w:val="0"/>
              </w:rPr>
              <w:t xml:space="preserve"> </w:t>
            </w:r>
            <w:r w:rsidR="00EF7AA3" w:rsidRPr="00AD4FCE">
              <w:rPr>
                <w:smallCaps w:val="0"/>
                <w:noProof w:val="0"/>
              </w:rPr>
              <w:t>depuis dernière RG</w:t>
            </w:r>
            <w:r w:rsidRPr="00AD4FCE">
              <w:rPr>
                <w:smallCaps w:val="0"/>
                <w:noProof w:val="0"/>
              </w:rPr>
              <w:t> :</w:t>
            </w:r>
          </w:p>
        </w:tc>
        <w:tc>
          <w:tcPr>
            <w:tcW w:w="2020" w:type="dxa"/>
          </w:tcPr>
          <w:p w14:paraId="05F81A41" w14:textId="77777777" w:rsidR="00EF7AA3" w:rsidRPr="00AD4FCE" w:rsidRDefault="00EF7AA3" w:rsidP="00DF0EF2">
            <w:pPr>
              <w:keepNext/>
              <w:ind w:right="-103"/>
              <w:jc w:val="center"/>
              <w:rPr>
                <w:rFonts w:ascii="Arial" w:hAnsi="Arial"/>
                <w:sz w:val="16"/>
              </w:rPr>
            </w:pPr>
          </w:p>
        </w:tc>
        <w:tc>
          <w:tcPr>
            <w:tcW w:w="2020" w:type="dxa"/>
          </w:tcPr>
          <w:p w14:paraId="1A13F54D" w14:textId="77777777" w:rsidR="00EF7AA3" w:rsidRPr="00AD4FCE" w:rsidRDefault="00EF7AA3" w:rsidP="00DF0EF2">
            <w:pPr>
              <w:keepNext/>
              <w:jc w:val="center"/>
              <w:rPr>
                <w:rFonts w:ascii="Arial" w:hAnsi="Arial"/>
                <w:sz w:val="16"/>
              </w:rPr>
            </w:pPr>
          </w:p>
        </w:tc>
        <w:tc>
          <w:tcPr>
            <w:tcW w:w="2020" w:type="dxa"/>
          </w:tcPr>
          <w:p w14:paraId="0AB63B9B" w14:textId="77777777" w:rsidR="00EF7AA3" w:rsidRPr="00AD4FCE" w:rsidRDefault="00EF7AA3" w:rsidP="00DF0EF2">
            <w:pPr>
              <w:keepNext/>
              <w:jc w:val="center"/>
              <w:rPr>
                <w:rFonts w:ascii="Arial" w:hAnsi="Arial"/>
                <w:sz w:val="16"/>
              </w:rPr>
            </w:pPr>
          </w:p>
        </w:tc>
        <w:tc>
          <w:tcPr>
            <w:tcW w:w="2020" w:type="dxa"/>
          </w:tcPr>
          <w:p w14:paraId="0C19585E" w14:textId="77777777" w:rsidR="00EF7AA3" w:rsidRPr="00AD4FCE" w:rsidRDefault="00EF7AA3" w:rsidP="00DF0EF2">
            <w:pPr>
              <w:keepNext/>
              <w:jc w:val="center"/>
              <w:rPr>
                <w:rFonts w:ascii="Arial" w:hAnsi="Arial"/>
                <w:sz w:val="16"/>
              </w:rPr>
            </w:pPr>
          </w:p>
        </w:tc>
      </w:tr>
      <w:tr w:rsidR="00EF7AA3" w:rsidRPr="00AD4FCE" w14:paraId="7489F66E" w14:textId="77777777" w:rsidTr="00657091">
        <w:trPr>
          <w:cantSplit/>
          <w:trHeight w:val="280"/>
        </w:trPr>
        <w:tc>
          <w:tcPr>
            <w:tcW w:w="2253" w:type="dxa"/>
          </w:tcPr>
          <w:p w14:paraId="4BFB6424" w14:textId="2DB012B3" w:rsidR="00EF7AA3" w:rsidRPr="00AD4FCE" w:rsidRDefault="00657091" w:rsidP="00DF0EF2">
            <w:pPr>
              <w:pStyle w:val="DATEREF"/>
              <w:keepNext/>
              <w:spacing w:before="80" w:after="60" w:line="240" w:lineRule="auto"/>
              <w:rPr>
                <w:smallCaps w:val="0"/>
                <w:noProof w:val="0"/>
              </w:rPr>
            </w:pPr>
            <w:r w:rsidRPr="00AD4FCE">
              <w:rPr>
                <w:smallCaps w:val="0"/>
                <w:noProof w:val="0"/>
              </w:rPr>
              <w:t xml:space="preserve">Temps total de vol en cycles </w:t>
            </w:r>
            <w:r w:rsidR="00EF7AA3" w:rsidRPr="00AD4FCE">
              <w:rPr>
                <w:smallCaps w:val="0"/>
                <w:noProof w:val="0"/>
              </w:rPr>
              <w:t>depuis dernière RG</w:t>
            </w:r>
            <w:r w:rsidRPr="00AD4FCE">
              <w:rPr>
                <w:smallCaps w:val="0"/>
                <w:noProof w:val="0"/>
              </w:rPr>
              <w:t> :</w:t>
            </w:r>
            <w:r w:rsidR="00EF7AA3" w:rsidRPr="00AD4FCE">
              <w:rPr>
                <w:smallCaps w:val="0"/>
                <w:noProof w:val="0"/>
              </w:rPr>
              <w:t xml:space="preserve"> </w:t>
            </w:r>
          </w:p>
        </w:tc>
        <w:tc>
          <w:tcPr>
            <w:tcW w:w="2020" w:type="dxa"/>
          </w:tcPr>
          <w:p w14:paraId="063D9791" w14:textId="77777777" w:rsidR="00EF7AA3" w:rsidRPr="00AD4FCE" w:rsidRDefault="00EF7AA3" w:rsidP="00DF0EF2">
            <w:pPr>
              <w:keepNext/>
              <w:ind w:right="-103"/>
              <w:jc w:val="center"/>
              <w:rPr>
                <w:rFonts w:ascii="Arial" w:hAnsi="Arial"/>
                <w:sz w:val="16"/>
              </w:rPr>
            </w:pPr>
          </w:p>
        </w:tc>
        <w:tc>
          <w:tcPr>
            <w:tcW w:w="2020" w:type="dxa"/>
          </w:tcPr>
          <w:p w14:paraId="03EC4B07" w14:textId="77777777" w:rsidR="00EF7AA3" w:rsidRPr="00AD4FCE" w:rsidRDefault="00EF7AA3" w:rsidP="00DF0EF2">
            <w:pPr>
              <w:keepNext/>
              <w:jc w:val="center"/>
              <w:rPr>
                <w:rFonts w:ascii="Arial" w:hAnsi="Arial"/>
                <w:sz w:val="16"/>
              </w:rPr>
            </w:pPr>
          </w:p>
        </w:tc>
        <w:tc>
          <w:tcPr>
            <w:tcW w:w="2020" w:type="dxa"/>
          </w:tcPr>
          <w:p w14:paraId="1B070B9C" w14:textId="77777777" w:rsidR="00EF7AA3" w:rsidRPr="00AD4FCE" w:rsidRDefault="00EF7AA3" w:rsidP="00DF0EF2">
            <w:pPr>
              <w:keepNext/>
              <w:jc w:val="center"/>
              <w:rPr>
                <w:rFonts w:ascii="Arial" w:hAnsi="Arial"/>
                <w:sz w:val="16"/>
              </w:rPr>
            </w:pPr>
          </w:p>
        </w:tc>
        <w:tc>
          <w:tcPr>
            <w:tcW w:w="2020" w:type="dxa"/>
          </w:tcPr>
          <w:p w14:paraId="78551EC2" w14:textId="77777777" w:rsidR="00EF7AA3" w:rsidRPr="00AD4FCE" w:rsidRDefault="00EF7AA3" w:rsidP="00DF0EF2">
            <w:pPr>
              <w:keepNext/>
              <w:jc w:val="center"/>
              <w:rPr>
                <w:rFonts w:ascii="Arial" w:hAnsi="Arial"/>
                <w:sz w:val="16"/>
              </w:rPr>
            </w:pPr>
          </w:p>
        </w:tc>
      </w:tr>
      <w:tr w:rsidR="00A22884" w:rsidRPr="00AD4FCE" w14:paraId="67A49715" w14:textId="77777777" w:rsidTr="00657091">
        <w:trPr>
          <w:cantSplit/>
          <w:trHeight w:val="280"/>
        </w:trPr>
        <w:tc>
          <w:tcPr>
            <w:tcW w:w="2253" w:type="dxa"/>
          </w:tcPr>
          <w:p w14:paraId="6BBFC0D6" w14:textId="5816DD4A" w:rsidR="00A22884" w:rsidRPr="00AD4FCE" w:rsidRDefault="00A22884" w:rsidP="00DF0EF2">
            <w:pPr>
              <w:pStyle w:val="DATEREF"/>
              <w:keepNext/>
              <w:spacing w:before="80" w:after="60" w:line="240" w:lineRule="auto"/>
              <w:rPr>
                <w:smallCaps w:val="0"/>
                <w:noProof w:val="0"/>
              </w:rPr>
            </w:pPr>
            <w:r w:rsidRPr="00AD4FCE">
              <w:rPr>
                <w:smallCaps w:val="0"/>
                <w:noProof w:val="0"/>
              </w:rPr>
              <w:t xml:space="preserve">Date </w:t>
            </w:r>
            <w:r w:rsidR="00657091" w:rsidRPr="00AD4FCE">
              <w:rPr>
                <w:smallCaps w:val="0"/>
                <w:noProof w:val="0"/>
              </w:rPr>
              <w:t xml:space="preserve">de la </w:t>
            </w:r>
            <w:r w:rsidRPr="00AD4FCE">
              <w:rPr>
                <w:smallCaps w:val="0"/>
                <w:noProof w:val="0"/>
              </w:rPr>
              <w:t>dernière RG</w:t>
            </w:r>
            <w:r w:rsidR="00657091" w:rsidRPr="00AD4FCE">
              <w:rPr>
                <w:smallCaps w:val="0"/>
                <w:noProof w:val="0"/>
              </w:rPr>
              <w:t> :</w:t>
            </w:r>
          </w:p>
        </w:tc>
        <w:tc>
          <w:tcPr>
            <w:tcW w:w="2020" w:type="dxa"/>
          </w:tcPr>
          <w:p w14:paraId="3655BAB8" w14:textId="77777777" w:rsidR="00A22884" w:rsidRPr="00AD4FCE" w:rsidRDefault="00A22884" w:rsidP="00DF0EF2">
            <w:pPr>
              <w:keepNext/>
              <w:ind w:right="-103"/>
              <w:jc w:val="center"/>
              <w:rPr>
                <w:rFonts w:ascii="Arial" w:hAnsi="Arial"/>
                <w:sz w:val="16"/>
              </w:rPr>
            </w:pPr>
          </w:p>
        </w:tc>
        <w:tc>
          <w:tcPr>
            <w:tcW w:w="2020" w:type="dxa"/>
          </w:tcPr>
          <w:p w14:paraId="11E8EAC1" w14:textId="77777777" w:rsidR="00A22884" w:rsidRPr="00AD4FCE" w:rsidRDefault="00A22884" w:rsidP="00DF0EF2">
            <w:pPr>
              <w:keepNext/>
              <w:jc w:val="center"/>
              <w:rPr>
                <w:rFonts w:ascii="Arial" w:hAnsi="Arial"/>
                <w:sz w:val="16"/>
              </w:rPr>
            </w:pPr>
          </w:p>
        </w:tc>
        <w:tc>
          <w:tcPr>
            <w:tcW w:w="2020" w:type="dxa"/>
          </w:tcPr>
          <w:p w14:paraId="2F82B3A6" w14:textId="77777777" w:rsidR="00A22884" w:rsidRPr="00AD4FCE" w:rsidRDefault="00A22884" w:rsidP="00DF0EF2">
            <w:pPr>
              <w:keepNext/>
              <w:jc w:val="center"/>
              <w:rPr>
                <w:rFonts w:ascii="Arial" w:hAnsi="Arial"/>
                <w:sz w:val="16"/>
              </w:rPr>
            </w:pPr>
          </w:p>
        </w:tc>
        <w:tc>
          <w:tcPr>
            <w:tcW w:w="2020" w:type="dxa"/>
          </w:tcPr>
          <w:p w14:paraId="4432B05C" w14:textId="77777777" w:rsidR="00A22884" w:rsidRPr="00AD4FCE" w:rsidRDefault="00A22884" w:rsidP="00DF0EF2">
            <w:pPr>
              <w:keepNext/>
              <w:jc w:val="center"/>
              <w:rPr>
                <w:rFonts w:ascii="Arial" w:hAnsi="Arial"/>
                <w:sz w:val="16"/>
              </w:rPr>
            </w:pPr>
          </w:p>
        </w:tc>
      </w:tr>
    </w:tbl>
    <w:p w14:paraId="3044DC6B" w14:textId="77777777" w:rsidR="00643AC4" w:rsidRPr="00AD4FCE" w:rsidRDefault="00643AC4" w:rsidP="009E0149">
      <w:pPr>
        <w:tabs>
          <w:tab w:val="left" w:pos="1276"/>
        </w:tabs>
        <w:ind w:right="-28"/>
        <w:jc w:val="both"/>
        <w:rPr>
          <w:rFonts w:ascii="Arial" w:hAnsi="Arial"/>
          <w:sz w:val="16"/>
          <w:szCs w:val="16"/>
        </w:rPr>
      </w:pPr>
    </w:p>
    <w:p w14:paraId="3BED533E" w14:textId="3D9446E9" w:rsidR="00642C08" w:rsidRPr="00AD4FCE" w:rsidRDefault="00642C08" w:rsidP="00642C08">
      <w:pPr>
        <w:ind w:right="-28"/>
        <w:jc w:val="center"/>
        <w:rPr>
          <w:rFonts w:ascii="Arial" w:hAnsi="Arial"/>
          <w:b/>
          <w:u w:val="single"/>
        </w:rPr>
      </w:pPr>
      <w:r w:rsidRPr="00AD4FCE">
        <w:rPr>
          <w:rFonts w:ascii="Arial" w:hAnsi="Arial"/>
          <w:b/>
          <w:u w:val="single"/>
        </w:rPr>
        <w:t xml:space="preserve">LISTE DES </w:t>
      </w:r>
      <w:r w:rsidR="002C16AB" w:rsidRPr="00AD4FCE">
        <w:rPr>
          <w:rFonts w:ascii="Arial" w:hAnsi="Arial"/>
          <w:b/>
          <w:u w:val="single"/>
        </w:rPr>
        <w:t xml:space="preserve">JUSTIFICATIFS </w:t>
      </w:r>
      <w:r w:rsidR="00AA3B98" w:rsidRPr="00AD4FCE">
        <w:rPr>
          <w:rFonts w:ascii="Arial" w:hAnsi="Arial"/>
          <w:b/>
          <w:u w:val="single"/>
        </w:rPr>
        <w:t>A REUNIR</w:t>
      </w:r>
    </w:p>
    <w:p w14:paraId="1A9F55C8" w14:textId="77777777" w:rsidR="00CD00AA" w:rsidRPr="00AD4FCE" w:rsidRDefault="00CD00AA" w:rsidP="00642C08">
      <w:pPr>
        <w:ind w:right="-28"/>
        <w:jc w:val="center"/>
        <w:rPr>
          <w:rFonts w:ascii="Arial" w:hAnsi="Arial"/>
          <w:b/>
          <w:u w:val="single"/>
        </w:rPr>
      </w:pPr>
    </w:p>
    <w:p w14:paraId="5F2830EA" w14:textId="1E4009FF" w:rsidR="00642C08" w:rsidRPr="00AD4FCE" w:rsidRDefault="00642C08" w:rsidP="007B585E">
      <w:pPr>
        <w:spacing w:after="120"/>
        <w:ind w:right="-74"/>
        <w:jc w:val="center"/>
        <w:rPr>
          <w:rFonts w:ascii="Arial" w:hAnsi="Arial"/>
        </w:rPr>
      </w:pPr>
      <w:r w:rsidRPr="00AD4FCE">
        <w:rPr>
          <w:rFonts w:ascii="Arial" w:hAnsi="Arial"/>
        </w:rPr>
        <w:t>Sauf si la raison de l’absence d’un</w:t>
      </w:r>
      <w:r w:rsidR="002C16AB" w:rsidRPr="00AD4FCE">
        <w:rPr>
          <w:rFonts w:ascii="Arial" w:hAnsi="Arial"/>
        </w:rPr>
        <w:t xml:space="preserve"> justificatif</w:t>
      </w:r>
      <w:r w:rsidRPr="00AD4FCE">
        <w:rPr>
          <w:rFonts w:ascii="Arial" w:hAnsi="Arial"/>
        </w:rPr>
        <w:t xml:space="preserve"> est évidente, ment</w:t>
      </w:r>
      <w:r w:rsidR="00DC5D18" w:rsidRPr="00AD4FCE">
        <w:rPr>
          <w:rFonts w:ascii="Arial" w:hAnsi="Arial"/>
        </w:rPr>
        <w:t>ionner dans le paragraphe ad hoc</w:t>
      </w:r>
      <w:r w:rsidRPr="00AD4FCE">
        <w:rPr>
          <w:rFonts w:ascii="Arial" w:hAnsi="Arial"/>
        </w:rPr>
        <w:t xml:space="preserve"> la justification de l’absence de cette pièce</w:t>
      </w:r>
      <w:r w:rsidR="000C0621" w:rsidRPr="00AD4FCE">
        <w:rPr>
          <w:rFonts w:ascii="Arial" w:hAnsi="Arial"/>
        </w:rPr>
        <w:t xml:space="preserve"> justificative</w:t>
      </w:r>
      <w:r w:rsidRPr="00AD4FCE">
        <w:rPr>
          <w:rFonts w:ascii="Arial" w:hAnsi="Arial"/>
        </w:rPr>
        <w:t>.</w:t>
      </w:r>
    </w:p>
    <w:p w14:paraId="253DEB88" w14:textId="2A177D31" w:rsidR="00990221" w:rsidRPr="00AD4FCE" w:rsidRDefault="00990221" w:rsidP="00BD143E">
      <w:pPr>
        <w:pBdr>
          <w:top w:val="single" w:sz="4" w:space="1" w:color="auto"/>
          <w:left w:val="single" w:sz="4" w:space="4" w:color="auto"/>
          <w:bottom w:val="single" w:sz="4" w:space="1" w:color="auto"/>
          <w:right w:val="single" w:sz="4" w:space="4" w:color="auto"/>
        </w:pBdr>
        <w:spacing w:after="120"/>
        <w:ind w:right="-74"/>
        <w:rPr>
          <w:rFonts w:ascii="Arial" w:hAnsi="Arial"/>
          <w:color w:val="FF0000"/>
        </w:rPr>
      </w:pPr>
      <w:r w:rsidRPr="00AD4FCE">
        <w:rPr>
          <w:rFonts w:ascii="Arial" w:hAnsi="Arial"/>
          <w:b/>
          <w:bCs/>
          <w:color w:val="FF0000"/>
          <w:u w:val="single"/>
        </w:rPr>
        <w:t>Nota </w:t>
      </w:r>
      <w:r w:rsidRPr="00AD4FCE">
        <w:rPr>
          <w:rFonts w:ascii="Arial" w:hAnsi="Arial"/>
          <w:color w:val="FF0000"/>
        </w:rPr>
        <w:t>: Ce formulaire, servant de support à la demande de prélèvement d</w:t>
      </w:r>
      <w:r w:rsidR="003604D0" w:rsidRPr="00AD4FCE">
        <w:rPr>
          <w:rFonts w:ascii="Arial" w:hAnsi="Arial"/>
          <w:color w:val="FF0000"/>
        </w:rPr>
        <w:t xml:space="preserve">’éléments d’aéronef </w:t>
      </w:r>
      <w:r w:rsidRPr="00AD4FCE">
        <w:rPr>
          <w:rFonts w:ascii="Arial" w:hAnsi="Arial"/>
          <w:color w:val="FF0000"/>
        </w:rPr>
        <w:t>« bon-état » selon l’</w:t>
      </w:r>
      <w:proofErr w:type="spellStart"/>
      <w:r w:rsidRPr="00AD4FCE">
        <w:rPr>
          <w:rFonts w:ascii="Arial" w:hAnsi="Arial"/>
          <w:color w:val="FF0000"/>
        </w:rPr>
        <w:t>A</w:t>
      </w:r>
      <w:r w:rsidR="00AD4FCE" w:rsidRPr="00AD4FCE">
        <w:rPr>
          <w:rFonts w:ascii="Arial" w:hAnsi="Arial"/>
          <w:color w:val="FF0000"/>
        </w:rPr>
        <w:t>lt</w:t>
      </w:r>
      <w:r w:rsidRPr="00AD4FCE">
        <w:rPr>
          <w:rFonts w:ascii="Arial" w:hAnsi="Arial"/>
          <w:color w:val="FF0000"/>
        </w:rPr>
        <w:t>MOC</w:t>
      </w:r>
      <w:proofErr w:type="spellEnd"/>
      <w:r w:rsidRPr="00AD4FCE">
        <w:rPr>
          <w:rFonts w:ascii="Arial" w:hAnsi="Arial"/>
          <w:color w:val="FF0000"/>
        </w:rPr>
        <w:t xml:space="preserve"> </w:t>
      </w:r>
      <w:r w:rsidR="003604D0" w:rsidRPr="00AD4FCE">
        <w:rPr>
          <w:rFonts w:ascii="Arial" w:hAnsi="Arial"/>
          <w:b/>
          <w:bCs/>
          <w:color w:val="FF0000"/>
        </w:rPr>
        <w:t xml:space="preserve">2024/08/19-Partie-145-AMOC-FR-N°07 </w:t>
      </w:r>
      <w:r w:rsidRPr="00AD4FCE">
        <w:rPr>
          <w:rFonts w:ascii="Arial" w:hAnsi="Arial"/>
          <w:color w:val="FF0000"/>
        </w:rPr>
        <w:t>et le guide RP-25-00</w:t>
      </w:r>
      <w:r w:rsidR="00AD4FCE" w:rsidRPr="00AD4FCE">
        <w:rPr>
          <w:rFonts w:ascii="Arial" w:hAnsi="Arial"/>
          <w:color w:val="FF0000"/>
        </w:rPr>
        <w:t>,</w:t>
      </w:r>
      <w:r w:rsidRPr="00AD4FCE">
        <w:rPr>
          <w:rFonts w:ascii="Arial" w:hAnsi="Arial"/>
          <w:color w:val="FF0000"/>
        </w:rPr>
        <w:t xml:space="preserve"> référence des § de la procédure P-22-00 qui peuvent être utiles à la compréhension. Comme indiqué en note 1 du §1 d</w:t>
      </w:r>
      <w:r w:rsidR="00AD4FCE" w:rsidRPr="00AD4FCE">
        <w:rPr>
          <w:rFonts w:ascii="Arial" w:hAnsi="Arial"/>
          <w:color w:val="FF0000"/>
        </w:rPr>
        <w:t xml:space="preserve">u </w:t>
      </w:r>
      <w:proofErr w:type="gramStart"/>
      <w:r w:rsidR="00AD4FCE" w:rsidRPr="00AD4FCE">
        <w:rPr>
          <w:rFonts w:ascii="Arial" w:hAnsi="Arial"/>
          <w:color w:val="FF0000"/>
        </w:rPr>
        <w:t xml:space="preserve">guide </w:t>
      </w:r>
      <w:r w:rsidRPr="00AD4FCE">
        <w:rPr>
          <w:rFonts w:ascii="Arial" w:hAnsi="Arial"/>
          <w:color w:val="FF0000"/>
        </w:rPr>
        <w:t xml:space="preserve"> RP</w:t>
      </w:r>
      <w:proofErr w:type="gramEnd"/>
      <w:r w:rsidRPr="00AD4FCE">
        <w:rPr>
          <w:rFonts w:ascii="Arial" w:hAnsi="Arial"/>
          <w:color w:val="FF0000"/>
        </w:rPr>
        <w:t>-25-00, ce dernier fait référence et toute difficulté avec une référence à la procédure P-22</w:t>
      </w:r>
      <w:r w:rsidR="00602091" w:rsidRPr="00AD4FCE">
        <w:rPr>
          <w:rFonts w:ascii="Arial" w:hAnsi="Arial"/>
          <w:color w:val="FF0000"/>
        </w:rPr>
        <w:t>-00</w:t>
      </w:r>
      <w:r w:rsidRPr="00AD4FCE">
        <w:rPr>
          <w:rFonts w:ascii="Arial" w:hAnsi="Arial"/>
          <w:color w:val="FF0000"/>
        </w:rPr>
        <w:t xml:space="preserve"> est à signaler à OSAC.</w:t>
      </w:r>
    </w:p>
    <w:p w14:paraId="0B1C1307" w14:textId="77777777" w:rsidR="00BD143E" w:rsidRPr="00AD4FCE" w:rsidRDefault="00BD143E" w:rsidP="00990221">
      <w:pPr>
        <w:spacing w:after="120"/>
        <w:ind w:right="-74"/>
        <w:rPr>
          <w:rFonts w:ascii="Arial" w:hAnsi="Arial"/>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7105"/>
        <w:gridCol w:w="1369"/>
        <w:gridCol w:w="1353"/>
      </w:tblGrid>
      <w:tr w:rsidR="00C45891" w:rsidRPr="00AD4FCE" w14:paraId="5146E4CA" w14:textId="77777777" w:rsidTr="007B585E">
        <w:trPr>
          <w:tblHeader/>
        </w:trPr>
        <w:tc>
          <w:tcPr>
            <w:tcW w:w="516" w:type="dxa"/>
            <w:vAlign w:val="center"/>
          </w:tcPr>
          <w:p w14:paraId="23E95A19" w14:textId="77777777" w:rsidR="00642C08" w:rsidRPr="00AD4FCE" w:rsidRDefault="00642C08" w:rsidP="007B585E">
            <w:pPr>
              <w:jc w:val="center"/>
              <w:rPr>
                <w:rFonts w:ascii="Arial" w:hAnsi="Arial" w:cs="Arial"/>
                <w:b/>
              </w:rPr>
            </w:pPr>
            <w:r w:rsidRPr="00AD4FCE">
              <w:rPr>
                <w:rFonts w:ascii="Arial" w:hAnsi="Arial" w:cs="Arial"/>
                <w:b/>
              </w:rPr>
              <w:t>N°</w:t>
            </w:r>
          </w:p>
        </w:tc>
        <w:tc>
          <w:tcPr>
            <w:tcW w:w="7105" w:type="dxa"/>
            <w:shd w:val="clear" w:color="auto" w:fill="auto"/>
            <w:vAlign w:val="center"/>
          </w:tcPr>
          <w:p w14:paraId="4A3249CC" w14:textId="77777777" w:rsidR="001B1FF6" w:rsidRPr="00AD4FCE" w:rsidRDefault="001B1FF6" w:rsidP="007B585E">
            <w:pPr>
              <w:ind w:right="-28"/>
              <w:jc w:val="center"/>
              <w:rPr>
                <w:rFonts w:ascii="Arial" w:hAnsi="Arial"/>
                <w:b/>
                <w:sz w:val="24"/>
                <w:szCs w:val="24"/>
              </w:rPr>
            </w:pPr>
            <w:r w:rsidRPr="00AD4FCE">
              <w:rPr>
                <w:rFonts w:ascii="Arial" w:hAnsi="Arial"/>
                <w:b/>
                <w:sz w:val="24"/>
                <w:szCs w:val="24"/>
              </w:rPr>
              <w:t xml:space="preserve">LISTE DES DOCUMENTS DEVANT ETRE MIS A LA DISPOSITION </w:t>
            </w:r>
            <w:r w:rsidR="006C1A80" w:rsidRPr="00AD4FCE">
              <w:rPr>
                <w:rFonts w:ascii="Arial" w:hAnsi="Arial"/>
                <w:b/>
                <w:sz w:val="24"/>
                <w:szCs w:val="24"/>
              </w:rPr>
              <w:t>DE L’AUTORITE</w:t>
            </w:r>
          </w:p>
          <w:p w14:paraId="449567D0" w14:textId="2A767DCB" w:rsidR="005D512A" w:rsidRPr="00AD4FCE" w:rsidRDefault="007F3000" w:rsidP="007B585E">
            <w:pPr>
              <w:jc w:val="center"/>
              <w:rPr>
                <w:rFonts w:ascii="Arial" w:hAnsi="Arial"/>
                <w:b/>
                <w:sz w:val="24"/>
                <w:szCs w:val="24"/>
              </w:rPr>
            </w:pPr>
            <w:r w:rsidRPr="00AD4FCE">
              <w:rPr>
                <w:rFonts w:ascii="Arial" w:hAnsi="Arial" w:cs="Arial"/>
                <w:b/>
              </w:rPr>
              <w:t>(P-22</w:t>
            </w:r>
            <w:r w:rsidR="001B1FF6" w:rsidRPr="00AD4FCE">
              <w:rPr>
                <w:rFonts w:ascii="Arial" w:hAnsi="Arial" w:cs="Arial"/>
                <w:b/>
              </w:rPr>
              <w:t>-00)</w:t>
            </w:r>
          </w:p>
        </w:tc>
        <w:tc>
          <w:tcPr>
            <w:tcW w:w="1369" w:type="dxa"/>
            <w:vAlign w:val="center"/>
          </w:tcPr>
          <w:p w14:paraId="32BC5F2B" w14:textId="77777777" w:rsidR="00642C08" w:rsidRPr="00AD4FCE" w:rsidRDefault="00642C08" w:rsidP="007B585E">
            <w:pPr>
              <w:spacing w:line="160" w:lineRule="exact"/>
              <w:ind w:right="-28"/>
              <w:jc w:val="center"/>
              <w:rPr>
                <w:rFonts w:ascii="Arial" w:hAnsi="Arial"/>
                <w:b/>
                <w:sz w:val="16"/>
              </w:rPr>
            </w:pPr>
            <w:r w:rsidRPr="00AD4FCE">
              <w:rPr>
                <w:rFonts w:ascii="Arial" w:hAnsi="Arial"/>
                <w:b/>
                <w:sz w:val="16"/>
              </w:rPr>
              <w:t>REFERENCE</w:t>
            </w:r>
          </w:p>
          <w:p w14:paraId="7F9BCED5" w14:textId="77777777" w:rsidR="00642C08" w:rsidRPr="00AD4FCE" w:rsidRDefault="00642C08" w:rsidP="007B585E">
            <w:pPr>
              <w:spacing w:line="160" w:lineRule="exact"/>
              <w:ind w:right="-28"/>
              <w:jc w:val="center"/>
              <w:rPr>
                <w:rFonts w:ascii="Arial" w:hAnsi="Arial"/>
                <w:b/>
                <w:sz w:val="16"/>
              </w:rPr>
            </w:pPr>
            <w:r w:rsidRPr="00AD4FCE">
              <w:rPr>
                <w:rFonts w:ascii="Arial" w:hAnsi="Arial"/>
                <w:b/>
                <w:sz w:val="16"/>
              </w:rPr>
              <w:t>PROCEDURE A APPLIQUER</w:t>
            </w:r>
          </w:p>
        </w:tc>
        <w:tc>
          <w:tcPr>
            <w:tcW w:w="1353" w:type="dxa"/>
            <w:shd w:val="clear" w:color="auto" w:fill="D9D9D9"/>
          </w:tcPr>
          <w:p w14:paraId="175AB5E5" w14:textId="77777777" w:rsidR="007E55C5" w:rsidRPr="00AD4FCE" w:rsidRDefault="007E55C5" w:rsidP="007B585E">
            <w:pPr>
              <w:spacing w:before="120" w:line="160" w:lineRule="exact"/>
              <w:ind w:right="-28"/>
              <w:jc w:val="center"/>
              <w:rPr>
                <w:rFonts w:ascii="Arial" w:hAnsi="Arial"/>
                <w:b/>
                <w:sz w:val="16"/>
              </w:rPr>
            </w:pPr>
            <w:r w:rsidRPr="00AD4FCE">
              <w:rPr>
                <w:rFonts w:ascii="Arial" w:hAnsi="Arial"/>
                <w:b/>
                <w:sz w:val="16"/>
              </w:rPr>
              <w:t xml:space="preserve">Présence effective </w:t>
            </w:r>
            <w:r w:rsidR="00285325" w:rsidRPr="00AD4FCE">
              <w:rPr>
                <w:rFonts w:ascii="Arial" w:hAnsi="Arial"/>
                <w:b/>
                <w:sz w:val="16"/>
              </w:rPr>
              <w:t xml:space="preserve">et références </w:t>
            </w:r>
            <w:r w:rsidRPr="00AD4FCE">
              <w:rPr>
                <w:rFonts w:ascii="Arial" w:hAnsi="Arial"/>
                <w:b/>
                <w:sz w:val="16"/>
              </w:rPr>
              <w:t>des pièces</w:t>
            </w:r>
            <w:r w:rsidR="00285325" w:rsidRPr="00AD4FCE">
              <w:rPr>
                <w:rFonts w:ascii="Arial" w:hAnsi="Arial"/>
                <w:b/>
                <w:sz w:val="16"/>
              </w:rPr>
              <w:t xml:space="preserve"> </w:t>
            </w:r>
            <w:r w:rsidRPr="00AD4FCE">
              <w:rPr>
                <w:rFonts w:ascii="Arial" w:hAnsi="Arial"/>
                <w:b/>
                <w:sz w:val="16"/>
              </w:rPr>
              <w:t>jointes</w:t>
            </w:r>
          </w:p>
          <w:p w14:paraId="0E00D70E" w14:textId="2DF85235" w:rsidR="00642C08" w:rsidRPr="00AD4FCE" w:rsidRDefault="007E55C5" w:rsidP="007B585E">
            <w:pPr>
              <w:spacing w:after="120" w:line="160" w:lineRule="exact"/>
              <w:ind w:right="-28"/>
              <w:jc w:val="center"/>
              <w:rPr>
                <w:rFonts w:ascii="Arial" w:hAnsi="Arial"/>
                <w:b/>
                <w:sz w:val="16"/>
              </w:rPr>
            </w:pPr>
            <w:r w:rsidRPr="00AD4FCE">
              <w:rPr>
                <w:rFonts w:ascii="Arial" w:hAnsi="Arial"/>
                <w:b/>
                <w:sz w:val="16"/>
              </w:rPr>
              <w:t>(</w:t>
            </w:r>
            <w:proofErr w:type="gramStart"/>
            <w:r w:rsidRPr="00AD4FCE">
              <w:rPr>
                <w:rFonts w:ascii="Arial" w:hAnsi="Arial"/>
                <w:b/>
                <w:sz w:val="16"/>
              </w:rPr>
              <w:t>auto</w:t>
            </w:r>
            <w:proofErr w:type="gramEnd"/>
            <w:r w:rsidRPr="00AD4FCE">
              <w:rPr>
                <w:rFonts w:ascii="Arial" w:hAnsi="Arial"/>
                <w:b/>
                <w:sz w:val="16"/>
              </w:rPr>
              <w:t xml:space="preserve">-contrôle du </w:t>
            </w:r>
            <w:r w:rsidR="00451E30" w:rsidRPr="00AD4FCE">
              <w:rPr>
                <w:rFonts w:ascii="Arial" w:hAnsi="Arial"/>
                <w:b/>
                <w:sz w:val="16"/>
              </w:rPr>
              <w:t>demandeur</w:t>
            </w:r>
            <w:r w:rsidRPr="00AD4FCE">
              <w:rPr>
                <w:rFonts w:ascii="Arial" w:hAnsi="Arial"/>
                <w:b/>
                <w:sz w:val="16"/>
              </w:rPr>
              <w:t>)</w:t>
            </w:r>
          </w:p>
        </w:tc>
      </w:tr>
      <w:tr w:rsidR="00C45891" w:rsidRPr="00AD4FCE" w14:paraId="7BBA9F55" w14:textId="77777777" w:rsidTr="007B585E">
        <w:trPr>
          <w:trHeight w:val="429"/>
        </w:trPr>
        <w:tc>
          <w:tcPr>
            <w:tcW w:w="516" w:type="dxa"/>
            <w:vAlign w:val="center"/>
          </w:tcPr>
          <w:p w14:paraId="27C3F5C5" w14:textId="6AE51456" w:rsidR="00642C08" w:rsidRPr="00AD4FCE" w:rsidRDefault="00642C08" w:rsidP="007B585E">
            <w:pPr>
              <w:ind w:right="-74"/>
              <w:jc w:val="center"/>
              <w:rPr>
                <w:rFonts w:ascii="Arial" w:hAnsi="Arial" w:cs="Arial"/>
                <w:b/>
              </w:rPr>
            </w:pPr>
            <w:r w:rsidRPr="00AD4FCE">
              <w:rPr>
                <w:rFonts w:ascii="Arial" w:hAnsi="Arial" w:cs="Arial"/>
                <w:b/>
              </w:rPr>
              <w:t>1</w:t>
            </w:r>
          </w:p>
        </w:tc>
        <w:tc>
          <w:tcPr>
            <w:tcW w:w="7105" w:type="dxa"/>
            <w:shd w:val="clear" w:color="auto" w:fill="auto"/>
            <w:vAlign w:val="center"/>
          </w:tcPr>
          <w:p w14:paraId="23B85EFC" w14:textId="1EC4939D" w:rsidR="00642C08" w:rsidRPr="00AD4FCE" w:rsidRDefault="00642C08" w:rsidP="007B585E">
            <w:pPr>
              <w:ind w:right="-74"/>
              <w:rPr>
                <w:rFonts w:ascii="Arial" w:hAnsi="Arial"/>
                <w:sz w:val="16"/>
              </w:rPr>
            </w:pPr>
            <w:r w:rsidRPr="00AD4FCE">
              <w:fldChar w:fldCharType="begin">
                <w:ffData>
                  <w:name w:val=""/>
                  <w:enabled/>
                  <w:calcOnExit w:val="0"/>
                  <w:checkBox>
                    <w:sizeAuto/>
                    <w:default w:val="0"/>
                    <w:checked w:val="0"/>
                  </w:checkBox>
                </w:ffData>
              </w:fldChar>
            </w:r>
            <w:r w:rsidRPr="00AD4FCE">
              <w:instrText xml:space="preserve"> FORMCHECKBOX </w:instrText>
            </w:r>
            <w:r w:rsidRPr="00AD4FCE">
              <w:fldChar w:fldCharType="separate"/>
            </w:r>
            <w:r w:rsidRPr="00AD4FCE">
              <w:fldChar w:fldCharType="end"/>
            </w:r>
            <w:r w:rsidRPr="00AD4FCE">
              <w:tab/>
            </w:r>
            <w:r w:rsidRPr="00AD4FCE">
              <w:rPr>
                <w:rFonts w:ascii="Arial" w:hAnsi="Arial"/>
                <w:sz w:val="16"/>
              </w:rPr>
              <w:t>MANDAT(S) DU (DES) PROPRIETAIRE(S)</w:t>
            </w:r>
          </w:p>
        </w:tc>
        <w:tc>
          <w:tcPr>
            <w:tcW w:w="1369" w:type="dxa"/>
            <w:vAlign w:val="center"/>
          </w:tcPr>
          <w:p w14:paraId="47232A9B" w14:textId="2E7160DB" w:rsidR="00642C08" w:rsidRPr="00AD4FCE" w:rsidRDefault="00642C08" w:rsidP="007B585E">
            <w:pPr>
              <w:pStyle w:val="Normalcentr"/>
              <w:tabs>
                <w:tab w:val="clear" w:pos="709"/>
                <w:tab w:val="clear" w:pos="1276"/>
              </w:tabs>
              <w:ind w:left="0" w:firstLine="0"/>
              <w:rPr>
                <w:szCs w:val="16"/>
              </w:rPr>
            </w:pPr>
            <w:r w:rsidRPr="00AD4FCE">
              <w:rPr>
                <w:szCs w:val="16"/>
              </w:rPr>
              <w:t xml:space="preserve">P-22-00 § </w:t>
            </w:r>
            <w:r w:rsidR="00402DB4" w:rsidRPr="00AD4FCE">
              <w:rPr>
                <w:szCs w:val="16"/>
              </w:rPr>
              <w:t>4.</w:t>
            </w:r>
            <w:proofErr w:type="gramStart"/>
            <w:r w:rsidR="00402DB4" w:rsidRPr="00AD4FCE">
              <w:rPr>
                <w:szCs w:val="16"/>
              </w:rPr>
              <w:t>3</w:t>
            </w:r>
            <w:r w:rsidR="00146487" w:rsidRPr="00AD4FCE">
              <w:rPr>
                <w:szCs w:val="16"/>
              </w:rPr>
              <w:t>.b</w:t>
            </w:r>
            <w:proofErr w:type="gramEnd"/>
          </w:p>
        </w:tc>
        <w:tc>
          <w:tcPr>
            <w:tcW w:w="1353" w:type="dxa"/>
            <w:shd w:val="clear" w:color="auto" w:fill="auto"/>
            <w:vAlign w:val="center"/>
          </w:tcPr>
          <w:p w14:paraId="2B2669EE" w14:textId="77777777" w:rsidR="00642C08" w:rsidRPr="00AD4FCE" w:rsidRDefault="00642C08" w:rsidP="007B585E">
            <w:pPr>
              <w:pStyle w:val="Normalcentr"/>
              <w:tabs>
                <w:tab w:val="clear" w:pos="709"/>
                <w:tab w:val="clear" w:pos="1276"/>
              </w:tabs>
              <w:ind w:left="0" w:firstLine="0"/>
              <w:rPr>
                <w:szCs w:val="16"/>
              </w:rPr>
            </w:pPr>
          </w:p>
        </w:tc>
      </w:tr>
      <w:tr w:rsidR="00C45891" w:rsidRPr="00AD4FCE" w14:paraId="0300CAF1" w14:textId="77777777" w:rsidTr="007B585E">
        <w:trPr>
          <w:trHeight w:val="356"/>
        </w:trPr>
        <w:tc>
          <w:tcPr>
            <w:tcW w:w="516" w:type="dxa"/>
            <w:vAlign w:val="center"/>
          </w:tcPr>
          <w:p w14:paraId="417F71D8" w14:textId="0666DAE6" w:rsidR="00687111" w:rsidRPr="00AD4FCE" w:rsidRDefault="0023465D" w:rsidP="007B585E">
            <w:pPr>
              <w:pStyle w:val="Normalcentr2"/>
              <w:tabs>
                <w:tab w:val="clear" w:pos="709"/>
                <w:tab w:val="clear" w:pos="1276"/>
              </w:tabs>
              <w:jc w:val="center"/>
              <w:rPr>
                <w:rFonts w:cs="Arial"/>
                <w:b/>
                <w:sz w:val="20"/>
              </w:rPr>
            </w:pPr>
            <w:r w:rsidRPr="00AD4FCE">
              <w:rPr>
                <w:rFonts w:cs="Arial"/>
                <w:b/>
                <w:sz w:val="20"/>
              </w:rPr>
              <w:t>2</w:t>
            </w:r>
          </w:p>
        </w:tc>
        <w:tc>
          <w:tcPr>
            <w:tcW w:w="7105" w:type="dxa"/>
            <w:shd w:val="clear" w:color="auto" w:fill="auto"/>
            <w:vAlign w:val="center"/>
          </w:tcPr>
          <w:p w14:paraId="513F4FF2" w14:textId="20827D1F" w:rsidR="00687111" w:rsidRPr="00AD4FCE" w:rsidRDefault="00687111" w:rsidP="007B585E">
            <w:pPr>
              <w:pStyle w:val="Normalcentr2"/>
              <w:tabs>
                <w:tab w:val="clear" w:pos="709"/>
                <w:tab w:val="clear" w:pos="1276"/>
              </w:tabs>
              <w:rPr>
                <w:sz w:val="20"/>
              </w:rPr>
            </w:pPr>
          </w:p>
        </w:tc>
        <w:tc>
          <w:tcPr>
            <w:tcW w:w="1369" w:type="dxa"/>
            <w:vAlign w:val="center"/>
          </w:tcPr>
          <w:p w14:paraId="04EAE703" w14:textId="2EC040CB" w:rsidR="00687111" w:rsidRPr="00AD4FCE" w:rsidRDefault="00687111" w:rsidP="007B585E">
            <w:pPr>
              <w:pStyle w:val="Normalcentr"/>
              <w:tabs>
                <w:tab w:val="clear" w:pos="709"/>
                <w:tab w:val="clear" w:pos="1276"/>
              </w:tabs>
              <w:ind w:left="0" w:firstLine="0"/>
              <w:rPr>
                <w:szCs w:val="16"/>
              </w:rPr>
            </w:pPr>
          </w:p>
        </w:tc>
        <w:tc>
          <w:tcPr>
            <w:tcW w:w="1353" w:type="dxa"/>
            <w:shd w:val="clear" w:color="auto" w:fill="auto"/>
            <w:vAlign w:val="center"/>
          </w:tcPr>
          <w:p w14:paraId="42AD0760" w14:textId="77777777" w:rsidR="00687111" w:rsidRPr="00AD4FCE" w:rsidRDefault="00687111" w:rsidP="007B585E">
            <w:pPr>
              <w:ind w:right="-74"/>
              <w:rPr>
                <w:sz w:val="16"/>
                <w:szCs w:val="16"/>
              </w:rPr>
            </w:pPr>
          </w:p>
        </w:tc>
      </w:tr>
      <w:tr w:rsidR="00687111" w:rsidRPr="00AD4FCE" w14:paraId="503EAE02" w14:textId="77777777" w:rsidTr="007B585E">
        <w:trPr>
          <w:trHeight w:val="420"/>
        </w:trPr>
        <w:tc>
          <w:tcPr>
            <w:tcW w:w="516" w:type="dxa"/>
            <w:vAlign w:val="center"/>
          </w:tcPr>
          <w:p w14:paraId="50762397" w14:textId="77777777" w:rsidR="00687111" w:rsidRPr="00AD4FCE" w:rsidRDefault="009054FB" w:rsidP="007B585E">
            <w:pPr>
              <w:ind w:right="-74"/>
              <w:jc w:val="center"/>
              <w:rPr>
                <w:rFonts w:ascii="Arial" w:hAnsi="Arial" w:cs="Arial"/>
                <w:b/>
              </w:rPr>
            </w:pPr>
            <w:r w:rsidRPr="00AD4FCE">
              <w:rPr>
                <w:rFonts w:ascii="Arial" w:hAnsi="Arial" w:cs="Arial"/>
                <w:b/>
              </w:rPr>
              <w:t>3</w:t>
            </w:r>
          </w:p>
        </w:tc>
        <w:tc>
          <w:tcPr>
            <w:tcW w:w="7105" w:type="dxa"/>
            <w:shd w:val="clear" w:color="auto" w:fill="auto"/>
            <w:vAlign w:val="center"/>
          </w:tcPr>
          <w:p w14:paraId="5F403FDB" w14:textId="5BEE6747" w:rsidR="00687111" w:rsidRPr="00AD4FCE" w:rsidRDefault="00687111" w:rsidP="007B585E">
            <w:pPr>
              <w:ind w:right="-74"/>
              <w:rPr>
                <w:rFonts w:ascii="Arial" w:hAnsi="Arial"/>
                <w:sz w:val="16"/>
              </w:rPr>
            </w:pPr>
            <w:r w:rsidRPr="00AD4FCE">
              <w:fldChar w:fldCharType="begin">
                <w:ffData>
                  <w:name w:val="CaseACocher1"/>
                  <w:enabled/>
                  <w:calcOnExit w:val="0"/>
                  <w:checkBox>
                    <w:sizeAuto/>
                    <w:default w:val="0"/>
                    <w:checked w:val="0"/>
                  </w:checkBox>
                </w:ffData>
              </w:fldChar>
            </w:r>
            <w:r w:rsidRPr="00AD4FCE">
              <w:instrText xml:space="preserve"> FORMCHECKBOX </w:instrText>
            </w:r>
            <w:r w:rsidRPr="00AD4FCE">
              <w:fldChar w:fldCharType="separate"/>
            </w:r>
            <w:r w:rsidRPr="00AD4FCE">
              <w:fldChar w:fldCharType="end"/>
            </w:r>
            <w:r w:rsidRPr="00AD4FCE">
              <w:tab/>
            </w:r>
            <w:r w:rsidRPr="00AD4FCE">
              <w:rPr>
                <w:rFonts w:ascii="Arial" w:hAnsi="Arial"/>
                <w:sz w:val="16"/>
                <w:szCs w:val="16"/>
              </w:rPr>
              <w:t>CDN export</w:t>
            </w:r>
            <w:r w:rsidR="00FD5162" w:rsidRPr="00AD4FCE">
              <w:rPr>
                <w:rFonts w:ascii="Arial" w:hAnsi="Arial"/>
                <w:sz w:val="16"/>
                <w:szCs w:val="16"/>
              </w:rPr>
              <w:t xml:space="preserve"> </w:t>
            </w:r>
          </w:p>
        </w:tc>
        <w:tc>
          <w:tcPr>
            <w:tcW w:w="1369" w:type="dxa"/>
            <w:vAlign w:val="center"/>
          </w:tcPr>
          <w:p w14:paraId="7F28A143" w14:textId="0C18C9EE" w:rsidR="00687111" w:rsidRPr="00AD4FCE" w:rsidRDefault="00687111" w:rsidP="007B585E">
            <w:pPr>
              <w:pStyle w:val="Normalcentr"/>
              <w:tabs>
                <w:tab w:val="clear" w:pos="709"/>
                <w:tab w:val="clear" w:pos="1276"/>
              </w:tabs>
              <w:ind w:left="0" w:firstLine="0"/>
              <w:rPr>
                <w:szCs w:val="16"/>
              </w:rPr>
            </w:pPr>
            <w:r w:rsidRPr="00AD4FCE">
              <w:rPr>
                <w:szCs w:val="16"/>
              </w:rPr>
              <w:t xml:space="preserve">P-22-00 § </w:t>
            </w:r>
            <w:r w:rsidR="00402DB4" w:rsidRPr="00AD4FCE">
              <w:rPr>
                <w:szCs w:val="16"/>
              </w:rPr>
              <w:t>6</w:t>
            </w:r>
            <w:r w:rsidRPr="00AD4FCE">
              <w:rPr>
                <w:szCs w:val="16"/>
              </w:rPr>
              <w:t>.3.</w:t>
            </w:r>
            <w:r w:rsidR="00402DB4" w:rsidRPr="00AD4FCE">
              <w:rPr>
                <w:szCs w:val="16"/>
              </w:rPr>
              <w:t>3</w:t>
            </w:r>
          </w:p>
        </w:tc>
        <w:tc>
          <w:tcPr>
            <w:tcW w:w="1353" w:type="dxa"/>
            <w:shd w:val="clear" w:color="auto" w:fill="auto"/>
            <w:vAlign w:val="center"/>
          </w:tcPr>
          <w:p w14:paraId="54BF76D5" w14:textId="77777777" w:rsidR="00687111" w:rsidRPr="00AD4FCE" w:rsidRDefault="00687111" w:rsidP="007B585E">
            <w:pPr>
              <w:ind w:right="-74"/>
              <w:rPr>
                <w:sz w:val="16"/>
                <w:szCs w:val="16"/>
              </w:rPr>
            </w:pPr>
          </w:p>
        </w:tc>
      </w:tr>
    </w:tbl>
    <w:p w14:paraId="0FA65A65" w14:textId="77777777" w:rsidR="00642C08" w:rsidRPr="00AD4FCE" w:rsidRDefault="00642C08" w:rsidP="00160B1F">
      <w:pPr>
        <w:rPr>
          <w:rFonts w:ascii="Arial" w:hAnsi="Arial"/>
          <w:bCs/>
          <w:sz w:val="16"/>
          <w:szCs w:val="16"/>
        </w:rPr>
      </w:pPr>
    </w:p>
    <w:p w14:paraId="7BE69C18" w14:textId="59B5E027" w:rsidR="00501D8B" w:rsidRPr="00AD4FCE" w:rsidRDefault="00501D8B" w:rsidP="00160B1F">
      <w:pPr>
        <w:rPr>
          <w:rFonts w:ascii="Arial" w:hAnsi="Arial"/>
          <w:bCs/>
          <w:sz w:val="16"/>
          <w:szCs w:val="16"/>
        </w:rPr>
        <w:sectPr w:rsidR="00501D8B" w:rsidRPr="00AD4FCE" w:rsidSect="00571B51">
          <w:headerReference w:type="default" r:id="rId8"/>
          <w:footerReference w:type="default" r:id="rId9"/>
          <w:pgSz w:w="11906" w:h="16838" w:code="9"/>
          <w:pgMar w:top="567" w:right="737" w:bottom="851" w:left="851" w:header="567" w:footer="567" w:gutter="0"/>
          <w:cols w:space="708"/>
          <w:docGrid w:linePitch="360"/>
        </w:sect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4"/>
        <w:gridCol w:w="1843"/>
        <w:gridCol w:w="1446"/>
      </w:tblGrid>
      <w:tr w:rsidR="00C45891" w:rsidRPr="00AD4FCE" w14:paraId="1EA84B7B" w14:textId="77777777" w:rsidTr="007B585E">
        <w:trPr>
          <w:tblHeader/>
        </w:trPr>
        <w:tc>
          <w:tcPr>
            <w:tcW w:w="7054" w:type="dxa"/>
            <w:tcBorders>
              <w:bottom w:val="single" w:sz="4" w:space="0" w:color="auto"/>
            </w:tcBorders>
            <w:shd w:val="clear" w:color="auto" w:fill="CCCCCC"/>
            <w:vAlign w:val="center"/>
          </w:tcPr>
          <w:p w14:paraId="58FF48E4" w14:textId="22A07BE3" w:rsidR="00B86071" w:rsidRPr="00AD4FCE" w:rsidRDefault="00B86071" w:rsidP="007B585E">
            <w:pPr>
              <w:spacing w:before="120"/>
              <w:ind w:right="-28"/>
              <w:jc w:val="center"/>
              <w:rPr>
                <w:rFonts w:ascii="Arial" w:hAnsi="Arial"/>
                <w:b/>
                <w:sz w:val="24"/>
                <w:szCs w:val="24"/>
              </w:rPr>
            </w:pPr>
            <w:r w:rsidRPr="00AD4FCE">
              <w:rPr>
                <w:rFonts w:ascii="Arial" w:hAnsi="Arial"/>
                <w:b/>
                <w:sz w:val="24"/>
                <w:szCs w:val="24"/>
              </w:rPr>
              <w:lastRenderedPageBreak/>
              <w:t>LISTE DES DOCUMENTS DEVANT ETRE MIS A LA DISPOSITION DU PEN REALISANT L’EXAMEN DE NAVIGABILITE</w:t>
            </w:r>
          </w:p>
          <w:p w14:paraId="08CBD261" w14:textId="01BD8B23" w:rsidR="005D512A" w:rsidRPr="00AD4FCE" w:rsidRDefault="00732074" w:rsidP="007B585E">
            <w:pPr>
              <w:spacing w:after="120"/>
              <w:jc w:val="center"/>
              <w:rPr>
                <w:rFonts w:ascii="Arial" w:hAnsi="Arial" w:cs="Arial"/>
                <w:b/>
              </w:rPr>
            </w:pPr>
            <w:r w:rsidRPr="00AD4FCE">
              <w:rPr>
                <w:rFonts w:ascii="Arial" w:hAnsi="Arial" w:cs="Arial"/>
                <w:b/>
              </w:rPr>
              <w:t>(G-40-01 annexe X)</w:t>
            </w:r>
          </w:p>
        </w:tc>
        <w:tc>
          <w:tcPr>
            <w:tcW w:w="1843" w:type="dxa"/>
            <w:tcBorders>
              <w:bottom w:val="single" w:sz="4" w:space="0" w:color="auto"/>
            </w:tcBorders>
            <w:shd w:val="clear" w:color="auto" w:fill="CCCCCC"/>
            <w:vAlign w:val="center"/>
          </w:tcPr>
          <w:p w14:paraId="0E528EF6" w14:textId="5F8F6A42" w:rsidR="00EF5CD9" w:rsidRPr="00AD4FCE" w:rsidRDefault="00CD7B28" w:rsidP="005D6B47">
            <w:pPr>
              <w:jc w:val="center"/>
              <w:rPr>
                <w:rFonts w:ascii="Arial" w:hAnsi="Arial" w:cs="Arial"/>
                <w:b/>
              </w:rPr>
            </w:pPr>
            <w:r w:rsidRPr="00AD4FCE">
              <w:rPr>
                <w:rFonts w:ascii="Arial" w:hAnsi="Arial"/>
                <w:b/>
                <w:sz w:val="16"/>
              </w:rPr>
              <w:t xml:space="preserve">Commentaires </w:t>
            </w:r>
            <w:r w:rsidR="007B585E" w:rsidRPr="00AD4FCE">
              <w:rPr>
                <w:rFonts w:ascii="Arial" w:hAnsi="Arial"/>
                <w:b/>
                <w:sz w:val="16"/>
              </w:rPr>
              <w:t>demandeur</w:t>
            </w:r>
          </w:p>
        </w:tc>
        <w:tc>
          <w:tcPr>
            <w:tcW w:w="1446" w:type="dxa"/>
            <w:tcBorders>
              <w:bottom w:val="single" w:sz="4" w:space="0" w:color="auto"/>
            </w:tcBorders>
            <w:shd w:val="clear" w:color="auto" w:fill="CCCCCC"/>
            <w:vAlign w:val="center"/>
          </w:tcPr>
          <w:p w14:paraId="10431DEE" w14:textId="77777777" w:rsidR="007E55C5" w:rsidRPr="00AD4FCE" w:rsidRDefault="007E55C5" w:rsidP="007B585E">
            <w:pPr>
              <w:spacing w:line="160" w:lineRule="exact"/>
              <w:ind w:right="-28"/>
              <w:jc w:val="center"/>
              <w:rPr>
                <w:rFonts w:ascii="Arial" w:hAnsi="Arial"/>
                <w:b/>
                <w:sz w:val="16"/>
              </w:rPr>
            </w:pPr>
            <w:r w:rsidRPr="00AD4FCE">
              <w:rPr>
                <w:rFonts w:ascii="Arial" w:hAnsi="Arial"/>
                <w:b/>
                <w:sz w:val="16"/>
              </w:rPr>
              <w:t xml:space="preserve">Présence effective </w:t>
            </w:r>
            <w:r w:rsidR="00285325" w:rsidRPr="00AD4FCE">
              <w:rPr>
                <w:rFonts w:ascii="Arial" w:hAnsi="Arial"/>
                <w:b/>
                <w:sz w:val="16"/>
              </w:rPr>
              <w:t xml:space="preserve">et références </w:t>
            </w:r>
            <w:r w:rsidRPr="00AD4FCE">
              <w:rPr>
                <w:rFonts w:ascii="Arial" w:hAnsi="Arial"/>
                <w:b/>
                <w:sz w:val="16"/>
              </w:rPr>
              <w:t>des pièces jointes</w:t>
            </w:r>
          </w:p>
          <w:p w14:paraId="79DFED87" w14:textId="23AE1EC1" w:rsidR="00EF5CD9" w:rsidRPr="00AD4FCE" w:rsidRDefault="007E55C5" w:rsidP="007B585E">
            <w:pPr>
              <w:spacing w:line="160" w:lineRule="exact"/>
              <w:ind w:right="-28"/>
              <w:jc w:val="center"/>
              <w:rPr>
                <w:rFonts w:ascii="Arial" w:hAnsi="Arial"/>
                <w:b/>
                <w:sz w:val="16"/>
              </w:rPr>
            </w:pPr>
            <w:r w:rsidRPr="00AD4FCE">
              <w:rPr>
                <w:rFonts w:ascii="Arial" w:hAnsi="Arial"/>
                <w:b/>
                <w:sz w:val="16"/>
              </w:rPr>
              <w:t>(</w:t>
            </w:r>
            <w:proofErr w:type="gramStart"/>
            <w:r w:rsidRPr="00AD4FCE">
              <w:rPr>
                <w:rFonts w:ascii="Arial" w:hAnsi="Arial"/>
                <w:b/>
                <w:sz w:val="16"/>
              </w:rPr>
              <w:t>auto</w:t>
            </w:r>
            <w:proofErr w:type="gramEnd"/>
            <w:r w:rsidRPr="00AD4FCE">
              <w:rPr>
                <w:rFonts w:ascii="Arial" w:hAnsi="Arial"/>
                <w:b/>
                <w:sz w:val="16"/>
              </w:rPr>
              <w:t xml:space="preserve">-contrôle du </w:t>
            </w:r>
            <w:r w:rsidR="00451E30" w:rsidRPr="00AD4FCE">
              <w:rPr>
                <w:rFonts w:ascii="Arial" w:hAnsi="Arial"/>
                <w:b/>
                <w:sz w:val="16"/>
              </w:rPr>
              <w:t>demandeur</w:t>
            </w:r>
            <w:r w:rsidRPr="00AD4FCE">
              <w:rPr>
                <w:rFonts w:ascii="Arial" w:hAnsi="Arial"/>
                <w:b/>
                <w:sz w:val="16"/>
              </w:rPr>
              <w:t>)</w:t>
            </w:r>
          </w:p>
        </w:tc>
      </w:tr>
      <w:tr w:rsidR="00DC3420" w:rsidRPr="00AD4FCE" w14:paraId="5E098FDF" w14:textId="77777777" w:rsidTr="00657091">
        <w:tc>
          <w:tcPr>
            <w:tcW w:w="10343" w:type="dxa"/>
            <w:gridSpan w:val="3"/>
            <w:shd w:val="clear" w:color="auto" w:fill="FFFF00"/>
          </w:tcPr>
          <w:p w14:paraId="396475D7" w14:textId="77777777" w:rsidR="00EF5CD9" w:rsidRPr="00AD4FCE" w:rsidRDefault="00BD357E" w:rsidP="00BE565E">
            <w:pPr>
              <w:jc w:val="center"/>
              <w:rPr>
                <w:rFonts w:ascii="Arial" w:hAnsi="Arial" w:cs="Arial"/>
                <w:b/>
              </w:rPr>
            </w:pPr>
            <w:r w:rsidRPr="00AD4FCE">
              <w:rPr>
                <w:rFonts w:ascii="Arial" w:hAnsi="Arial" w:cs="Arial"/>
                <w:b/>
              </w:rPr>
              <w:t xml:space="preserve">Identification </w:t>
            </w:r>
            <w:r w:rsidR="00CD7B28" w:rsidRPr="00AD4FCE">
              <w:rPr>
                <w:rFonts w:ascii="Arial" w:hAnsi="Arial" w:cs="Arial"/>
                <w:b/>
              </w:rPr>
              <w:t>et historique d’utilisation de l’aéronef</w:t>
            </w:r>
            <w:r w:rsidR="00BE565E" w:rsidRPr="00AD4FCE">
              <w:rPr>
                <w:rFonts w:ascii="Arial" w:hAnsi="Arial" w:cs="Arial"/>
                <w:b/>
              </w:rPr>
              <w:t xml:space="preserve"> </w:t>
            </w:r>
            <w:r w:rsidR="00B56535" w:rsidRPr="00AD4FCE">
              <w:rPr>
                <w:rFonts w:ascii="Arial" w:hAnsi="Arial" w:cs="Arial"/>
                <w:i/>
              </w:rPr>
              <w:t>(ANNEXE X DU G-40-01 § 3.3.1)</w:t>
            </w:r>
          </w:p>
        </w:tc>
      </w:tr>
      <w:tr w:rsidR="00DC3420" w:rsidRPr="00AD4FCE" w14:paraId="37C22637" w14:textId="77777777" w:rsidTr="00657091">
        <w:tc>
          <w:tcPr>
            <w:tcW w:w="7054" w:type="dxa"/>
            <w:tcBorders>
              <w:bottom w:val="single" w:sz="4" w:space="0" w:color="auto"/>
            </w:tcBorders>
            <w:shd w:val="clear" w:color="auto" w:fill="auto"/>
          </w:tcPr>
          <w:p w14:paraId="798C551B" w14:textId="77777777" w:rsidR="00451E30" w:rsidRPr="00AD4FCE" w:rsidRDefault="00D62E20" w:rsidP="000945DC">
            <w:pPr>
              <w:rPr>
                <w:rFonts w:ascii="Arial" w:hAnsi="Arial" w:cs="Arial"/>
              </w:rPr>
            </w:pPr>
            <w:r w:rsidRPr="00AD4FCE">
              <w:rPr>
                <w:rFonts w:ascii="Arial" w:hAnsi="Arial" w:cs="Arial"/>
              </w:rPr>
              <w:t>Livrets cellule, moteur, hélice</w:t>
            </w:r>
          </w:p>
          <w:p w14:paraId="2FE144E4" w14:textId="23D7D070" w:rsidR="00D62E20" w:rsidRPr="00AD4FCE" w:rsidRDefault="00D62E20" w:rsidP="000945DC">
            <w:pPr>
              <w:rPr>
                <w:rFonts w:ascii="Arial" w:hAnsi="Arial" w:cs="Arial"/>
              </w:rPr>
            </w:pPr>
            <w:r w:rsidRPr="00AD4FCE">
              <w:rPr>
                <w:rFonts w:ascii="Arial" w:hAnsi="Arial" w:cs="Arial"/>
              </w:rPr>
              <w:t>Fiches de suivi des équipements</w:t>
            </w:r>
          </w:p>
        </w:tc>
        <w:tc>
          <w:tcPr>
            <w:tcW w:w="1843" w:type="dxa"/>
            <w:tcBorders>
              <w:bottom w:val="single" w:sz="4" w:space="0" w:color="auto"/>
            </w:tcBorders>
            <w:shd w:val="clear" w:color="auto" w:fill="auto"/>
            <w:vAlign w:val="center"/>
          </w:tcPr>
          <w:p w14:paraId="701CA15D" w14:textId="77777777" w:rsidR="00D62E20" w:rsidRPr="00AD4FCE" w:rsidRDefault="00D62E20" w:rsidP="000945DC">
            <w:pPr>
              <w:jc w:val="center"/>
              <w:rPr>
                <w:rFonts w:ascii="Arial" w:hAnsi="Arial" w:cs="Arial"/>
              </w:rPr>
            </w:pPr>
          </w:p>
        </w:tc>
        <w:tc>
          <w:tcPr>
            <w:tcW w:w="1446" w:type="dxa"/>
            <w:tcBorders>
              <w:bottom w:val="single" w:sz="4" w:space="0" w:color="auto"/>
            </w:tcBorders>
            <w:shd w:val="clear" w:color="auto" w:fill="auto"/>
            <w:vAlign w:val="center"/>
          </w:tcPr>
          <w:p w14:paraId="15675204" w14:textId="77777777" w:rsidR="00D62E20" w:rsidRPr="00AD4FCE" w:rsidRDefault="00D62E20" w:rsidP="000945DC">
            <w:pPr>
              <w:jc w:val="center"/>
              <w:rPr>
                <w:rFonts w:ascii="Arial" w:hAnsi="Arial" w:cs="Arial"/>
              </w:rPr>
            </w:pPr>
          </w:p>
        </w:tc>
      </w:tr>
      <w:tr w:rsidR="00DC3420" w:rsidRPr="00AD4FCE" w14:paraId="29EE6847" w14:textId="77777777" w:rsidTr="00451E30">
        <w:tc>
          <w:tcPr>
            <w:tcW w:w="7054" w:type="dxa"/>
            <w:shd w:val="clear" w:color="auto" w:fill="auto"/>
          </w:tcPr>
          <w:p w14:paraId="763A2DEB" w14:textId="77777777" w:rsidR="00451E30" w:rsidRPr="00AD4FCE" w:rsidRDefault="00CD7B28" w:rsidP="008D2D25">
            <w:pPr>
              <w:rPr>
                <w:rFonts w:ascii="Arial" w:eastAsia="Symbol" w:hAnsi="Arial" w:cs="Arial"/>
              </w:rPr>
            </w:pPr>
            <w:r w:rsidRPr="00AD4FCE">
              <w:rPr>
                <w:rFonts w:ascii="Arial" w:eastAsia="Symbol" w:hAnsi="Arial" w:cs="Arial"/>
              </w:rPr>
              <w:t>Carnets de route</w:t>
            </w:r>
          </w:p>
          <w:p w14:paraId="2E40DFC0" w14:textId="57F8BC52" w:rsidR="00EF5CD9" w:rsidRPr="00AD4FCE" w:rsidRDefault="00CD7B28" w:rsidP="008D2D25">
            <w:pPr>
              <w:rPr>
                <w:rFonts w:ascii="Arial" w:eastAsia="Symbol" w:hAnsi="Arial" w:cs="Arial"/>
              </w:rPr>
            </w:pPr>
            <w:r w:rsidRPr="00AD4FCE">
              <w:rPr>
                <w:rFonts w:ascii="Arial" w:eastAsia="Symbol" w:hAnsi="Arial" w:cs="Arial"/>
              </w:rPr>
              <w:t>CRM couvrant la période de référence</w:t>
            </w:r>
          </w:p>
        </w:tc>
        <w:tc>
          <w:tcPr>
            <w:tcW w:w="1843" w:type="dxa"/>
            <w:shd w:val="clear" w:color="auto" w:fill="auto"/>
            <w:vAlign w:val="center"/>
          </w:tcPr>
          <w:p w14:paraId="09D4A571" w14:textId="77777777" w:rsidR="00EF5CD9" w:rsidRPr="00AD4FCE" w:rsidRDefault="00EF5CD9" w:rsidP="00451E30">
            <w:pPr>
              <w:jc w:val="center"/>
              <w:rPr>
                <w:rFonts w:ascii="Arial" w:hAnsi="Arial" w:cs="Arial"/>
              </w:rPr>
            </w:pPr>
          </w:p>
        </w:tc>
        <w:tc>
          <w:tcPr>
            <w:tcW w:w="1446" w:type="dxa"/>
            <w:shd w:val="clear" w:color="auto" w:fill="auto"/>
            <w:vAlign w:val="center"/>
          </w:tcPr>
          <w:p w14:paraId="3DDB879D" w14:textId="77777777" w:rsidR="00EF5CD9" w:rsidRPr="00AD4FCE" w:rsidRDefault="00EF5CD9" w:rsidP="00451E30">
            <w:pPr>
              <w:jc w:val="center"/>
              <w:rPr>
                <w:rFonts w:ascii="Arial" w:hAnsi="Arial" w:cs="Arial"/>
              </w:rPr>
            </w:pPr>
          </w:p>
        </w:tc>
      </w:tr>
      <w:tr w:rsidR="005E7FFE" w:rsidRPr="00AD4FCE" w14:paraId="3BC15B34" w14:textId="77777777" w:rsidTr="00657091">
        <w:tblPrEx>
          <w:tblCellMar>
            <w:top w:w="57" w:type="dxa"/>
            <w:bottom w:w="57" w:type="dxa"/>
          </w:tblCellMar>
        </w:tblPrEx>
        <w:tc>
          <w:tcPr>
            <w:tcW w:w="10343" w:type="dxa"/>
            <w:gridSpan w:val="3"/>
            <w:shd w:val="clear" w:color="auto" w:fill="D9D9D9"/>
          </w:tcPr>
          <w:p w14:paraId="67B8E8A1" w14:textId="7917F6B9" w:rsidR="005E7FFE" w:rsidRPr="00AD4FCE" w:rsidRDefault="005E7FFE" w:rsidP="000945DC">
            <w:pPr>
              <w:rPr>
                <w:rFonts w:ascii="Arial" w:hAnsi="Arial" w:cs="Arial"/>
                <w:b/>
                <w:i/>
              </w:rPr>
            </w:pPr>
            <w:r w:rsidRPr="00AD4FCE">
              <w:rPr>
                <w:rFonts w:ascii="Arial" w:hAnsi="Arial" w:cs="Arial"/>
                <w:b/>
                <w:i/>
              </w:rPr>
              <w:t xml:space="preserve">Travaux réalisés dans le cadre </w:t>
            </w:r>
            <w:r w:rsidR="000C0621" w:rsidRPr="00AD4FCE">
              <w:rPr>
                <w:rFonts w:ascii="Arial" w:hAnsi="Arial" w:cs="Arial"/>
                <w:b/>
                <w:i/>
              </w:rPr>
              <w:t>de l’Union E</w:t>
            </w:r>
            <w:r w:rsidRPr="00AD4FCE">
              <w:rPr>
                <w:rFonts w:ascii="Arial" w:hAnsi="Arial" w:cs="Arial"/>
                <w:b/>
                <w:i/>
              </w:rPr>
              <w:t>uropéen</w:t>
            </w:r>
            <w:r w:rsidR="000C0621" w:rsidRPr="00AD4FCE">
              <w:rPr>
                <w:rFonts w:ascii="Arial" w:hAnsi="Arial" w:cs="Arial"/>
                <w:b/>
                <w:i/>
              </w:rPr>
              <w:t>ne</w:t>
            </w:r>
          </w:p>
        </w:tc>
      </w:tr>
      <w:tr w:rsidR="005E7FFE" w:rsidRPr="00AD4FCE" w14:paraId="5A96CCC4" w14:textId="77777777" w:rsidTr="00451E30">
        <w:tc>
          <w:tcPr>
            <w:tcW w:w="7054" w:type="dxa"/>
            <w:shd w:val="clear" w:color="auto" w:fill="auto"/>
          </w:tcPr>
          <w:p w14:paraId="03D4B741" w14:textId="5952027C" w:rsidR="005E7FFE" w:rsidRPr="00AD4FCE" w:rsidRDefault="005E7FFE" w:rsidP="000945DC">
            <w:pPr>
              <w:spacing w:before="40" w:after="40"/>
              <w:rPr>
                <w:rFonts w:ascii="Arial" w:hAnsi="Arial" w:cs="Arial"/>
              </w:rPr>
            </w:pPr>
            <w:r w:rsidRPr="00AD4FCE">
              <w:rPr>
                <w:rFonts w:ascii="Arial" w:hAnsi="Arial" w:cs="Arial"/>
              </w:rPr>
              <w:t>Liste des organismes ayant signé l’APRS au cours de la période postérieure au CDN export :</w:t>
            </w:r>
          </w:p>
          <w:p w14:paraId="1286F888" w14:textId="77777777" w:rsidR="005E7FFE" w:rsidRPr="00AD4FCE" w:rsidRDefault="005E7FFE" w:rsidP="00764E18">
            <w:pPr>
              <w:numPr>
                <w:ilvl w:val="0"/>
                <w:numId w:val="2"/>
              </w:numPr>
              <w:tabs>
                <w:tab w:val="clear" w:pos="3905"/>
                <w:tab w:val="num" w:pos="459"/>
              </w:tabs>
              <w:ind w:left="459"/>
              <w:rPr>
                <w:rFonts w:ascii="Arial" w:hAnsi="Arial" w:cs="Arial"/>
              </w:rPr>
            </w:pPr>
            <w:r w:rsidRPr="00AD4FCE">
              <w:rPr>
                <w:rFonts w:ascii="Arial" w:hAnsi="Arial" w:cs="Arial"/>
              </w:rPr>
              <w:t>Organisme agréé avec référence de l’agrément</w:t>
            </w:r>
          </w:p>
          <w:p w14:paraId="17E28FC9" w14:textId="2DE8E762" w:rsidR="005E7FFE" w:rsidRPr="00AD4FCE" w:rsidRDefault="006B65DF" w:rsidP="006B65DF">
            <w:pPr>
              <w:numPr>
                <w:ilvl w:val="0"/>
                <w:numId w:val="2"/>
              </w:numPr>
              <w:tabs>
                <w:tab w:val="clear" w:pos="3905"/>
                <w:tab w:val="num" w:pos="459"/>
              </w:tabs>
              <w:ind w:left="459"/>
              <w:rPr>
                <w:rFonts w:ascii="Arial" w:hAnsi="Arial" w:cs="Arial"/>
              </w:rPr>
            </w:pPr>
            <w:r w:rsidRPr="00AD4FCE">
              <w:rPr>
                <w:rFonts w:ascii="Arial" w:hAnsi="Arial" w:cs="Arial"/>
              </w:rPr>
              <w:t>Autre</w:t>
            </w:r>
            <w:r w:rsidR="006D3242" w:rsidRPr="00AD4FCE">
              <w:rPr>
                <w:rFonts w:ascii="Arial" w:hAnsi="Arial" w:cs="Arial"/>
              </w:rPr>
              <w:t xml:space="preserve"> (situation AOG, …)</w:t>
            </w:r>
            <w:r w:rsidRPr="00AD4FCE">
              <w:rPr>
                <w:rFonts w:ascii="Arial" w:hAnsi="Arial" w:cs="Arial"/>
              </w:rPr>
              <w:t> : préciser :</w:t>
            </w:r>
          </w:p>
        </w:tc>
        <w:tc>
          <w:tcPr>
            <w:tcW w:w="1843" w:type="dxa"/>
            <w:shd w:val="clear" w:color="auto" w:fill="auto"/>
            <w:vAlign w:val="center"/>
          </w:tcPr>
          <w:p w14:paraId="69B2D1B5" w14:textId="77777777" w:rsidR="005E7FFE" w:rsidRPr="00AD4FCE" w:rsidRDefault="005E7FFE" w:rsidP="00451E30">
            <w:pPr>
              <w:jc w:val="center"/>
              <w:rPr>
                <w:rFonts w:ascii="Arial" w:hAnsi="Arial" w:cs="Arial"/>
              </w:rPr>
            </w:pPr>
          </w:p>
        </w:tc>
        <w:tc>
          <w:tcPr>
            <w:tcW w:w="1446" w:type="dxa"/>
            <w:shd w:val="clear" w:color="auto" w:fill="auto"/>
            <w:vAlign w:val="center"/>
          </w:tcPr>
          <w:p w14:paraId="0C23F5BB" w14:textId="77777777" w:rsidR="005E7FFE" w:rsidRPr="00AD4FCE" w:rsidRDefault="005E7FFE" w:rsidP="00451E30">
            <w:pPr>
              <w:jc w:val="center"/>
              <w:rPr>
                <w:rFonts w:ascii="Arial" w:hAnsi="Arial" w:cs="Arial"/>
              </w:rPr>
            </w:pPr>
          </w:p>
        </w:tc>
      </w:tr>
      <w:tr w:rsidR="005E7FFE" w:rsidRPr="00AD4FCE" w14:paraId="6BF0DAD2" w14:textId="77777777" w:rsidTr="00451E30">
        <w:tc>
          <w:tcPr>
            <w:tcW w:w="7054" w:type="dxa"/>
            <w:shd w:val="clear" w:color="auto" w:fill="auto"/>
          </w:tcPr>
          <w:p w14:paraId="663A6021" w14:textId="77777777" w:rsidR="005E7FFE" w:rsidRPr="00AD4FCE" w:rsidRDefault="005E7FFE" w:rsidP="000A21FE">
            <w:pPr>
              <w:spacing w:before="40" w:after="40"/>
              <w:rPr>
                <w:rFonts w:ascii="Arial" w:hAnsi="Arial" w:cs="Arial"/>
              </w:rPr>
            </w:pPr>
            <w:r w:rsidRPr="00AD4FCE">
              <w:rPr>
                <w:rFonts w:ascii="Arial" w:hAnsi="Arial" w:cs="Arial"/>
              </w:rPr>
              <w:t>C</w:t>
            </w:r>
            <w:r w:rsidR="004A0764" w:rsidRPr="00AD4FCE">
              <w:rPr>
                <w:rFonts w:ascii="Arial" w:hAnsi="Arial" w:cs="Arial"/>
              </w:rPr>
              <w:t>opie des c</w:t>
            </w:r>
            <w:r w:rsidRPr="00AD4FCE">
              <w:rPr>
                <w:rFonts w:ascii="Arial" w:hAnsi="Arial" w:cs="Arial"/>
              </w:rPr>
              <w:t>ertificats d’agréments des organismes agréés concernés</w:t>
            </w:r>
            <w:r w:rsidR="00D031D8" w:rsidRPr="00AD4FCE">
              <w:rPr>
                <w:rFonts w:ascii="Arial" w:hAnsi="Arial" w:cs="Arial"/>
              </w:rPr>
              <w:t xml:space="preserve"> ou t</w:t>
            </w:r>
            <w:r w:rsidR="004A0764" w:rsidRPr="00AD4FCE">
              <w:rPr>
                <w:rFonts w:ascii="Arial" w:hAnsi="Arial" w:cs="Arial"/>
              </w:rPr>
              <w:t>out document permettant d’identifier le</w:t>
            </w:r>
            <w:r w:rsidR="000A21FE" w:rsidRPr="00AD4FCE">
              <w:rPr>
                <w:rFonts w:ascii="Arial" w:hAnsi="Arial" w:cs="Arial"/>
              </w:rPr>
              <w:t>s organismes</w:t>
            </w:r>
            <w:r w:rsidR="004A0764" w:rsidRPr="00AD4FCE">
              <w:rPr>
                <w:rFonts w:ascii="Arial" w:hAnsi="Arial" w:cs="Arial"/>
              </w:rPr>
              <w:t xml:space="preserve"> concerné</w:t>
            </w:r>
            <w:r w:rsidR="000A21FE" w:rsidRPr="00AD4FCE">
              <w:rPr>
                <w:rFonts w:ascii="Arial" w:hAnsi="Arial" w:cs="Arial"/>
              </w:rPr>
              <w:t>s</w:t>
            </w:r>
          </w:p>
        </w:tc>
        <w:tc>
          <w:tcPr>
            <w:tcW w:w="1843" w:type="dxa"/>
            <w:shd w:val="clear" w:color="auto" w:fill="auto"/>
            <w:vAlign w:val="center"/>
          </w:tcPr>
          <w:p w14:paraId="6886C587" w14:textId="77777777" w:rsidR="005E7FFE" w:rsidRPr="00AD4FCE" w:rsidRDefault="005E7FFE" w:rsidP="00451E30">
            <w:pPr>
              <w:jc w:val="center"/>
              <w:rPr>
                <w:rFonts w:ascii="Arial" w:hAnsi="Arial" w:cs="Arial"/>
              </w:rPr>
            </w:pPr>
          </w:p>
        </w:tc>
        <w:tc>
          <w:tcPr>
            <w:tcW w:w="1446" w:type="dxa"/>
            <w:shd w:val="clear" w:color="auto" w:fill="auto"/>
            <w:vAlign w:val="center"/>
          </w:tcPr>
          <w:p w14:paraId="1554A955" w14:textId="77777777" w:rsidR="005E7FFE" w:rsidRPr="00AD4FCE" w:rsidRDefault="005E7FFE" w:rsidP="00451E30">
            <w:pPr>
              <w:jc w:val="center"/>
              <w:rPr>
                <w:rFonts w:ascii="Arial" w:hAnsi="Arial" w:cs="Arial"/>
              </w:rPr>
            </w:pPr>
          </w:p>
        </w:tc>
      </w:tr>
      <w:tr w:rsidR="005E7FFE" w:rsidRPr="00AD4FCE" w14:paraId="5F8470C6" w14:textId="77777777" w:rsidTr="00657091">
        <w:tblPrEx>
          <w:tblCellMar>
            <w:top w:w="57" w:type="dxa"/>
            <w:bottom w:w="57" w:type="dxa"/>
          </w:tblCellMar>
        </w:tblPrEx>
        <w:trPr>
          <w:trHeight w:val="161"/>
        </w:trPr>
        <w:tc>
          <w:tcPr>
            <w:tcW w:w="10343" w:type="dxa"/>
            <w:gridSpan w:val="3"/>
            <w:shd w:val="clear" w:color="auto" w:fill="D9D9D9"/>
          </w:tcPr>
          <w:p w14:paraId="6F4FB29F" w14:textId="1B396DAF" w:rsidR="005E7FFE" w:rsidRPr="00AD4FCE" w:rsidRDefault="005E7FFE" w:rsidP="001D175D">
            <w:pPr>
              <w:rPr>
                <w:rFonts w:ascii="Arial" w:hAnsi="Arial" w:cs="Arial"/>
                <w:b/>
                <w:i/>
              </w:rPr>
            </w:pPr>
            <w:r w:rsidRPr="00AD4FCE">
              <w:rPr>
                <w:rFonts w:ascii="Arial" w:hAnsi="Arial" w:cs="Arial"/>
                <w:b/>
                <w:i/>
              </w:rPr>
              <w:t xml:space="preserve">Travaux réalisés hors cadre </w:t>
            </w:r>
            <w:r w:rsidR="000C0621" w:rsidRPr="00AD4FCE">
              <w:rPr>
                <w:rFonts w:ascii="Arial" w:hAnsi="Arial" w:cs="Arial"/>
                <w:b/>
                <w:i/>
              </w:rPr>
              <w:t>de l’Union E</w:t>
            </w:r>
            <w:r w:rsidRPr="00AD4FCE">
              <w:rPr>
                <w:rFonts w:ascii="Arial" w:hAnsi="Arial" w:cs="Arial"/>
                <w:b/>
                <w:i/>
              </w:rPr>
              <w:t>uropéen</w:t>
            </w:r>
            <w:r w:rsidR="000C0621" w:rsidRPr="00AD4FCE">
              <w:rPr>
                <w:rFonts w:ascii="Arial" w:hAnsi="Arial" w:cs="Arial"/>
                <w:b/>
                <w:i/>
              </w:rPr>
              <w:t>ne</w:t>
            </w:r>
            <w:r w:rsidRPr="00AD4FCE">
              <w:rPr>
                <w:rFonts w:ascii="Arial" w:hAnsi="Arial" w:cs="Arial"/>
                <w:b/>
                <w:i/>
              </w:rPr>
              <w:t xml:space="preserve"> (cas d’une classification d’un aéronef importé d’un Etat tiers, non listés en </w:t>
            </w:r>
            <w:r w:rsidR="001D175D" w:rsidRPr="00AD4FCE">
              <w:rPr>
                <w:rFonts w:ascii="Arial" w:hAnsi="Arial" w:cs="Arial"/>
                <w:b/>
                <w:i/>
              </w:rPr>
              <w:t>annexe X du G-40-01 au §5.5</w:t>
            </w:r>
            <w:r w:rsidRPr="00AD4FCE">
              <w:rPr>
                <w:rFonts w:ascii="Arial" w:hAnsi="Arial" w:cs="Arial"/>
                <w:b/>
                <w:i/>
              </w:rPr>
              <w:t>)</w:t>
            </w:r>
          </w:p>
        </w:tc>
      </w:tr>
      <w:tr w:rsidR="005E7FFE" w:rsidRPr="00AD4FCE" w14:paraId="1C29CD7F" w14:textId="77777777" w:rsidTr="00657091">
        <w:tc>
          <w:tcPr>
            <w:tcW w:w="7054" w:type="dxa"/>
            <w:shd w:val="clear" w:color="auto" w:fill="auto"/>
            <w:vAlign w:val="center"/>
          </w:tcPr>
          <w:p w14:paraId="76E7553C" w14:textId="77777777" w:rsidR="005E7FFE" w:rsidRPr="00AD4FCE" w:rsidRDefault="005E7FFE" w:rsidP="000945DC">
            <w:pPr>
              <w:spacing w:before="40" w:after="40"/>
              <w:jc w:val="both"/>
              <w:rPr>
                <w:rFonts w:ascii="Arial" w:hAnsi="Arial" w:cs="Arial"/>
              </w:rPr>
            </w:pPr>
            <w:r w:rsidRPr="00AD4FCE">
              <w:rPr>
                <w:rFonts w:ascii="Arial" w:hAnsi="Arial" w:cs="Arial"/>
              </w:rPr>
              <w:t>Liste des travaux (entretien programmé, modifications, réparations, AD)</w:t>
            </w:r>
            <w:r w:rsidR="009B0274" w:rsidRPr="00AD4FCE">
              <w:rPr>
                <w:rFonts w:ascii="Arial" w:hAnsi="Arial" w:cs="Arial"/>
              </w:rPr>
              <w:t xml:space="preserve"> </w:t>
            </w:r>
            <w:r w:rsidR="00224E50" w:rsidRPr="00AD4FCE">
              <w:rPr>
                <w:rFonts w:ascii="Arial" w:hAnsi="Arial" w:cs="Arial"/>
                <w:b/>
              </w:rPr>
              <w:t>(x) (#)</w:t>
            </w:r>
          </w:p>
          <w:p w14:paraId="23BDE1EC" w14:textId="77777777" w:rsidR="005E7FFE" w:rsidRPr="00AD4FCE" w:rsidRDefault="005E7FFE" w:rsidP="00764E18">
            <w:pPr>
              <w:numPr>
                <w:ilvl w:val="0"/>
                <w:numId w:val="2"/>
              </w:numPr>
              <w:tabs>
                <w:tab w:val="clear" w:pos="3905"/>
                <w:tab w:val="num" w:pos="459"/>
              </w:tabs>
              <w:ind w:left="459"/>
              <w:jc w:val="both"/>
              <w:rPr>
                <w:rFonts w:ascii="Arial" w:hAnsi="Arial" w:cs="Arial"/>
              </w:rPr>
            </w:pPr>
            <w:proofErr w:type="gramStart"/>
            <w:r w:rsidRPr="00AD4FCE">
              <w:rPr>
                <w:rFonts w:ascii="Arial" w:hAnsi="Arial" w:cs="Arial"/>
              </w:rPr>
              <w:t>réalisés</w:t>
            </w:r>
            <w:proofErr w:type="gramEnd"/>
            <w:r w:rsidRPr="00AD4FCE">
              <w:rPr>
                <w:rFonts w:ascii="Arial" w:hAnsi="Arial" w:cs="Arial"/>
              </w:rPr>
              <w:t xml:space="preserve"> par des personnes ou organismes ne relevant pas du cadre règlementaire européen ou d’un des pays listés en </w:t>
            </w:r>
            <w:r w:rsidR="00335BA4" w:rsidRPr="00AD4FCE">
              <w:rPr>
                <w:rFonts w:ascii="Arial" w:hAnsi="Arial" w:cs="Arial"/>
                <w:b/>
                <w:i/>
              </w:rPr>
              <w:t>annexe X du G-40-01 au §5.5</w:t>
            </w:r>
            <w:r w:rsidRPr="00AD4FCE">
              <w:rPr>
                <w:rFonts w:ascii="Arial" w:hAnsi="Arial" w:cs="Arial"/>
              </w:rPr>
              <w:t xml:space="preserve"> et,</w:t>
            </w:r>
          </w:p>
          <w:p w14:paraId="4690EFC7" w14:textId="77777777" w:rsidR="005E7FFE" w:rsidRPr="00AD4FCE" w:rsidRDefault="005E7FFE" w:rsidP="00764E18">
            <w:pPr>
              <w:numPr>
                <w:ilvl w:val="0"/>
                <w:numId w:val="2"/>
              </w:numPr>
              <w:tabs>
                <w:tab w:val="clear" w:pos="3905"/>
                <w:tab w:val="num" w:pos="459"/>
              </w:tabs>
              <w:ind w:left="459"/>
              <w:jc w:val="both"/>
              <w:rPr>
                <w:rFonts w:ascii="Arial" w:hAnsi="Arial" w:cs="Arial"/>
              </w:rPr>
            </w:pPr>
            <w:proofErr w:type="gramStart"/>
            <w:r w:rsidRPr="00AD4FCE">
              <w:rPr>
                <w:rFonts w:ascii="Arial" w:hAnsi="Arial" w:cs="Arial"/>
              </w:rPr>
              <w:t>qui</w:t>
            </w:r>
            <w:proofErr w:type="gramEnd"/>
            <w:r w:rsidRPr="00AD4FCE">
              <w:rPr>
                <w:rFonts w:ascii="Arial" w:hAnsi="Arial" w:cs="Arial"/>
              </w:rPr>
              <w:t xml:space="preserve"> n’ont pas été </w:t>
            </w:r>
            <w:proofErr w:type="spellStart"/>
            <w:r w:rsidRPr="00AD4FCE">
              <w:rPr>
                <w:rFonts w:ascii="Arial" w:hAnsi="Arial" w:cs="Arial"/>
              </w:rPr>
              <w:t>re-certifiés</w:t>
            </w:r>
            <w:proofErr w:type="spellEnd"/>
            <w:r w:rsidRPr="00AD4FCE">
              <w:rPr>
                <w:rFonts w:ascii="Arial" w:hAnsi="Arial" w:cs="Arial"/>
              </w:rPr>
              <w:t xml:space="preserve"> ou refaits lors d’une visite de recalage en vue de la classification </w:t>
            </w:r>
          </w:p>
        </w:tc>
        <w:tc>
          <w:tcPr>
            <w:tcW w:w="1843" w:type="dxa"/>
            <w:shd w:val="clear" w:color="auto" w:fill="auto"/>
            <w:vAlign w:val="center"/>
          </w:tcPr>
          <w:p w14:paraId="414B855A" w14:textId="77777777" w:rsidR="005E7FFE" w:rsidRPr="00AD4FCE" w:rsidRDefault="005E7FFE" w:rsidP="00D42BF5">
            <w:pPr>
              <w:rPr>
                <w:rFonts w:ascii="Arial" w:hAnsi="Arial" w:cs="Arial"/>
              </w:rPr>
            </w:pPr>
          </w:p>
        </w:tc>
        <w:tc>
          <w:tcPr>
            <w:tcW w:w="1446" w:type="dxa"/>
            <w:shd w:val="clear" w:color="auto" w:fill="auto"/>
            <w:vAlign w:val="center"/>
          </w:tcPr>
          <w:p w14:paraId="0947A24B" w14:textId="77777777" w:rsidR="005E7FFE" w:rsidRPr="00AD4FCE" w:rsidRDefault="005E7FFE" w:rsidP="00D42BF5">
            <w:pPr>
              <w:rPr>
                <w:rFonts w:ascii="Arial" w:hAnsi="Arial" w:cs="Arial"/>
              </w:rPr>
            </w:pPr>
          </w:p>
        </w:tc>
      </w:tr>
      <w:tr w:rsidR="00DC3420" w:rsidRPr="00AD4FCE" w14:paraId="1A839B16" w14:textId="77777777" w:rsidTr="00657091">
        <w:tc>
          <w:tcPr>
            <w:tcW w:w="10343" w:type="dxa"/>
            <w:gridSpan w:val="3"/>
            <w:shd w:val="clear" w:color="auto" w:fill="FFFF00"/>
          </w:tcPr>
          <w:p w14:paraId="0ABD4819" w14:textId="77777777" w:rsidR="005E7FFE" w:rsidRPr="00AD4FCE" w:rsidRDefault="005E7FFE" w:rsidP="00335BA4">
            <w:pPr>
              <w:jc w:val="center"/>
              <w:rPr>
                <w:rFonts w:ascii="Arial" w:hAnsi="Arial" w:cs="Arial"/>
                <w:b/>
              </w:rPr>
            </w:pPr>
            <w:r w:rsidRPr="00AD4FCE">
              <w:rPr>
                <w:rFonts w:ascii="Arial" w:hAnsi="Arial" w:cs="Arial"/>
                <w:b/>
              </w:rPr>
              <w:t>Conformité de la définition approuvée</w:t>
            </w:r>
            <w:r w:rsidR="008743BE" w:rsidRPr="00AD4FCE">
              <w:rPr>
                <w:rFonts w:ascii="Arial" w:hAnsi="Arial" w:cs="Arial"/>
                <w:b/>
              </w:rPr>
              <w:t xml:space="preserve"> </w:t>
            </w:r>
            <w:r w:rsidR="00335BA4" w:rsidRPr="00AD4FCE">
              <w:rPr>
                <w:rFonts w:ascii="Arial" w:hAnsi="Arial" w:cs="Arial"/>
                <w:i/>
              </w:rPr>
              <w:t>(ANNEXE X DU G-40-01</w:t>
            </w:r>
            <w:r w:rsidR="00C96862" w:rsidRPr="00AD4FCE">
              <w:rPr>
                <w:rFonts w:ascii="Arial" w:hAnsi="Arial" w:cs="Arial"/>
                <w:i/>
              </w:rPr>
              <w:t xml:space="preserve"> § 3.3.3 et 3.3.4</w:t>
            </w:r>
            <w:r w:rsidR="00335BA4" w:rsidRPr="00AD4FCE">
              <w:rPr>
                <w:rFonts w:ascii="Arial" w:hAnsi="Arial" w:cs="Arial"/>
                <w:i/>
              </w:rPr>
              <w:t>)</w:t>
            </w:r>
          </w:p>
        </w:tc>
      </w:tr>
      <w:tr w:rsidR="00DC3420" w:rsidRPr="00AD4FCE" w14:paraId="6FE25F62" w14:textId="77777777" w:rsidTr="00657091">
        <w:tblPrEx>
          <w:tblCellMar>
            <w:top w:w="57" w:type="dxa"/>
            <w:bottom w:w="57" w:type="dxa"/>
          </w:tblCellMar>
        </w:tblPrEx>
        <w:tc>
          <w:tcPr>
            <w:tcW w:w="10343" w:type="dxa"/>
            <w:gridSpan w:val="3"/>
            <w:shd w:val="clear" w:color="auto" w:fill="D9D9D9"/>
          </w:tcPr>
          <w:p w14:paraId="45E150B7" w14:textId="77777777" w:rsidR="00C95D0F" w:rsidRPr="00AD4FCE" w:rsidRDefault="00C95D0F" w:rsidP="000945DC">
            <w:pPr>
              <w:rPr>
                <w:rFonts w:ascii="Arial" w:hAnsi="Arial" w:cs="Arial"/>
                <w:b/>
                <w:i/>
              </w:rPr>
            </w:pPr>
            <w:r w:rsidRPr="00AD4FCE">
              <w:rPr>
                <w:rFonts w:ascii="Arial" w:hAnsi="Arial" w:cs="Arial"/>
                <w:b/>
                <w:i/>
              </w:rPr>
              <w:t>Identification TCDS ou SAS applicable</w:t>
            </w:r>
          </w:p>
        </w:tc>
      </w:tr>
      <w:tr w:rsidR="00DC3420" w:rsidRPr="00AD4FCE" w14:paraId="3C63FB2F" w14:textId="77777777" w:rsidTr="00657091">
        <w:trPr>
          <w:trHeight w:val="397"/>
        </w:trPr>
        <w:tc>
          <w:tcPr>
            <w:tcW w:w="7054" w:type="dxa"/>
            <w:shd w:val="clear" w:color="auto" w:fill="auto"/>
            <w:vAlign w:val="center"/>
          </w:tcPr>
          <w:p w14:paraId="5A7229D0" w14:textId="2438BE0A" w:rsidR="00C95D0F" w:rsidRPr="00AD4FCE" w:rsidRDefault="00C95D0F" w:rsidP="004A0764">
            <w:pPr>
              <w:spacing w:before="40" w:after="40"/>
              <w:jc w:val="both"/>
              <w:rPr>
                <w:rFonts w:ascii="Arial" w:hAnsi="Arial" w:cs="Arial"/>
              </w:rPr>
            </w:pPr>
            <w:r w:rsidRPr="00AD4FCE">
              <w:rPr>
                <w:rFonts w:ascii="Arial" w:hAnsi="Arial" w:cs="Arial"/>
              </w:rPr>
              <w:t xml:space="preserve">TCDS </w:t>
            </w:r>
            <w:r w:rsidR="004A0764" w:rsidRPr="00AD4FCE">
              <w:rPr>
                <w:rFonts w:ascii="Arial" w:hAnsi="Arial" w:cs="Arial"/>
              </w:rPr>
              <w:t xml:space="preserve">ou SAS </w:t>
            </w:r>
            <w:r w:rsidRPr="00AD4FCE">
              <w:rPr>
                <w:rFonts w:ascii="Arial" w:hAnsi="Arial" w:cs="Arial"/>
              </w:rPr>
              <w:t xml:space="preserve">retenue par le </w:t>
            </w:r>
            <w:r w:rsidR="00DA1969" w:rsidRPr="00AD4FCE">
              <w:rPr>
                <w:rFonts w:ascii="Arial" w:hAnsi="Arial" w:cs="Arial"/>
              </w:rPr>
              <w:t>demandeur</w:t>
            </w:r>
          </w:p>
        </w:tc>
        <w:tc>
          <w:tcPr>
            <w:tcW w:w="1843" w:type="dxa"/>
            <w:shd w:val="clear" w:color="auto" w:fill="auto"/>
            <w:vAlign w:val="center"/>
          </w:tcPr>
          <w:p w14:paraId="68BAEA1A" w14:textId="77777777" w:rsidR="00C95D0F" w:rsidRPr="00AD4FCE" w:rsidRDefault="00C95D0F" w:rsidP="008D2D25">
            <w:pPr>
              <w:jc w:val="center"/>
              <w:rPr>
                <w:rFonts w:ascii="Arial" w:hAnsi="Arial" w:cs="Arial"/>
              </w:rPr>
            </w:pPr>
          </w:p>
        </w:tc>
        <w:tc>
          <w:tcPr>
            <w:tcW w:w="1446" w:type="dxa"/>
            <w:shd w:val="clear" w:color="auto" w:fill="auto"/>
            <w:vAlign w:val="center"/>
          </w:tcPr>
          <w:p w14:paraId="65B3C39B" w14:textId="77777777" w:rsidR="00C95D0F" w:rsidRPr="00AD4FCE" w:rsidRDefault="00C95D0F" w:rsidP="008D2D25">
            <w:pPr>
              <w:jc w:val="center"/>
              <w:rPr>
                <w:rFonts w:ascii="Arial" w:hAnsi="Arial" w:cs="Arial"/>
              </w:rPr>
            </w:pPr>
          </w:p>
        </w:tc>
      </w:tr>
      <w:tr w:rsidR="00DC3420" w:rsidRPr="00AD4FCE" w14:paraId="16BD5FE2" w14:textId="77777777" w:rsidTr="00657091">
        <w:tblPrEx>
          <w:tblCellMar>
            <w:top w:w="57" w:type="dxa"/>
            <w:bottom w:w="57" w:type="dxa"/>
          </w:tblCellMar>
        </w:tblPrEx>
        <w:tc>
          <w:tcPr>
            <w:tcW w:w="10343" w:type="dxa"/>
            <w:gridSpan w:val="3"/>
            <w:shd w:val="clear" w:color="auto" w:fill="D9D9D9"/>
          </w:tcPr>
          <w:p w14:paraId="25DC7D3D" w14:textId="77777777" w:rsidR="004E4F02" w:rsidRPr="00AD4FCE" w:rsidRDefault="004E4F02" w:rsidP="000945DC">
            <w:pPr>
              <w:rPr>
                <w:rFonts w:ascii="Arial" w:hAnsi="Arial" w:cs="Arial"/>
                <w:b/>
                <w:i/>
              </w:rPr>
            </w:pPr>
            <w:r w:rsidRPr="00AD4FCE">
              <w:rPr>
                <w:rFonts w:ascii="Arial" w:hAnsi="Arial" w:cs="Arial"/>
                <w:b/>
                <w:i/>
              </w:rPr>
              <w:t>Environnement de production</w:t>
            </w:r>
          </w:p>
        </w:tc>
      </w:tr>
      <w:tr w:rsidR="00DC3420" w:rsidRPr="00AD4FCE" w14:paraId="02F52FA0" w14:textId="77777777" w:rsidTr="00657091">
        <w:trPr>
          <w:trHeight w:val="409"/>
        </w:trPr>
        <w:tc>
          <w:tcPr>
            <w:tcW w:w="7054" w:type="dxa"/>
            <w:shd w:val="clear" w:color="auto" w:fill="auto"/>
            <w:vAlign w:val="center"/>
          </w:tcPr>
          <w:p w14:paraId="7A1428F4" w14:textId="573A6C38" w:rsidR="00F7396B" w:rsidRPr="00AD4FCE" w:rsidRDefault="00F7396B" w:rsidP="00F7396B">
            <w:pPr>
              <w:spacing w:before="40" w:after="40"/>
              <w:jc w:val="both"/>
              <w:rPr>
                <w:rFonts w:ascii="Arial" w:hAnsi="Arial" w:cs="Arial"/>
              </w:rPr>
            </w:pPr>
            <w:r w:rsidRPr="00AD4FCE">
              <w:rPr>
                <w:rFonts w:ascii="Arial" w:hAnsi="Arial" w:cs="Arial"/>
              </w:rPr>
              <w:t>Identification du constructeur et du pays de fabrication</w:t>
            </w:r>
          </w:p>
          <w:p w14:paraId="72742042" w14:textId="54BFDE99" w:rsidR="005B7FDA" w:rsidRPr="00AD4FCE" w:rsidRDefault="005B7FDA" w:rsidP="00F7396B">
            <w:pPr>
              <w:spacing w:before="40" w:after="40"/>
              <w:jc w:val="both"/>
              <w:rPr>
                <w:rFonts w:ascii="Arial" w:hAnsi="Arial" w:cs="Arial"/>
              </w:rPr>
            </w:pPr>
            <w:r w:rsidRPr="00AD4FCE">
              <w:rPr>
                <w:rFonts w:ascii="Arial" w:hAnsi="Arial" w:cs="Arial"/>
              </w:rPr>
              <w:t>Copie/photo plaque constructeur</w:t>
            </w:r>
            <w:r w:rsidR="00602091" w:rsidRPr="00AD4FCE">
              <w:rPr>
                <w:rFonts w:ascii="Arial" w:hAnsi="Arial" w:cs="Arial"/>
              </w:rPr>
              <w:t xml:space="preserve"> aéronef, moteur, </w:t>
            </w:r>
            <w:proofErr w:type="spellStart"/>
            <w:r w:rsidR="00602091" w:rsidRPr="00AD4FCE">
              <w:rPr>
                <w:rFonts w:ascii="Arial" w:hAnsi="Arial" w:cs="Arial"/>
              </w:rPr>
              <w:t>helice</w:t>
            </w:r>
            <w:proofErr w:type="spellEnd"/>
            <w:r w:rsidR="00224E50" w:rsidRPr="00AD4FCE">
              <w:rPr>
                <w:rFonts w:ascii="Arial" w:hAnsi="Arial" w:cs="Arial"/>
              </w:rPr>
              <w:t xml:space="preserve"> </w:t>
            </w:r>
            <w:r w:rsidR="00224E50" w:rsidRPr="00AD4FCE">
              <w:rPr>
                <w:rFonts w:ascii="Arial" w:hAnsi="Arial" w:cs="Arial"/>
                <w:b/>
              </w:rPr>
              <w:t>(x) (#)</w:t>
            </w:r>
          </w:p>
        </w:tc>
        <w:tc>
          <w:tcPr>
            <w:tcW w:w="1843" w:type="dxa"/>
            <w:shd w:val="clear" w:color="auto" w:fill="auto"/>
            <w:vAlign w:val="center"/>
          </w:tcPr>
          <w:p w14:paraId="6C067B7C" w14:textId="77777777" w:rsidR="00F7396B" w:rsidRPr="00AD4FCE" w:rsidRDefault="00F7396B" w:rsidP="008D2D25">
            <w:pPr>
              <w:jc w:val="center"/>
              <w:rPr>
                <w:rFonts w:ascii="Arial" w:hAnsi="Arial" w:cs="Arial"/>
              </w:rPr>
            </w:pPr>
          </w:p>
        </w:tc>
        <w:tc>
          <w:tcPr>
            <w:tcW w:w="1446" w:type="dxa"/>
            <w:shd w:val="clear" w:color="auto" w:fill="auto"/>
            <w:vAlign w:val="center"/>
          </w:tcPr>
          <w:p w14:paraId="4FBC3975" w14:textId="77777777" w:rsidR="00F7396B" w:rsidRPr="00AD4FCE" w:rsidRDefault="00F7396B" w:rsidP="008D2D25">
            <w:pPr>
              <w:jc w:val="center"/>
              <w:rPr>
                <w:rFonts w:ascii="Arial" w:hAnsi="Arial" w:cs="Arial"/>
              </w:rPr>
            </w:pPr>
          </w:p>
        </w:tc>
      </w:tr>
      <w:tr w:rsidR="00DC3420" w:rsidRPr="00AD4FCE" w14:paraId="4E45DD8B" w14:textId="77777777" w:rsidTr="00657091">
        <w:tblPrEx>
          <w:tblCellMar>
            <w:top w:w="57" w:type="dxa"/>
            <w:bottom w:w="57" w:type="dxa"/>
          </w:tblCellMar>
        </w:tblPrEx>
        <w:tc>
          <w:tcPr>
            <w:tcW w:w="10343" w:type="dxa"/>
            <w:gridSpan w:val="3"/>
            <w:shd w:val="clear" w:color="auto" w:fill="D9D9D9"/>
          </w:tcPr>
          <w:p w14:paraId="1330B2BE" w14:textId="77777777" w:rsidR="00B33FD4" w:rsidRPr="00AD4FCE" w:rsidRDefault="00B33FD4" w:rsidP="000945DC">
            <w:r w:rsidRPr="00AD4FCE">
              <w:rPr>
                <w:rFonts w:ascii="Arial" w:hAnsi="Arial" w:cs="Arial"/>
                <w:b/>
                <w:i/>
              </w:rPr>
              <w:t>Modifications/réparations</w:t>
            </w:r>
          </w:p>
        </w:tc>
      </w:tr>
      <w:tr w:rsidR="00DC3420" w:rsidRPr="00AD4FCE" w14:paraId="14393023" w14:textId="77777777" w:rsidTr="00657091">
        <w:trPr>
          <w:trHeight w:val="714"/>
        </w:trPr>
        <w:tc>
          <w:tcPr>
            <w:tcW w:w="7054" w:type="dxa"/>
            <w:shd w:val="clear" w:color="auto" w:fill="auto"/>
            <w:vAlign w:val="center"/>
          </w:tcPr>
          <w:p w14:paraId="69510904" w14:textId="64AB7F83" w:rsidR="005E7FFE" w:rsidRPr="00AD4FCE" w:rsidRDefault="005E7FFE" w:rsidP="00491020">
            <w:pPr>
              <w:spacing w:before="40" w:after="40"/>
              <w:jc w:val="both"/>
              <w:rPr>
                <w:rFonts w:ascii="Arial" w:hAnsi="Arial" w:cs="Arial"/>
              </w:rPr>
            </w:pPr>
            <w:r w:rsidRPr="00AD4FCE">
              <w:rPr>
                <w:rFonts w:ascii="Arial" w:hAnsi="Arial" w:cs="Arial"/>
              </w:rPr>
              <w:t>Liste des modifications/réparations post production (cellule, moteurs, hélices, équipements) avec justificatifs d’approbation</w:t>
            </w:r>
            <w:r w:rsidR="00C0641E" w:rsidRPr="00AD4FCE">
              <w:rPr>
                <w:rFonts w:ascii="Arial" w:hAnsi="Arial" w:cs="Arial"/>
              </w:rPr>
              <w:t xml:space="preserve"> Si aucune modification/réparation n’a été appliquée une attestation</w:t>
            </w:r>
            <w:r w:rsidR="00491020" w:rsidRPr="00AD4FCE">
              <w:rPr>
                <w:rFonts w:ascii="Arial" w:hAnsi="Arial" w:cs="Arial"/>
              </w:rPr>
              <w:t xml:space="preserve"> indiquant ce fait</w:t>
            </w:r>
            <w:r w:rsidR="00C0641E" w:rsidRPr="00AD4FCE">
              <w:rPr>
                <w:rFonts w:ascii="Arial" w:hAnsi="Arial" w:cs="Arial"/>
              </w:rPr>
              <w:t xml:space="preserve"> doit néanmoins </w:t>
            </w:r>
            <w:r w:rsidR="00491020" w:rsidRPr="00AD4FCE">
              <w:rPr>
                <w:rFonts w:ascii="Arial" w:hAnsi="Arial" w:cs="Arial"/>
              </w:rPr>
              <w:t>ê</w:t>
            </w:r>
            <w:r w:rsidR="00C0641E" w:rsidRPr="00AD4FCE">
              <w:rPr>
                <w:rFonts w:ascii="Arial" w:hAnsi="Arial" w:cs="Arial"/>
              </w:rPr>
              <w:t xml:space="preserve">tre fournie. </w:t>
            </w:r>
            <w:r w:rsidR="00224E50" w:rsidRPr="00AD4FCE">
              <w:rPr>
                <w:rFonts w:ascii="Arial" w:hAnsi="Arial" w:cs="Arial"/>
                <w:b/>
              </w:rPr>
              <w:t>(x) (#)</w:t>
            </w:r>
          </w:p>
        </w:tc>
        <w:tc>
          <w:tcPr>
            <w:tcW w:w="1843" w:type="dxa"/>
            <w:shd w:val="clear" w:color="auto" w:fill="auto"/>
            <w:vAlign w:val="center"/>
          </w:tcPr>
          <w:p w14:paraId="64D3D164" w14:textId="77777777" w:rsidR="005E7FFE" w:rsidRPr="00AD4FCE" w:rsidRDefault="005E7FFE" w:rsidP="008D2D25">
            <w:pPr>
              <w:jc w:val="center"/>
              <w:rPr>
                <w:rFonts w:ascii="Arial" w:hAnsi="Arial" w:cs="Arial"/>
              </w:rPr>
            </w:pPr>
          </w:p>
        </w:tc>
        <w:tc>
          <w:tcPr>
            <w:tcW w:w="1446" w:type="dxa"/>
            <w:shd w:val="clear" w:color="auto" w:fill="auto"/>
            <w:vAlign w:val="center"/>
          </w:tcPr>
          <w:p w14:paraId="2D14DB98" w14:textId="77777777" w:rsidR="005E7FFE" w:rsidRPr="00AD4FCE" w:rsidRDefault="005E7FFE" w:rsidP="008D2D25">
            <w:pPr>
              <w:jc w:val="center"/>
              <w:rPr>
                <w:rFonts w:ascii="Arial" w:hAnsi="Arial" w:cs="Arial"/>
              </w:rPr>
            </w:pPr>
          </w:p>
        </w:tc>
      </w:tr>
      <w:tr w:rsidR="00DC3420" w:rsidRPr="00AD4FCE" w14:paraId="1D612B0F" w14:textId="77777777" w:rsidTr="00657091">
        <w:trPr>
          <w:trHeight w:val="714"/>
        </w:trPr>
        <w:tc>
          <w:tcPr>
            <w:tcW w:w="7054" w:type="dxa"/>
            <w:shd w:val="clear" w:color="auto" w:fill="auto"/>
            <w:vAlign w:val="center"/>
          </w:tcPr>
          <w:p w14:paraId="70F860FD" w14:textId="4468C5C6" w:rsidR="00F240C8" w:rsidRPr="00AD4FCE" w:rsidRDefault="008C48D8" w:rsidP="00534368">
            <w:pPr>
              <w:spacing w:before="40" w:after="40"/>
              <w:jc w:val="both"/>
              <w:rPr>
                <w:rFonts w:ascii="Arial" w:hAnsi="Arial" w:cs="Arial"/>
              </w:rPr>
            </w:pPr>
            <w:r w:rsidRPr="00AD4FCE">
              <w:rPr>
                <w:rFonts w:ascii="Arial" w:hAnsi="Arial" w:cs="Arial"/>
              </w:rPr>
              <w:t xml:space="preserve">Preuve d’approbation de conformité à la TCDS de l’EASA de la configuration sortie de chaîne (via RIC ou attestation constructeur ou Autorité de production) </w:t>
            </w:r>
          </w:p>
        </w:tc>
        <w:tc>
          <w:tcPr>
            <w:tcW w:w="1843" w:type="dxa"/>
            <w:shd w:val="clear" w:color="auto" w:fill="auto"/>
            <w:vAlign w:val="center"/>
          </w:tcPr>
          <w:p w14:paraId="03ADC58C" w14:textId="77777777" w:rsidR="00F240C8" w:rsidRPr="00AD4FCE" w:rsidRDefault="00F240C8" w:rsidP="00F240C8">
            <w:pPr>
              <w:spacing w:before="40" w:after="40"/>
              <w:jc w:val="both"/>
              <w:rPr>
                <w:rFonts w:ascii="Arial" w:hAnsi="Arial" w:cs="Arial"/>
              </w:rPr>
            </w:pPr>
          </w:p>
        </w:tc>
        <w:tc>
          <w:tcPr>
            <w:tcW w:w="1446" w:type="dxa"/>
            <w:shd w:val="clear" w:color="auto" w:fill="auto"/>
            <w:vAlign w:val="center"/>
          </w:tcPr>
          <w:p w14:paraId="3C80343F" w14:textId="77777777" w:rsidR="00F240C8" w:rsidRPr="00AD4FCE" w:rsidRDefault="00F240C8" w:rsidP="00F240C8">
            <w:pPr>
              <w:spacing w:before="40" w:after="40"/>
              <w:jc w:val="both"/>
              <w:rPr>
                <w:rFonts w:ascii="Arial" w:hAnsi="Arial" w:cs="Arial"/>
              </w:rPr>
            </w:pPr>
          </w:p>
        </w:tc>
      </w:tr>
      <w:tr w:rsidR="00B33FD4" w:rsidRPr="00AD4FCE" w14:paraId="09ED4A46" w14:textId="77777777" w:rsidTr="00657091">
        <w:tblPrEx>
          <w:tblCellMar>
            <w:top w:w="57" w:type="dxa"/>
            <w:bottom w:w="57" w:type="dxa"/>
          </w:tblCellMar>
        </w:tblPrEx>
        <w:tc>
          <w:tcPr>
            <w:tcW w:w="10343" w:type="dxa"/>
            <w:gridSpan w:val="3"/>
            <w:shd w:val="clear" w:color="auto" w:fill="D9D9D9"/>
          </w:tcPr>
          <w:p w14:paraId="33BD8D95" w14:textId="77777777" w:rsidR="00B33FD4" w:rsidRPr="00AD4FCE" w:rsidRDefault="00B33FD4" w:rsidP="000945DC">
            <w:r w:rsidRPr="00AD4FCE">
              <w:rPr>
                <w:rFonts w:ascii="Arial" w:hAnsi="Arial" w:cs="Arial"/>
                <w:b/>
                <w:i/>
              </w:rPr>
              <w:t>Pièces et équipements installés</w:t>
            </w:r>
          </w:p>
        </w:tc>
      </w:tr>
      <w:tr w:rsidR="00C45891" w:rsidRPr="00AD4FCE" w14:paraId="6FF6B094" w14:textId="77777777" w:rsidTr="00657091">
        <w:trPr>
          <w:trHeight w:val="399"/>
        </w:trPr>
        <w:tc>
          <w:tcPr>
            <w:tcW w:w="7054" w:type="dxa"/>
            <w:shd w:val="clear" w:color="auto" w:fill="auto"/>
          </w:tcPr>
          <w:p w14:paraId="6F471B4B" w14:textId="79936967" w:rsidR="000106CB" w:rsidRPr="00AD4FCE" w:rsidRDefault="000106CB" w:rsidP="005073AC">
            <w:pPr>
              <w:spacing w:before="40" w:after="40"/>
              <w:jc w:val="both"/>
              <w:rPr>
                <w:rFonts w:ascii="Arial" w:hAnsi="Arial" w:cs="Arial"/>
              </w:rPr>
            </w:pPr>
            <w:r w:rsidRPr="00AD4FCE">
              <w:rPr>
                <w:rFonts w:ascii="Arial" w:hAnsi="Arial" w:cs="Arial"/>
              </w:rPr>
              <w:t>Liste des pièces à vie limite ou potentiel (ex : Kardex)</w:t>
            </w:r>
            <w:r w:rsidR="00B763F3" w:rsidRPr="00AD4FCE">
              <w:rPr>
                <w:rFonts w:ascii="Arial" w:hAnsi="Arial" w:cs="Arial"/>
              </w:rPr>
              <w:t xml:space="preserve"> </w:t>
            </w:r>
            <w:r w:rsidR="00224E50" w:rsidRPr="00AD4FCE">
              <w:rPr>
                <w:rFonts w:ascii="Arial" w:hAnsi="Arial" w:cs="Arial"/>
                <w:b/>
              </w:rPr>
              <w:t>(x) (#)</w:t>
            </w:r>
          </w:p>
        </w:tc>
        <w:tc>
          <w:tcPr>
            <w:tcW w:w="1843" w:type="dxa"/>
            <w:shd w:val="clear" w:color="auto" w:fill="auto"/>
            <w:vAlign w:val="center"/>
          </w:tcPr>
          <w:p w14:paraId="15EF1179" w14:textId="77777777" w:rsidR="000106CB" w:rsidRPr="00AD4FCE" w:rsidRDefault="000106CB" w:rsidP="005073AC">
            <w:pPr>
              <w:jc w:val="center"/>
              <w:rPr>
                <w:rFonts w:ascii="Arial" w:hAnsi="Arial" w:cs="Arial"/>
              </w:rPr>
            </w:pPr>
          </w:p>
        </w:tc>
        <w:tc>
          <w:tcPr>
            <w:tcW w:w="1446" w:type="dxa"/>
            <w:shd w:val="clear" w:color="auto" w:fill="auto"/>
            <w:vAlign w:val="center"/>
          </w:tcPr>
          <w:p w14:paraId="0F7E00F0" w14:textId="77777777" w:rsidR="000106CB" w:rsidRPr="00AD4FCE" w:rsidRDefault="000106CB" w:rsidP="005073AC">
            <w:pPr>
              <w:jc w:val="center"/>
              <w:rPr>
                <w:rFonts w:ascii="Arial" w:hAnsi="Arial" w:cs="Arial"/>
              </w:rPr>
            </w:pPr>
          </w:p>
        </w:tc>
      </w:tr>
      <w:tr w:rsidR="00C45891" w:rsidRPr="00AD4FCE" w14:paraId="2E73C233" w14:textId="77777777" w:rsidTr="001B62C1">
        <w:trPr>
          <w:trHeight w:val="627"/>
        </w:trPr>
        <w:tc>
          <w:tcPr>
            <w:tcW w:w="7054" w:type="dxa"/>
            <w:tcBorders>
              <w:bottom w:val="single" w:sz="4" w:space="0" w:color="auto"/>
            </w:tcBorders>
            <w:shd w:val="clear" w:color="auto" w:fill="auto"/>
          </w:tcPr>
          <w:p w14:paraId="65E12336" w14:textId="77777777" w:rsidR="005E7FFE" w:rsidRPr="00AD4FCE" w:rsidRDefault="005E7FFE" w:rsidP="000945DC">
            <w:pPr>
              <w:spacing w:before="40" w:after="40"/>
              <w:jc w:val="both"/>
              <w:rPr>
                <w:rFonts w:ascii="Arial" w:hAnsi="Arial" w:cs="Arial"/>
              </w:rPr>
            </w:pPr>
            <w:r w:rsidRPr="00AD4FCE">
              <w:rPr>
                <w:rFonts w:ascii="Arial" w:hAnsi="Arial" w:cs="Arial"/>
              </w:rPr>
              <w:t>Liste des pièces critiques PMA/PDA installées sur l’aéronef ou attestation de non-utilisation de pièces PMA/PDA</w:t>
            </w:r>
            <w:r w:rsidR="00FD5162" w:rsidRPr="00AD4FCE">
              <w:rPr>
                <w:rFonts w:ascii="Arial" w:hAnsi="Arial" w:cs="Arial"/>
              </w:rPr>
              <w:t xml:space="preserve"> </w:t>
            </w:r>
            <w:r w:rsidR="00B763F3" w:rsidRPr="00AD4FCE">
              <w:rPr>
                <w:rFonts w:ascii="Arial" w:hAnsi="Arial" w:cs="Arial"/>
              </w:rPr>
              <w:t>*</w:t>
            </w:r>
          </w:p>
          <w:p w14:paraId="0910BBCB" w14:textId="26058626" w:rsidR="005E7FFE" w:rsidRPr="00AD4FCE" w:rsidRDefault="0043272E" w:rsidP="000955F2">
            <w:pPr>
              <w:spacing w:before="40" w:after="40"/>
              <w:jc w:val="both"/>
              <w:rPr>
                <w:rFonts w:ascii="Arial" w:hAnsi="Arial" w:cs="Arial"/>
              </w:rPr>
            </w:pPr>
            <w:r w:rsidRPr="00AD4FCE">
              <w:rPr>
                <w:rFonts w:ascii="Arial" w:hAnsi="Arial" w:cs="Arial"/>
              </w:rPr>
              <w:t xml:space="preserve">Nota : si le </w:t>
            </w:r>
            <w:r w:rsidR="00DA1969" w:rsidRPr="00AD4FCE">
              <w:rPr>
                <w:rFonts w:ascii="Arial" w:hAnsi="Arial" w:cs="Arial"/>
              </w:rPr>
              <w:t xml:space="preserve">demandeur </w:t>
            </w:r>
            <w:r w:rsidRPr="00AD4FCE">
              <w:rPr>
                <w:rFonts w:ascii="Arial" w:hAnsi="Arial" w:cs="Arial"/>
              </w:rPr>
              <w:t>déclare ne pas être en mesure d'inventorier les pièces PMA/PDA de son aéronef, moteur et hélice compris, il établira la liste des pièces figurant dans la section « Limites de navigabilité » (ALS) et celle des pièces crit</w:t>
            </w:r>
            <w:r w:rsidR="000106CB" w:rsidRPr="00AD4FCE">
              <w:rPr>
                <w:rFonts w:ascii="Arial" w:hAnsi="Arial" w:cs="Arial"/>
              </w:rPr>
              <w:t>iques moteur telle</w:t>
            </w:r>
            <w:r w:rsidR="00B02144" w:rsidRPr="00AD4FCE">
              <w:rPr>
                <w:rFonts w:ascii="Arial" w:hAnsi="Arial" w:cs="Arial"/>
              </w:rPr>
              <w:t>s</w:t>
            </w:r>
            <w:r w:rsidR="000106CB" w:rsidRPr="00AD4FCE">
              <w:rPr>
                <w:rFonts w:ascii="Arial" w:hAnsi="Arial" w:cs="Arial"/>
              </w:rPr>
              <w:t xml:space="preserve"> que définie</w:t>
            </w:r>
            <w:r w:rsidR="00B02144" w:rsidRPr="00AD4FCE">
              <w:rPr>
                <w:rFonts w:ascii="Arial" w:hAnsi="Arial" w:cs="Arial"/>
              </w:rPr>
              <w:t>s</w:t>
            </w:r>
            <w:r w:rsidRPr="00AD4FCE">
              <w:rPr>
                <w:rFonts w:ascii="Arial" w:hAnsi="Arial" w:cs="Arial"/>
              </w:rPr>
              <w:t xml:space="preserve"> dans le </w:t>
            </w:r>
            <w:r w:rsidR="0061158B" w:rsidRPr="00AD4FCE">
              <w:rPr>
                <w:rFonts w:ascii="Arial" w:hAnsi="Arial" w:cs="Arial"/>
              </w:rPr>
              <w:t xml:space="preserve">§ </w:t>
            </w:r>
            <w:r w:rsidR="002C5C18" w:rsidRPr="00AD4FCE">
              <w:rPr>
                <w:rFonts w:ascii="Arial" w:hAnsi="Arial" w:cs="Arial"/>
              </w:rPr>
              <w:t>1.5</w:t>
            </w:r>
            <w:r w:rsidR="00950169" w:rsidRPr="00AD4FCE">
              <w:rPr>
                <w:rFonts w:ascii="Arial" w:hAnsi="Arial" w:cs="Arial"/>
              </w:rPr>
              <w:t xml:space="preserve">.2 </w:t>
            </w:r>
            <w:r w:rsidR="0061158B" w:rsidRPr="00AD4FCE">
              <w:rPr>
                <w:rFonts w:ascii="Arial" w:hAnsi="Arial" w:cs="Arial"/>
              </w:rPr>
              <w:t xml:space="preserve">« Définitions » </w:t>
            </w:r>
            <w:r w:rsidR="00816F87" w:rsidRPr="00AD4FCE">
              <w:rPr>
                <w:rFonts w:ascii="Arial" w:hAnsi="Arial" w:cs="Arial"/>
              </w:rPr>
              <w:t>du</w:t>
            </w:r>
            <w:r w:rsidR="000955F2" w:rsidRPr="00AD4FCE">
              <w:rPr>
                <w:rFonts w:ascii="Arial" w:hAnsi="Arial" w:cs="Arial"/>
              </w:rPr>
              <w:t xml:space="preserve"> </w:t>
            </w:r>
            <w:r w:rsidR="00C96862" w:rsidRPr="00AD4FCE">
              <w:rPr>
                <w:rFonts w:ascii="Arial" w:hAnsi="Arial" w:cs="Arial"/>
              </w:rPr>
              <w:t>G-40-01</w:t>
            </w:r>
            <w:r w:rsidRPr="00AD4FCE">
              <w:rPr>
                <w:rFonts w:ascii="Arial" w:hAnsi="Arial" w:cs="Arial"/>
              </w:rPr>
              <w:t xml:space="preserve"> en rappelant le statut de la (des) pièce(s) correspondante(s) (pièce d'origine, PMA</w:t>
            </w:r>
            <w:r w:rsidR="003B3F68" w:rsidRPr="00AD4FCE">
              <w:rPr>
                <w:rFonts w:ascii="Arial" w:hAnsi="Arial" w:cs="Arial"/>
              </w:rPr>
              <w:t>/PDA</w:t>
            </w:r>
            <w:r w:rsidRPr="00AD4FCE">
              <w:rPr>
                <w:rFonts w:ascii="Arial" w:hAnsi="Arial" w:cs="Arial"/>
              </w:rPr>
              <w:t xml:space="preserve"> fabriquée sous licence, PMA</w:t>
            </w:r>
            <w:r w:rsidR="003B3F68" w:rsidRPr="00AD4FCE">
              <w:rPr>
                <w:rFonts w:ascii="Arial" w:hAnsi="Arial" w:cs="Arial"/>
              </w:rPr>
              <w:t>/PDA</w:t>
            </w:r>
            <w:r w:rsidRPr="00AD4FCE">
              <w:rPr>
                <w:rFonts w:ascii="Arial" w:hAnsi="Arial" w:cs="Arial"/>
              </w:rPr>
              <w:t xml:space="preserve"> non fabriquée sous licence).</w:t>
            </w:r>
          </w:p>
        </w:tc>
        <w:tc>
          <w:tcPr>
            <w:tcW w:w="1843" w:type="dxa"/>
            <w:tcBorders>
              <w:bottom w:val="single" w:sz="4" w:space="0" w:color="auto"/>
            </w:tcBorders>
            <w:shd w:val="clear" w:color="auto" w:fill="auto"/>
            <w:vAlign w:val="center"/>
          </w:tcPr>
          <w:p w14:paraId="620100CF" w14:textId="77777777" w:rsidR="005E7FFE" w:rsidRPr="00AD4FCE" w:rsidRDefault="005E7FFE" w:rsidP="008D2D25">
            <w:pPr>
              <w:jc w:val="center"/>
              <w:rPr>
                <w:rFonts w:ascii="Arial" w:hAnsi="Arial" w:cs="Arial"/>
              </w:rPr>
            </w:pPr>
          </w:p>
        </w:tc>
        <w:tc>
          <w:tcPr>
            <w:tcW w:w="1446" w:type="dxa"/>
            <w:tcBorders>
              <w:bottom w:val="single" w:sz="4" w:space="0" w:color="auto"/>
            </w:tcBorders>
            <w:shd w:val="clear" w:color="auto" w:fill="auto"/>
            <w:vAlign w:val="center"/>
          </w:tcPr>
          <w:p w14:paraId="5B88E987" w14:textId="77777777" w:rsidR="005E7FFE" w:rsidRPr="00AD4FCE" w:rsidRDefault="005E7FFE" w:rsidP="008D2D25">
            <w:pPr>
              <w:jc w:val="center"/>
              <w:rPr>
                <w:rFonts w:ascii="Arial" w:hAnsi="Arial" w:cs="Arial"/>
              </w:rPr>
            </w:pPr>
          </w:p>
        </w:tc>
      </w:tr>
      <w:tr w:rsidR="001B62C1" w:rsidRPr="00AD4FCE" w14:paraId="2C95FEEE" w14:textId="77777777" w:rsidTr="001B62C1">
        <w:tblPrEx>
          <w:tblCellMar>
            <w:top w:w="57" w:type="dxa"/>
            <w:bottom w:w="57" w:type="dxa"/>
          </w:tblCellMar>
        </w:tblPrEx>
        <w:tc>
          <w:tcPr>
            <w:tcW w:w="10343" w:type="dxa"/>
            <w:gridSpan w:val="3"/>
            <w:tcBorders>
              <w:left w:val="nil"/>
              <w:bottom w:val="nil"/>
              <w:right w:val="nil"/>
            </w:tcBorders>
            <w:shd w:val="clear" w:color="auto" w:fill="auto"/>
          </w:tcPr>
          <w:p w14:paraId="7AC32CAE" w14:textId="77777777" w:rsidR="001B62C1" w:rsidRPr="00AD4FCE" w:rsidRDefault="001B62C1" w:rsidP="00950169">
            <w:pPr>
              <w:rPr>
                <w:rFonts w:ascii="Arial" w:hAnsi="Arial" w:cs="Arial"/>
                <w:b/>
                <w:i/>
              </w:rPr>
            </w:pPr>
          </w:p>
        </w:tc>
      </w:tr>
      <w:tr w:rsidR="00C45891" w:rsidRPr="00AD4FCE" w14:paraId="2913432F" w14:textId="77777777" w:rsidTr="001B62C1">
        <w:tblPrEx>
          <w:tblCellMar>
            <w:top w:w="57" w:type="dxa"/>
            <w:bottom w:w="57" w:type="dxa"/>
          </w:tblCellMar>
        </w:tblPrEx>
        <w:tc>
          <w:tcPr>
            <w:tcW w:w="10343" w:type="dxa"/>
            <w:gridSpan w:val="3"/>
            <w:tcBorders>
              <w:top w:val="nil"/>
            </w:tcBorders>
            <w:shd w:val="clear" w:color="auto" w:fill="D9D9D9"/>
          </w:tcPr>
          <w:p w14:paraId="29EDF66B" w14:textId="3B3C6957" w:rsidR="00B33FD4" w:rsidRPr="00AD4FCE" w:rsidRDefault="00B33FD4" w:rsidP="00950169">
            <w:r w:rsidRPr="00AD4FCE">
              <w:rPr>
                <w:rFonts w:ascii="Arial" w:hAnsi="Arial" w:cs="Arial"/>
                <w:b/>
                <w:i/>
              </w:rPr>
              <w:lastRenderedPageBreak/>
              <w:t>Consignes de navigabilité</w:t>
            </w:r>
            <w:r w:rsidR="001E1139" w:rsidRPr="00AD4FCE">
              <w:rPr>
                <w:rFonts w:ascii="Arial" w:hAnsi="Arial" w:cs="Arial"/>
                <w:b/>
                <w:i/>
              </w:rPr>
              <w:t xml:space="preserve"> </w:t>
            </w:r>
            <w:r w:rsidR="001E1139" w:rsidRPr="00AD4FCE">
              <w:rPr>
                <w:rFonts w:ascii="Arial" w:hAnsi="Arial" w:cs="Arial"/>
                <w:i/>
              </w:rPr>
              <w:t>(</w:t>
            </w:r>
            <w:r w:rsidR="00950169" w:rsidRPr="00AD4FCE">
              <w:rPr>
                <w:rFonts w:ascii="Arial" w:hAnsi="Arial" w:cs="Arial"/>
                <w:i/>
              </w:rPr>
              <w:t>G-40-01 § 7.1.2</w:t>
            </w:r>
            <w:r w:rsidR="001E1139" w:rsidRPr="00AD4FCE">
              <w:rPr>
                <w:rFonts w:ascii="Arial" w:hAnsi="Arial" w:cs="Arial"/>
                <w:i/>
              </w:rPr>
              <w:t>)</w:t>
            </w:r>
          </w:p>
        </w:tc>
      </w:tr>
      <w:tr w:rsidR="00C45891" w:rsidRPr="00AD4FCE" w14:paraId="44912076" w14:textId="77777777" w:rsidTr="00657091">
        <w:trPr>
          <w:trHeight w:val="399"/>
        </w:trPr>
        <w:tc>
          <w:tcPr>
            <w:tcW w:w="7054" w:type="dxa"/>
            <w:shd w:val="clear" w:color="auto" w:fill="auto"/>
          </w:tcPr>
          <w:p w14:paraId="63053385" w14:textId="3C54F45E" w:rsidR="00F95F08" w:rsidRPr="00AD4FCE" w:rsidRDefault="005E7FFE" w:rsidP="000945DC">
            <w:pPr>
              <w:spacing w:before="40" w:after="40"/>
              <w:jc w:val="both"/>
              <w:rPr>
                <w:rFonts w:ascii="Arial" w:hAnsi="Arial" w:cs="Arial"/>
              </w:rPr>
            </w:pPr>
            <w:r w:rsidRPr="00AD4FCE">
              <w:rPr>
                <w:rFonts w:ascii="Arial" w:hAnsi="Arial" w:cs="Arial"/>
              </w:rPr>
              <w:t>Liste de toutes les CN applicables aux modèles de cellule, du(des) moteur(s), de(des) hélice(s) et des équipements et leur statut (non-applicable avec justification ou date/heure/cycle d’application et butée suivante pour les CN répétitives…)</w:t>
            </w:r>
            <w:r w:rsidR="00FD5162" w:rsidRPr="00AD4FCE">
              <w:rPr>
                <w:rFonts w:ascii="Arial" w:hAnsi="Arial" w:cs="Arial"/>
              </w:rPr>
              <w:t xml:space="preserve"> </w:t>
            </w:r>
            <w:r w:rsidR="00224E50" w:rsidRPr="00AD4FCE">
              <w:rPr>
                <w:rFonts w:ascii="Arial" w:hAnsi="Arial" w:cs="Arial"/>
                <w:b/>
              </w:rPr>
              <w:t>(x) (#)</w:t>
            </w:r>
          </w:p>
        </w:tc>
        <w:tc>
          <w:tcPr>
            <w:tcW w:w="1843" w:type="dxa"/>
            <w:shd w:val="clear" w:color="auto" w:fill="auto"/>
            <w:vAlign w:val="center"/>
          </w:tcPr>
          <w:p w14:paraId="5996602A" w14:textId="77777777" w:rsidR="005E7FFE" w:rsidRPr="00AD4FCE" w:rsidRDefault="005E7FFE" w:rsidP="008D2D25">
            <w:pPr>
              <w:jc w:val="center"/>
              <w:rPr>
                <w:rFonts w:ascii="Arial" w:hAnsi="Arial" w:cs="Arial"/>
              </w:rPr>
            </w:pPr>
          </w:p>
        </w:tc>
        <w:tc>
          <w:tcPr>
            <w:tcW w:w="1446" w:type="dxa"/>
            <w:shd w:val="clear" w:color="auto" w:fill="auto"/>
            <w:vAlign w:val="center"/>
          </w:tcPr>
          <w:p w14:paraId="78F405D8" w14:textId="77777777" w:rsidR="005E7FFE" w:rsidRPr="00AD4FCE" w:rsidRDefault="005E7FFE" w:rsidP="008D2D25">
            <w:pPr>
              <w:jc w:val="center"/>
              <w:rPr>
                <w:rFonts w:ascii="Arial" w:hAnsi="Arial" w:cs="Arial"/>
              </w:rPr>
            </w:pPr>
          </w:p>
        </w:tc>
      </w:tr>
      <w:tr w:rsidR="00C45891" w:rsidRPr="00AD4FCE" w14:paraId="5782FF1D" w14:textId="77777777" w:rsidTr="00657091">
        <w:tc>
          <w:tcPr>
            <w:tcW w:w="10343" w:type="dxa"/>
            <w:gridSpan w:val="3"/>
            <w:shd w:val="clear" w:color="auto" w:fill="FFFF00"/>
          </w:tcPr>
          <w:p w14:paraId="0E97256A" w14:textId="77777777" w:rsidR="005E7FFE" w:rsidRPr="00AD4FCE" w:rsidRDefault="005E7FFE" w:rsidP="008D2D25">
            <w:pPr>
              <w:jc w:val="center"/>
              <w:rPr>
                <w:rFonts w:ascii="Arial" w:hAnsi="Arial" w:cs="Arial"/>
                <w:b/>
              </w:rPr>
            </w:pPr>
            <w:r w:rsidRPr="00AD4FCE">
              <w:rPr>
                <w:rFonts w:ascii="Arial" w:hAnsi="Arial" w:cs="Arial"/>
                <w:b/>
              </w:rPr>
              <w:t>Pesée</w:t>
            </w:r>
            <w:r w:rsidR="00F028C8" w:rsidRPr="00AD4FCE">
              <w:rPr>
                <w:rFonts w:ascii="Arial" w:hAnsi="Arial" w:cs="Arial"/>
                <w:b/>
              </w:rPr>
              <w:t xml:space="preserve"> </w:t>
            </w:r>
            <w:r w:rsidR="008940F3" w:rsidRPr="00AD4FCE">
              <w:rPr>
                <w:rFonts w:ascii="Arial" w:hAnsi="Arial" w:cs="Arial"/>
                <w:i/>
              </w:rPr>
              <w:t>(ANNEXE X DU G-40-01 § 3.3.5)</w:t>
            </w:r>
          </w:p>
        </w:tc>
      </w:tr>
      <w:tr w:rsidR="00C45891" w:rsidRPr="00AD4FCE" w14:paraId="0FA410B1" w14:textId="77777777" w:rsidTr="00657091">
        <w:tc>
          <w:tcPr>
            <w:tcW w:w="7054" w:type="dxa"/>
            <w:shd w:val="clear" w:color="auto" w:fill="auto"/>
            <w:vAlign w:val="center"/>
          </w:tcPr>
          <w:p w14:paraId="5781F0CC" w14:textId="77777777" w:rsidR="005E7FFE" w:rsidRPr="00AD4FCE" w:rsidRDefault="005E7FFE" w:rsidP="008D2D25">
            <w:pPr>
              <w:jc w:val="both"/>
              <w:rPr>
                <w:rFonts w:ascii="Arial" w:hAnsi="Arial" w:cs="Arial"/>
              </w:rPr>
            </w:pPr>
            <w:r w:rsidRPr="00AD4FCE">
              <w:rPr>
                <w:rFonts w:ascii="Arial" w:hAnsi="Arial" w:cs="Arial"/>
              </w:rPr>
              <w:t>Fiche de pesée avec inventaire de l’aéronef</w:t>
            </w:r>
            <w:r w:rsidR="00FD5162" w:rsidRPr="00AD4FCE">
              <w:rPr>
                <w:rFonts w:ascii="Arial" w:hAnsi="Arial" w:cs="Arial"/>
              </w:rPr>
              <w:t xml:space="preserve"> </w:t>
            </w:r>
            <w:r w:rsidR="00224E50" w:rsidRPr="00AD4FCE">
              <w:rPr>
                <w:rFonts w:ascii="Arial" w:hAnsi="Arial" w:cs="Arial"/>
                <w:b/>
              </w:rPr>
              <w:t>(x) (#)</w:t>
            </w:r>
          </w:p>
        </w:tc>
        <w:tc>
          <w:tcPr>
            <w:tcW w:w="1843" w:type="dxa"/>
            <w:shd w:val="clear" w:color="auto" w:fill="auto"/>
            <w:vAlign w:val="center"/>
          </w:tcPr>
          <w:p w14:paraId="2EFFA637" w14:textId="77777777" w:rsidR="005E7FFE" w:rsidRPr="00AD4FCE" w:rsidRDefault="005E7FFE" w:rsidP="008D2D25">
            <w:pPr>
              <w:jc w:val="center"/>
              <w:rPr>
                <w:rFonts w:ascii="Arial" w:hAnsi="Arial" w:cs="Arial"/>
              </w:rPr>
            </w:pPr>
          </w:p>
        </w:tc>
        <w:tc>
          <w:tcPr>
            <w:tcW w:w="1446" w:type="dxa"/>
            <w:shd w:val="clear" w:color="auto" w:fill="auto"/>
            <w:vAlign w:val="center"/>
          </w:tcPr>
          <w:p w14:paraId="2098593C" w14:textId="77777777" w:rsidR="005E7FFE" w:rsidRPr="00AD4FCE" w:rsidRDefault="005E7FFE" w:rsidP="008D2D25">
            <w:pPr>
              <w:jc w:val="center"/>
              <w:rPr>
                <w:rFonts w:ascii="Arial" w:hAnsi="Arial" w:cs="Arial"/>
              </w:rPr>
            </w:pPr>
          </w:p>
        </w:tc>
      </w:tr>
      <w:tr w:rsidR="00C45891" w:rsidRPr="00AD4FCE" w14:paraId="78D88822" w14:textId="77777777" w:rsidTr="00657091">
        <w:tc>
          <w:tcPr>
            <w:tcW w:w="7054" w:type="dxa"/>
            <w:tcBorders>
              <w:bottom w:val="single" w:sz="4" w:space="0" w:color="auto"/>
            </w:tcBorders>
            <w:shd w:val="clear" w:color="auto" w:fill="auto"/>
            <w:vAlign w:val="center"/>
          </w:tcPr>
          <w:p w14:paraId="24210B21" w14:textId="77777777" w:rsidR="005E7FFE" w:rsidRPr="00AD4FCE" w:rsidRDefault="005E7FFE" w:rsidP="008D2D25">
            <w:pPr>
              <w:jc w:val="both"/>
              <w:rPr>
                <w:rFonts w:ascii="Arial" w:hAnsi="Arial" w:cs="Arial"/>
              </w:rPr>
            </w:pPr>
            <w:r w:rsidRPr="00AD4FCE">
              <w:rPr>
                <w:rFonts w:ascii="Arial" w:hAnsi="Arial" w:cs="Arial"/>
              </w:rPr>
              <w:t>Diagramme de masse et de centrage</w:t>
            </w:r>
            <w:r w:rsidR="00FD5162" w:rsidRPr="00AD4FCE">
              <w:rPr>
                <w:rFonts w:ascii="Arial" w:hAnsi="Arial" w:cs="Arial"/>
              </w:rPr>
              <w:t xml:space="preserve"> </w:t>
            </w:r>
            <w:r w:rsidR="00224E50" w:rsidRPr="00AD4FCE">
              <w:rPr>
                <w:rFonts w:ascii="Arial" w:hAnsi="Arial" w:cs="Arial"/>
                <w:b/>
              </w:rPr>
              <w:t>(x) (#)</w:t>
            </w:r>
          </w:p>
        </w:tc>
        <w:tc>
          <w:tcPr>
            <w:tcW w:w="1843" w:type="dxa"/>
            <w:tcBorders>
              <w:bottom w:val="single" w:sz="4" w:space="0" w:color="auto"/>
            </w:tcBorders>
            <w:shd w:val="clear" w:color="auto" w:fill="auto"/>
            <w:vAlign w:val="center"/>
          </w:tcPr>
          <w:p w14:paraId="22B4A6A4" w14:textId="77777777" w:rsidR="005E7FFE" w:rsidRPr="00AD4FCE" w:rsidRDefault="005E7FFE" w:rsidP="008D2D25">
            <w:pPr>
              <w:jc w:val="center"/>
              <w:rPr>
                <w:rFonts w:ascii="Arial" w:hAnsi="Arial" w:cs="Arial"/>
              </w:rPr>
            </w:pPr>
          </w:p>
        </w:tc>
        <w:tc>
          <w:tcPr>
            <w:tcW w:w="1446" w:type="dxa"/>
            <w:tcBorders>
              <w:bottom w:val="single" w:sz="4" w:space="0" w:color="auto"/>
            </w:tcBorders>
            <w:shd w:val="clear" w:color="auto" w:fill="auto"/>
            <w:vAlign w:val="center"/>
          </w:tcPr>
          <w:p w14:paraId="07699728" w14:textId="77777777" w:rsidR="005E7FFE" w:rsidRPr="00AD4FCE" w:rsidRDefault="005E7FFE" w:rsidP="008D2D25">
            <w:pPr>
              <w:jc w:val="center"/>
              <w:rPr>
                <w:rFonts w:ascii="Arial" w:hAnsi="Arial" w:cs="Arial"/>
              </w:rPr>
            </w:pPr>
          </w:p>
        </w:tc>
      </w:tr>
      <w:tr w:rsidR="005E7FFE" w:rsidRPr="00AD4FCE" w14:paraId="5692DAA0" w14:textId="77777777" w:rsidTr="00657091">
        <w:trPr>
          <w:trHeight w:val="252"/>
        </w:trPr>
        <w:tc>
          <w:tcPr>
            <w:tcW w:w="10343" w:type="dxa"/>
            <w:gridSpan w:val="3"/>
            <w:shd w:val="clear" w:color="auto" w:fill="FFFF00"/>
            <w:vAlign w:val="center"/>
          </w:tcPr>
          <w:p w14:paraId="25EB7FCE" w14:textId="77777777" w:rsidR="005E7FFE" w:rsidRPr="00AD4FCE" w:rsidRDefault="005E7FFE" w:rsidP="008D2D25">
            <w:pPr>
              <w:jc w:val="center"/>
              <w:rPr>
                <w:rFonts w:ascii="Arial" w:hAnsi="Arial" w:cs="Arial"/>
                <w:b/>
              </w:rPr>
            </w:pPr>
            <w:r w:rsidRPr="00AD4FCE">
              <w:rPr>
                <w:rFonts w:ascii="Arial" w:hAnsi="Arial" w:cs="Arial"/>
                <w:b/>
              </w:rPr>
              <w:t>Manuel de vol</w:t>
            </w:r>
            <w:r w:rsidR="001C5794" w:rsidRPr="00AD4FCE">
              <w:rPr>
                <w:rFonts w:ascii="Arial" w:hAnsi="Arial" w:cs="Arial"/>
                <w:b/>
              </w:rPr>
              <w:t xml:space="preserve"> </w:t>
            </w:r>
            <w:r w:rsidR="008940F3" w:rsidRPr="00AD4FCE">
              <w:rPr>
                <w:rFonts w:ascii="Arial" w:hAnsi="Arial" w:cs="Arial"/>
                <w:i/>
              </w:rPr>
              <w:t>(ANNEXE X DU G-40-01 § 3.3.6)</w:t>
            </w:r>
          </w:p>
        </w:tc>
      </w:tr>
      <w:tr w:rsidR="005E7FFE" w:rsidRPr="00AD4FCE" w14:paraId="0BF07AEC" w14:textId="77777777" w:rsidTr="00657091">
        <w:trPr>
          <w:trHeight w:val="343"/>
        </w:trPr>
        <w:tc>
          <w:tcPr>
            <w:tcW w:w="7054" w:type="dxa"/>
            <w:shd w:val="clear" w:color="auto" w:fill="auto"/>
            <w:vAlign w:val="center"/>
          </w:tcPr>
          <w:p w14:paraId="5ADA0F54" w14:textId="77777777" w:rsidR="005E7FFE" w:rsidRPr="00AD4FCE" w:rsidRDefault="005E7FFE" w:rsidP="008D2D25">
            <w:pPr>
              <w:spacing w:before="40" w:after="40"/>
              <w:jc w:val="both"/>
              <w:rPr>
                <w:rFonts w:ascii="Arial" w:hAnsi="Arial" w:cs="Arial"/>
              </w:rPr>
            </w:pPr>
            <w:r w:rsidRPr="00AD4FCE">
              <w:rPr>
                <w:rFonts w:ascii="Arial" w:hAnsi="Arial" w:cs="Arial"/>
              </w:rPr>
              <w:t>Manuel de vol</w:t>
            </w:r>
          </w:p>
        </w:tc>
        <w:tc>
          <w:tcPr>
            <w:tcW w:w="1843" w:type="dxa"/>
            <w:shd w:val="clear" w:color="auto" w:fill="auto"/>
            <w:vAlign w:val="center"/>
          </w:tcPr>
          <w:p w14:paraId="7A8AF63C" w14:textId="77777777" w:rsidR="005E7FFE" w:rsidRPr="00AD4FCE" w:rsidRDefault="005E7FFE" w:rsidP="008D2D25">
            <w:pPr>
              <w:jc w:val="center"/>
              <w:rPr>
                <w:rFonts w:ascii="Arial" w:hAnsi="Arial" w:cs="Arial"/>
              </w:rPr>
            </w:pPr>
          </w:p>
        </w:tc>
        <w:tc>
          <w:tcPr>
            <w:tcW w:w="1446" w:type="dxa"/>
            <w:shd w:val="clear" w:color="auto" w:fill="auto"/>
            <w:vAlign w:val="center"/>
          </w:tcPr>
          <w:p w14:paraId="40154B24" w14:textId="77777777" w:rsidR="005E7FFE" w:rsidRPr="00AD4FCE" w:rsidRDefault="005E7FFE" w:rsidP="008D2D25">
            <w:pPr>
              <w:jc w:val="center"/>
              <w:rPr>
                <w:rFonts w:ascii="Arial" w:hAnsi="Arial" w:cs="Arial"/>
              </w:rPr>
            </w:pPr>
          </w:p>
        </w:tc>
      </w:tr>
      <w:tr w:rsidR="00C45891" w:rsidRPr="00AD4FCE" w14:paraId="541301CB" w14:textId="77777777" w:rsidTr="00657091">
        <w:trPr>
          <w:trHeight w:val="343"/>
        </w:trPr>
        <w:tc>
          <w:tcPr>
            <w:tcW w:w="7054" w:type="dxa"/>
            <w:shd w:val="clear" w:color="auto" w:fill="auto"/>
            <w:vAlign w:val="center"/>
          </w:tcPr>
          <w:p w14:paraId="23A87738" w14:textId="051B5323" w:rsidR="00B763F3" w:rsidRPr="00AD4FCE" w:rsidRDefault="00B763F3" w:rsidP="008D2D25">
            <w:pPr>
              <w:spacing w:before="40" w:after="40"/>
              <w:jc w:val="both"/>
              <w:rPr>
                <w:rFonts w:ascii="Arial" w:hAnsi="Arial" w:cs="Arial"/>
              </w:rPr>
            </w:pPr>
            <w:r w:rsidRPr="00AD4FCE">
              <w:rPr>
                <w:rFonts w:ascii="Arial" w:hAnsi="Arial" w:cs="Arial"/>
              </w:rPr>
              <w:t>Copie approbation manuel de vol et de ses suppléments</w:t>
            </w:r>
            <w:r w:rsidR="00FD5162" w:rsidRPr="00AD4FCE">
              <w:rPr>
                <w:rFonts w:ascii="Arial" w:hAnsi="Arial" w:cs="Arial"/>
              </w:rPr>
              <w:t xml:space="preserve"> </w:t>
            </w:r>
            <w:r w:rsidR="00224E50" w:rsidRPr="00AD4FCE">
              <w:rPr>
                <w:rFonts w:ascii="Arial" w:hAnsi="Arial" w:cs="Arial"/>
                <w:b/>
              </w:rPr>
              <w:t>(x) (#)</w:t>
            </w:r>
          </w:p>
        </w:tc>
        <w:tc>
          <w:tcPr>
            <w:tcW w:w="1843" w:type="dxa"/>
            <w:shd w:val="clear" w:color="auto" w:fill="auto"/>
            <w:vAlign w:val="center"/>
          </w:tcPr>
          <w:p w14:paraId="10F25DC3" w14:textId="77777777" w:rsidR="00B763F3" w:rsidRPr="00AD4FCE" w:rsidRDefault="00B763F3" w:rsidP="008D2D25">
            <w:pPr>
              <w:jc w:val="center"/>
              <w:rPr>
                <w:rFonts w:ascii="Arial" w:hAnsi="Arial" w:cs="Arial"/>
              </w:rPr>
            </w:pPr>
          </w:p>
        </w:tc>
        <w:tc>
          <w:tcPr>
            <w:tcW w:w="1446" w:type="dxa"/>
            <w:shd w:val="clear" w:color="auto" w:fill="auto"/>
            <w:vAlign w:val="center"/>
          </w:tcPr>
          <w:p w14:paraId="3D03C114" w14:textId="77777777" w:rsidR="00B763F3" w:rsidRPr="00AD4FCE" w:rsidRDefault="00B763F3" w:rsidP="008D2D25">
            <w:pPr>
              <w:jc w:val="center"/>
              <w:rPr>
                <w:rFonts w:ascii="Arial" w:hAnsi="Arial" w:cs="Arial"/>
              </w:rPr>
            </w:pPr>
          </w:p>
        </w:tc>
      </w:tr>
      <w:tr w:rsidR="005E7FFE" w:rsidRPr="00AD4FCE" w14:paraId="2D9B692F" w14:textId="77777777" w:rsidTr="00657091">
        <w:trPr>
          <w:trHeight w:val="200"/>
        </w:trPr>
        <w:tc>
          <w:tcPr>
            <w:tcW w:w="10343" w:type="dxa"/>
            <w:gridSpan w:val="3"/>
            <w:shd w:val="clear" w:color="auto" w:fill="FFFF00"/>
            <w:vAlign w:val="center"/>
          </w:tcPr>
          <w:p w14:paraId="4D96CF4C" w14:textId="77777777" w:rsidR="005E7FFE" w:rsidRPr="00AD4FCE" w:rsidRDefault="005E7FFE" w:rsidP="000945DC">
            <w:pPr>
              <w:jc w:val="center"/>
              <w:rPr>
                <w:rFonts w:ascii="Arial" w:hAnsi="Arial" w:cs="Arial"/>
                <w:b/>
              </w:rPr>
            </w:pPr>
            <w:r w:rsidRPr="00AD4FCE">
              <w:rPr>
                <w:rFonts w:ascii="Arial" w:hAnsi="Arial" w:cs="Arial"/>
                <w:b/>
              </w:rPr>
              <w:t>Programme d’entretien</w:t>
            </w:r>
            <w:r w:rsidR="001C5794" w:rsidRPr="00AD4FCE">
              <w:rPr>
                <w:rFonts w:ascii="Arial" w:hAnsi="Arial" w:cs="Arial"/>
                <w:b/>
              </w:rPr>
              <w:t xml:space="preserve"> </w:t>
            </w:r>
            <w:r w:rsidR="008940F3" w:rsidRPr="00AD4FCE">
              <w:rPr>
                <w:rFonts w:ascii="Arial" w:hAnsi="Arial" w:cs="Arial"/>
                <w:i/>
              </w:rPr>
              <w:t>(ANNEXE X DU G-40-01 § 3.3.7 et 3.3.8)</w:t>
            </w:r>
          </w:p>
        </w:tc>
      </w:tr>
      <w:tr w:rsidR="00C45891" w:rsidRPr="00AD4FCE" w14:paraId="7367C6CA" w14:textId="77777777" w:rsidTr="00657091">
        <w:trPr>
          <w:trHeight w:val="343"/>
        </w:trPr>
        <w:tc>
          <w:tcPr>
            <w:tcW w:w="7054" w:type="dxa"/>
            <w:shd w:val="clear" w:color="auto" w:fill="auto"/>
          </w:tcPr>
          <w:p w14:paraId="3E1EE9FF" w14:textId="77777777" w:rsidR="005E7FFE" w:rsidRPr="00AD4FCE" w:rsidRDefault="005E7FFE" w:rsidP="008D2D25">
            <w:pPr>
              <w:spacing w:before="40" w:after="40"/>
              <w:jc w:val="both"/>
              <w:rPr>
                <w:rFonts w:ascii="Arial" w:hAnsi="Arial" w:cs="Arial"/>
              </w:rPr>
            </w:pPr>
            <w:r w:rsidRPr="00AD4FCE">
              <w:rPr>
                <w:rFonts w:ascii="Arial" w:hAnsi="Arial" w:cs="Arial"/>
              </w:rPr>
              <w:t>Programme entretien approuvé (</w:t>
            </w:r>
            <w:r w:rsidR="008940F3" w:rsidRPr="00AD4FCE">
              <w:rPr>
                <w:rFonts w:ascii="Arial" w:hAnsi="Arial" w:cs="Arial"/>
              </w:rPr>
              <w:t>OSAC ou organisme agréé, si privilège</w:t>
            </w:r>
            <w:r w:rsidRPr="00AD4FCE">
              <w:rPr>
                <w:rFonts w:ascii="Arial" w:hAnsi="Arial" w:cs="Arial"/>
              </w:rPr>
              <w:t>)</w:t>
            </w:r>
            <w:r w:rsidR="00B763F3" w:rsidRPr="00AD4FCE">
              <w:rPr>
                <w:rFonts w:ascii="Arial" w:hAnsi="Arial" w:cs="Arial"/>
              </w:rPr>
              <w:t xml:space="preserve"> </w:t>
            </w:r>
            <w:r w:rsidR="00224E50" w:rsidRPr="00AD4FCE">
              <w:rPr>
                <w:rFonts w:ascii="Arial" w:hAnsi="Arial" w:cs="Arial"/>
                <w:b/>
              </w:rPr>
              <w:t>(x) (#)</w:t>
            </w:r>
          </w:p>
        </w:tc>
        <w:tc>
          <w:tcPr>
            <w:tcW w:w="1843" w:type="dxa"/>
            <w:shd w:val="clear" w:color="auto" w:fill="auto"/>
            <w:vAlign w:val="center"/>
          </w:tcPr>
          <w:p w14:paraId="43039EC6" w14:textId="77777777" w:rsidR="005E7FFE" w:rsidRPr="00AD4FCE" w:rsidRDefault="005E7FFE" w:rsidP="008D2D25">
            <w:pPr>
              <w:jc w:val="center"/>
              <w:rPr>
                <w:rFonts w:ascii="Arial" w:hAnsi="Arial" w:cs="Arial"/>
              </w:rPr>
            </w:pPr>
          </w:p>
        </w:tc>
        <w:tc>
          <w:tcPr>
            <w:tcW w:w="1446" w:type="dxa"/>
            <w:shd w:val="clear" w:color="auto" w:fill="auto"/>
            <w:vAlign w:val="center"/>
          </w:tcPr>
          <w:p w14:paraId="7CEEE22D" w14:textId="77777777" w:rsidR="005E7FFE" w:rsidRPr="00AD4FCE" w:rsidRDefault="005E7FFE" w:rsidP="008D2D25">
            <w:pPr>
              <w:jc w:val="center"/>
              <w:rPr>
                <w:rFonts w:ascii="Arial" w:hAnsi="Arial" w:cs="Arial"/>
              </w:rPr>
            </w:pPr>
          </w:p>
        </w:tc>
      </w:tr>
      <w:tr w:rsidR="00C45891" w:rsidRPr="00AD4FCE" w14:paraId="68E10A16" w14:textId="77777777" w:rsidTr="00657091">
        <w:trPr>
          <w:trHeight w:val="343"/>
        </w:trPr>
        <w:tc>
          <w:tcPr>
            <w:tcW w:w="7054" w:type="dxa"/>
            <w:shd w:val="clear" w:color="auto" w:fill="auto"/>
          </w:tcPr>
          <w:p w14:paraId="5CC711E6" w14:textId="77777777" w:rsidR="00C45891" w:rsidRPr="00AD4FCE" w:rsidRDefault="00C45891" w:rsidP="007C65FB">
            <w:pPr>
              <w:spacing w:before="40" w:after="40"/>
              <w:jc w:val="both"/>
              <w:rPr>
                <w:rFonts w:ascii="Arial" w:hAnsi="Arial" w:cs="Arial"/>
              </w:rPr>
            </w:pPr>
            <w:r w:rsidRPr="00AD4FCE">
              <w:rPr>
                <w:rFonts w:ascii="Arial" w:hAnsi="Arial" w:cs="Arial"/>
              </w:rPr>
              <w:t>Statut de conformité au PE</w:t>
            </w:r>
            <w:r w:rsidR="007C65FB" w:rsidRPr="00AD4FCE">
              <w:rPr>
                <w:rFonts w:ascii="Arial" w:hAnsi="Arial" w:cs="Arial"/>
              </w:rPr>
              <w:t xml:space="preserve"> (visites</w:t>
            </w:r>
            <w:r w:rsidRPr="00AD4FCE">
              <w:rPr>
                <w:rFonts w:ascii="Arial" w:hAnsi="Arial" w:cs="Arial"/>
              </w:rPr>
              <w:t xml:space="preserve">, </w:t>
            </w:r>
            <w:proofErr w:type="gramStart"/>
            <w:r w:rsidRPr="00AD4FCE">
              <w:rPr>
                <w:rFonts w:ascii="Arial" w:hAnsi="Arial" w:cs="Arial"/>
              </w:rPr>
              <w:t>Kardex</w:t>
            </w:r>
            <w:r w:rsidR="00FA72CD" w:rsidRPr="00AD4FCE">
              <w:rPr>
                <w:rFonts w:ascii="Arial" w:hAnsi="Arial" w:cs="Arial"/>
              </w:rPr>
              <w:t>,</w:t>
            </w:r>
            <w:r w:rsidR="007C65FB" w:rsidRPr="00AD4FCE">
              <w:rPr>
                <w:rFonts w:ascii="Arial" w:hAnsi="Arial" w:cs="Arial"/>
              </w:rPr>
              <w:t>…</w:t>
            </w:r>
            <w:proofErr w:type="gramEnd"/>
            <w:r w:rsidR="007C65FB" w:rsidRPr="00AD4FCE">
              <w:rPr>
                <w:rFonts w:ascii="Arial" w:hAnsi="Arial" w:cs="Arial"/>
              </w:rPr>
              <w:t>)</w:t>
            </w:r>
          </w:p>
          <w:p w14:paraId="25E367DF" w14:textId="77777777" w:rsidR="00807FA7" w:rsidRPr="00AD4FCE" w:rsidRDefault="00807FA7" w:rsidP="007C65FB">
            <w:pPr>
              <w:spacing w:before="40" w:after="40"/>
              <w:jc w:val="both"/>
              <w:rPr>
                <w:rFonts w:ascii="Arial" w:hAnsi="Arial" w:cs="Arial"/>
              </w:rPr>
            </w:pPr>
          </w:p>
          <w:p w14:paraId="3E4F1BDA" w14:textId="569D130C" w:rsidR="00807FA7" w:rsidRPr="00AD4FCE" w:rsidRDefault="00807FA7" w:rsidP="007C65FB">
            <w:pPr>
              <w:spacing w:before="40" w:after="40"/>
              <w:jc w:val="both"/>
              <w:rPr>
                <w:rFonts w:ascii="Arial" w:hAnsi="Arial" w:cs="Arial"/>
              </w:rPr>
            </w:pPr>
            <w:r w:rsidRPr="00AD4FCE">
              <w:rPr>
                <w:rFonts w:ascii="Arial" w:hAnsi="Arial" w:cs="Arial"/>
              </w:rPr>
              <w:t>Entretien programmé et tâches périodiques/répétitives : ne sont à considérer que la dernière application de chaque tâche d’entretien spécifiée dans le programme de l’entretien rédigé en vue de la classification (approuvé/déclaré selon M/ML.A.302) et les dernières exécutions des AD répétitives</w:t>
            </w:r>
          </w:p>
        </w:tc>
        <w:tc>
          <w:tcPr>
            <w:tcW w:w="1843" w:type="dxa"/>
            <w:shd w:val="clear" w:color="auto" w:fill="auto"/>
            <w:vAlign w:val="center"/>
          </w:tcPr>
          <w:p w14:paraId="7BEC42CC" w14:textId="77777777" w:rsidR="00C45891" w:rsidRPr="00AD4FCE" w:rsidRDefault="00C45891" w:rsidP="008D2D25">
            <w:pPr>
              <w:jc w:val="center"/>
              <w:rPr>
                <w:rFonts w:ascii="Arial" w:hAnsi="Arial" w:cs="Arial"/>
              </w:rPr>
            </w:pPr>
          </w:p>
        </w:tc>
        <w:tc>
          <w:tcPr>
            <w:tcW w:w="1446" w:type="dxa"/>
            <w:shd w:val="clear" w:color="auto" w:fill="auto"/>
            <w:vAlign w:val="center"/>
          </w:tcPr>
          <w:p w14:paraId="31CB8CB0" w14:textId="77777777" w:rsidR="00C45891" w:rsidRPr="00AD4FCE" w:rsidRDefault="00C45891" w:rsidP="008D2D25">
            <w:pPr>
              <w:jc w:val="center"/>
              <w:rPr>
                <w:rFonts w:ascii="Arial" w:hAnsi="Arial" w:cs="Arial"/>
              </w:rPr>
            </w:pPr>
          </w:p>
        </w:tc>
      </w:tr>
      <w:tr w:rsidR="006B65DF" w:rsidRPr="00AD4FCE" w14:paraId="77AC7CD4" w14:textId="77777777" w:rsidTr="00657091">
        <w:tc>
          <w:tcPr>
            <w:tcW w:w="7054" w:type="dxa"/>
            <w:tcBorders>
              <w:bottom w:val="single" w:sz="4" w:space="0" w:color="auto"/>
            </w:tcBorders>
            <w:shd w:val="clear" w:color="auto" w:fill="auto"/>
          </w:tcPr>
          <w:p w14:paraId="1C4CD924" w14:textId="77777777" w:rsidR="00C45891" w:rsidRPr="00AD4FCE" w:rsidRDefault="00C45891" w:rsidP="008D2D25">
            <w:pPr>
              <w:rPr>
                <w:rFonts w:ascii="Arial" w:hAnsi="Arial" w:cs="Arial"/>
              </w:rPr>
            </w:pPr>
            <w:r w:rsidRPr="00AD4FCE">
              <w:rPr>
                <w:rFonts w:ascii="Arial" w:hAnsi="Arial" w:cs="Arial"/>
              </w:rPr>
              <w:t xml:space="preserve">Comparaison entre ancien et nouveau PE </w:t>
            </w:r>
            <w:r w:rsidR="00224E50" w:rsidRPr="00AD4FCE">
              <w:rPr>
                <w:rFonts w:ascii="Arial" w:hAnsi="Arial" w:cs="Arial"/>
                <w:b/>
              </w:rPr>
              <w:t>(x) (#)</w:t>
            </w:r>
          </w:p>
          <w:p w14:paraId="4B330A2D" w14:textId="3CF83500" w:rsidR="00384681" w:rsidRPr="00AD4FCE" w:rsidRDefault="00384681" w:rsidP="00224E50">
            <w:pPr>
              <w:rPr>
                <w:rFonts w:ascii="Arial" w:hAnsi="Arial" w:cs="Arial"/>
              </w:rPr>
            </w:pPr>
            <w:r w:rsidRPr="00AD4FCE">
              <w:rPr>
                <w:rFonts w:ascii="Arial" w:hAnsi="Arial" w:cs="Arial"/>
              </w:rPr>
              <w:t xml:space="preserve">Nota : (dans le cas où l’ancien PE </w:t>
            </w:r>
            <w:r w:rsidR="00224E50" w:rsidRPr="00AD4FCE">
              <w:rPr>
                <w:rFonts w:ascii="Arial" w:hAnsi="Arial" w:cs="Arial"/>
              </w:rPr>
              <w:t>n’est</w:t>
            </w:r>
            <w:r w:rsidRPr="00AD4FCE">
              <w:rPr>
                <w:rFonts w:ascii="Arial" w:hAnsi="Arial" w:cs="Arial"/>
              </w:rPr>
              <w:t xml:space="preserve"> pas disponible, le contenu de la visite de recalage </w:t>
            </w:r>
            <w:r w:rsidR="00224E50" w:rsidRPr="00AD4FCE">
              <w:rPr>
                <w:rFonts w:ascii="Arial" w:hAnsi="Arial" w:cs="Arial"/>
              </w:rPr>
              <w:t xml:space="preserve">est </w:t>
            </w:r>
            <w:r w:rsidRPr="00AD4FCE">
              <w:rPr>
                <w:rFonts w:ascii="Arial" w:hAnsi="Arial" w:cs="Arial"/>
              </w:rPr>
              <w:t xml:space="preserve">établi à partir de la documentation de l’aéronef (Livrets aéronef, moteur, hélice, comptes rendus des visites effectuées, </w:t>
            </w:r>
            <w:proofErr w:type="spellStart"/>
            <w:r w:rsidRPr="00AD4FCE">
              <w:rPr>
                <w:rFonts w:ascii="Arial" w:hAnsi="Arial" w:cs="Arial"/>
              </w:rPr>
              <w:t>kardex</w:t>
            </w:r>
            <w:proofErr w:type="spellEnd"/>
            <w:r w:rsidRPr="00AD4FCE">
              <w:rPr>
                <w:rFonts w:ascii="Arial" w:hAnsi="Arial" w:cs="Arial"/>
              </w:rPr>
              <w:t xml:space="preserve">, état des CN, </w:t>
            </w:r>
            <w:r w:rsidR="00DA1969" w:rsidRPr="00AD4FCE">
              <w:rPr>
                <w:rFonts w:ascii="Arial" w:hAnsi="Arial" w:cs="Arial"/>
              </w:rPr>
              <w:t>…</w:t>
            </w:r>
            <w:r w:rsidRPr="00AD4FCE">
              <w:rPr>
                <w:rFonts w:ascii="Arial" w:hAnsi="Arial" w:cs="Arial"/>
              </w:rPr>
              <w:t>)</w:t>
            </w:r>
          </w:p>
        </w:tc>
        <w:tc>
          <w:tcPr>
            <w:tcW w:w="1843" w:type="dxa"/>
            <w:tcBorders>
              <w:bottom w:val="single" w:sz="4" w:space="0" w:color="auto"/>
            </w:tcBorders>
            <w:shd w:val="clear" w:color="auto" w:fill="auto"/>
            <w:vAlign w:val="center"/>
          </w:tcPr>
          <w:p w14:paraId="001A40DC" w14:textId="77777777" w:rsidR="00C45891" w:rsidRPr="00AD4FCE" w:rsidRDefault="00C45891" w:rsidP="008D2D25">
            <w:pPr>
              <w:jc w:val="center"/>
              <w:rPr>
                <w:rFonts w:ascii="Arial" w:hAnsi="Arial" w:cs="Arial"/>
              </w:rPr>
            </w:pPr>
          </w:p>
        </w:tc>
        <w:tc>
          <w:tcPr>
            <w:tcW w:w="1446" w:type="dxa"/>
            <w:tcBorders>
              <w:bottom w:val="single" w:sz="4" w:space="0" w:color="auto"/>
            </w:tcBorders>
            <w:shd w:val="clear" w:color="auto" w:fill="auto"/>
            <w:vAlign w:val="center"/>
          </w:tcPr>
          <w:p w14:paraId="0A36E99A" w14:textId="77777777" w:rsidR="00C45891" w:rsidRPr="00AD4FCE" w:rsidRDefault="00C45891" w:rsidP="008D2D25">
            <w:pPr>
              <w:jc w:val="center"/>
              <w:rPr>
                <w:rFonts w:ascii="Arial" w:hAnsi="Arial" w:cs="Arial"/>
              </w:rPr>
            </w:pPr>
          </w:p>
        </w:tc>
      </w:tr>
      <w:tr w:rsidR="006B65DF" w:rsidRPr="00AD4FCE" w14:paraId="308F23C5" w14:textId="77777777" w:rsidTr="00657091">
        <w:trPr>
          <w:trHeight w:val="343"/>
        </w:trPr>
        <w:tc>
          <w:tcPr>
            <w:tcW w:w="7054" w:type="dxa"/>
            <w:shd w:val="clear" w:color="auto" w:fill="auto"/>
          </w:tcPr>
          <w:p w14:paraId="2F3DCEF6" w14:textId="511D0126" w:rsidR="00027050" w:rsidRPr="00AD4FCE" w:rsidRDefault="00C0641E" w:rsidP="00224E50">
            <w:pPr>
              <w:spacing w:before="40" w:after="40"/>
              <w:jc w:val="both"/>
              <w:rPr>
                <w:rFonts w:ascii="Arial" w:hAnsi="Arial" w:cs="Arial"/>
              </w:rPr>
            </w:pPr>
            <w:r w:rsidRPr="00AD4FCE">
              <w:rPr>
                <w:rFonts w:ascii="Arial" w:hAnsi="Arial" w:cs="Arial"/>
              </w:rPr>
              <w:t>Si applicable, dossier de travail de la visite de recalage et p</w:t>
            </w:r>
            <w:r w:rsidR="00027050" w:rsidRPr="00AD4FCE">
              <w:rPr>
                <w:rFonts w:ascii="Arial" w:hAnsi="Arial" w:cs="Arial"/>
              </w:rPr>
              <w:t>reuve de l’exécution de la visite de recalage</w:t>
            </w:r>
            <w:r w:rsidR="00224E50" w:rsidRPr="00AD4FCE">
              <w:rPr>
                <w:rFonts w:ascii="Arial" w:hAnsi="Arial" w:cs="Arial"/>
              </w:rPr>
              <w:t xml:space="preserve"> </w:t>
            </w:r>
            <w:r w:rsidR="00224E50" w:rsidRPr="00AD4FCE">
              <w:rPr>
                <w:rFonts w:ascii="Arial" w:hAnsi="Arial" w:cs="Arial"/>
                <w:b/>
              </w:rPr>
              <w:t>(x) (#)</w:t>
            </w:r>
          </w:p>
        </w:tc>
        <w:tc>
          <w:tcPr>
            <w:tcW w:w="1843" w:type="dxa"/>
            <w:shd w:val="clear" w:color="auto" w:fill="auto"/>
            <w:vAlign w:val="center"/>
          </w:tcPr>
          <w:p w14:paraId="71398AF5" w14:textId="77777777" w:rsidR="00027050" w:rsidRPr="00AD4FCE" w:rsidRDefault="00027050" w:rsidP="008D2D25">
            <w:pPr>
              <w:jc w:val="center"/>
              <w:rPr>
                <w:rFonts w:ascii="Arial" w:hAnsi="Arial" w:cs="Arial"/>
              </w:rPr>
            </w:pPr>
          </w:p>
        </w:tc>
        <w:tc>
          <w:tcPr>
            <w:tcW w:w="1446" w:type="dxa"/>
            <w:shd w:val="clear" w:color="auto" w:fill="auto"/>
            <w:vAlign w:val="center"/>
          </w:tcPr>
          <w:p w14:paraId="4794BFCE" w14:textId="77777777" w:rsidR="00027050" w:rsidRPr="00AD4FCE" w:rsidRDefault="00027050" w:rsidP="008D2D25">
            <w:pPr>
              <w:jc w:val="center"/>
              <w:rPr>
                <w:rFonts w:ascii="Arial" w:hAnsi="Arial" w:cs="Arial"/>
              </w:rPr>
            </w:pPr>
          </w:p>
        </w:tc>
      </w:tr>
      <w:tr w:rsidR="006B65DF" w:rsidRPr="00AD4FCE" w14:paraId="294A3DA9" w14:textId="77777777" w:rsidTr="00657091">
        <w:trPr>
          <w:trHeight w:val="343"/>
        </w:trPr>
        <w:tc>
          <w:tcPr>
            <w:tcW w:w="7054" w:type="dxa"/>
            <w:shd w:val="clear" w:color="auto" w:fill="auto"/>
          </w:tcPr>
          <w:p w14:paraId="7E5BFF8C" w14:textId="77777777" w:rsidR="00C45891" w:rsidRPr="00AD4FCE" w:rsidRDefault="00C45891" w:rsidP="008D2D25">
            <w:pPr>
              <w:spacing w:before="40" w:after="40"/>
              <w:jc w:val="both"/>
              <w:rPr>
                <w:rFonts w:ascii="Arial" w:hAnsi="Arial" w:cs="Arial"/>
              </w:rPr>
            </w:pPr>
            <w:r w:rsidRPr="00AD4FCE">
              <w:rPr>
                <w:rFonts w:ascii="Arial" w:hAnsi="Arial" w:cs="Arial"/>
              </w:rPr>
              <w:t>Liste des travaux reportés</w:t>
            </w:r>
            <w:r w:rsidR="00CC1010" w:rsidRPr="00AD4FCE">
              <w:rPr>
                <w:rFonts w:ascii="Arial" w:hAnsi="Arial" w:cs="Arial"/>
              </w:rPr>
              <w:t xml:space="preserve"> </w:t>
            </w:r>
            <w:r w:rsidR="00224E50" w:rsidRPr="00AD4FCE">
              <w:rPr>
                <w:rFonts w:ascii="Arial" w:hAnsi="Arial" w:cs="Arial"/>
                <w:b/>
              </w:rPr>
              <w:t>(x) (#)</w:t>
            </w:r>
          </w:p>
        </w:tc>
        <w:tc>
          <w:tcPr>
            <w:tcW w:w="1843" w:type="dxa"/>
            <w:shd w:val="clear" w:color="auto" w:fill="auto"/>
            <w:vAlign w:val="center"/>
          </w:tcPr>
          <w:p w14:paraId="2A67ACE6" w14:textId="77777777" w:rsidR="00C45891" w:rsidRPr="00AD4FCE" w:rsidRDefault="00C45891" w:rsidP="008D2D25">
            <w:pPr>
              <w:jc w:val="center"/>
              <w:rPr>
                <w:rFonts w:ascii="Arial" w:hAnsi="Arial" w:cs="Arial"/>
              </w:rPr>
            </w:pPr>
          </w:p>
        </w:tc>
        <w:tc>
          <w:tcPr>
            <w:tcW w:w="1446" w:type="dxa"/>
            <w:shd w:val="clear" w:color="auto" w:fill="auto"/>
            <w:vAlign w:val="center"/>
          </w:tcPr>
          <w:p w14:paraId="6660C3F3" w14:textId="77777777" w:rsidR="00C45891" w:rsidRPr="00AD4FCE" w:rsidRDefault="00C45891" w:rsidP="008D2D25">
            <w:pPr>
              <w:jc w:val="center"/>
              <w:rPr>
                <w:rFonts w:ascii="Arial" w:hAnsi="Arial" w:cs="Arial"/>
              </w:rPr>
            </w:pPr>
          </w:p>
        </w:tc>
      </w:tr>
      <w:tr w:rsidR="006B65DF" w:rsidRPr="00AD4FCE" w14:paraId="5D37AD06" w14:textId="77777777" w:rsidTr="00657091">
        <w:trPr>
          <w:trHeight w:val="248"/>
        </w:trPr>
        <w:tc>
          <w:tcPr>
            <w:tcW w:w="10343" w:type="dxa"/>
            <w:gridSpan w:val="3"/>
            <w:shd w:val="clear" w:color="auto" w:fill="FFFF00"/>
            <w:vAlign w:val="center"/>
          </w:tcPr>
          <w:p w14:paraId="202C43F4" w14:textId="77777777" w:rsidR="00C45891" w:rsidRPr="00AD4FCE" w:rsidRDefault="00C45891" w:rsidP="000945DC">
            <w:pPr>
              <w:jc w:val="center"/>
              <w:rPr>
                <w:rFonts w:ascii="Arial" w:hAnsi="Arial" w:cs="Arial"/>
                <w:b/>
              </w:rPr>
            </w:pPr>
            <w:r w:rsidRPr="00AD4FCE">
              <w:rPr>
                <w:rFonts w:ascii="Arial" w:hAnsi="Arial" w:cs="Arial"/>
                <w:b/>
              </w:rPr>
              <w:t>Autorisations exceptionnelles</w:t>
            </w:r>
            <w:r w:rsidR="00BE2FDB" w:rsidRPr="00AD4FCE">
              <w:rPr>
                <w:rFonts w:ascii="Arial" w:hAnsi="Arial" w:cs="Arial"/>
                <w:b/>
              </w:rPr>
              <w:t xml:space="preserve"> </w:t>
            </w:r>
            <w:r w:rsidR="00BE2FDB" w:rsidRPr="00AD4FCE">
              <w:rPr>
                <w:rFonts w:ascii="Arial" w:hAnsi="Arial" w:cs="Arial"/>
                <w:i/>
              </w:rPr>
              <w:t>(</w:t>
            </w:r>
            <w:r w:rsidR="008940F3" w:rsidRPr="00AD4FCE">
              <w:rPr>
                <w:rFonts w:ascii="Arial" w:hAnsi="Arial" w:cs="Arial"/>
                <w:i/>
              </w:rPr>
              <w:t>ANNEXE X DU G-40-01 § 3.3.10</w:t>
            </w:r>
            <w:r w:rsidR="00BE2FDB" w:rsidRPr="00AD4FCE">
              <w:rPr>
                <w:rFonts w:ascii="Arial" w:hAnsi="Arial" w:cs="Arial"/>
                <w:i/>
              </w:rPr>
              <w:t>)</w:t>
            </w:r>
          </w:p>
        </w:tc>
      </w:tr>
      <w:tr w:rsidR="006B65DF" w:rsidRPr="00AD4FCE" w14:paraId="758D6D44" w14:textId="77777777" w:rsidTr="00657091">
        <w:trPr>
          <w:trHeight w:val="575"/>
        </w:trPr>
        <w:tc>
          <w:tcPr>
            <w:tcW w:w="7054" w:type="dxa"/>
            <w:shd w:val="clear" w:color="auto" w:fill="auto"/>
            <w:vAlign w:val="center"/>
          </w:tcPr>
          <w:p w14:paraId="0D0C1562" w14:textId="0C63921E" w:rsidR="006D2CB1" w:rsidRPr="00AD4FCE" w:rsidRDefault="00C45891" w:rsidP="006B65DF">
            <w:pPr>
              <w:spacing w:before="40" w:after="40"/>
              <w:jc w:val="both"/>
              <w:rPr>
                <w:rFonts w:ascii="Arial" w:hAnsi="Arial" w:cs="Arial"/>
              </w:rPr>
            </w:pPr>
            <w:r w:rsidRPr="00AD4FCE">
              <w:rPr>
                <w:rFonts w:ascii="Arial" w:hAnsi="Arial" w:cs="Arial"/>
              </w:rPr>
              <w:t>Liste des autorisations exceptionnelles en cours de validité accordées par l’A</w:t>
            </w:r>
            <w:r w:rsidR="00DA1969" w:rsidRPr="00AD4FCE">
              <w:rPr>
                <w:rFonts w:ascii="Arial" w:hAnsi="Arial" w:cs="Arial"/>
              </w:rPr>
              <w:t>E</w:t>
            </w:r>
            <w:r w:rsidRPr="00AD4FCE">
              <w:rPr>
                <w:rFonts w:ascii="Arial" w:hAnsi="Arial" w:cs="Arial"/>
              </w:rPr>
              <w:t>SA, la DGAC ou OSAC</w:t>
            </w:r>
            <w:r w:rsidR="00CC1010" w:rsidRPr="00AD4FCE">
              <w:rPr>
                <w:rFonts w:ascii="Arial" w:hAnsi="Arial" w:cs="Arial"/>
              </w:rPr>
              <w:t xml:space="preserve"> </w:t>
            </w:r>
            <w:r w:rsidR="00224E50" w:rsidRPr="00AD4FCE">
              <w:rPr>
                <w:rFonts w:ascii="Arial" w:hAnsi="Arial" w:cs="Arial"/>
                <w:b/>
              </w:rPr>
              <w:t>(x) (#)</w:t>
            </w:r>
          </w:p>
        </w:tc>
        <w:tc>
          <w:tcPr>
            <w:tcW w:w="1843" w:type="dxa"/>
            <w:shd w:val="clear" w:color="auto" w:fill="auto"/>
            <w:vAlign w:val="center"/>
          </w:tcPr>
          <w:p w14:paraId="239D0E92" w14:textId="77777777" w:rsidR="00C45891" w:rsidRPr="00AD4FCE" w:rsidRDefault="00C45891" w:rsidP="008D2D25">
            <w:pPr>
              <w:jc w:val="center"/>
              <w:rPr>
                <w:rFonts w:ascii="Arial" w:hAnsi="Arial" w:cs="Arial"/>
              </w:rPr>
            </w:pPr>
          </w:p>
        </w:tc>
        <w:tc>
          <w:tcPr>
            <w:tcW w:w="1446" w:type="dxa"/>
            <w:shd w:val="clear" w:color="auto" w:fill="auto"/>
            <w:vAlign w:val="center"/>
          </w:tcPr>
          <w:p w14:paraId="5B44B2D5" w14:textId="77777777" w:rsidR="00C45891" w:rsidRPr="00AD4FCE" w:rsidRDefault="00C45891" w:rsidP="008D2D25">
            <w:pPr>
              <w:jc w:val="center"/>
              <w:rPr>
                <w:rFonts w:ascii="Arial" w:hAnsi="Arial" w:cs="Arial"/>
              </w:rPr>
            </w:pPr>
          </w:p>
        </w:tc>
      </w:tr>
    </w:tbl>
    <w:p w14:paraId="796877CB" w14:textId="77777777" w:rsidR="00FA43CE" w:rsidRPr="00AD4FCE" w:rsidRDefault="00FA43CE" w:rsidP="00615B12">
      <w:pPr>
        <w:pStyle w:val="Corpsdetexte"/>
        <w:overflowPunct w:val="0"/>
        <w:autoSpaceDE w:val="0"/>
        <w:autoSpaceDN w:val="0"/>
        <w:adjustRightInd w:val="0"/>
        <w:spacing w:line="220" w:lineRule="exact"/>
        <w:jc w:val="both"/>
        <w:textAlignment w:val="baseline"/>
        <w:rPr>
          <w:rFonts w:ascii="Arial" w:hAnsi="Arial"/>
          <w:sz w:val="16"/>
          <w:szCs w:val="16"/>
        </w:rPr>
      </w:pPr>
    </w:p>
    <w:p w14:paraId="37C89125" w14:textId="7E7BF8BC" w:rsidR="00615B12" w:rsidRPr="00AD4FCE" w:rsidRDefault="00615B12" w:rsidP="00615B12">
      <w:pPr>
        <w:pStyle w:val="Corpsdetexte"/>
        <w:overflowPunct w:val="0"/>
        <w:autoSpaceDE w:val="0"/>
        <w:autoSpaceDN w:val="0"/>
        <w:adjustRightInd w:val="0"/>
        <w:spacing w:line="220" w:lineRule="exact"/>
        <w:jc w:val="both"/>
        <w:textAlignment w:val="baseline"/>
        <w:rPr>
          <w:rFonts w:ascii="Arial" w:hAnsi="Arial"/>
          <w:b/>
          <w:bCs/>
          <w:sz w:val="20"/>
        </w:rPr>
      </w:pPr>
      <w:r w:rsidRPr="00AD4FCE">
        <w:rPr>
          <w:rFonts w:ascii="Arial" w:hAnsi="Arial"/>
          <w:b/>
          <w:bCs/>
          <w:sz w:val="20"/>
        </w:rPr>
        <w:t xml:space="preserve">Je soussigné, le </w:t>
      </w:r>
      <w:r w:rsidR="00DA1969" w:rsidRPr="00AD4FCE">
        <w:rPr>
          <w:rFonts w:ascii="Arial" w:hAnsi="Arial"/>
          <w:b/>
          <w:bCs/>
          <w:sz w:val="20"/>
        </w:rPr>
        <w:t>demandeur </w:t>
      </w:r>
      <w:r w:rsidRPr="00AD4FCE">
        <w:rPr>
          <w:rFonts w:ascii="Arial" w:hAnsi="Arial"/>
          <w:b/>
          <w:bCs/>
          <w:sz w:val="20"/>
        </w:rPr>
        <w:t>:</w:t>
      </w:r>
    </w:p>
    <w:p w14:paraId="24750F96" w14:textId="02F007F6" w:rsidR="00615B12" w:rsidRPr="00AD4FCE" w:rsidRDefault="00615B12" w:rsidP="00615B12">
      <w:pPr>
        <w:pStyle w:val="Corpsdetexte"/>
        <w:overflowPunct w:val="0"/>
        <w:autoSpaceDE w:val="0"/>
        <w:autoSpaceDN w:val="0"/>
        <w:adjustRightInd w:val="0"/>
        <w:spacing w:line="220" w:lineRule="exact"/>
        <w:jc w:val="both"/>
        <w:textAlignment w:val="baseline"/>
        <w:rPr>
          <w:rFonts w:ascii="Arial" w:hAnsi="Arial"/>
          <w:sz w:val="20"/>
        </w:rPr>
      </w:pPr>
      <w:r w:rsidRPr="00AD4FCE">
        <w:rPr>
          <w:rFonts w:ascii="Arial" w:hAnsi="Arial"/>
          <w:sz w:val="20"/>
        </w:rPr>
        <w:t>-</w:t>
      </w:r>
      <w:r w:rsidR="00247344" w:rsidRPr="00AD4FCE">
        <w:rPr>
          <w:rFonts w:ascii="Arial" w:hAnsi="Arial"/>
          <w:sz w:val="20"/>
        </w:rPr>
        <w:t xml:space="preserve"> m’engage </w:t>
      </w:r>
      <w:r w:rsidRPr="00AD4FCE">
        <w:rPr>
          <w:rFonts w:ascii="Arial" w:hAnsi="Arial"/>
          <w:sz w:val="20"/>
        </w:rPr>
        <w:t>à présenter un aér</w:t>
      </w:r>
      <w:r w:rsidR="006F5E4A" w:rsidRPr="00AD4FCE">
        <w:rPr>
          <w:rFonts w:ascii="Arial" w:hAnsi="Arial"/>
          <w:sz w:val="20"/>
        </w:rPr>
        <w:t xml:space="preserve">onef </w:t>
      </w:r>
      <w:r w:rsidRPr="00AD4FCE">
        <w:rPr>
          <w:rFonts w:ascii="Arial" w:hAnsi="Arial"/>
          <w:sz w:val="20"/>
        </w:rPr>
        <w:t>accompagné d'un dossier comprenant toutes les pièces nécessaires à l</w:t>
      </w:r>
      <w:r w:rsidR="00D1753F" w:rsidRPr="00AD4FCE">
        <w:rPr>
          <w:rFonts w:ascii="Arial" w:hAnsi="Arial"/>
          <w:sz w:val="20"/>
        </w:rPr>
        <w:t>’évaluation de l’état de navigabilité de cet aéronef</w:t>
      </w:r>
      <w:r w:rsidRPr="00AD4FCE">
        <w:rPr>
          <w:rFonts w:ascii="Arial" w:hAnsi="Arial"/>
          <w:sz w:val="20"/>
        </w:rPr>
        <w:t>,</w:t>
      </w:r>
    </w:p>
    <w:p w14:paraId="3E92F4C6" w14:textId="3CDC8AD9" w:rsidR="00D1753F" w:rsidRPr="00AD4FCE" w:rsidRDefault="00D1753F" w:rsidP="00D1753F">
      <w:pPr>
        <w:pStyle w:val="Corpsdetexte"/>
        <w:overflowPunct w:val="0"/>
        <w:autoSpaceDE w:val="0"/>
        <w:autoSpaceDN w:val="0"/>
        <w:adjustRightInd w:val="0"/>
        <w:spacing w:line="220" w:lineRule="exact"/>
        <w:jc w:val="both"/>
        <w:textAlignment w:val="baseline"/>
        <w:rPr>
          <w:rFonts w:ascii="Arial" w:hAnsi="Arial"/>
          <w:color w:val="000000"/>
          <w:sz w:val="20"/>
        </w:rPr>
      </w:pPr>
      <w:r w:rsidRPr="00AD4FCE">
        <w:rPr>
          <w:rFonts w:ascii="Arial" w:hAnsi="Arial"/>
          <w:color w:val="000000"/>
          <w:sz w:val="20"/>
        </w:rPr>
        <w:t xml:space="preserve">- m’engage à identifier les non-conformités de l’aéronef </w:t>
      </w:r>
      <w:r w:rsidR="00A017A8" w:rsidRPr="00AD4FCE">
        <w:rPr>
          <w:rFonts w:ascii="Arial" w:hAnsi="Arial"/>
          <w:color w:val="000000"/>
          <w:sz w:val="20"/>
        </w:rPr>
        <w:t>référencé</w:t>
      </w:r>
      <w:r w:rsidRPr="00AD4FCE">
        <w:rPr>
          <w:rFonts w:ascii="Arial" w:hAnsi="Arial"/>
          <w:color w:val="000000"/>
          <w:sz w:val="20"/>
        </w:rPr>
        <w:t xml:space="preserve"> ci-avant à une définition certifiée et identifier les impacts sur l’état de navigabilité de l’aéronef, accompagné d'un dossier comprenant toutes les pièces </w:t>
      </w:r>
      <w:r w:rsidR="00DA1969" w:rsidRPr="00AD4FCE">
        <w:rPr>
          <w:rFonts w:ascii="Arial" w:hAnsi="Arial"/>
          <w:color w:val="000000"/>
          <w:sz w:val="20"/>
        </w:rPr>
        <w:t xml:space="preserve">justificatives </w:t>
      </w:r>
      <w:r w:rsidRPr="00AD4FCE">
        <w:rPr>
          <w:rFonts w:ascii="Arial" w:hAnsi="Arial"/>
          <w:color w:val="000000"/>
          <w:sz w:val="20"/>
        </w:rPr>
        <w:t xml:space="preserve">nécessaires </w:t>
      </w:r>
      <w:r w:rsidR="00DA1969" w:rsidRPr="00AD4FCE">
        <w:rPr>
          <w:rFonts w:ascii="Arial" w:hAnsi="Arial"/>
          <w:color w:val="000000"/>
          <w:sz w:val="20"/>
        </w:rPr>
        <w:t>pour</w:t>
      </w:r>
      <w:r w:rsidRPr="00AD4FCE">
        <w:rPr>
          <w:rFonts w:ascii="Arial" w:hAnsi="Arial"/>
          <w:color w:val="000000"/>
          <w:sz w:val="20"/>
        </w:rPr>
        <w:t xml:space="preserve"> cette situation,</w:t>
      </w:r>
    </w:p>
    <w:p w14:paraId="6E102B57" w14:textId="2469E67F" w:rsidR="00615B12" w:rsidRPr="00AD4FCE" w:rsidRDefault="00615B12" w:rsidP="00615B12">
      <w:pPr>
        <w:pStyle w:val="Corpsdetexte2"/>
        <w:tabs>
          <w:tab w:val="left" w:pos="360"/>
        </w:tabs>
        <w:rPr>
          <w:rFonts w:ascii="Arial" w:hAnsi="Arial"/>
          <w:szCs w:val="24"/>
        </w:rPr>
      </w:pPr>
      <w:r w:rsidRPr="00AD4FCE">
        <w:rPr>
          <w:rFonts w:ascii="Arial" w:hAnsi="Arial"/>
          <w:szCs w:val="24"/>
        </w:rPr>
        <w:t xml:space="preserve">- déclare avoir pris connaissance des dispositions de l’arrêté du 28 décembre 2005 à sa dernière évolution relatif aux redevances pour services rendus par l’Etat pour la sécurité et la sûreté de l’aviation civile et pris pour l’application du code de l’aviation civile et m’engage à ce que les honoraires et les frais qui seront facturés par l'OSAC soient réglés </w:t>
      </w:r>
      <w:r w:rsidRPr="00AD4FCE">
        <w:rPr>
          <w:rFonts w:ascii="Arial" w:hAnsi="Arial"/>
          <w:i/>
          <w:szCs w:val="24"/>
        </w:rPr>
        <w:t>(cf. § 1</w:t>
      </w:r>
      <w:r w:rsidR="00306058" w:rsidRPr="00AD4FCE">
        <w:rPr>
          <w:rFonts w:ascii="Arial" w:hAnsi="Arial"/>
          <w:i/>
          <w:szCs w:val="24"/>
        </w:rPr>
        <w:t>0</w:t>
      </w:r>
      <w:r w:rsidRPr="00AD4FCE">
        <w:rPr>
          <w:rFonts w:ascii="Arial" w:hAnsi="Arial"/>
          <w:i/>
          <w:szCs w:val="24"/>
        </w:rPr>
        <w:t xml:space="preserve"> de </w:t>
      </w:r>
      <w:r w:rsidR="00306058" w:rsidRPr="00AD4FCE">
        <w:rPr>
          <w:rFonts w:ascii="Arial" w:hAnsi="Arial"/>
          <w:i/>
          <w:szCs w:val="24"/>
        </w:rPr>
        <w:t>RP-25</w:t>
      </w:r>
      <w:r w:rsidRPr="00AD4FCE">
        <w:rPr>
          <w:rFonts w:ascii="Arial" w:hAnsi="Arial"/>
          <w:i/>
          <w:szCs w:val="24"/>
        </w:rPr>
        <w:t>-00).</w:t>
      </w:r>
    </w:p>
    <w:p w14:paraId="00F31817" w14:textId="77777777" w:rsidR="00615B12" w:rsidRPr="00AD4FCE" w:rsidRDefault="00615B12" w:rsidP="00615B12">
      <w:pPr>
        <w:tabs>
          <w:tab w:val="left" w:pos="360"/>
          <w:tab w:val="left" w:leader="dot" w:pos="9072"/>
        </w:tabs>
        <w:jc w:val="both"/>
        <w:rPr>
          <w:rFonts w:ascii="Arial" w:hAnsi="Arial"/>
          <w:sz w:val="16"/>
          <w:szCs w:val="16"/>
        </w:rPr>
      </w:pPr>
    </w:p>
    <w:p w14:paraId="08EFE10F" w14:textId="4086021E" w:rsidR="00615B12" w:rsidRPr="00AD4FCE" w:rsidRDefault="00615B12" w:rsidP="00615B12">
      <w:pPr>
        <w:tabs>
          <w:tab w:val="left" w:pos="360"/>
          <w:tab w:val="left" w:leader="dot" w:pos="9072"/>
        </w:tabs>
        <w:jc w:val="both"/>
        <w:rPr>
          <w:rFonts w:ascii="Arial" w:hAnsi="Arial"/>
          <w:b/>
        </w:rPr>
      </w:pPr>
      <w:r w:rsidRPr="00AD4FCE">
        <w:rPr>
          <w:rFonts w:ascii="Arial" w:hAnsi="Arial"/>
          <w:b/>
        </w:rPr>
        <w:t xml:space="preserve">Adresse où devra être envoyée la facture </w:t>
      </w:r>
      <w:r w:rsidR="007468F4" w:rsidRPr="00AD4FCE">
        <w:rPr>
          <w:rFonts w:ascii="Arial" w:hAnsi="Arial"/>
          <w:b/>
        </w:rPr>
        <w:t>(un seul choix possible</w:t>
      </w:r>
      <w:proofErr w:type="gramStart"/>
      <w:r w:rsidR="007468F4" w:rsidRPr="00AD4FCE">
        <w:rPr>
          <w:rFonts w:ascii="Arial" w:hAnsi="Arial"/>
          <w:b/>
        </w:rPr>
        <w:t>)</w:t>
      </w:r>
      <w:r w:rsidRPr="00AD4FCE">
        <w:rPr>
          <w:rFonts w:ascii="Arial" w:hAnsi="Arial"/>
          <w:b/>
        </w:rPr>
        <w:t>:</w:t>
      </w:r>
      <w:proofErr w:type="gramEnd"/>
      <w:r w:rsidRPr="00AD4FCE">
        <w:rPr>
          <w:rFonts w:ascii="Arial" w:hAnsi="Arial"/>
          <w:b/>
        </w:rPr>
        <w:t xml:space="preserve"> </w:t>
      </w:r>
    </w:p>
    <w:p w14:paraId="7599A07D" w14:textId="3AC40A41" w:rsidR="00615B12" w:rsidRPr="00AD4FCE" w:rsidRDefault="00615B12" w:rsidP="001B62C1">
      <w:pPr>
        <w:spacing w:line="220" w:lineRule="exact"/>
        <w:jc w:val="both"/>
        <w:rPr>
          <w:rFonts w:ascii="Arial" w:hAnsi="Arial"/>
        </w:rPr>
      </w:pPr>
      <w:r w:rsidRPr="00AD4FCE">
        <w:rPr>
          <w:rFonts w:ascii="Arial" w:hAnsi="Arial"/>
        </w:rPr>
        <w:fldChar w:fldCharType="begin">
          <w:ffData>
            <w:name w:val="CaseACocher11"/>
            <w:enabled/>
            <w:calcOnExit w:val="0"/>
            <w:checkBox>
              <w:sizeAuto/>
              <w:default w:val="0"/>
              <w:checked w:val="0"/>
            </w:checkBox>
          </w:ffData>
        </w:fldChar>
      </w:r>
      <w:r w:rsidRPr="00AD4FCE">
        <w:rPr>
          <w:rFonts w:ascii="Arial" w:hAnsi="Arial"/>
        </w:rPr>
        <w:instrText xml:space="preserve"> FORMCHECKBOX </w:instrText>
      </w:r>
      <w:r w:rsidRPr="00AD4FCE">
        <w:rPr>
          <w:rFonts w:ascii="Arial" w:hAnsi="Arial"/>
        </w:rPr>
      </w:r>
      <w:r w:rsidRPr="00AD4FCE">
        <w:rPr>
          <w:rFonts w:ascii="Arial" w:hAnsi="Arial"/>
        </w:rPr>
        <w:fldChar w:fldCharType="separate"/>
      </w:r>
      <w:r w:rsidRPr="00AD4FCE">
        <w:rPr>
          <w:rFonts w:ascii="Arial" w:hAnsi="Arial"/>
        </w:rPr>
        <w:fldChar w:fldCharType="end"/>
      </w:r>
      <w:r w:rsidRPr="00AD4FCE">
        <w:rPr>
          <w:rFonts w:ascii="Arial" w:hAnsi="Arial"/>
        </w:rPr>
        <w:t xml:space="preserve"> Propriétaire</w:t>
      </w:r>
    </w:p>
    <w:p w14:paraId="4A44ADAA" w14:textId="6CA36E54" w:rsidR="00615B12" w:rsidRPr="00AD4FCE" w:rsidRDefault="00615B12" w:rsidP="00BA57B6">
      <w:pPr>
        <w:tabs>
          <w:tab w:val="left" w:pos="360"/>
          <w:tab w:val="left" w:leader="dot" w:pos="9072"/>
        </w:tabs>
        <w:spacing w:line="220" w:lineRule="exact"/>
        <w:jc w:val="both"/>
        <w:rPr>
          <w:rFonts w:ascii="Arial" w:hAnsi="Arial"/>
          <w:sz w:val="14"/>
          <w:szCs w:val="14"/>
        </w:rPr>
      </w:pPr>
      <w:r w:rsidRPr="00AD4FCE">
        <w:rPr>
          <w:rFonts w:ascii="Arial" w:hAnsi="Arial"/>
        </w:rPr>
        <w:fldChar w:fldCharType="begin">
          <w:ffData>
            <w:name w:val="CaseACocher13"/>
            <w:enabled/>
            <w:calcOnExit w:val="0"/>
            <w:checkBox>
              <w:sizeAuto/>
              <w:default w:val="0"/>
              <w:checked w:val="0"/>
            </w:checkBox>
          </w:ffData>
        </w:fldChar>
      </w:r>
      <w:r w:rsidRPr="00AD4FCE">
        <w:rPr>
          <w:rFonts w:ascii="Arial" w:hAnsi="Arial"/>
        </w:rPr>
        <w:instrText xml:space="preserve"> FORMCHECKBOX </w:instrText>
      </w:r>
      <w:r w:rsidRPr="00AD4FCE">
        <w:rPr>
          <w:rFonts w:ascii="Arial" w:hAnsi="Arial"/>
        </w:rPr>
      </w:r>
      <w:r w:rsidRPr="00AD4FCE">
        <w:rPr>
          <w:rFonts w:ascii="Arial" w:hAnsi="Arial"/>
        </w:rPr>
        <w:fldChar w:fldCharType="separate"/>
      </w:r>
      <w:r w:rsidRPr="00AD4FCE">
        <w:rPr>
          <w:rFonts w:ascii="Arial" w:hAnsi="Arial"/>
        </w:rPr>
        <w:fldChar w:fldCharType="end"/>
      </w:r>
      <w:r w:rsidRPr="00AD4FCE">
        <w:rPr>
          <w:rFonts w:ascii="Arial" w:hAnsi="Arial"/>
        </w:rPr>
        <w:t xml:space="preserve"> Organisme </w:t>
      </w:r>
      <w:r w:rsidR="00BA57B6" w:rsidRPr="00AD4FCE">
        <w:rPr>
          <w:rFonts w:ascii="Arial" w:hAnsi="Arial"/>
        </w:rPr>
        <w:t xml:space="preserve">agréé de gestion du maintien de </w:t>
      </w:r>
      <w:r w:rsidR="00196EFD" w:rsidRPr="00AD4FCE">
        <w:rPr>
          <w:rFonts w:ascii="Arial" w:hAnsi="Arial"/>
        </w:rPr>
        <w:t xml:space="preserve">la </w:t>
      </w:r>
      <w:r w:rsidR="00BA57B6" w:rsidRPr="00AD4FCE">
        <w:rPr>
          <w:rFonts w:ascii="Arial" w:hAnsi="Arial"/>
        </w:rPr>
        <w:t>navigabilité en charge de l’aéronef</w:t>
      </w:r>
    </w:p>
    <w:p w14:paraId="0F28E3CE" w14:textId="77777777" w:rsidR="00F16A43" w:rsidRPr="00AD4FCE" w:rsidRDefault="00F16A43" w:rsidP="00615B12">
      <w:pPr>
        <w:ind w:right="-288"/>
        <w:rPr>
          <w:rFonts w:ascii="Arial" w:hAnsi="Arial"/>
          <w:sz w:val="16"/>
          <w:szCs w:val="16"/>
        </w:rPr>
      </w:pPr>
    </w:p>
    <w:p w14:paraId="47C7379C" w14:textId="0DCA241A" w:rsidR="00615B12" w:rsidRPr="00AD4FCE" w:rsidRDefault="00615B12" w:rsidP="001B62C1">
      <w:pPr>
        <w:tabs>
          <w:tab w:val="right" w:leader="dot" w:pos="10348"/>
        </w:tabs>
        <w:ind w:right="-30"/>
        <w:rPr>
          <w:rFonts w:ascii="Arial" w:hAnsi="Arial"/>
          <w:color w:val="000000"/>
        </w:rPr>
      </w:pPr>
      <w:r w:rsidRPr="00AD4FCE">
        <w:rPr>
          <w:rFonts w:ascii="Arial" w:hAnsi="Arial"/>
          <w:color w:val="000000"/>
        </w:rPr>
        <w:t>Lieu et date :</w:t>
      </w:r>
      <w:r w:rsidR="001B62C1" w:rsidRPr="00AD4FCE">
        <w:rPr>
          <w:rFonts w:ascii="Arial" w:hAnsi="Arial"/>
          <w:color w:val="000000"/>
        </w:rPr>
        <w:t xml:space="preserve"> </w:t>
      </w:r>
      <w:r w:rsidR="001B62C1" w:rsidRPr="00AD4FCE">
        <w:rPr>
          <w:rFonts w:ascii="Arial" w:hAnsi="Arial"/>
          <w:color w:val="000000"/>
        </w:rPr>
        <w:tab/>
      </w:r>
    </w:p>
    <w:p w14:paraId="513705E5" w14:textId="5B0170C5" w:rsidR="00F676AF" w:rsidRPr="00AD4FCE" w:rsidRDefault="00615B12" w:rsidP="001B62C1">
      <w:pPr>
        <w:tabs>
          <w:tab w:val="right" w:leader="dot" w:pos="10348"/>
        </w:tabs>
        <w:ind w:right="-28"/>
        <w:rPr>
          <w:rFonts w:ascii="Arial" w:hAnsi="Arial"/>
          <w:bCs/>
          <w:color w:val="000000"/>
          <w:sz w:val="16"/>
          <w:szCs w:val="16"/>
        </w:rPr>
      </w:pPr>
      <w:r w:rsidRPr="00AD4FCE">
        <w:rPr>
          <w:rFonts w:ascii="Arial" w:hAnsi="Arial"/>
          <w:color w:val="000000"/>
        </w:rPr>
        <w:t xml:space="preserve">Nom, signature et cachet du </w:t>
      </w:r>
      <w:r w:rsidR="00DA1969" w:rsidRPr="00AD4FCE">
        <w:rPr>
          <w:rFonts w:ascii="Arial" w:hAnsi="Arial"/>
          <w:color w:val="000000"/>
        </w:rPr>
        <w:t>demandeur </w:t>
      </w:r>
      <w:r w:rsidRPr="00AD4FCE">
        <w:rPr>
          <w:rFonts w:ascii="Arial" w:hAnsi="Arial"/>
          <w:color w:val="000000"/>
        </w:rPr>
        <w:t>:</w:t>
      </w:r>
      <w:r w:rsidR="001B62C1" w:rsidRPr="00AD4FCE">
        <w:rPr>
          <w:rFonts w:ascii="Arial" w:hAnsi="Arial"/>
          <w:color w:val="000000"/>
        </w:rPr>
        <w:t xml:space="preserve"> </w:t>
      </w:r>
      <w:r w:rsidR="001B62C1" w:rsidRPr="00AD4FCE">
        <w:rPr>
          <w:rFonts w:ascii="Arial" w:hAnsi="Arial"/>
          <w:color w:val="000000"/>
        </w:rPr>
        <w:tab/>
      </w:r>
      <w:r w:rsidR="00F676AF" w:rsidRPr="00AD4FCE">
        <w:rPr>
          <w:rFonts w:ascii="Arial" w:hAnsi="Arial"/>
          <w:bCs/>
          <w:color w:val="000000"/>
          <w:sz w:val="16"/>
          <w:szCs w:val="16"/>
        </w:rPr>
        <w:br w:type="page"/>
      </w:r>
    </w:p>
    <w:p w14:paraId="46EA09E4" w14:textId="77777777" w:rsidR="005F09B3" w:rsidRPr="00AD4FCE" w:rsidRDefault="00EF3740" w:rsidP="00A500A8">
      <w:pPr>
        <w:jc w:val="center"/>
        <w:rPr>
          <w:rFonts w:ascii="Arial" w:hAnsi="Arial" w:cs="Arial"/>
          <w:b/>
          <w:bCs/>
          <w:color w:val="000000"/>
          <w:sz w:val="28"/>
          <w:szCs w:val="28"/>
        </w:rPr>
      </w:pPr>
      <w:r w:rsidRPr="00AD4FCE">
        <w:rPr>
          <w:rFonts w:ascii="Arial" w:hAnsi="Arial" w:cs="Arial"/>
          <w:b/>
          <w:bCs/>
          <w:color w:val="000000"/>
          <w:sz w:val="28"/>
          <w:szCs w:val="28"/>
        </w:rPr>
        <w:lastRenderedPageBreak/>
        <w:t>PARTIE II</w:t>
      </w:r>
    </w:p>
    <w:p w14:paraId="1B8A58A8" w14:textId="77777777" w:rsidR="00BD13E5" w:rsidRPr="00AD4FCE" w:rsidRDefault="00BD13E5" w:rsidP="00BD13E5">
      <w:pPr>
        <w:jc w:val="center"/>
        <w:rPr>
          <w:rFonts w:ascii="Arial" w:hAnsi="Arial" w:cs="Arial"/>
          <w:b/>
          <w:bCs/>
          <w:sz w:val="28"/>
          <w:szCs w:val="28"/>
        </w:rPr>
      </w:pPr>
      <w:r w:rsidRPr="00AD4FCE">
        <w:rPr>
          <w:rFonts w:ascii="Arial" w:hAnsi="Arial" w:cs="Arial"/>
          <w:b/>
          <w:bCs/>
          <w:sz w:val="28"/>
          <w:szCs w:val="28"/>
        </w:rPr>
        <w:t>RAPPORT D’EXAMEN DE NAVIGABILITE A RENSEIGNER PAR LE PEN</w:t>
      </w:r>
    </w:p>
    <w:p w14:paraId="2577DCEE" w14:textId="77777777" w:rsidR="00BD13E5" w:rsidRPr="00730DDF" w:rsidRDefault="00BD13E5" w:rsidP="00BD13E5">
      <w:pPr>
        <w:jc w:val="center"/>
        <w:rPr>
          <w:rFonts w:ascii="Arial" w:hAnsi="Arial" w:cs="Arial"/>
          <w:b/>
          <w:bCs/>
          <w:sz w:val="24"/>
          <w:szCs w:val="24"/>
        </w:rPr>
      </w:pPr>
      <w:r w:rsidRPr="00730DDF">
        <w:rPr>
          <w:rFonts w:ascii="Arial" w:hAnsi="Arial" w:cs="Arial"/>
          <w:b/>
          <w:bCs/>
          <w:sz w:val="24"/>
          <w:szCs w:val="24"/>
        </w:rPr>
        <w:t>Ce rapport comprend les parties II.1,</w:t>
      </w:r>
      <w:r w:rsidR="00315E8D" w:rsidRPr="00730DDF">
        <w:rPr>
          <w:rFonts w:ascii="Arial" w:hAnsi="Arial" w:cs="Arial"/>
          <w:b/>
          <w:bCs/>
          <w:sz w:val="24"/>
          <w:szCs w:val="24"/>
        </w:rPr>
        <w:t xml:space="preserve"> </w:t>
      </w:r>
      <w:r w:rsidRPr="00730DDF">
        <w:rPr>
          <w:rFonts w:ascii="Arial" w:hAnsi="Arial" w:cs="Arial"/>
          <w:b/>
          <w:bCs/>
          <w:sz w:val="24"/>
          <w:szCs w:val="24"/>
        </w:rPr>
        <w:t xml:space="preserve">II.2 et II.3 et doit </w:t>
      </w:r>
      <w:r w:rsidR="00E06B95" w:rsidRPr="00730DDF">
        <w:rPr>
          <w:rFonts w:ascii="Arial" w:hAnsi="Arial" w:cs="Arial"/>
          <w:b/>
          <w:bCs/>
          <w:sz w:val="24"/>
          <w:szCs w:val="24"/>
        </w:rPr>
        <w:t xml:space="preserve">être </w:t>
      </w:r>
      <w:r w:rsidRPr="00730DDF">
        <w:rPr>
          <w:rFonts w:ascii="Arial" w:hAnsi="Arial" w:cs="Arial"/>
          <w:b/>
          <w:bCs/>
          <w:sz w:val="24"/>
          <w:szCs w:val="24"/>
        </w:rPr>
        <w:t>accompagné des pièces jointes listées en PARTIE I du présent formulaire</w:t>
      </w:r>
    </w:p>
    <w:p w14:paraId="02635D46" w14:textId="65431DE7" w:rsidR="00BD13E5" w:rsidRPr="00AD4FCE" w:rsidRDefault="00BD13E5" w:rsidP="00BD13E5">
      <w:pPr>
        <w:pBdr>
          <w:top w:val="single" w:sz="4" w:space="1" w:color="auto"/>
          <w:left w:val="single" w:sz="4" w:space="4" w:color="auto"/>
          <w:bottom w:val="single" w:sz="4" w:space="1" w:color="auto"/>
          <w:right w:val="single" w:sz="4" w:space="4" w:color="auto"/>
        </w:pBdr>
        <w:ind w:left="426" w:right="-57"/>
        <w:jc w:val="center"/>
        <w:rPr>
          <w:rFonts w:ascii="Arial" w:hAnsi="Arial"/>
          <w:sz w:val="22"/>
        </w:rPr>
      </w:pPr>
      <w:r w:rsidRPr="00AD4FCE">
        <w:rPr>
          <w:rFonts w:ascii="Arial" w:hAnsi="Arial"/>
          <w:sz w:val="22"/>
        </w:rPr>
        <w:t xml:space="preserve">Ce rapport d’examen de navigabilité permet de </w:t>
      </w:r>
      <w:r w:rsidR="00AD4FCE">
        <w:rPr>
          <w:rFonts w:ascii="Arial" w:hAnsi="Arial"/>
          <w:sz w:val="22"/>
        </w:rPr>
        <w:t xml:space="preserve">traiter, selon le paragraphe </w:t>
      </w:r>
      <w:r w:rsidR="008D15BA" w:rsidRPr="00AD4FCE">
        <w:rPr>
          <w:rFonts w:ascii="Arial" w:hAnsi="Arial"/>
          <w:sz w:val="22"/>
        </w:rPr>
        <w:t>M.A.901</w:t>
      </w:r>
      <w:r w:rsidRPr="00AD4FCE">
        <w:rPr>
          <w:rFonts w:ascii="Arial" w:hAnsi="Arial"/>
          <w:sz w:val="22"/>
        </w:rPr>
        <w:t xml:space="preserve"> l’ensemble des exigences liées à l’examen de navigabilité requis.</w:t>
      </w:r>
    </w:p>
    <w:p w14:paraId="38FDEC7E" w14:textId="347557D8" w:rsidR="00A500A8" w:rsidRPr="00AD4FCE" w:rsidRDefault="00815D12" w:rsidP="006805B1">
      <w:pPr>
        <w:tabs>
          <w:tab w:val="left" w:pos="7054"/>
        </w:tabs>
        <w:rPr>
          <w:rFonts w:ascii="Arial" w:hAnsi="Arial"/>
          <w:sz w:val="16"/>
          <w:szCs w:val="16"/>
        </w:rPr>
      </w:pPr>
      <w:r w:rsidRPr="00AD4FCE">
        <w:rPr>
          <w:rFonts w:ascii="Arial" w:hAnsi="Arial"/>
          <w:noProof/>
          <w:sz w:val="16"/>
          <w:szCs w:val="16"/>
        </w:rPr>
        <mc:AlternateContent>
          <mc:Choice Requires="wps">
            <w:drawing>
              <wp:anchor distT="0" distB="0" distL="114300" distR="114300" simplePos="0" relativeHeight="251691520" behindDoc="0" locked="0" layoutInCell="1" allowOverlap="1" wp14:anchorId="14B7BC75" wp14:editId="280CDE57">
                <wp:simplePos x="0" y="0"/>
                <wp:positionH relativeFrom="column">
                  <wp:posOffset>-149860</wp:posOffset>
                </wp:positionH>
                <wp:positionV relativeFrom="paragraph">
                  <wp:posOffset>2931795</wp:posOffset>
                </wp:positionV>
                <wp:extent cx="0" cy="200025"/>
                <wp:effectExtent l="0" t="0" r="38100" b="28575"/>
                <wp:wrapNone/>
                <wp:docPr id="66" name="Connecteur droit 66"/>
                <wp:cNvGraphicFramePr/>
                <a:graphic xmlns:a="http://schemas.openxmlformats.org/drawingml/2006/main">
                  <a:graphicData uri="http://schemas.microsoft.com/office/word/2010/wordprocessingShape">
                    <wps:wsp>
                      <wps:cNvCnPr/>
                      <wps:spPr>
                        <a:xfrm>
                          <a:off x="0" y="0"/>
                          <a:ext cx="0" cy="200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ACFBB1" id="Connecteur droit 66" o:spid="_x0000_s1026" style="position:absolute;z-index:251691520;visibility:visible;mso-wrap-style:square;mso-wrap-distance-left:9pt;mso-wrap-distance-top:0;mso-wrap-distance-right:9pt;mso-wrap-distance-bottom:0;mso-position-horizontal:absolute;mso-position-horizontal-relative:text;mso-position-vertical:absolute;mso-position-vertical-relative:text" from="-11.8pt,230.85pt" to="-11.8pt,2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" strokecolor="black [3213]" strokeweight=".5pt">
                <v:stroke joinstyle="miter"/>
              </v:line>
            </w:pict>
          </mc:Fallback>
        </mc:AlternateContent>
      </w:r>
    </w:p>
    <w:tbl>
      <w:tblPr>
        <w:tblW w:w="10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5106"/>
        <w:gridCol w:w="5214"/>
      </w:tblGrid>
      <w:tr w:rsidR="00A500A8" w:rsidRPr="00AD4FCE" w14:paraId="779A189A" w14:textId="77777777" w:rsidTr="00DF0EF2">
        <w:tc>
          <w:tcPr>
            <w:tcW w:w="10320" w:type="dxa"/>
            <w:gridSpan w:val="2"/>
            <w:shd w:val="clear" w:color="auto" w:fill="D9D9D9"/>
          </w:tcPr>
          <w:p w14:paraId="0066821C" w14:textId="77777777" w:rsidR="00A500A8" w:rsidRPr="00AD4FCE" w:rsidRDefault="00A500A8" w:rsidP="002224C3">
            <w:pPr>
              <w:rPr>
                <w:rFonts w:ascii="Arial" w:hAnsi="Arial"/>
                <w:b/>
                <w:caps/>
                <w:sz w:val="16"/>
              </w:rPr>
            </w:pPr>
            <w:r w:rsidRPr="00AD4FCE">
              <w:rPr>
                <w:rFonts w:ascii="Arial" w:hAnsi="Arial"/>
                <w:b/>
                <w:caps/>
                <w:sz w:val="16"/>
              </w:rPr>
              <w:t>Aéronef</w:t>
            </w:r>
          </w:p>
        </w:tc>
      </w:tr>
      <w:tr w:rsidR="00A500A8" w:rsidRPr="00AD4FCE" w14:paraId="643420DF" w14:textId="77777777" w:rsidTr="00DF0EF2">
        <w:trPr>
          <w:trHeight w:val="244"/>
        </w:trPr>
        <w:tc>
          <w:tcPr>
            <w:tcW w:w="10320" w:type="dxa"/>
            <w:gridSpan w:val="2"/>
          </w:tcPr>
          <w:p w14:paraId="6DAEC122" w14:textId="77777777" w:rsidR="00A500A8" w:rsidRPr="00AD4FCE" w:rsidRDefault="00A500A8" w:rsidP="002224C3">
            <w:pPr>
              <w:tabs>
                <w:tab w:val="left" w:pos="2254"/>
                <w:tab w:val="left" w:pos="3439"/>
                <w:tab w:val="left" w:pos="4706"/>
                <w:tab w:val="left" w:pos="5973"/>
                <w:tab w:val="left" w:pos="7602"/>
              </w:tabs>
              <w:rPr>
                <w:rFonts w:ascii="Arial" w:hAnsi="Arial"/>
                <w:sz w:val="16"/>
              </w:rPr>
            </w:pPr>
            <w:r w:rsidRPr="00AD4FCE">
              <w:rPr>
                <w:rFonts w:ascii="Arial" w:hAnsi="Arial"/>
                <w:b/>
                <w:sz w:val="16"/>
              </w:rPr>
              <w:t>Manuel de vol</w:t>
            </w:r>
            <w:r w:rsidRPr="00AD4FCE">
              <w:rPr>
                <w:rFonts w:ascii="Arial" w:hAnsi="Arial"/>
                <w:sz w:val="16"/>
              </w:rPr>
              <w:t xml:space="preserve"> :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r w:rsidRPr="00AD4FCE">
              <w:rPr>
                <w:rFonts w:ascii="Arial" w:hAnsi="Arial"/>
                <w:sz w:val="16"/>
              </w:rPr>
              <w:tab/>
              <w:t xml:space="preserve">édition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r w:rsidRPr="00AD4FCE">
              <w:rPr>
                <w:rFonts w:ascii="Arial" w:hAnsi="Arial"/>
                <w:sz w:val="16"/>
              </w:rPr>
              <w:tab/>
              <w:t xml:space="preserve">révision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r w:rsidRPr="00AD4FCE">
              <w:rPr>
                <w:rFonts w:ascii="Arial" w:hAnsi="Arial"/>
                <w:sz w:val="16"/>
              </w:rPr>
              <w:tab/>
              <w:t xml:space="preserve">du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r w:rsidRPr="00AD4FCE">
              <w:rPr>
                <w:rFonts w:ascii="Arial" w:hAnsi="Arial"/>
                <w:sz w:val="16"/>
              </w:rPr>
              <w:tab/>
              <w:t xml:space="preserve">approuvé le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r w:rsidRPr="00AD4FCE">
              <w:rPr>
                <w:rFonts w:ascii="Arial" w:hAnsi="Arial"/>
                <w:sz w:val="16"/>
              </w:rPr>
              <w:tab/>
              <w:t xml:space="preserve">par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p>
        </w:tc>
      </w:tr>
      <w:tr w:rsidR="000E0951" w:rsidRPr="00AD4FCE" w14:paraId="172447FE" w14:textId="77777777" w:rsidTr="00DF0EF2">
        <w:trPr>
          <w:trHeight w:val="244"/>
        </w:trPr>
        <w:tc>
          <w:tcPr>
            <w:tcW w:w="10320" w:type="dxa"/>
            <w:gridSpan w:val="2"/>
          </w:tcPr>
          <w:p w14:paraId="3EDDFE07" w14:textId="77777777" w:rsidR="00333382" w:rsidRPr="00AD4FCE" w:rsidRDefault="00A500A8" w:rsidP="002224C3">
            <w:pPr>
              <w:tabs>
                <w:tab w:val="left" w:pos="2254"/>
                <w:tab w:val="left" w:pos="3439"/>
                <w:tab w:val="left" w:pos="4706"/>
                <w:tab w:val="left" w:pos="5973"/>
                <w:tab w:val="left" w:pos="7602"/>
              </w:tabs>
              <w:rPr>
                <w:rFonts w:ascii="Arial" w:hAnsi="Arial"/>
                <w:sz w:val="16"/>
              </w:rPr>
            </w:pPr>
            <w:r w:rsidRPr="00AD4FCE">
              <w:rPr>
                <w:rFonts w:ascii="Arial" w:hAnsi="Arial"/>
                <w:b/>
                <w:sz w:val="16"/>
              </w:rPr>
              <w:t>Programme d’entretien :</w:t>
            </w:r>
            <w:r w:rsidR="00D92DB1" w:rsidRPr="00AD4FCE">
              <w:rPr>
                <w:rFonts w:ascii="Arial" w:hAnsi="Arial"/>
                <w:b/>
                <w:sz w:val="16"/>
              </w:rPr>
              <w:tab/>
            </w:r>
            <w:r w:rsidRPr="00AD4FCE">
              <w:rPr>
                <w:rFonts w:ascii="Arial" w:hAnsi="Arial"/>
                <w:sz w:val="16"/>
              </w:rPr>
              <w:t xml:space="preserve">édition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r w:rsidRPr="00AD4FCE">
              <w:rPr>
                <w:rFonts w:ascii="Arial" w:hAnsi="Arial"/>
                <w:sz w:val="16"/>
              </w:rPr>
              <w:tab/>
              <w:t xml:space="preserve">révision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r w:rsidRPr="00AD4FCE">
              <w:rPr>
                <w:rFonts w:ascii="Arial" w:hAnsi="Arial"/>
                <w:sz w:val="16"/>
              </w:rPr>
              <w:tab/>
              <w:t xml:space="preserve">du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r w:rsidRPr="00AD4FCE">
              <w:rPr>
                <w:rFonts w:ascii="Arial" w:hAnsi="Arial"/>
                <w:sz w:val="16"/>
              </w:rPr>
              <w:tab/>
            </w:r>
          </w:p>
          <w:p w14:paraId="65672569" w14:textId="4FF2ADE2" w:rsidR="00A500A8" w:rsidRPr="00AD4FCE" w:rsidRDefault="00993F3D" w:rsidP="00BF27F3">
            <w:pPr>
              <w:tabs>
                <w:tab w:val="left" w:pos="2254"/>
                <w:tab w:val="left" w:pos="3720"/>
                <w:tab w:val="left" w:pos="4706"/>
                <w:tab w:val="left" w:pos="5973"/>
                <w:tab w:val="left" w:pos="7602"/>
              </w:tabs>
              <w:rPr>
                <w:rFonts w:ascii="Arial" w:hAnsi="Arial"/>
                <w:sz w:val="16"/>
              </w:rPr>
            </w:pPr>
            <w:r w:rsidRPr="00AD4FCE">
              <w:rPr>
                <w:rFonts w:ascii="Arial" w:hAnsi="Arial"/>
                <w:sz w:val="16"/>
              </w:rPr>
              <w:fldChar w:fldCharType="begin">
                <w:ffData>
                  <w:name w:val="CaseACocher11"/>
                  <w:enabled/>
                  <w:calcOnExit w:val="0"/>
                  <w:checkBox>
                    <w:sizeAuto/>
                    <w:default w:val="0"/>
                    <w:checked w:val="0"/>
                  </w:checkBox>
                </w:ffData>
              </w:fldChar>
            </w:r>
            <w:r w:rsidRPr="00AD4FCE">
              <w:rPr>
                <w:rFonts w:ascii="Arial" w:hAnsi="Arial"/>
                <w:sz w:val="16"/>
              </w:rPr>
              <w:instrText xml:space="preserve"> FORMCHECKBOX </w:instrText>
            </w:r>
            <w:r w:rsidRPr="00AD4FCE">
              <w:rPr>
                <w:rFonts w:ascii="Arial" w:hAnsi="Arial"/>
                <w:sz w:val="16"/>
              </w:rPr>
            </w:r>
            <w:r w:rsidRPr="00AD4FCE">
              <w:rPr>
                <w:rFonts w:ascii="Arial" w:hAnsi="Arial"/>
                <w:sz w:val="16"/>
              </w:rPr>
              <w:fldChar w:fldCharType="separate"/>
            </w:r>
            <w:r w:rsidRPr="00AD4FCE">
              <w:rPr>
                <w:rFonts w:ascii="Arial" w:hAnsi="Arial"/>
                <w:sz w:val="16"/>
              </w:rPr>
              <w:fldChar w:fldCharType="end"/>
            </w:r>
            <w:r w:rsidRPr="00AD4FCE">
              <w:rPr>
                <w:rFonts w:ascii="Arial" w:hAnsi="Arial"/>
                <w:sz w:val="16"/>
              </w:rPr>
              <w:t xml:space="preserve"> </w:t>
            </w:r>
            <w:proofErr w:type="gramStart"/>
            <w:r w:rsidR="00A500A8" w:rsidRPr="00AD4FCE">
              <w:rPr>
                <w:rFonts w:ascii="Arial" w:hAnsi="Arial"/>
                <w:sz w:val="16"/>
              </w:rPr>
              <w:t>approuvé</w:t>
            </w:r>
            <w:proofErr w:type="gramEnd"/>
            <w:r w:rsidR="00BF27F3" w:rsidRPr="00AD4FCE">
              <w:rPr>
                <w:rFonts w:ascii="Arial" w:hAnsi="Arial"/>
                <w:sz w:val="16"/>
              </w:rPr>
              <w:tab/>
            </w:r>
            <w:r w:rsidR="00A500A8" w:rsidRPr="00AD4FCE">
              <w:rPr>
                <w:rFonts w:ascii="Arial" w:hAnsi="Arial"/>
                <w:sz w:val="16"/>
              </w:rPr>
              <w:t xml:space="preserve">le </w:t>
            </w:r>
            <w:r w:rsidR="00A500A8" w:rsidRPr="00AD4FCE">
              <w:rPr>
                <w:rFonts w:ascii="Arial" w:hAnsi="Arial"/>
                <w:sz w:val="16"/>
              </w:rPr>
              <w:fldChar w:fldCharType="begin">
                <w:ffData>
                  <w:name w:val="Texte1"/>
                  <w:enabled/>
                  <w:calcOnExit w:val="0"/>
                  <w:textInput/>
                </w:ffData>
              </w:fldChar>
            </w:r>
            <w:r w:rsidR="00A500A8" w:rsidRPr="00AD4FCE">
              <w:rPr>
                <w:rFonts w:ascii="Arial" w:hAnsi="Arial"/>
                <w:sz w:val="16"/>
              </w:rPr>
              <w:instrText xml:space="preserve"> FORMTEXT </w:instrText>
            </w:r>
            <w:r w:rsidR="00A500A8" w:rsidRPr="00AD4FCE">
              <w:rPr>
                <w:rFonts w:ascii="Arial" w:hAnsi="Arial"/>
                <w:sz w:val="16"/>
              </w:rPr>
            </w:r>
            <w:r w:rsidR="00A500A8" w:rsidRPr="00AD4FCE">
              <w:rPr>
                <w:rFonts w:ascii="Arial" w:hAnsi="Arial"/>
                <w:sz w:val="16"/>
              </w:rPr>
              <w:fldChar w:fldCharType="separate"/>
            </w:r>
            <w:r w:rsidR="00A500A8" w:rsidRPr="00AD4FCE">
              <w:rPr>
                <w:rFonts w:ascii="Arial" w:eastAsia="MS Mincho" w:hAnsi="MS Mincho" w:cs="MS Mincho"/>
                <w:sz w:val="16"/>
              </w:rPr>
              <w:t> </w:t>
            </w:r>
            <w:r w:rsidR="00A500A8" w:rsidRPr="00AD4FCE">
              <w:rPr>
                <w:rFonts w:ascii="Arial" w:eastAsia="MS Mincho" w:hAnsi="MS Mincho" w:cs="MS Mincho"/>
                <w:sz w:val="16"/>
              </w:rPr>
              <w:t> </w:t>
            </w:r>
            <w:r w:rsidR="00A500A8" w:rsidRPr="00AD4FCE">
              <w:rPr>
                <w:rFonts w:ascii="Arial" w:eastAsia="MS Mincho" w:hAnsi="MS Mincho" w:cs="MS Mincho"/>
                <w:sz w:val="16"/>
              </w:rPr>
              <w:t> </w:t>
            </w:r>
            <w:r w:rsidR="00A500A8" w:rsidRPr="00AD4FCE">
              <w:rPr>
                <w:rFonts w:ascii="Arial" w:eastAsia="MS Mincho" w:hAnsi="MS Mincho" w:cs="MS Mincho"/>
                <w:sz w:val="16"/>
              </w:rPr>
              <w:t> </w:t>
            </w:r>
            <w:r w:rsidR="00A500A8" w:rsidRPr="00AD4FCE">
              <w:rPr>
                <w:rFonts w:ascii="Arial" w:eastAsia="MS Mincho" w:hAnsi="MS Mincho" w:cs="MS Mincho"/>
                <w:sz w:val="16"/>
              </w:rPr>
              <w:t> </w:t>
            </w:r>
            <w:r w:rsidR="00A500A8" w:rsidRPr="00AD4FCE">
              <w:rPr>
                <w:rFonts w:ascii="Arial" w:hAnsi="Arial"/>
                <w:sz w:val="16"/>
              </w:rPr>
              <w:fldChar w:fldCharType="end"/>
            </w:r>
            <w:r w:rsidR="00A500A8" w:rsidRPr="00AD4FCE">
              <w:rPr>
                <w:rFonts w:ascii="Arial" w:hAnsi="Arial"/>
                <w:sz w:val="16"/>
              </w:rPr>
              <w:tab/>
              <w:t xml:space="preserve">par </w:t>
            </w:r>
            <w:r w:rsidR="00A500A8" w:rsidRPr="00AD4FCE">
              <w:rPr>
                <w:rFonts w:ascii="Arial" w:hAnsi="Arial"/>
                <w:sz w:val="16"/>
              </w:rPr>
              <w:fldChar w:fldCharType="begin">
                <w:ffData>
                  <w:name w:val="Texte1"/>
                  <w:enabled/>
                  <w:calcOnExit w:val="0"/>
                  <w:textInput/>
                </w:ffData>
              </w:fldChar>
            </w:r>
            <w:r w:rsidR="00A500A8" w:rsidRPr="00AD4FCE">
              <w:rPr>
                <w:rFonts w:ascii="Arial" w:hAnsi="Arial"/>
                <w:sz w:val="16"/>
              </w:rPr>
              <w:instrText xml:space="preserve"> FORMTEXT </w:instrText>
            </w:r>
            <w:r w:rsidR="00A500A8" w:rsidRPr="00AD4FCE">
              <w:rPr>
                <w:rFonts w:ascii="Arial" w:hAnsi="Arial"/>
                <w:sz w:val="16"/>
              </w:rPr>
            </w:r>
            <w:r w:rsidR="00A500A8" w:rsidRPr="00AD4FCE">
              <w:rPr>
                <w:rFonts w:ascii="Arial" w:hAnsi="Arial"/>
                <w:sz w:val="16"/>
              </w:rPr>
              <w:fldChar w:fldCharType="separate"/>
            </w:r>
            <w:r w:rsidR="00A500A8" w:rsidRPr="00AD4FCE">
              <w:rPr>
                <w:rFonts w:ascii="Arial" w:eastAsia="MS Mincho" w:hAnsi="MS Mincho" w:cs="MS Mincho"/>
                <w:sz w:val="16"/>
              </w:rPr>
              <w:t> </w:t>
            </w:r>
            <w:r w:rsidR="00A500A8" w:rsidRPr="00AD4FCE">
              <w:rPr>
                <w:rFonts w:ascii="Arial" w:eastAsia="MS Mincho" w:hAnsi="MS Mincho" w:cs="MS Mincho"/>
                <w:sz w:val="16"/>
              </w:rPr>
              <w:t> </w:t>
            </w:r>
            <w:r w:rsidR="00A500A8" w:rsidRPr="00AD4FCE">
              <w:rPr>
                <w:rFonts w:ascii="Arial" w:eastAsia="MS Mincho" w:hAnsi="MS Mincho" w:cs="MS Mincho"/>
                <w:sz w:val="16"/>
              </w:rPr>
              <w:t> </w:t>
            </w:r>
            <w:r w:rsidR="00A500A8" w:rsidRPr="00AD4FCE">
              <w:rPr>
                <w:rFonts w:ascii="Arial" w:eastAsia="MS Mincho" w:hAnsi="MS Mincho" w:cs="MS Mincho"/>
                <w:sz w:val="16"/>
              </w:rPr>
              <w:t> </w:t>
            </w:r>
            <w:r w:rsidR="00A500A8" w:rsidRPr="00AD4FCE">
              <w:rPr>
                <w:rFonts w:ascii="Arial" w:eastAsia="MS Mincho" w:hAnsi="MS Mincho" w:cs="MS Mincho"/>
                <w:sz w:val="16"/>
              </w:rPr>
              <w:t> </w:t>
            </w:r>
            <w:r w:rsidR="00A500A8" w:rsidRPr="00AD4FCE">
              <w:rPr>
                <w:rFonts w:ascii="Arial" w:hAnsi="Arial"/>
                <w:sz w:val="16"/>
              </w:rPr>
              <w:fldChar w:fldCharType="end"/>
            </w:r>
          </w:p>
          <w:p w14:paraId="4113294D" w14:textId="1D6228C4" w:rsidR="00224E50" w:rsidRPr="00AD4FCE" w:rsidRDefault="00224E50" w:rsidP="00F51B8A">
            <w:pPr>
              <w:tabs>
                <w:tab w:val="left" w:pos="2254"/>
                <w:tab w:val="left" w:pos="3439"/>
                <w:tab w:val="left" w:pos="4706"/>
                <w:tab w:val="left" w:pos="5973"/>
                <w:tab w:val="left" w:pos="7602"/>
              </w:tabs>
              <w:rPr>
                <w:rFonts w:ascii="Arial" w:hAnsi="Arial"/>
                <w:b/>
                <w:color w:val="FF0000"/>
                <w:sz w:val="16"/>
              </w:rPr>
            </w:pPr>
          </w:p>
        </w:tc>
      </w:tr>
      <w:tr w:rsidR="000E0951" w:rsidRPr="00AD4FCE" w14:paraId="713CBB63" w14:textId="77777777" w:rsidTr="00DF0EF2">
        <w:tc>
          <w:tcPr>
            <w:tcW w:w="10320" w:type="dxa"/>
            <w:gridSpan w:val="2"/>
            <w:shd w:val="clear" w:color="auto" w:fill="D9D9D9"/>
          </w:tcPr>
          <w:p w14:paraId="65EA86A8" w14:textId="77777777" w:rsidR="00A500A8" w:rsidRPr="00AD4FCE" w:rsidRDefault="00A500A8" w:rsidP="002224C3">
            <w:pPr>
              <w:rPr>
                <w:rFonts w:ascii="Arial" w:hAnsi="Arial"/>
                <w:b/>
                <w:caps/>
                <w:sz w:val="16"/>
              </w:rPr>
            </w:pPr>
            <w:r w:rsidRPr="00AD4FCE">
              <w:rPr>
                <w:rFonts w:ascii="Arial" w:hAnsi="Arial"/>
                <w:b/>
                <w:caps/>
                <w:sz w:val="16"/>
              </w:rPr>
              <w:t>EXAMEN DE NAVIGABILITE</w:t>
            </w:r>
          </w:p>
        </w:tc>
      </w:tr>
      <w:tr w:rsidR="00D73FB8" w:rsidRPr="00AD4FCE" w14:paraId="206A1D78" w14:textId="77777777" w:rsidTr="00DF0EF2">
        <w:tc>
          <w:tcPr>
            <w:tcW w:w="5106" w:type="dxa"/>
          </w:tcPr>
          <w:p w14:paraId="41EDB56F" w14:textId="77777777" w:rsidR="0071090B" w:rsidRPr="00AD4FCE" w:rsidRDefault="0071090B" w:rsidP="0071090B">
            <w:pPr>
              <w:rPr>
                <w:rFonts w:ascii="Arial" w:hAnsi="Arial"/>
                <w:b/>
                <w:sz w:val="16"/>
              </w:rPr>
            </w:pPr>
            <w:r w:rsidRPr="00AD4FCE">
              <w:rPr>
                <w:rFonts w:ascii="Arial" w:hAnsi="Arial"/>
                <w:b/>
                <w:sz w:val="16"/>
              </w:rPr>
              <w:t xml:space="preserve">Date de l’examen documentaire :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p>
        </w:tc>
        <w:tc>
          <w:tcPr>
            <w:tcW w:w="5214" w:type="dxa"/>
          </w:tcPr>
          <w:p w14:paraId="57562F86" w14:textId="77777777" w:rsidR="0071090B" w:rsidRPr="00AD4FCE" w:rsidRDefault="0071090B" w:rsidP="0071090B">
            <w:pPr>
              <w:rPr>
                <w:rFonts w:ascii="Arial" w:hAnsi="Arial"/>
                <w:b/>
                <w:sz w:val="16"/>
              </w:rPr>
            </w:pPr>
            <w:r w:rsidRPr="00AD4FCE">
              <w:rPr>
                <w:rFonts w:ascii="Arial" w:hAnsi="Arial"/>
                <w:b/>
                <w:sz w:val="16"/>
              </w:rPr>
              <w:t xml:space="preserve">Lieu de l’examen documentaire :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p>
        </w:tc>
      </w:tr>
      <w:tr w:rsidR="00D73FB8" w:rsidRPr="00AD4FCE" w14:paraId="143F06D5" w14:textId="77777777" w:rsidTr="00DF0EF2">
        <w:tc>
          <w:tcPr>
            <w:tcW w:w="5106" w:type="dxa"/>
          </w:tcPr>
          <w:p w14:paraId="21F94CC0" w14:textId="77777777" w:rsidR="00A500A8" w:rsidRPr="00AD4FCE" w:rsidRDefault="00A500A8" w:rsidP="002224C3">
            <w:pPr>
              <w:rPr>
                <w:rFonts w:ascii="Arial" w:hAnsi="Arial"/>
                <w:sz w:val="16"/>
              </w:rPr>
            </w:pPr>
            <w:r w:rsidRPr="00AD4FCE">
              <w:rPr>
                <w:rFonts w:ascii="Arial" w:hAnsi="Arial"/>
                <w:b/>
                <w:sz w:val="16"/>
              </w:rPr>
              <w:t xml:space="preserve">Date de l’examen physique :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p>
        </w:tc>
        <w:tc>
          <w:tcPr>
            <w:tcW w:w="5214" w:type="dxa"/>
          </w:tcPr>
          <w:p w14:paraId="74023884" w14:textId="77777777" w:rsidR="00A500A8" w:rsidRPr="00AD4FCE" w:rsidRDefault="00A500A8" w:rsidP="002224C3">
            <w:pPr>
              <w:rPr>
                <w:rFonts w:ascii="Arial" w:hAnsi="Arial"/>
                <w:sz w:val="16"/>
              </w:rPr>
            </w:pPr>
            <w:r w:rsidRPr="00AD4FCE">
              <w:rPr>
                <w:rFonts w:ascii="Arial" w:hAnsi="Arial"/>
                <w:b/>
                <w:sz w:val="16"/>
              </w:rPr>
              <w:t xml:space="preserve">Lieu de l’examen physique :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p>
        </w:tc>
      </w:tr>
      <w:tr w:rsidR="00D73FB8" w:rsidRPr="00AD4FCE" w14:paraId="0104A1BE" w14:textId="77777777" w:rsidTr="00DF0EF2">
        <w:trPr>
          <w:trHeight w:val="244"/>
        </w:trPr>
        <w:tc>
          <w:tcPr>
            <w:tcW w:w="10320" w:type="dxa"/>
            <w:gridSpan w:val="2"/>
          </w:tcPr>
          <w:p w14:paraId="50F5DBFD" w14:textId="77777777" w:rsidR="00A500A8" w:rsidRPr="00AD4FCE" w:rsidRDefault="00A500A8" w:rsidP="002224C3">
            <w:pPr>
              <w:tabs>
                <w:tab w:val="left" w:pos="4706"/>
              </w:tabs>
              <w:rPr>
                <w:rFonts w:ascii="Arial" w:hAnsi="Arial"/>
                <w:b/>
                <w:sz w:val="16"/>
              </w:rPr>
            </w:pPr>
            <w:r w:rsidRPr="00AD4FCE">
              <w:rPr>
                <w:rFonts w:ascii="Arial" w:hAnsi="Arial"/>
                <w:b/>
                <w:sz w:val="16"/>
              </w:rPr>
              <w:t>Situation de l’aéronef au moment de l’examen de navigabilité :</w:t>
            </w:r>
          </w:p>
          <w:p w14:paraId="0305651C" w14:textId="77777777" w:rsidR="00A500A8" w:rsidRPr="00AD4FCE" w:rsidRDefault="00A500A8" w:rsidP="002224C3">
            <w:pPr>
              <w:tabs>
                <w:tab w:val="left" w:pos="4706"/>
              </w:tabs>
              <w:rPr>
                <w:rFonts w:ascii="Arial" w:hAnsi="Arial"/>
                <w:sz w:val="16"/>
              </w:rPr>
            </w:pPr>
            <w:r w:rsidRPr="00AD4FCE">
              <w:rPr>
                <w:rFonts w:ascii="Arial" w:hAnsi="Arial"/>
                <w:sz w:val="16"/>
              </w:rPr>
              <w:t xml:space="preserve">Heures de vol depuis neuf :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r w:rsidRPr="00AD4FCE">
              <w:rPr>
                <w:rFonts w:ascii="Arial" w:hAnsi="Arial"/>
                <w:sz w:val="16"/>
              </w:rPr>
              <w:tab/>
              <w:t xml:space="preserve">Cycles depuis neuf :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p>
        </w:tc>
      </w:tr>
      <w:tr w:rsidR="00D73FB8" w:rsidRPr="00AD4FCE" w14:paraId="59A42043" w14:textId="77777777" w:rsidTr="00DF0EF2">
        <w:tc>
          <w:tcPr>
            <w:tcW w:w="10320" w:type="dxa"/>
            <w:gridSpan w:val="2"/>
          </w:tcPr>
          <w:p w14:paraId="29BD9CD7" w14:textId="668F5868" w:rsidR="00A500A8" w:rsidRPr="00AD4FCE" w:rsidRDefault="00A500A8" w:rsidP="002224C3">
            <w:pPr>
              <w:rPr>
                <w:rFonts w:ascii="Arial" w:hAnsi="Arial"/>
                <w:b/>
                <w:sz w:val="16"/>
              </w:rPr>
            </w:pPr>
            <w:r w:rsidRPr="00AD4FCE">
              <w:rPr>
                <w:rFonts w:ascii="Arial" w:hAnsi="Arial"/>
                <w:b/>
                <w:sz w:val="16"/>
              </w:rPr>
              <w:t>Personnel d’examen de navigabilité (PEN) :</w:t>
            </w:r>
          </w:p>
          <w:p w14:paraId="6A36B206" w14:textId="77777777" w:rsidR="00A500A8" w:rsidRPr="00AD4FCE" w:rsidRDefault="00A500A8" w:rsidP="002224C3">
            <w:pPr>
              <w:rPr>
                <w:rFonts w:ascii="Arial" w:hAnsi="Arial"/>
                <w:sz w:val="16"/>
              </w:rPr>
            </w:pPr>
            <w:r w:rsidRPr="00AD4FCE">
              <w:rPr>
                <w:rFonts w:ascii="Arial" w:hAnsi="Arial"/>
                <w:sz w:val="16"/>
              </w:rPr>
              <w:t xml:space="preserve">Nom, prénom :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p>
          <w:p w14:paraId="103F687D" w14:textId="77777777" w:rsidR="00A500A8" w:rsidRPr="00AD4FCE" w:rsidRDefault="00D57696" w:rsidP="002224C3">
            <w:pPr>
              <w:tabs>
                <w:tab w:val="left" w:pos="3439"/>
                <w:tab w:val="left" w:pos="7964"/>
              </w:tabs>
              <w:rPr>
                <w:rFonts w:ascii="Arial" w:hAnsi="Arial"/>
                <w:sz w:val="16"/>
              </w:rPr>
            </w:pPr>
            <w:r w:rsidRPr="00AD4FCE">
              <w:rPr>
                <w:rFonts w:ascii="Arial" w:hAnsi="Arial"/>
                <w:sz w:val="16"/>
              </w:rPr>
              <w:fldChar w:fldCharType="begin">
                <w:ffData>
                  <w:name w:val="CaseACocher11"/>
                  <w:enabled/>
                  <w:calcOnExit w:val="0"/>
                  <w:checkBox>
                    <w:sizeAuto/>
                    <w:default w:val="0"/>
                    <w:checked w:val="0"/>
                  </w:checkBox>
                </w:ffData>
              </w:fldChar>
            </w:r>
            <w:r w:rsidRPr="00AD4FCE">
              <w:rPr>
                <w:rFonts w:ascii="Arial" w:hAnsi="Arial"/>
                <w:sz w:val="16"/>
              </w:rPr>
              <w:instrText xml:space="preserve"> FORMCHECKBOX </w:instrText>
            </w:r>
            <w:r w:rsidRPr="00AD4FCE">
              <w:rPr>
                <w:rFonts w:ascii="Arial" w:hAnsi="Arial"/>
                <w:sz w:val="16"/>
              </w:rPr>
            </w:r>
            <w:r w:rsidRPr="00AD4FCE">
              <w:rPr>
                <w:rFonts w:ascii="Arial" w:hAnsi="Arial"/>
                <w:sz w:val="16"/>
              </w:rPr>
              <w:fldChar w:fldCharType="separate"/>
            </w:r>
            <w:r w:rsidRPr="00AD4FCE">
              <w:rPr>
                <w:rFonts w:ascii="Arial" w:hAnsi="Arial"/>
                <w:sz w:val="16"/>
              </w:rPr>
              <w:fldChar w:fldCharType="end"/>
            </w:r>
            <w:r w:rsidRPr="00AD4FCE">
              <w:rPr>
                <w:rFonts w:ascii="Arial" w:hAnsi="Arial"/>
                <w:sz w:val="16"/>
              </w:rPr>
              <w:t xml:space="preserve"> </w:t>
            </w:r>
            <w:proofErr w:type="gramStart"/>
            <w:r w:rsidR="00A500A8" w:rsidRPr="00AD4FCE">
              <w:rPr>
                <w:rFonts w:ascii="Arial" w:hAnsi="Arial"/>
                <w:sz w:val="16"/>
              </w:rPr>
              <w:t>au</w:t>
            </w:r>
            <w:proofErr w:type="gramEnd"/>
            <w:r w:rsidR="00A500A8" w:rsidRPr="00AD4FCE">
              <w:rPr>
                <w:rFonts w:ascii="Arial" w:hAnsi="Arial"/>
                <w:sz w:val="16"/>
              </w:rPr>
              <w:t xml:space="preserve"> sein de l’organisme </w:t>
            </w:r>
            <w:r w:rsidRPr="00AD4FCE">
              <w:rPr>
                <w:rFonts w:ascii="Arial" w:hAnsi="Arial"/>
                <w:sz w:val="16"/>
              </w:rPr>
              <w:t xml:space="preserve">agréé agrément n° </w:t>
            </w:r>
            <w:r w:rsidR="00A500A8" w:rsidRPr="00AD4FCE">
              <w:rPr>
                <w:rFonts w:ascii="Arial" w:hAnsi="Arial"/>
                <w:sz w:val="16"/>
              </w:rPr>
              <w:t xml:space="preserve"> : </w:t>
            </w:r>
            <w:r w:rsidR="00A500A8" w:rsidRPr="00AD4FCE">
              <w:rPr>
                <w:rFonts w:ascii="Arial" w:hAnsi="Arial"/>
                <w:sz w:val="16"/>
              </w:rPr>
              <w:fldChar w:fldCharType="begin">
                <w:ffData>
                  <w:name w:val="Texte1"/>
                  <w:enabled/>
                  <w:calcOnExit w:val="0"/>
                  <w:textInput/>
                </w:ffData>
              </w:fldChar>
            </w:r>
            <w:r w:rsidR="00A500A8" w:rsidRPr="00AD4FCE">
              <w:rPr>
                <w:rFonts w:ascii="Arial" w:hAnsi="Arial"/>
                <w:sz w:val="16"/>
              </w:rPr>
              <w:instrText xml:space="preserve"> FORMTEXT </w:instrText>
            </w:r>
            <w:r w:rsidR="00A500A8" w:rsidRPr="00AD4FCE">
              <w:rPr>
                <w:rFonts w:ascii="Arial" w:hAnsi="Arial"/>
                <w:sz w:val="16"/>
              </w:rPr>
            </w:r>
            <w:r w:rsidR="00A500A8" w:rsidRPr="00AD4FCE">
              <w:rPr>
                <w:rFonts w:ascii="Arial" w:hAnsi="Arial"/>
                <w:sz w:val="16"/>
              </w:rPr>
              <w:fldChar w:fldCharType="separate"/>
            </w:r>
            <w:r w:rsidR="00A500A8" w:rsidRPr="00AD4FCE">
              <w:rPr>
                <w:rFonts w:ascii="Arial" w:eastAsia="MS Mincho" w:hAnsi="MS Mincho" w:cs="MS Mincho"/>
                <w:sz w:val="16"/>
              </w:rPr>
              <w:t> </w:t>
            </w:r>
            <w:r w:rsidR="00A500A8" w:rsidRPr="00AD4FCE">
              <w:rPr>
                <w:rFonts w:ascii="Arial" w:eastAsia="MS Mincho" w:hAnsi="MS Mincho" w:cs="MS Mincho"/>
                <w:sz w:val="16"/>
              </w:rPr>
              <w:t> </w:t>
            </w:r>
            <w:r w:rsidR="00A500A8" w:rsidRPr="00AD4FCE">
              <w:rPr>
                <w:rFonts w:ascii="Arial" w:eastAsia="MS Mincho" w:hAnsi="MS Mincho" w:cs="MS Mincho"/>
                <w:sz w:val="16"/>
              </w:rPr>
              <w:t> </w:t>
            </w:r>
            <w:r w:rsidR="00A500A8" w:rsidRPr="00AD4FCE">
              <w:rPr>
                <w:rFonts w:ascii="Arial" w:eastAsia="MS Mincho" w:hAnsi="MS Mincho" w:cs="MS Mincho"/>
                <w:sz w:val="16"/>
              </w:rPr>
              <w:t> </w:t>
            </w:r>
            <w:r w:rsidR="00A500A8" w:rsidRPr="00AD4FCE">
              <w:rPr>
                <w:rFonts w:ascii="Arial" w:eastAsia="MS Mincho" w:hAnsi="MS Mincho" w:cs="MS Mincho"/>
                <w:sz w:val="16"/>
              </w:rPr>
              <w:t> </w:t>
            </w:r>
            <w:r w:rsidR="00A500A8" w:rsidRPr="00AD4FCE">
              <w:rPr>
                <w:rFonts w:ascii="Arial" w:hAnsi="Arial"/>
                <w:sz w:val="16"/>
              </w:rPr>
              <w:fldChar w:fldCharType="end"/>
            </w:r>
          </w:p>
          <w:p w14:paraId="6B984A11" w14:textId="77777777" w:rsidR="00A500A8" w:rsidRPr="00AD4FCE" w:rsidRDefault="00A500A8" w:rsidP="002224C3">
            <w:pPr>
              <w:tabs>
                <w:tab w:val="left" w:pos="724"/>
                <w:tab w:val="left" w:pos="4433"/>
              </w:tabs>
              <w:rPr>
                <w:rFonts w:ascii="Arial" w:hAnsi="Arial"/>
                <w:sz w:val="16"/>
              </w:rPr>
            </w:pPr>
            <w:r w:rsidRPr="00AD4FCE">
              <w:rPr>
                <w:rFonts w:ascii="Arial" w:hAnsi="Arial"/>
                <w:sz w:val="16"/>
              </w:rPr>
              <w:fldChar w:fldCharType="begin">
                <w:ffData>
                  <w:name w:val="CaseACocher11"/>
                  <w:enabled/>
                  <w:calcOnExit w:val="0"/>
                  <w:checkBox>
                    <w:sizeAuto/>
                    <w:default w:val="0"/>
                    <w:checked w:val="0"/>
                  </w:checkBox>
                </w:ffData>
              </w:fldChar>
            </w:r>
            <w:r w:rsidRPr="00AD4FCE">
              <w:rPr>
                <w:rFonts w:ascii="Arial" w:hAnsi="Arial"/>
                <w:sz w:val="16"/>
              </w:rPr>
              <w:instrText xml:space="preserve"> FORMCHECKBOX </w:instrText>
            </w:r>
            <w:r w:rsidRPr="00AD4FCE">
              <w:rPr>
                <w:rFonts w:ascii="Arial" w:hAnsi="Arial"/>
                <w:sz w:val="16"/>
              </w:rPr>
            </w:r>
            <w:r w:rsidRPr="00AD4FCE">
              <w:rPr>
                <w:rFonts w:ascii="Arial" w:hAnsi="Arial"/>
                <w:sz w:val="16"/>
              </w:rPr>
              <w:fldChar w:fldCharType="separate"/>
            </w:r>
            <w:r w:rsidRPr="00AD4FCE">
              <w:rPr>
                <w:rFonts w:ascii="Arial" w:hAnsi="Arial"/>
                <w:sz w:val="16"/>
              </w:rPr>
              <w:fldChar w:fldCharType="end"/>
            </w:r>
            <w:r w:rsidRPr="00AD4FCE">
              <w:rPr>
                <w:rFonts w:ascii="Arial" w:hAnsi="Arial"/>
                <w:sz w:val="16"/>
              </w:rPr>
              <w:t xml:space="preserve"> PEN d’OSAC, autorisation n°</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p>
          <w:p w14:paraId="4C5E5307" w14:textId="77777777" w:rsidR="000A5779" w:rsidRPr="00AD4FCE" w:rsidRDefault="000A5779" w:rsidP="00496C6C">
            <w:pPr>
              <w:tabs>
                <w:tab w:val="left" w:pos="3439"/>
                <w:tab w:val="left" w:pos="7964"/>
              </w:tabs>
              <w:rPr>
                <w:rFonts w:ascii="Arial" w:hAnsi="Arial"/>
                <w:sz w:val="16"/>
              </w:rPr>
            </w:pPr>
          </w:p>
        </w:tc>
      </w:tr>
      <w:tr w:rsidR="000A5779" w:rsidRPr="00AD4FCE" w14:paraId="1FBB019D" w14:textId="77777777" w:rsidTr="00DF0EF2">
        <w:tc>
          <w:tcPr>
            <w:tcW w:w="10320" w:type="dxa"/>
            <w:gridSpan w:val="2"/>
          </w:tcPr>
          <w:p w14:paraId="087699B0" w14:textId="77777777" w:rsidR="0071090B" w:rsidRPr="00AD4FCE" w:rsidRDefault="0071090B" w:rsidP="002224C3">
            <w:pPr>
              <w:rPr>
                <w:rFonts w:ascii="Arial" w:hAnsi="Arial"/>
                <w:b/>
                <w:sz w:val="16"/>
              </w:rPr>
            </w:pPr>
            <w:r w:rsidRPr="00AD4FCE">
              <w:rPr>
                <w:rFonts w:ascii="Arial" w:hAnsi="Arial"/>
                <w:b/>
                <w:sz w:val="16"/>
              </w:rPr>
              <w:t xml:space="preserve">Si examen de navigabilité non effectué par un PEN d’OSAC : </w:t>
            </w:r>
          </w:p>
          <w:p w14:paraId="48F2A544" w14:textId="77777777" w:rsidR="0071090B" w:rsidRPr="00AD4FCE" w:rsidRDefault="0071090B" w:rsidP="00224E50">
            <w:pPr>
              <w:rPr>
                <w:rFonts w:ascii="Arial" w:hAnsi="Arial"/>
                <w:b/>
                <w:sz w:val="16"/>
              </w:rPr>
            </w:pPr>
            <w:r w:rsidRPr="00AD4FCE">
              <w:rPr>
                <w:rFonts w:ascii="Arial" w:hAnsi="Arial"/>
                <w:b/>
                <w:sz w:val="16"/>
              </w:rPr>
              <w:t xml:space="preserve">Période durant laquelle et lieu où l’aéronef </w:t>
            </w:r>
            <w:r w:rsidR="00224E50" w:rsidRPr="00AD4FCE">
              <w:rPr>
                <w:rFonts w:ascii="Arial" w:hAnsi="Arial"/>
                <w:b/>
                <w:sz w:val="16"/>
              </w:rPr>
              <w:t xml:space="preserve">peut </w:t>
            </w:r>
            <w:r w:rsidRPr="00AD4FCE">
              <w:rPr>
                <w:rFonts w:ascii="Arial" w:hAnsi="Arial"/>
                <w:b/>
                <w:sz w:val="16"/>
              </w:rPr>
              <w:t>être inspecté sur requête</w:t>
            </w:r>
            <w:r w:rsidR="00771F49" w:rsidRPr="00AD4FCE">
              <w:rPr>
                <w:rFonts w:ascii="Arial" w:hAnsi="Arial"/>
                <w:b/>
                <w:sz w:val="16"/>
              </w:rPr>
              <w:t xml:space="preserve"> d</w:t>
            </w:r>
            <w:r w:rsidRPr="00AD4FCE">
              <w:rPr>
                <w:rFonts w:ascii="Arial" w:hAnsi="Arial"/>
                <w:b/>
                <w:sz w:val="16"/>
              </w:rPr>
              <w:t xml:space="preserve">e l’autorité : </w:t>
            </w:r>
            <w:r w:rsidRPr="00AD4FCE">
              <w:rPr>
                <w:rFonts w:ascii="Arial" w:hAnsi="Arial"/>
                <w:sz w:val="16"/>
              </w:rPr>
              <w:fldChar w:fldCharType="begin">
                <w:ffData>
                  <w:name w:val="Texte1"/>
                  <w:enabled/>
                  <w:calcOnExit w:val="0"/>
                  <w:textInput/>
                </w:ffData>
              </w:fldChar>
            </w:r>
            <w:r w:rsidRPr="00AD4FCE">
              <w:rPr>
                <w:rFonts w:ascii="Arial" w:hAnsi="Arial"/>
                <w:sz w:val="16"/>
              </w:rPr>
              <w:instrText xml:space="preserve"> FORMTEXT </w:instrText>
            </w:r>
            <w:r w:rsidRPr="00AD4FCE">
              <w:rPr>
                <w:rFonts w:ascii="Arial" w:hAnsi="Arial"/>
                <w:sz w:val="16"/>
              </w:rPr>
            </w:r>
            <w:r w:rsidRPr="00AD4FCE">
              <w:rPr>
                <w:rFonts w:ascii="Arial" w:hAnsi="Arial"/>
                <w:sz w:val="16"/>
              </w:rPr>
              <w:fldChar w:fldCharType="separate"/>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eastAsia="MS Mincho" w:hAnsi="MS Mincho" w:cs="MS Mincho"/>
                <w:sz w:val="16"/>
              </w:rPr>
              <w:t> </w:t>
            </w:r>
            <w:r w:rsidRPr="00AD4FCE">
              <w:rPr>
                <w:rFonts w:ascii="Arial" w:hAnsi="Arial"/>
                <w:sz w:val="16"/>
              </w:rPr>
              <w:fldChar w:fldCharType="end"/>
            </w:r>
          </w:p>
        </w:tc>
      </w:tr>
    </w:tbl>
    <w:p w14:paraId="6439AAB1" w14:textId="77777777" w:rsidR="00C04683" w:rsidRPr="00AD4FCE" w:rsidRDefault="00C04683" w:rsidP="00C04683">
      <w:pPr>
        <w:pStyle w:val="Paragraphedeliste"/>
        <w:tabs>
          <w:tab w:val="left" w:pos="7054"/>
        </w:tabs>
        <w:rPr>
          <w:rFonts w:ascii="Arial" w:hAnsi="Arial"/>
          <w:b/>
          <w:sz w:val="18"/>
          <w:szCs w:val="18"/>
          <w:u w:val="single"/>
        </w:rPr>
      </w:pPr>
    </w:p>
    <w:p w14:paraId="13562D28" w14:textId="77777777" w:rsidR="00A500A8" w:rsidRPr="00AD4FCE" w:rsidRDefault="00EF3740" w:rsidP="00385C28">
      <w:pPr>
        <w:tabs>
          <w:tab w:val="left" w:pos="7054"/>
        </w:tabs>
        <w:jc w:val="center"/>
        <w:rPr>
          <w:rFonts w:ascii="Arial" w:hAnsi="Arial"/>
          <w:b/>
          <w:sz w:val="14"/>
          <w:szCs w:val="14"/>
        </w:rPr>
      </w:pPr>
      <w:r w:rsidRPr="00AD4FCE">
        <w:rPr>
          <w:rFonts w:ascii="Arial" w:hAnsi="Arial"/>
          <w:b/>
          <w:sz w:val="28"/>
          <w:szCs w:val="28"/>
          <w:u w:val="single"/>
        </w:rPr>
        <w:t>PARTIE</w:t>
      </w:r>
      <w:r w:rsidR="00312FA0" w:rsidRPr="00AD4FCE">
        <w:rPr>
          <w:rFonts w:ascii="Arial" w:hAnsi="Arial"/>
          <w:b/>
          <w:sz w:val="28"/>
          <w:szCs w:val="28"/>
          <w:u w:val="single"/>
        </w:rPr>
        <w:t xml:space="preserve"> II</w:t>
      </w:r>
      <w:r w:rsidR="00072BFC" w:rsidRPr="00AD4FCE">
        <w:rPr>
          <w:rFonts w:ascii="Arial" w:hAnsi="Arial"/>
          <w:b/>
          <w:sz w:val="28"/>
          <w:szCs w:val="28"/>
          <w:u w:val="single"/>
        </w:rPr>
        <w:t>.1</w:t>
      </w:r>
      <w:r w:rsidR="00A500A8" w:rsidRPr="00AD4FCE">
        <w:rPr>
          <w:rFonts w:ascii="Arial" w:hAnsi="Arial"/>
          <w:b/>
          <w:sz w:val="28"/>
          <w:szCs w:val="28"/>
          <w:u w:val="single"/>
        </w:rPr>
        <w:t> : EXAMEN DOCUMENTAIRE</w:t>
      </w:r>
    </w:p>
    <w:p w14:paraId="6C0F1DBD" w14:textId="77777777" w:rsidR="00A500A8" w:rsidRPr="00AD4FCE" w:rsidRDefault="00A500A8" w:rsidP="00A500A8">
      <w:pPr>
        <w:tabs>
          <w:tab w:val="left" w:pos="360"/>
        </w:tabs>
        <w:jc w:val="center"/>
        <w:rPr>
          <w:rFonts w:ascii="Arial" w:hAnsi="Arial"/>
          <w:b/>
          <w:sz w:val="16"/>
          <w:szCs w:val="16"/>
        </w:rPr>
      </w:pPr>
    </w:p>
    <w:p w14:paraId="1AF4BD12" w14:textId="77777777" w:rsidR="00A500A8" w:rsidRPr="00AD4FCE" w:rsidRDefault="00A500A8" w:rsidP="00A500A8">
      <w:pPr>
        <w:tabs>
          <w:tab w:val="left" w:pos="360"/>
        </w:tabs>
        <w:jc w:val="center"/>
        <w:rPr>
          <w:rFonts w:ascii="Arial" w:hAnsi="Arial"/>
          <w:b/>
          <w:sz w:val="16"/>
          <w:szCs w:val="16"/>
        </w:rPr>
      </w:pPr>
      <w:r w:rsidRPr="00AD4FCE">
        <w:rPr>
          <w:rFonts w:ascii="Arial" w:hAnsi="Arial"/>
          <w:b/>
          <w:sz w:val="16"/>
          <w:szCs w:val="16"/>
        </w:rPr>
        <w:t xml:space="preserve">Tous les documents à obtenir doivent être impérativement joints au présent rapport. </w:t>
      </w:r>
    </w:p>
    <w:p w14:paraId="3A06141C" w14:textId="77777777" w:rsidR="00A500A8" w:rsidRPr="00AD4FCE" w:rsidRDefault="00A500A8" w:rsidP="00A500A8">
      <w:pPr>
        <w:tabs>
          <w:tab w:val="left" w:pos="360"/>
        </w:tabs>
        <w:jc w:val="center"/>
        <w:rPr>
          <w:rFonts w:ascii="Arial" w:hAnsi="Arial"/>
          <w:b/>
          <w:sz w:val="16"/>
          <w:szCs w:val="16"/>
        </w:rPr>
      </w:pPr>
      <w:r w:rsidRPr="00AD4FCE">
        <w:rPr>
          <w:rFonts w:ascii="Arial" w:hAnsi="Arial"/>
          <w:b/>
          <w:sz w:val="16"/>
          <w:szCs w:val="16"/>
        </w:rPr>
        <w:t>Leur absence sera dûment justifiée dans le rapport.</w:t>
      </w:r>
    </w:p>
    <w:p w14:paraId="163E5555" w14:textId="77777777" w:rsidR="00D67DFD" w:rsidRPr="00AD4FCE" w:rsidRDefault="00D67DFD" w:rsidP="00A500A8">
      <w:pPr>
        <w:tabs>
          <w:tab w:val="left" w:pos="360"/>
        </w:tabs>
        <w:jc w:val="center"/>
        <w:rPr>
          <w:rFonts w:ascii="Arial" w:hAnsi="Arial"/>
          <w:b/>
          <w:sz w:val="16"/>
          <w:szCs w:val="16"/>
        </w:rPr>
      </w:pPr>
    </w:p>
    <w:p w14:paraId="705C6B94" w14:textId="010AB08C" w:rsidR="00D67DFD" w:rsidRPr="00AD4FCE" w:rsidRDefault="00D67DFD" w:rsidP="00D67DFD">
      <w:pPr>
        <w:jc w:val="both"/>
        <w:rPr>
          <w:rFonts w:ascii="Arial" w:hAnsi="Arial"/>
          <w:b/>
          <w:sz w:val="16"/>
          <w:szCs w:val="16"/>
        </w:rPr>
      </w:pPr>
      <w:r w:rsidRPr="00AD4FCE">
        <w:rPr>
          <w:rFonts w:ascii="Arial" w:hAnsi="Arial"/>
          <w:b/>
          <w:sz w:val="16"/>
          <w:szCs w:val="16"/>
        </w:rPr>
        <w:t xml:space="preserve">La période de référence est celle écoulée depuis </w:t>
      </w:r>
      <w:r w:rsidR="003604D0" w:rsidRPr="00AD4FCE">
        <w:rPr>
          <w:rFonts w:ascii="Arial" w:hAnsi="Arial"/>
          <w:b/>
          <w:sz w:val="16"/>
          <w:szCs w:val="16"/>
        </w:rPr>
        <w:t>la</w:t>
      </w:r>
      <w:r w:rsidR="0099716D" w:rsidRPr="00AD4FCE">
        <w:rPr>
          <w:rFonts w:ascii="Arial" w:hAnsi="Arial"/>
          <w:b/>
          <w:sz w:val="16"/>
          <w:szCs w:val="16"/>
        </w:rPr>
        <w:t xml:space="preserve"> </w:t>
      </w:r>
      <w:r w:rsidR="001F573D" w:rsidRPr="00AD4FCE">
        <w:rPr>
          <w:rFonts w:ascii="Arial" w:hAnsi="Arial"/>
          <w:b/>
          <w:sz w:val="16"/>
          <w:szCs w:val="16"/>
        </w:rPr>
        <w:t>fabrication</w:t>
      </w:r>
      <w:r w:rsidR="0099716D" w:rsidRPr="00AD4FCE">
        <w:rPr>
          <w:rFonts w:ascii="Arial" w:hAnsi="Arial"/>
          <w:b/>
          <w:sz w:val="16"/>
          <w:szCs w:val="16"/>
        </w:rPr>
        <w:t xml:space="preserve"> de l’aéronef.</w:t>
      </w:r>
    </w:p>
    <w:p w14:paraId="2497F478" w14:textId="0F7FA6C0" w:rsidR="0040120D" w:rsidRPr="00AD4FCE" w:rsidRDefault="000267A2" w:rsidP="00D67DFD">
      <w:pPr>
        <w:jc w:val="both"/>
        <w:rPr>
          <w:rFonts w:ascii="Arial" w:hAnsi="Arial"/>
          <w:b/>
          <w:sz w:val="16"/>
          <w:szCs w:val="16"/>
        </w:rPr>
      </w:pPr>
      <w:r w:rsidRPr="00AD4FCE">
        <w:rPr>
          <w:rFonts w:ascii="Arial" w:hAnsi="Arial"/>
          <w:b/>
          <w:noProof/>
          <w:sz w:val="16"/>
          <w:szCs w:val="16"/>
        </w:rPr>
        <mc:AlternateContent>
          <mc:Choice Requires="wps">
            <w:drawing>
              <wp:anchor distT="0" distB="0" distL="114300" distR="114300" simplePos="0" relativeHeight="251653632" behindDoc="0" locked="0" layoutInCell="1" allowOverlap="1" wp14:anchorId="0F794716" wp14:editId="21A3444B">
                <wp:simplePos x="0" y="0"/>
                <wp:positionH relativeFrom="column">
                  <wp:posOffset>-226060</wp:posOffset>
                </wp:positionH>
                <wp:positionV relativeFrom="paragraph">
                  <wp:posOffset>105410</wp:posOffset>
                </wp:positionV>
                <wp:extent cx="0" cy="168275"/>
                <wp:effectExtent l="9525" t="9525" r="9525" b="12700"/>
                <wp:wrapNone/>
                <wp:docPr id="3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AD3276" id="AutoShape 38" o:spid="_x0000_s1026" type="#_x0000_t32" style="position:absolute;margin-left:-17.8pt;margin-top:8.3pt;width:0;height:13.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"/>
            </w:pict>
          </mc:Fallback>
        </mc:AlternateContent>
      </w:r>
    </w:p>
    <w:p w14:paraId="748A620D" w14:textId="77777777" w:rsidR="0040120D" w:rsidRPr="00AD4FCE" w:rsidRDefault="00E0296D" w:rsidP="0040120D">
      <w:pPr>
        <w:jc w:val="both"/>
        <w:rPr>
          <w:rFonts w:ascii="Arial" w:hAnsi="Arial"/>
          <w:b/>
          <w:sz w:val="16"/>
          <w:szCs w:val="16"/>
        </w:rPr>
      </w:pPr>
      <w:r w:rsidRPr="00AD4FCE">
        <w:rPr>
          <w:rFonts w:ascii="Arial" w:hAnsi="Arial"/>
          <w:b/>
          <w:sz w:val="16"/>
          <w:szCs w:val="16"/>
        </w:rPr>
        <w:t xml:space="preserve">Sauf directive particulière du </w:t>
      </w:r>
      <w:r w:rsidR="002C3754" w:rsidRPr="00AD4FCE">
        <w:rPr>
          <w:rFonts w:ascii="Arial" w:hAnsi="Arial"/>
          <w:b/>
          <w:sz w:val="16"/>
          <w:szCs w:val="16"/>
        </w:rPr>
        <w:t>G-40-01</w:t>
      </w:r>
      <w:r w:rsidRPr="00AD4FCE">
        <w:rPr>
          <w:rFonts w:ascii="Arial" w:hAnsi="Arial"/>
          <w:b/>
          <w:sz w:val="16"/>
          <w:szCs w:val="16"/>
        </w:rPr>
        <w:t>, l</w:t>
      </w:r>
      <w:r w:rsidR="0040120D" w:rsidRPr="00AD4FCE">
        <w:rPr>
          <w:rFonts w:ascii="Arial" w:hAnsi="Arial"/>
          <w:b/>
          <w:sz w:val="16"/>
          <w:szCs w:val="16"/>
        </w:rPr>
        <w:t>e contrôle par échantillonnage portera sur un échantillon de 10 % de la population totale identifiée du point concerné :</w:t>
      </w:r>
    </w:p>
    <w:p w14:paraId="7BE09158" w14:textId="77777777" w:rsidR="0040120D" w:rsidRPr="00AD4FCE" w:rsidRDefault="0040120D" w:rsidP="0040120D">
      <w:pPr>
        <w:ind w:left="708"/>
        <w:jc w:val="both"/>
        <w:rPr>
          <w:rFonts w:ascii="Arial" w:hAnsi="Arial"/>
          <w:b/>
          <w:sz w:val="16"/>
          <w:szCs w:val="16"/>
        </w:rPr>
      </w:pPr>
      <w:r w:rsidRPr="00AD4FCE">
        <w:rPr>
          <w:rFonts w:ascii="Arial" w:hAnsi="Arial"/>
          <w:b/>
          <w:sz w:val="16"/>
          <w:szCs w:val="16"/>
        </w:rPr>
        <w:t>• Si une anomalie est découverte, cette dernière est corrigée et l’échantillon sera étendu de 10 à 15 % de la population totale identifiée du point concerné.</w:t>
      </w:r>
    </w:p>
    <w:p w14:paraId="7134CA49" w14:textId="61500B0F" w:rsidR="0040120D" w:rsidRPr="00AD4FCE" w:rsidRDefault="0040120D" w:rsidP="0040120D">
      <w:pPr>
        <w:ind w:left="708"/>
        <w:jc w:val="both"/>
        <w:rPr>
          <w:rFonts w:ascii="Arial" w:hAnsi="Arial"/>
          <w:b/>
          <w:sz w:val="16"/>
          <w:szCs w:val="16"/>
        </w:rPr>
      </w:pPr>
      <w:r w:rsidRPr="00AD4FCE">
        <w:rPr>
          <w:rFonts w:ascii="Arial" w:hAnsi="Arial"/>
          <w:b/>
          <w:sz w:val="16"/>
          <w:szCs w:val="16"/>
        </w:rPr>
        <w:t xml:space="preserve">• En cas d’anomalie supplémentaire constatée, le point sera déclaré non conforme et sera retourné au </w:t>
      </w:r>
      <w:r w:rsidR="00DA1969" w:rsidRPr="00AD4FCE">
        <w:rPr>
          <w:rFonts w:ascii="Arial" w:hAnsi="Arial"/>
          <w:b/>
          <w:sz w:val="16"/>
          <w:szCs w:val="16"/>
        </w:rPr>
        <w:t xml:space="preserve">demandeur </w:t>
      </w:r>
      <w:r w:rsidRPr="00AD4FCE">
        <w:rPr>
          <w:rFonts w:ascii="Arial" w:hAnsi="Arial"/>
          <w:b/>
          <w:sz w:val="16"/>
          <w:szCs w:val="16"/>
        </w:rPr>
        <w:t xml:space="preserve">pour revue. </w:t>
      </w:r>
    </w:p>
    <w:p w14:paraId="11415353" w14:textId="77777777" w:rsidR="0040120D" w:rsidRPr="00AD4FCE" w:rsidRDefault="0040120D" w:rsidP="0040120D">
      <w:pPr>
        <w:jc w:val="both"/>
        <w:rPr>
          <w:rFonts w:ascii="Arial" w:hAnsi="Arial"/>
          <w:b/>
          <w:sz w:val="16"/>
          <w:szCs w:val="16"/>
        </w:rPr>
      </w:pPr>
    </w:p>
    <w:p w14:paraId="122653EC" w14:textId="77777777" w:rsidR="00FE1CC3" w:rsidRPr="00AD4FCE" w:rsidRDefault="00096F02" w:rsidP="00FE1CC3">
      <w:pPr>
        <w:jc w:val="both"/>
        <w:rPr>
          <w:rFonts w:ascii="Arial" w:hAnsi="Arial"/>
          <w:b/>
          <w:sz w:val="16"/>
          <w:szCs w:val="16"/>
        </w:rPr>
      </w:pPr>
      <w:r w:rsidRPr="00AD4FCE">
        <w:rPr>
          <w:rFonts w:ascii="Arial" w:hAnsi="Arial"/>
          <w:b/>
          <w:sz w:val="16"/>
          <w:szCs w:val="16"/>
        </w:rPr>
        <w:t>Toutefois, l</w:t>
      </w:r>
      <w:r w:rsidR="00FE1CC3" w:rsidRPr="00AD4FCE">
        <w:rPr>
          <w:rFonts w:ascii="Arial" w:hAnsi="Arial"/>
          <w:b/>
          <w:sz w:val="16"/>
          <w:szCs w:val="16"/>
        </w:rPr>
        <w:t xml:space="preserve">a nature et la profondeur des contrôles </w:t>
      </w:r>
      <w:r w:rsidR="0092784E" w:rsidRPr="00AD4FCE">
        <w:rPr>
          <w:rFonts w:ascii="Arial" w:hAnsi="Arial"/>
          <w:b/>
          <w:sz w:val="16"/>
          <w:szCs w:val="16"/>
        </w:rPr>
        <w:t>doivent</w:t>
      </w:r>
      <w:r w:rsidR="00FE1CC3" w:rsidRPr="00AD4FCE">
        <w:rPr>
          <w:rFonts w:ascii="Arial" w:hAnsi="Arial"/>
          <w:b/>
          <w:sz w:val="16"/>
          <w:szCs w:val="16"/>
        </w:rPr>
        <w:t xml:space="preserve"> être ajustées en fonction de la complexité de l’aéronef, de son régime de maintien de navigabilité (gestion et maintenance), et si disponibles, des rapports des examens précédents (contrôles effectués et non conformités constatées).</w:t>
      </w:r>
    </w:p>
    <w:p w14:paraId="636E441F" w14:textId="77777777" w:rsidR="0092784E" w:rsidRPr="00AD4FCE" w:rsidRDefault="0092784E" w:rsidP="00FE1CC3">
      <w:pPr>
        <w:jc w:val="both"/>
        <w:rPr>
          <w:rFonts w:ascii="Arial" w:hAnsi="Arial"/>
          <w:b/>
          <w:sz w:val="16"/>
          <w:szCs w:val="16"/>
        </w:rPr>
      </w:pPr>
      <w:r w:rsidRPr="00AD4FCE">
        <w:rPr>
          <w:rFonts w:ascii="Arial" w:hAnsi="Arial"/>
          <w:b/>
          <w:sz w:val="16"/>
          <w:szCs w:val="16"/>
        </w:rPr>
        <w:t xml:space="preserve">Dans tous les cas, les contrôles </w:t>
      </w:r>
      <w:r w:rsidR="00D73681" w:rsidRPr="00AD4FCE">
        <w:rPr>
          <w:rFonts w:ascii="Arial" w:hAnsi="Arial"/>
          <w:b/>
          <w:sz w:val="16"/>
          <w:szCs w:val="16"/>
        </w:rPr>
        <w:t xml:space="preserve">effectués </w:t>
      </w:r>
      <w:r w:rsidRPr="00AD4FCE">
        <w:rPr>
          <w:rFonts w:ascii="Arial" w:hAnsi="Arial"/>
          <w:b/>
          <w:sz w:val="16"/>
          <w:szCs w:val="16"/>
        </w:rPr>
        <w:t>sont</w:t>
      </w:r>
      <w:r w:rsidR="00D73681" w:rsidRPr="00AD4FCE">
        <w:rPr>
          <w:rFonts w:ascii="Arial" w:hAnsi="Arial"/>
          <w:b/>
          <w:sz w:val="16"/>
          <w:szCs w:val="16"/>
        </w:rPr>
        <w:t xml:space="preserve"> impérativement</w:t>
      </w:r>
      <w:r w:rsidRPr="00AD4FCE">
        <w:rPr>
          <w:rFonts w:ascii="Arial" w:hAnsi="Arial"/>
          <w:b/>
          <w:sz w:val="16"/>
          <w:szCs w:val="16"/>
        </w:rPr>
        <w:t xml:space="preserve"> tracés.</w:t>
      </w:r>
    </w:p>
    <w:p w14:paraId="18384CBB" w14:textId="77777777" w:rsidR="00FE1CC3" w:rsidRPr="00AD4FCE" w:rsidRDefault="00FE1CC3" w:rsidP="0040120D">
      <w:pPr>
        <w:jc w:val="both"/>
        <w:rPr>
          <w:rFonts w:ascii="Arial" w:hAnsi="Arial"/>
          <w:b/>
          <w:sz w:val="16"/>
          <w:szCs w:val="16"/>
        </w:rPr>
      </w:pPr>
    </w:p>
    <w:p w14:paraId="11CA3288" w14:textId="4288BD9C" w:rsidR="00306058" w:rsidRPr="00AD4FCE" w:rsidRDefault="00306058" w:rsidP="00306058">
      <w:pPr>
        <w:pBdr>
          <w:top w:val="single" w:sz="4" w:space="1" w:color="auto"/>
          <w:left w:val="single" w:sz="4" w:space="4" w:color="auto"/>
          <w:bottom w:val="single" w:sz="4" w:space="1" w:color="auto"/>
          <w:right w:val="single" w:sz="4" w:space="4" w:color="auto"/>
        </w:pBdr>
        <w:jc w:val="both"/>
        <w:rPr>
          <w:rFonts w:ascii="Arial" w:hAnsi="Arial"/>
          <w:b/>
          <w:color w:val="FF0000"/>
          <w:sz w:val="16"/>
          <w:szCs w:val="16"/>
        </w:rPr>
      </w:pPr>
      <w:r w:rsidRPr="00AD4FCE">
        <w:rPr>
          <w:rFonts w:ascii="Arial" w:hAnsi="Arial"/>
          <w:b/>
          <w:color w:val="FF0000"/>
          <w:sz w:val="16"/>
          <w:szCs w:val="16"/>
        </w:rPr>
        <w:t xml:space="preserve">Les contrôles sont choisis pour être suffisants pour juger du prélèvement </w:t>
      </w:r>
      <w:r w:rsidR="00707CFE" w:rsidRPr="00AD4FCE">
        <w:rPr>
          <w:rFonts w:ascii="Arial" w:hAnsi="Arial"/>
          <w:b/>
          <w:color w:val="FF0000"/>
          <w:sz w:val="16"/>
          <w:szCs w:val="16"/>
        </w:rPr>
        <w:t xml:space="preserve">de pièces </w:t>
      </w:r>
      <w:r w:rsidRPr="00AD4FCE">
        <w:rPr>
          <w:rFonts w:ascii="Arial" w:hAnsi="Arial"/>
          <w:b/>
          <w:color w:val="FF0000"/>
          <w:sz w:val="16"/>
          <w:szCs w:val="16"/>
        </w:rPr>
        <w:t xml:space="preserve">demandé en partie II.4. </w:t>
      </w:r>
    </w:p>
    <w:p w14:paraId="1747D1B9" w14:textId="77777777" w:rsidR="00306058" w:rsidRPr="00AD4FCE" w:rsidRDefault="00306058" w:rsidP="0040120D">
      <w:pPr>
        <w:jc w:val="both"/>
        <w:rPr>
          <w:rFonts w:ascii="Arial" w:hAnsi="Arial"/>
          <w:b/>
          <w:sz w:val="16"/>
          <w:szCs w:val="16"/>
        </w:rPr>
      </w:pPr>
    </w:p>
    <w:p w14:paraId="42E451E3" w14:textId="77777777" w:rsidR="0040120D" w:rsidRPr="00AD4FCE" w:rsidRDefault="0040120D" w:rsidP="0040120D">
      <w:pPr>
        <w:jc w:val="both"/>
        <w:rPr>
          <w:rFonts w:ascii="Arial" w:hAnsi="Arial"/>
          <w:b/>
          <w:sz w:val="16"/>
          <w:szCs w:val="16"/>
        </w:rPr>
      </w:pPr>
      <w:r w:rsidRPr="00AD4FCE">
        <w:rPr>
          <w:rFonts w:ascii="Arial" w:hAnsi="Arial"/>
          <w:b/>
          <w:sz w:val="16"/>
          <w:szCs w:val="16"/>
        </w:rPr>
        <w:t>Les contrôles par échantillonnage effectués seront enregistrés par le PEN.</w:t>
      </w:r>
      <w:r w:rsidR="00F36E41" w:rsidRPr="00AD4FCE">
        <w:rPr>
          <w:rFonts w:ascii="Arial" w:hAnsi="Arial"/>
          <w:b/>
          <w:sz w:val="16"/>
          <w:szCs w:val="16"/>
        </w:rPr>
        <w:t xml:space="preserve"> Le fait de cocher FC (</w:t>
      </w:r>
      <w:proofErr w:type="spellStart"/>
      <w:r w:rsidR="00F36E41" w:rsidRPr="00AD4FCE">
        <w:rPr>
          <w:rFonts w:ascii="Arial" w:hAnsi="Arial"/>
          <w:b/>
          <w:sz w:val="16"/>
          <w:szCs w:val="16"/>
        </w:rPr>
        <w:t>Fully</w:t>
      </w:r>
      <w:proofErr w:type="spellEnd"/>
      <w:r w:rsidR="00F36E41" w:rsidRPr="00AD4FCE">
        <w:rPr>
          <w:rFonts w:ascii="Arial" w:hAnsi="Arial"/>
          <w:b/>
          <w:sz w:val="16"/>
          <w:szCs w:val="16"/>
        </w:rPr>
        <w:t xml:space="preserve"> Compliant) signifie qu’il n’a pas été relevé de non-conformité sur l’échantillon contrôlé.</w:t>
      </w:r>
    </w:p>
    <w:p w14:paraId="4C2654E5" w14:textId="77777777" w:rsidR="007B4927" w:rsidRPr="00AD4FCE" w:rsidRDefault="007B4927" w:rsidP="0040120D">
      <w:pPr>
        <w:jc w:val="both"/>
        <w:rPr>
          <w:rFonts w:ascii="Arial" w:hAnsi="Arial"/>
          <w:b/>
          <w:sz w:val="16"/>
          <w:szCs w:val="16"/>
        </w:rPr>
      </w:pPr>
      <w:r w:rsidRPr="00AD4FCE">
        <w:rPr>
          <w:rFonts w:ascii="Arial" w:hAnsi="Arial"/>
          <w:b/>
          <w:sz w:val="16"/>
          <w:szCs w:val="16"/>
        </w:rPr>
        <w:t>N/A = Non Applicable.</w:t>
      </w:r>
    </w:p>
    <w:p w14:paraId="7593B073" w14:textId="77777777" w:rsidR="007B4927" w:rsidRPr="00AD4FCE" w:rsidRDefault="007B4927" w:rsidP="0040120D">
      <w:pPr>
        <w:jc w:val="both"/>
        <w:rPr>
          <w:rFonts w:ascii="Arial" w:hAnsi="Arial"/>
          <w:b/>
          <w:sz w:val="16"/>
          <w:szCs w:val="16"/>
        </w:rPr>
      </w:pPr>
      <w:proofErr w:type="spellStart"/>
      <w:r w:rsidRPr="00AD4FCE">
        <w:rPr>
          <w:rFonts w:ascii="Arial" w:hAnsi="Arial"/>
          <w:b/>
          <w:sz w:val="16"/>
          <w:szCs w:val="16"/>
        </w:rPr>
        <w:t>Finding</w:t>
      </w:r>
      <w:proofErr w:type="spellEnd"/>
      <w:r w:rsidRPr="00AD4FCE">
        <w:rPr>
          <w:rFonts w:ascii="Arial" w:hAnsi="Arial"/>
          <w:b/>
          <w:sz w:val="16"/>
          <w:szCs w:val="16"/>
        </w:rPr>
        <w:t xml:space="preserve"> = Ecart.</w:t>
      </w:r>
    </w:p>
    <w:p w14:paraId="3DE5351F" w14:textId="77777777" w:rsidR="00AB4259" w:rsidRPr="00AD4FCE" w:rsidRDefault="00AB4259" w:rsidP="0040120D">
      <w:pPr>
        <w:jc w:val="both"/>
        <w:rPr>
          <w:rFonts w:ascii="Arial" w:hAnsi="Arial"/>
          <w:b/>
          <w:sz w:val="16"/>
          <w:szCs w:val="16"/>
        </w:rPr>
      </w:pPr>
    </w:p>
    <w:p w14:paraId="1D33BE28" w14:textId="77777777" w:rsidR="0040120D" w:rsidRPr="00AD4FCE" w:rsidRDefault="00AB4259" w:rsidP="00D67DFD">
      <w:pPr>
        <w:jc w:val="both"/>
        <w:rPr>
          <w:rFonts w:ascii="Arial" w:hAnsi="Arial"/>
          <w:b/>
          <w:sz w:val="16"/>
          <w:szCs w:val="16"/>
        </w:rPr>
      </w:pPr>
      <w:r w:rsidRPr="00AD4FCE">
        <w:rPr>
          <w:rFonts w:ascii="Arial" w:hAnsi="Arial"/>
          <w:b/>
          <w:sz w:val="16"/>
          <w:szCs w:val="16"/>
        </w:rPr>
        <w:t>Reporter les « </w:t>
      </w:r>
      <w:proofErr w:type="spellStart"/>
      <w:r w:rsidRPr="00AD4FCE">
        <w:rPr>
          <w:rFonts w:ascii="Arial" w:hAnsi="Arial"/>
          <w:b/>
          <w:sz w:val="16"/>
          <w:szCs w:val="16"/>
        </w:rPr>
        <w:t>findings</w:t>
      </w:r>
      <w:proofErr w:type="spellEnd"/>
      <w:r w:rsidRPr="00AD4FCE">
        <w:rPr>
          <w:rFonts w:ascii="Arial" w:hAnsi="Arial"/>
          <w:b/>
          <w:sz w:val="16"/>
          <w:szCs w:val="16"/>
        </w:rPr>
        <w:t xml:space="preserve"> » relevés en </w:t>
      </w:r>
      <w:r w:rsidR="00EF3740" w:rsidRPr="00AD4FCE">
        <w:rPr>
          <w:rFonts w:ascii="Arial" w:hAnsi="Arial"/>
          <w:b/>
          <w:sz w:val="16"/>
          <w:szCs w:val="16"/>
        </w:rPr>
        <w:t>partie</w:t>
      </w:r>
      <w:r w:rsidR="00312FA0" w:rsidRPr="00AD4FCE">
        <w:rPr>
          <w:rFonts w:ascii="Arial" w:hAnsi="Arial"/>
          <w:b/>
          <w:sz w:val="16"/>
          <w:szCs w:val="16"/>
        </w:rPr>
        <w:t xml:space="preserve"> II</w:t>
      </w:r>
      <w:r w:rsidRPr="00AD4FCE">
        <w:rPr>
          <w:rFonts w:ascii="Arial" w:hAnsi="Arial"/>
          <w:b/>
          <w:sz w:val="16"/>
          <w:szCs w:val="16"/>
        </w:rPr>
        <w:t>.3.</w:t>
      </w:r>
    </w:p>
    <w:p w14:paraId="6512BA7A" w14:textId="77777777" w:rsidR="00D67DFD" w:rsidRPr="00AD4FCE" w:rsidRDefault="00D67DFD" w:rsidP="00A500A8">
      <w:pPr>
        <w:tabs>
          <w:tab w:val="left" w:pos="360"/>
        </w:tabs>
        <w:jc w:val="center"/>
        <w:rPr>
          <w:rFonts w:ascii="Arial" w:hAnsi="Arial"/>
          <w:b/>
          <w:color w:val="000000"/>
          <w:sz w:val="16"/>
          <w:szCs w:val="16"/>
        </w:rPr>
      </w:pPr>
    </w:p>
    <w:p w14:paraId="0DF226D7" w14:textId="6CE4BC86" w:rsidR="00A500A8" w:rsidRPr="00AD4FCE" w:rsidRDefault="00864FC2" w:rsidP="00A500A8">
      <w:pPr>
        <w:tabs>
          <w:tab w:val="left" w:pos="360"/>
        </w:tabs>
        <w:jc w:val="both"/>
        <w:rPr>
          <w:rFonts w:ascii="Arial" w:hAnsi="Arial"/>
          <w:color w:val="000000"/>
          <w:sz w:val="16"/>
          <w:szCs w:val="16"/>
        </w:rPr>
      </w:pPr>
      <w:r w:rsidRPr="00AD4FCE">
        <w:rPr>
          <w:rFonts w:ascii="Arial" w:hAnsi="Arial" w:cs="Arial"/>
          <w:noProof/>
          <w:sz w:val="16"/>
          <w:szCs w:val="16"/>
        </w:rPr>
        <mc:AlternateContent>
          <mc:Choice Requires="wps">
            <w:drawing>
              <wp:anchor distT="0" distB="0" distL="114300" distR="114300" simplePos="0" relativeHeight="251656704" behindDoc="0" locked="0" layoutInCell="1" allowOverlap="1" wp14:anchorId="4F8C824D" wp14:editId="1C722814">
                <wp:simplePos x="0" y="0"/>
                <wp:positionH relativeFrom="column">
                  <wp:posOffset>-83185</wp:posOffset>
                </wp:positionH>
                <wp:positionV relativeFrom="paragraph">
                  <wp:posOffset>3655695</wp:posOffset>
                </wp:positionV>
                <wp:extent cx="0" cy="175895"/>
                <wp:effectExtent l="10160" t="5715" r="8890" b="8890"/>
                <wp:wrapNone/>
                <wp:docPr id="34"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8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A81227" id="_x0000_t32" coordsize="21600,21600" o:spt="32" o:oned="t" path="m,l21600,21600e" filled="f">
                <v:path arrowok="t" fillok="f" o:connecttype="none"/>
                <o:lock v:ext="edit" shapetype="t"/>
              </v:shapetype>
              <v:shape id="AutoShape 41" o:spid="_x0000_s1026" type="#_x0000_t32" style="position:absolute;margin-left:-6.55pt;margin-top:287.85pt;width:0;height:13.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"/>
            </w:pict>
          </mc:Fallback>
        </mc:AlternateContent>
      </w:r>
    </w:p>
    <w:tbl>
      <w:tblPr>
        <w:tblW w:w="102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449"/>
        <w:gridCol w:w="6318"/>
        <w:gridCol w:w="13"/>
        <w:gridCol w:w="2517"/>
      </w:tblGrid>
      <w:tr w:rsidR="00730DDF" w:rsidRPr="00730DDF" w14:paraId="38A11982" w14:textId="77777777" w:rsidTr="009F2912">
        <w:trPr>
          <w:trHeight w:val="61"/>
        </w:trPr>
        <w:tc>
          <w:tcPr>
            <w:tcW w:w="10297" w:type="dxa"/>
            <w:gridSpan w:val="4"/>
            <w:shd w:val="clear" w:color="auto" w:fill="D9D9D9"/>
          </w:tcPr>
          <w:p w14:paraId="1DC8BA55" w14:textId="3AAEBC9A" w:rsidR="00A500A8" w:rsidRPr="00730DDF" w:rsidRDefault="000267A2" w:rsidP="002224C3">
            <w:pPr>
              <w:rPr>
                <w:rFonts w:ascii="Arial" w:hAnsi="Arial"/>
                <w:b/>
                <w:spacing w:val="-2"/>
                <w:sz w:val="16"/>
              </w:rPr>
            </w:pPr>
            <w:r w:rsidRPr="00730DDF">
              <w:rPr>
                <w:rFonts w:ascii="Arial" w:hAnsi="Arial"/>
                <w:b/>
                <w:noProof/>
                <w:spacing w:val="-2"/>
                <w:sz w:val="16"/>
                <w:szCs w:val="16"/>
              </w:rPr>
              <mc:AlternateContent>
                <mc:Choice Requires="wps">
                  <w:drawing>
                    <wp:anchor distT="0" distB="0" distL="114300" distR="114300" simplePos="0" relativeHeight="251654656" behindDoc="0" locked="0" layoutInCell="1" allowOverlap="1" wp14:anchorId="3AA8D33C" wp14:editId="167A3F39">
                      <wp:simplePos x="0" y="0"/>
                      <wp:positionH relativeFrom="column">
                        <wp:posOffset>-220980</wp:posOffset>
                      </wp:positionH>
                      <wp:positionV relativeFrom="paragraph">
                        <wp:posOffset>15875</wp:posOffset>
                      </wp:positionV>
                      <wp:extent cx="0" cy="124460"/>
                      <wp:effectExtent l="6985" t="12065" r="12065" b="6350"/>
                      <wp:wrapNone/>
                      <wp:docPr id="36"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83AA96" id="AutoShape 39" o:spid="_x0000_s1026" type="#_x0000_t32" style="position:absolute;margin-left:-17.4pt;margin-top:1.25pt;width:0;height:9.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"/>
                  </w:pict>
                </mc:Fallback>
              </mc:AlternateContent>
            </w:r>
            <w:r w:rsidR="006306F1" w:rsidRPr="00730DDF">
              <w:rPr>
                <w:rFonts w:ascii="Arial" w:hAnsi="Arial"/>
                <w:b/>
                <w:spacing w:val="-2"/>
                <w:sz w:val="16"/>
                <w:szCs w:val="16"/>
              </w:rPr>
              <w:t>1.</w:t>
            </w:r>
            <w:r w:rsidR="00A500A8" w:rsidRPr="00730DDF">
              <w:rPr>
                <w:rFonts w:ascii="Arial" w:hAnsi="Arial"/>
                <w:b/>
                <w:spacing w:val="-2"/>
                <w:sz w:val="16"/>
                <w:szCs w:val="16"/>
              </w:rPr>
              <w:t>1.1. Identification et historique d’utilisation de l’aéronef</w:t>
            </w:r>
            <w:r w:rsidR="009C578E" w:rsidRPr="00730DDF">
              <w:rPr>
                <w:rFonts w:ascii="Arial" w:hAnsi="Arial"/>
                <w:b/>
                <w:spacing w:val="-2"/>
                <w:sz w:val="16"/>
                <w:szCs w:val="16"/>
              </w:rPr>
              <w:t xml:space="preserve"> </w:t>
            </w:r>
            <w:r w:rsidR="009C578E" w:rsidRPr="00730DDF">
              <w:rPr>
                <w:rFonts w:ascii="Arial" w:hAnsi="Arial"/>
                <w:b/>
                <w:i/>
                <w:spacing w:val="-2"/>
                <w:sz w:val="16"/>
                <w:szCs w:val="16"/>
              </w:rPr>
              <w:t xml:space="preserve">- </w:t>
            </w:r>
            <w:r w:rsidR="00187F7B" w:rsidRPr="00730DDF">
              <w:rPr>
                <w:rFonts w:ascii="Arial" w:hAnsi="Arial"/>
                <w:b/>
                <w:i/>
                <w:spacing w:val="-2"/>
                <w:sz w:val="16"/>
                <w:szCs w:val="16"/>
              </w:rPr>
              <w:t xml:space="preserve">M.A.901(k)(1) </w:t>
            </w:r>
          </w:p>
        </w:tc>
      </w:tr>
      <w:tr w:rsidR="00730DDF" w:rsidRPr="00730DDF" w14:paraId="24BDCD03" w14:textId="77777777" w:rsidTr="009F2912">
        <w:trPr>
          <w:trHeight w:val="56"/>
        </w:trPr>
        <w:tc>
          <w:tcPr>
            <w:tcW w:w="1449" w:type="dxa"/>
            <w:vMerge w:val="restart"/>
          </w:tcPr>
          <w:p w14:paraId="175C66C6" w14:textId="77777777" w:rsidR="00A500A8" w:rsidRPr="00730DDF" w:rsidRDefault="00A500A8" w:rsidP="002224C3">
            <w:pPr>
              <w:tabs>
                <w:tab w:val="left" w:pos="2534"/>
                <w:tab w:val="left" w:pos="5430"/>
                <w:tab w:val="left" w:pos="7964"/>
              </w:tabs>
              <w:rPr>
                <w:rFonts w:ascii="Arial" w:hAnsi="Arial"/>
                <w:sz w:val="16"/>
              </w:rPr>
            </w:pPr>
            <w:r w:rsidRPr="00730DDF">
              <w:rPr>
                <w:rFonts w:ascii="Arial" w:hAnsi="Arial" w:cs="Arial"/>
                <w:sz w:val="16"/>
                <w:szCs w:val="16"/>
              </w:rPr>
              <w:t>Données à obtenir</w:t>
            </w:r>
          </w:p>
        </w:tc>
        <w:tc>
          <w:tcPr>
            <w:tcW w:w="6318" w:type="dxa"/>
          </w:tcPr>
          <w:p w14:paraId="4EDF658A" w14:textId="77777777" w:rsidR="00A500A8" w:rsidRPr="00730DDF" w:rsidRDefault="00A500A8" w:rsidP="002224C3">
            <w:pPr>
              <w:spacing w:before="40" w:after="40"/>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Cellule : Type, MSN, date de fabrication, nombre d’heures de vol et cycles</w:t>
            </w:r>
          </w:p>
        </w:tc>
        <w:tc>
          <w:tcPr>
            <w:tcW w:w="2530" w:type="dxa"/>
            <w:gridSpan w:val="2"/>
          </w:tcPr>
          <w:p w14:paraId="6B472E08" w14:textId="77777777" w:rsidR="00A500A8" w:rsidRPr="00730DDF" w:rsidRDefault="00A500A8" w:rsidP="002224C3">
            <w:pPr>
              <w:spacing w:before="40" w:after="40"/>
              <w:jc w:val="center"/>
              <w:rPr>
                <w:rFonts w:ascii="Arial" w:hAnsi="Arial" w:cs="Arial"/>
                <w:sz w:val="16"/>
                <w:szCs w:val="16"/>
              </w:rPr>
            </w:pPr>
          </w:p>
        </w:tc>
      </w:tr>
      <w:tr w:rsidR="00730DDF" w:rsidRPr="00730DDF" w14:paraId="57995203" w14:textId="77777777" w:rsidTr="009F2912">
        <w:trPr>
          <w:trHeight w:val="55"/>
        </w:trPr>
        <w:tc>
          <w:tcPr>
            <w:tcW w:w="1449" w:type="dxa"/>
            <w:vMerge/>
          </w:tcPr>
          <w:p w14:paraId="206EB958" w14:textId="77777777" w:rsidR="00A500A8" w:rsidRPr="00730DDF" w:rsidRDefault="00A500A8" w:rsidP="002224C3">
            <w:pPr>
              <w:tabs>
                <w:tab w:val="left" w:pos="2534"/>
                <w:tab w:val="left" w:pos="5430"/>
                <w:tab w:val="left" w:pos="7964"/>
              </w:tabs>
              <w:rPr>
                <w:rFonts w:ascii="Arial" w:hAnsi="Arial" w:cs="Arial"/>
                <w:sz w:val="16"/>
                <w:szCs w:val="16"/>
              </w:rPr>
            </w:pPr>
          </w:p>
        </w:tc>
        <w:tc>
          <w:tcPr>
            <w:tcW w:w="6318" w:type="dxa"/>
          </w:tcPr>
          <w:p w14:paraId="52C922DC" w14:textId="77777777" w:rsidR="00A500A8" w:rsidRPr="00730DDF" w:rsidRDefault="00A500A8" w:rsidP="002224C3">
            <w:pPr>
              <w:spacing w:before="40" w:after="40"/>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Moteur(s), hélice(s) pièces à vie limite ou potentiel : P/N, S/N, date de fabrication / date de RG (si applicable), nombre d’heures de vol et de cycles (depuis neuf et si applicable depuis RG), potentiel restant (si applicable)</w:t>
            </w:r>
          </w:p>
          <w:p w14:paraId="094B2D1D" w14:textId="77777777" w:rsidR="001B1AF6" w:rsidRPr="00730DDF" w:rsidRDefault="001B1AF6" w:rsidP="002224C3">
            <w:pPr>
              <w:spacing w:before="40" w:after="40"/>
              <w:rPr>
                <w:rFonts w:ascii="Arial" w:hAnsi="Arial" w:cs="Arial"/>
                <w:sz w:val="16"/>
                <w:szCs w:val="16"/>
              </w:rPr>
            </w:pPr>
          </w:p>
        </w:tc>
        <w:tc>
          <w:tcPr>
            <w:tcW w:w="2530" w:type="dxa"/>
            <w:gridSpan w:val="2"/>
          </w:tcPr>
          <w:p w14:paraId="240E6730" w14:textId="77777777" w:rsidR="00A500A8" w:rsidRPr="00730DDF" w:rsidRDefault="00A500A8" w:rsidP="002224C3">
            <w:pPr>
              <w:spacing w:before="40" w:after="40"/>
              <w:jc w:val="center"/>
              <w:rPr>
                <w:rFonts w:ascii="Arial" w:hAnsi="Arial" w:cs="Arial"/>
                <w:sz w:val="16"/>
                <w:szCs w:val="16"/>
              </w:rPr>
            </w:pPr>
          </w:p>
        </w:tc>
      </w:tr>
      <w:tr w:rsidR="00730DDF" w:rsidRPr="00730DDF" w14:paraId="33361A05" w14:textId="77777777" w:rsidTr="009F2912">
        <w:trPr>
          <w:trHeight w:val="95"/>
        </w:trPr>
        <w:tc>
          <w:tcPr>
            <w:tcW w:w="1449" w:type="dxa"/>
            <w:vMerge w:val="restart"/>
            <w:vAlign w:val="center"/>
          </w:tcPr>
          <w:p w14:paraId="2FEC120F" w14:textId="77777777" w:rsidR="00A500A8" w:rsidRPr="00730DDF" w:rsidRDefault="00A500A8" w:rsidP="002224C3">
            <w:pPr>
              <w:spacing w:before="40" w:after="40"/>
              <w:rPr>
                <w:rFonts w:ascii="Arial" w:hAnsi="Arial" w:cs="Arial"/>
                <w:sz w:val="16"/>
                <w:szCs w:val="16"/>
              </w:rPr>
            </w:pPr>
            <w:r w:rsidRPr="00730DDF">
              <w:rPr>
                <w:rFonts w:ascii="Arial" w:hAnsi="Arial" w:cs="Arial"/>
                <w:sz w:val="16"/>
                <w:szCs w:val="16"/>
              </w:rPr>
              <w:t>Documents à obtenir</w:t>
            </w:r>
          </w:p>
        </w:tc>
        <w:tc>
          <w:tcPr>
            <w:tcW w:w="6318" w:type="dxa"/>
          </w:tcPr>
          <w:p w14:paraId="0E7DA28B" w14:textId="77777777" w:rsidR="00A500A8" w:rsidRPr="00730DDF" w:rsidRDefault="00A500A8" w:rsidP="002224C3">
            <w:pPr>
              <w:spacing w:before="40" w:after="40"/>
              <w:ind w:left="2694" w:hanging="2694"/>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Carnet</w:t>
            </w:r>
            <w:r w:rsidR="0040120D" w:rsidRPr="00730DDF">
              <w:rPr>
                <w:rFonts w:ascii="Arial" w:hAnsi="Arial" w:cs="Arial"/>
                <w:sz w:val="16"/>
                <w:szCs w:val="16"/>
              </w:rPr>
              <w:t>s</w:t>
            </w:r>
            <w:r w:rsidRPr="00730DDF">
              <w:rPr>
                <w:rFonts w:ascii="Arial" w:hAnsi="Arial" w:cs="Arial"/>
                <w:sz w:val="16"/>
                <w:szCs w:val="16"/>
              </w:rPr>
              <w:t xml:space="preserve"> de route/CRM couvrant la période de référence</w:t>
            </w:r>
          </w:p>
          <w:p w14:paraId="04D160DA" w14:textId="77777777" w:rsidR="00262D3D" w:rsidRPr="00730DDF" w:rsidRDefault="00262D3D" w:rsidP="00262D3D">
            <w:pPr>
              <w:spacing w:before="40" w:after="40"/>
              <w:ind w:left="4" w:hanging="4"/>
              <w:rPr>
                <w:rFonts w:ascii="Arial" w:hAnsi="Arial" w:cs="Arial"/>
                <w:sz w:val="16"/>
                <w:szCs w:val="16"/>
              </w:rPr>
            </w:pPr>
            <w:r w:rsidRPr="00730DDF">
              <w:rPr>
                <w:rFonts w:ascii="Arial" w:hAnsi="Arial" w:cs="Arial"/>
                <w:sz w:val="16"/>
                <w:szCs w:val="16"/>
              </w:rPr>
              <w:lastRenderedPageBreak/>
              <w:t>Si, lors d’une classification, il est impossible de couvr</w:t>
            </w:r>
            <w:r w:rsidR="00381CFA" w:rsidRPr="00730DDF">
              <w:rPr>
                <w:rFonts w:ascii="Arial" w:hAnsi="Arial" w:cs="Arial"/>
                <w:sz w:val="16"/>
                <w:szCs w:val="16"/>
              </w:rPr>
              <w:t>ir la période de référence, les</w:t>
            </w:r>
            <w:r w:rsidRPr="00730DDF">
              <w:rPr>
                <w:rFonts w:ascii="Arial" w:hAnsi="Arial" w:cs="Arial"/>
                <w:sz w:val="16"/>
                <w:szCs w:val="16"/>
              </w:rPr>
              <w:t xml:space="preserve"> carnets de route devront permettre de remonter, au minimum, à la dernière intervention de l'autorité du pays de provenance ou à défaut à la dernière intervention de maintenance. Les CRM devront remonter, au minimum, à la dernière visite de petit entretien effectuée à la base principale.</w:t>
            </w:r>
          </w:p>
        </w:tc>
        <w:tc>
          <w:tcPr>
            <w:tcW w:w="2530" w:type="dxa"/>
            <w:gridSpan w:val="2"/>
          </w:tcPr>
          <w:p w14:paraId="6F7D4111" w14:textId="77777777" w:rsidR="00A500A8" w:rsidRPr="00730DDF" w:rsidRDefault="00A500A8" w:rsidP="002224C3">
            <w:pPr>
              <w:spacing w:before="40" w:after="40"/>
              <w:jc w:val="center"/>
              <w:rPr>
                <w:rFonts w:ascii="Arial" w:hAnsi="Arial" w:cs="Arial"/>
                <w:sz w:val="16"/>
                <w:szCs w:val="16"/>
              </w:rPr>
            </w:pPr>
          </w:p>
        </w:tc>
      </w:tr>
      <w:tr w:rsidR="00730DDF" w:rsidRPr="00730DDF" w14:paraId="669E47B9" w14:textId="77777777" w:rsidTr="009F2912">
        <w:trPr>
          <w:trHeight w:val="95"/>
        </w:trPr>
        <w:tc>
          <w:tcPr>
            <w:tcW w:w="1449" w:type="dxa"/>
            <w:vMerge/>
            <w:vAlign w:val="center"/>
          </w:tcPr>
          <w:p w14:paraId="3D90FA92" w14:textId="77777777" w:rsidR="00A500A8" w:rsidRPr="00730DDF" w:rsidRDefault="00A500A8" w:rsidP="002224C3">
            <w:pPr>
              <w:spacing w:before="40" w:after="40"/>
              <w:rPr>
                <w:rFonts w:ascii="Arial" w:hAnsi="Arial" w:cs="Arial"/>
                <w:sz w:val="16"/>
                <w:szCs w:val="16"/>
              </w:rPr>
            </w:pPr>
          </w:p>
        </w:tc>
        <w:tc>
          <w:tcPr>
            <w:tcW w:w="6318" w:type="dxa"/>
          </w:tcPr>
          <w:p w14:paraId="7DE99B30" w14:textId="77777777" w:rsidR="00A500A8" w:rsidRPr="00730DDF" w:rsidRDefault="00A500A8" w:rsidP="008F3CA7">
            <w:pPr>
              <w:spacing w:before="40" w:after="40"/>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Livrets</w:t>
            </w:r>
            <w:r w:rsidR="0040120D" w:rsidRPr="00730DDF">
              <w:rPr>
                <w:rFonts w:ascii="Arial" w:hAnsi="Arial" w:cs="Arial"/>
                <w:sz w:val="16"/>
                <w:szCs w:val="16"/>
              </w:rPr>
              <w:t xml:space="preserve"> </w:t>
            </w:r>
            <w:r w:rsidR="008F3CA7" w:rsidRPr="00730DDF">
              <w:rPr>
                <w:rFonts w:ascii="Arial" w:hAnsi="Arial" w:cs="Arial"/>
                <w:sz w:val="16"/>
                <w:szCs w:val="16"/>
              </w:rPr>
              <w:t>cel</w:t>
            </w:r>
            <w:r w:rsidR="00354A99" w:rsidRPr="00730DDF">
              <w:rPr>
                <w:rFonts w:ascii="Arial" w:hAnsi="Arial" w:cs="Arial"/>
                <w:sz w:val="16"/>
                <w:szCs w:val="16"/>
              </w:rPr>
              <w:t>l</w:t>
            </w:r>
            <w:r w:rsidR="008F3CA7" w:rsidRPr="00730DDF">
              <w:rPr>
                <w:rFonts w:ascii="Arial" w:hAnsi="Arial" w:cs="Arial"/>
                <w:sz w:val="16"/>
                <w:szCs w:val="16"/>
              </w:rPr>
              <w:t>ule</w:t>
            </w:r>
            <w:r w:rsidR="0040120D" w:rsidRPr="00730DDF">
              <w:rPr>
                <w:rFonts w:ascii="Arial" w:hAnsi="Arial" w:cs="Arial"/>
                <w:sz w:val="16"/>
                <w:szCs w:val="16"/>
              </w:rPr>
              <w:t>, moteur, hélice</w:t>
            </w:r>
            <w:r w:rsidRPr="00730DDF">
              <w:rPr>
                <w:rFonts w:ascii="Arial" w:hAnsi="Arial" w:cs="Arial"/>
                <w:sz w:val="16"/>
                <w:szCs w:val="16"/>
              </w:rPr>
              <w:t>/Fiches de suivi des équipements ci-dessus</w:t>
            </w:r>
          </w:p>
        </w:tc>
        <w:tc>
          <w:tcPr>
            <w:tcW w:w="2530" w:type="dxa"/>
            <w:gridSpan w:val="2"/>
          </w:tcPr>
          <w:p w14:paraId="05F36CB6" w14:textId="77777777" w:rsidR="00A500A8" w:rsidRPr="00730DDF" w:rsidRDefault="00A500A8" w:rsidP="002224C3">
            <w:pPr>
              <w:spacing w:before="40" w:after="40"/>
              <w:jc w:val="center"/>
              <w:rPr>
                <w:rFonts w:ascii="Arial" w:hAnsi="Arial" w:cs="Arial"/>
                <w:sz w:val="16"/>
                <w:szCs w:val="16"/>
              </w:rPr>
            </w:pPr>
          </w:p>
        </w:tc>
      </w:tr>
      <w:tr w:rsidR="00730DDF" w:rsidRPr="00730DDF" w14:paraId="1219CF17" w14:textId="77777777" w:rsidTr="009F2912">
        <w:trPr>
          <w:trHeight w:val="56"/>
        </w:trPr>
        <w:tc>
          <w:tcPr>
            <w:tcW w:w="1449" w:type="dxa"/>
            <w:vMerge w:val="restart"/>
            <w:vAlign w:val="center"/>
          </w:tcPr>
          <w:p w14:paraId="61327A98" w14:textId="77777777" w:rsidR="00A500A8" w:rsidRPr="00730DDF" w:rsidRDefault="00A500A8" w:rsidP="002224C3">
            <w:pPr>
              <w:spacing w:before="40" w:after="40"/>
              <w:rPr>
                <w:rFonts w:ascii="Arial" w:hAnsi="Arial" w:cs="Arial"/>
                <w:sz w:val="16"/>
                <w:szCs w:val="16"/>
              </w:rPr>
            </w:pPr>
            <w:r w:rsidRPr="00730DDF">
              <w:rPr>
                <w:rFonts w:ascii="Arial" w:hAnsi="Arial" w:cs="Arial"/>
                <w:sz w:val="16"/>
                <w:szCs w:val="16"/>
              </w:rPr>
              <w:t>Vérifications</w:t>
            </w:r>
          </w:p>
        </w:tc>
        <w:tc>
          <w:tcPr>
            <w:tcW w:w="6318" w:type="dxa"/>
          </w:tcPr>
          <w:p w14:paraId="6895F2C2" w14:textId="77777777" w:rsidR="00A500A8" w:rsidRPr="00730DDF" w:rsidRDefault="00A500A8" w:rsidP="002224C3">
            <w:pPr>
              <w:spacing w:before="40" w:after="40"/>
              <w:ind w:left="2694" w:hanging="2694"/>
              <w:rPr>
                <w:rFonts w:ascii="Arial" w:hAnsi="Arial" w:cs="Arial"/>
                <w:sz w:val="16"/>
                <w:szCs w:val="16"/>
              </w:rPr>
            </w:pPr>
            <w:r w:rsidRPr="00730DDF">
              <w:rPr>
                <w:rFonts w:ascii="Arial" w:hAnsi="Arial" w:cs="Arial"/>
                <w:sz w:val="16"/>
                <w:szCs w:val="16"/>
              </w:rPr>
              <w:t>Saisie des heures et cycles sur la période de référence</w:t>
            </w:r>
          </w:p>
        </w:tc>
        <w:tc>
          <w:tcPr>
            <w:tcW w:w="2530" w:type="dxa"/>
            <w:gridSpan w:val="2"/>
          </w:tcPr>
          <w:p w14:paraId="5B8ED8A3" w14:textId="77777777" w:rsidR="00A500A8" w:rsidRPr="00730DDF" w:rsidRDefault="00A500A8" w:rsidP="00FE28C3">
            <w:pPr>
              <w:spacing w:before="40" w:after="40"/>
              <w:ind w:left="2694" w:hanging="2694"/>
              <w:jc w:val="center"/>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066C0B19" w14:textId="77777777" w:rsidTr="009F2912">
        <w:trPr>
          <w:trHeight w:val="55"/>
        </w:trPr>
        <w:tc>
          <w:tcPr>
            <w:tcW w:w="1449" w:type="dxa"/>
            <w:vMerge/>
            <w:vAlign w:val="center"/>
          </w:tcPr>
          <w:p w14:paraId="032A7216" w14:textId="77777777" w:rsidR="00A500A8" w:rsidRPr="00730DDF" w:rsidRDefault="00A500A8" w:rsidP="002224C3">
            <w:pPr>
              <w:spacing w:before="40" w:after="40"/>
              <w:rPr>
                <w:rFonts w:ascii="Arial" w:hAnsi="Arial" w:cs="Arial"/>
                <w:sz w:val="16"/>
                <w:szCs w:val="16"/>
              </w:rPr>
            </w:pPr>
          </w:p>
        </w:tc>
        <w:tc>
          <w:tcPr>
            <w:tcW w:w="6318" w:type="dxa"/>
          </w:tcPr>
          <w:p w14:paraId="0E676979" w14:textId="77777777" w:rsidR="00A500A8" w:rsidRPr="00730DDF" w:rsidRDefault="00262D3D" w:rsidP="002224C3">
            <w:pPr>
              <w:spacing w:before="40" w:after="40"/>
              <w:ind w:left="34" w:hanging="1"/>
              <w:rPr>
                <w:rFonts w:ascii="Arial" w:hAnsi="Arial" w:cs="Arial"/>
                <w:sz w:val="16"/>
                <w:szCs w:val="16"/>
              </w:rPr>
            </w:pPr>
            <w:r w:rsidRPr="00730DDF">
              <w:rPr>
                <w:rFonts w:ascii="Arial" w:hAnsi="Arial" w:cs="Arial"/>
                <w:sz w:val="16"/>
                <w:szCs w:val="16"/>
              </w:rPr>
              <w:t>T</w:t>
            </w:r>
            <w:r w:rsidR="00A500A8" w:rsidRPr="00730DDF">
              <w:rPr>
                <w:rFonts w:ascii="Arial" w:hAnsi="Arial" w:cs="Arial"/>
                <w:sz w:val="16"/>
                <w:szCs w:val="16"/>
              </w:rPr>
              <w:t xml:space="preserve">raçabilité des </w:t>
            </w:r>
            <w:r w:rsidR="0040120D" w:rsidRPr="00730DDF">
              <w:rPr>
                <w:rFonts w:ascii="Arial" w:hAnsi="Arial" w:cs="Arial"/>
                <w:sz w:val="16"/>
                <w:szCs w:val="16"/>
              </w:rPr>
              <w:t>moteur</w:t>
            </w:r>
            <w:r w:rsidR="00354A99" w:rsidRPr="00730DDF">
              <w:rPr>
                <w:rFonts w:ascii="Arial" w:hAnsi="Arial" w:cs="Arial"/>
                <w:sz w:val="16"/>
                <w:szCs w:val="16"/>
              </w:rPr>
              <w:t>(s)</w:t>
            </w:r>
            <w:r w:rsidR="0040120D" w:rsidRPr="00730DDF">
              <w:rPr>
                <w:rFonts w:ascii="Arial" w:hAnsi="Arial" w:cs="Arial"/>
                <w:sz w:val="16"/>
                <w:szCs w:val="16"/>
              </w:rPr>
              <w:t>, hélice</w:t>
            </w:r>
            <w:r w:rsidR="00354A99" w:rsidRPr="00730DDF">
              <w:rPr>
                <w:rFonts w:ascii="Arial" w:hAnsi="Arial" w:cs="Arial"/>
                <w:sz w:val="16"/>
                <w:szCs w:val="16"/>
              </w:rPr>
              <w:t>(s)</w:t>
            </w:r>
            <w:r w:rsidR="0040120D" w:rsidRPr="00730DDF">
              <w:rPr>
                <w:rFonts w:ascii="Arial" w:hAnsi="Arial" w:cs="Arial"/>
                <w:sz w:val="16"/>
                <w:szCs w:val="16"/>
              </w:rPr>
              <w:t xml:space="preserve"> et </w:t>
            </w:r>
            <w:r w:rsidR="00A500A8" w:rsidRPr="00730DDF">
              <w:rPr>
                <w:rFonts w:ascii="Arial" w:hAnsi="Arial" w:cs="Arial"/>
                <w:sz w:val="16"/>
                <w:szCs w:val="16"/>
              </w:rPr>
              <w:t>équipements installés sur la période de référence</w:t>
            </w:r>
          </w:p>
        </w:tc>
        <w:tc>
          <w:tcPr>
            <w:tcW w:w="2530" w:type="dxa"/>
            <w:gridSpan w:val="2"/>
          </w:tcPr>
          <w:p w14:paraId="3045F245" w14:textId="77777777" w:rsidR="00A500A8" w:rsidRPr="00730DDF" w:rsidDel="00807D5F" w:rsidRDefault="00FE28C3" w:rsidP="002224C3">
            <w:pPr>
              <w:spacing w:before="40" w:after="40"/>
              <w:ind w:left="2694" w:hanging="2694"/>
              <w:jc w:val="center"/>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bookmarkStart w:id="2" w:name="_Toc349643400"/>
      <w:tr w:rsidR="00730DDF" w:rsidRPr="00730DDF" w14:paraId="67A1AE19" w14:textId="77777777" w:rsidTr="009F2912">
        <w:trPr>
          <w:trHeight w:val="61"/>
        </w:trPr>
        <w:tc>
          <w:tcPr>
            <w:tcW w:w="10297" w:type="dxa"/>
            <w:gridSpan w:val="4"/>
            <w:shd w:val="clear" w:color="auto" w:fill="D9D9D9"/>
          </w:tcPr>
          <w:p w14:paraId="79F2833D" w14:textId="5ADF1583" w:rsidR="00A500A8" w:rsidRPr="00730DDF" w:rsidRDefault="000267A2" w:rsidP="002224C3">
            <w:pPr>
              <w:rPr>
                <w:rFonts w:ascii="Arial" w:hAnsi="Arial"/>
                <w:b/>
                <w:spacing w:val="-2"/>
                <w:sz w:val="16"/>
                <w:szCs w:val="16"/>
              </w:rPr>
            </w:pPr>
            <w:del w:id="3" w:author="Claude Mas" w:date="2024-08-21T14:52:00Z">
              <w:r w:rsidRPr="00730DDF" w:rsidDel="00730DDF">
                <w:rPr>
                  <w:rFonts w:ascii="Arial" w:hAnsi="Arial" w:cs="Arial"/>
                  <w:noProof/>
                  <w:sz w:val="16"/>
                  <w:szCs w:val="16"/>
                </w:rPr>
                <mc:AlternateContent>
                  <mc:Choice Requires="wps">
                    <w:drawing>
                      <wp:anchor distT="0" distB="0" distL="114300" distR="114300" simplePos="0" relativeHeight="251655680" behindDoc="0" locked="0" layoutInCell="1" allowOverlap="1" wp14:anchorId="79BC8022" wp14:editId="3B492053">
                        <wp:simplePos x="0" y="0"/>
                        <wp:positionH relativeFrom="column">
                          <wp:posOffset>-224155</wp:posOffset>
                        </wp:positionH>
                        <wp:positionV relativeFrom="paragraph">
                          <wp:posOffset>143510</wp:posOffset>
                        </wp:positionV>
                        <wp:extent cx="0" cy="182880"/>
                        <wp:effectExtent l="13335" t="6985" r="5715" b="10160"/>
                        <wp:wrapNone/>
                        <wp:docPr id="35"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220302" id="_x0000_t32" coordsize="21600,21600" o:spt="32" o:oned="t" path="m,l21600,21600e" filled="f">
                        <v:path arrowok="t" fillok="f" o:connecttype="none"/>
                        <o:lock v:ext="edit" shapetype="t"/>
                      </v:shapetype>
                      <v:shape id="AutoShape 40" o:spid="_x0000_s1026" type="#_x0000_t32" style="position:absolute;margin-left:-17.65pt;margin-top:11.3pt;width:0;height:14.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"/>
                    </w:pict>
                  </mc:Fallback>
                </mc:AlternateContent>
              </w:r>
            </w:del>
            <w:r w:rsidR="00A500A8" w:rsidRPr="00730DDF">
              <w:rPr>
                <w:rFonts w:ascii="Arial" w:hAnsi="Arial"/>
                <w:b/>
                <w:spacing w:val="-2"/>
                <w:sz w:val="16"/>
                <w:szCs w:val="16"/>
              </w:rPr>
              <w:t>1.</w:t>
            </w:r>
            <w:r w:rsidR="006306F1" w:rsidRPr="00730DDF">
              <w:rPr>
                <w:rFonts w:ascii="Arial" w:hAnsi="Arial"/>
                <w:b/>
                <w:spacing w:val="-2"/>
                <w:sz w:val="16"/>
                <w:szCs w:val="16"/>
              </w:rPr>
              <w:t>1.</w:t>
            </w:r>
            <w:r w:rsidR="008C5B83" w:rsidRPr="00730DDF">
              <w:rPr>
                <w:rFonts w:ascii="Arial" w:hAnsi="Arial"/>
                <w:b/>
                <w:spacing w:val="-2"/>
                <w:sz w:val="16"/>
                <w:szCs w:val="16"/>
              </w:rPr>
              <w:t>2. I</w:t>
            </w:r>
            <w:r w:rsidR="00A500A8" w:rsidRPr="00730DDF">
              <w:rPr>
                <w:rFonts w:ascii="Arial" w:hAnsi="Arial"/>
                <w:b/>
                <w:spacing w:val="-2"/>
                <w:sz w:val="16"/>
                <w:szCs w:val="16"/>
              </w:rPr>
              <w:t>ntervenants de gestion de navigabilité et de maintenance</w:t>
            </w:r>
          </w:p>
        </w:tc>
      </w:tr>
      <w:tr w:rsidR="00730DDF" w:rsidRPr="00730DDF" w14:paraId="77DDDAFC" w14:textId="77777777" w:rsidTr="009F2912">
        <w:trPr>
          <w:trHeight w:val="61"/>
        </w:trPr>
        <w:tc>
          <w:tcPr>
            <w:tcW w:w="10297" w:type="dxa"/>
            <w:gridSpan w:val="4"/>
            <w:shd w:val="clear" w:color="auto" w:fill="D9D9D9"/>
          </w:tcPr>
          <w:p w14:paraId="40A0E77F" w14:textId="33F72A1A" w:rsidR="00EC2B58" w:rsidRPr="00730DDF" w:rsidRDefault="00EC2B58" w:rsidP="00EC2B58">
            <w:pPr>
              <w:rPr>
                <w:rFonts w:ascii="Arial" w:hAnsi="Arial" w:cs="Arial"/>
                <w:b/>
                <w:i/>
                <w:sz w:val="16"/>
                <w:szCs w:val="16"/>
              </w:rPr>
            </w:pPr>
            <w:r w:rsidRPr="00730DDF">
              <w:rPr>
                <w:rFonts w:ascii="Arial" w:hAnsi="Arial" w:cs="Arial"/>
                <w:b/>
                <w:i/>
                <w:sz w:val="16"/>
                <w:szCs w:val="16"/>
              </w:rPr>
              <w:t xml:space="preserve">Responsable(s) de la gestion du maintien de </w:t>
            </w:r>
            <w:proofErr w:type="gramStart"/>
            <w:r w:rsidRPr="00730DDF">
              <w:rPr>
                <w:rFonts w:ascii="Arial" w:hAnsi="Arial" w:cs="Arial"/>
                <w:b/>
                <w:i/>
                <w:sz w:val="16"/>
                <w:szCs w:val="16"/>
              </w:rPr>
              <w:t>navigabilité  -</w:t>
            </w:r>
            <w:proofErr w:type="gramEnd"/>
            <w:r w:rsidR="00187F7B" w:rsidRPr="00730DDF">
              <w:rPr>
                <w:rFonts w:ascii="Arial" w:hAnsi="Arial"/>
                <w:b/>
                <w:i/>
                <w:spacing w:val="-2"/>
                <w:sz w:val="16"/>
                <w:szCs w:val="16"/>
              </w:rPr>
              <w:t xml:space="preserve"> M.A.901(k)(8))</w:t>
            </w:r>
          </w:p>
        </w:tc>
      </w:tr>
      <w:tr w:rsidR="00730DDF" w:rsidRPr="00730DDF" w14:paraId="0BE4F8B2" w14:textId="77777777" w:rsidTr="009F2912">
        <w:trPr>
          <w:trHeight w:val="219"/>
        </w:trPr>
        <w:tc>
          <w:tcPr>
            <w:tcW w:w="1449" w:type="dxa"/>
            <w:vAlign w:val="center"/>
          </w:tcPr>
          <w:p w14:paraId="1526EC50" w14:textId="77777777" w:rsidR="00921EB2" w:rsidRPr="00730DDF" w:rsidRDefault="00921EB2" w:rsidP="005073AC">
            <w:pPr>
              <w:tabs>
                <w:tab w:val="left" w:pos="2534"/>
                <w:tab w:val="left" w:pos="5430"/>
                <w:tab w:val="left" w:pos="7964"/>
              </w:tabs>
              <w:rPr>
                <w:rFonts w:ascii="Arial" w:hAnsi="Arial" w:cs="Arial"/>
                <w:sz w:val="16"/>
                <w:szCs w:val="16"/>
              </w:rPr>
            </w:pPr>
            <w:r w:rsidRPr="00730DDF">
              <w:rPr>
                <w:rFonts w:ascii="Arial" w:hAnsi="Arial" w:cs="Arial"/>
                <w:sz w:val="16"/>
                <w:szCs w:val="16"/>
              </w:rPr>
              <w:t>Données à obtenir</w:t>
            </w:r>
          </w:p>
        </w:tc>
        <w:tc>
          <w:tcPr>
            <w:tcW w:w="6318" w:type="dxa"/>
          </w:tcPr>
          <w:p w14:paraId="114468CC" w14:textId="5C8645FF" w:rsidR="00921EB2" w:rsidRPr="00730DDF" w:rsidRDefault="00921EB2" w:rsidP="00EC2B58">
            <w:pPr>
              <w:spacing w:before="40" w:after="40"/>
              <w:rPr>
                <w:rFonts w:ascii="Arial" w:hAnsi="Arial"/>
                <w:sz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Identification de </w:t>
            </w:r>
            <w:r w:rsidR="00DB64A8" w:rsidRPr="00730DDF">
              <w:rPr>
                <w:rFonts w:ascii="Arial" w:hAnsi="Arial"/>
                <w:sz w:val="16"/>
              </w:rPr>
              <w:t>l’</w:t>
            </w:r>
            <w:r w:rsidRPr="00730DDF">
              <w:rPr>
                <w:rFonts w:ascii="Arial" w:hAnsi="Arial"/>
                <w:sz w:val="16"/>
              </w:rPr>
              <w:t>organisme responsable de la gestion du maintien de navigabilité</w:t>
            </w:r>
          </w:p>
        </w:tc>
        <w:tc>
          <w:tcPr>
            <w:tcW w:w="2530" w:type="dxa"/>
            <w:gridSpan w:val="2"/>
          </w:tcPr>
          <w:p w14:paraId="08750246" w14:textId="77777777" w:rsidR="00921EB2" w:rsidRPr="00730DDF" w:rsidRDefault="00921EB2" w:rsidP="005073AC">
            <w:pPr>
              <w:spacing w:before="40" w:after="40"/>
              <w:jc w:val="center"/>
              <w:rPr>
                <w:rFonts w:ascii="Arial" w:hAnsi="Arial" w:cs="Arial"/>
                <w:sz w:val="16"/>
                <w:szCs w:val="16"/>
              </w:rPr>
            </w:pPr>
          </w:p>
        </w:tc>
      </w:tr>
      <w:tr w:rsidR="00730DDF" w:rsidRPr="00730DDF" w14:paraId="357C9553" w14:textId="77777777" w:rsidTr="009F2912">
        <w:trPr>
          <w:trHeight w:val="219"/>
        </w:trPr>
        <w:tc>
          <w:tcPr>
            <w:tcW w:w="1449" w:type="dxa"/>
            <w:vAlign w:val="center"/>
          </w:tcPr>
          <w:p w14:paraId="6A258028" w14:textId="223F2E6C" w:rsidR="00EC2B58" w:rsidRPr="00730DDF" w:rsidRDefault="00EC2B58" w:rsidP="005073AC">
            <w:pPr>
              <w:tabs>
                <w:tab w:val="left" w:pos="2534"/>
                <w:tab w:val="left" w:pos="5430"/>
                <w:tab w:val="left" w:pos="7964"/>
              </w:tabs>
              <w:rPr>
                <w:rFonts w:ascii="Arial" w:hAnsi="Arial" w:cs="Arial"/>
                <w:sz w:val="16"/>
                <w:szCs w:val="16"/>
              </w:rPr>
            </w:pPr>
            <w:r w:rsidRPr="00730DDF">
              <w:rPr>
                <w:rFonts w:ascii="Arial" w:hAnsi="Arial" w:cs="Arial"/>
                <w:sz w:val="16"/>
                <w:szCs w:val="16"/>
              </w:rPr>
              <w:t>Documents à obtenir</w:t>
            </w:r>
          </w:p>
        </w:tc>
        <w:tc>
          <w:tcPr>
            <w:tcW w:w="6318" w:type="dxa"/>
          </w:tcPr>
          <w:p w14:paraId="3BB260EA" w14:textId="5F7F076A" w:rsidR="00215A92" w:rsidRPr="00730DDF" w:rsidRDefault="00215A92" w:rsidP="00215A92">
            <w:pPr>
              <w:spacing w:before="40" w:after="40"/>
              <w:rPr>
                <w:rFonts w:ascii="Arial" w:hAnsi="Arial"/>
                <w:sz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proofErr w:type="gramStart"/>
            <w:r w:rsidRPr="00730DDF">
              <w:rPr>
                <w:rFonts w:ascii="Arial" w:hAnsi="Arial"/>
                <w:sz w:val="16"/>
              </w:rPr>
              <w:t>copie</w:t>
            </w:r>
            <w:proofErr w:type="gramEnd"/>
            <w:r w:rsidRPr="00730DDF">
              <w:rPr>
                <w:rFonts w:ascii="Arial" w:hAnsi="Arial"/>
                <w:sz w:val="16"/>
              </w:rPr>
              <w:t xml:space="preserve"> du contrat de gestion du maintien de la navigabilité</w:t>
            </w:r>
          </w:p>
          <w:p w14:paraId="45563A00" w14:textId="6BEB9CF0" w:rsidR="005E1DF4" w:rsidRPr="00730DDF" w:rsidRDefault="005E1DF4" w:rsidP="00F778B2">
            <w:pPr>
              <w:spacing w:before="40" w:after="40"/>
              <w:rPr>
                <w:rFonts w:ascii="Arial" w:hAnsi="Arial" w:cs="Arial"/>
                <w:sz w:val="16"/>
                <w:szCs w:val="16"/>
              </w:rPr>
            </w:pPr>
          </w:p>
        </w:tc>
        <w:tc>
          <w:tcPr>
            <w:tcW w:w="2530" w:type="dxa"/>
            <w:gridSpan w:val="2"/>
          </w:tcPr>
          <w:p w14:paraId="17FBE493" w14:textId="77777777" w:rsidR="00EC2B58" w:rsidRPr="00730DDF" w:rsidRDefault="00EC2B58" w:rsidP="005073AC">
            <w:pPr>
              <w:spacing w:before="40" w:after="40"/>
              <w:jc w:val="center"/>
              <w:rPr>
                <w:rFonts w:ascii="Arial" w:hAnsi="Arial" w:cs="Arial"/>
                <w:sz w:val="16"/>
                <w:szCs w:val="16"/>
              </w:rPr>
            </w:pPr>
          </w:p>
        </w:tc>
      </w:tr>
      <w:tr w:rsidR="00730DDF" w:rsidRPr="00730DDF" w14:paraId="0729D520" w14:textId="77777777" w:rsidTr="009F2912">
        <w:trPr>
          <w:trHeight w:val="93"/>
        </w:trPr>
        <w:tc>
          <w:tcPr>
            <w:tcW w:w="1449" w:type="dxa"/>
            <w:vAlign w:val="center"/>
          </w:tcPr>
          <w:p w14:paraId="0779544B" w14:textId="77777777" w:rsidR="00EC2B58" w:rsidRPr="00730DDF" w:rsidRDefault="00EC2B58" w:rsidP="005073AC">
            <w:pPr>
              <w:spacing w:before="40" w:after="40"/>
              <w:rPr>
                <w:rFonts w:ascii="Arial" w:hAnsi="Arial" w:cs="Arial"/>
                <w:sz w:val="16"/>
                <w:szCs w:val="16"/>
              </w:rPr>
            </w:pPr>
            <w:r w:rsidRPr="00730DDF">
              <w:rPr>
                <w:rFonts w:ascii="Arial" w:hAnsi="Arial" w:cs="Arial"/>
                <w:sz w:val="16"/>
                <w:szCs w:val="16"/>
              </w:rPr>
              <w:t>Vérifications</w:t>
            </w:r>
          </w:p>
        </w:tc>
        <w:tc>
          <w:tcPr>
            <w:tcW w:w="6318" w:type="dxa"/>
            <w:vAlign w:val="center"/>
          </w:tcPr>
          <w:p w14:paraId="54A36B21" w14:textId="56D5BF2A" w:rsidR="00EC2B58" w:rsidRPr="00730DDF" w:rsidRDefault="00EC2B58" w:rsidP="00A27F01">
            <w:pPr>
              <w:spacing w:before="40" w:after="40"/>
              <w:jc w:val="both"/>
              <w:rPr>
                <w:rFonts w:ascii="Arial" w:hAnsi="Arial" w:cs="Arial"/>
              </w:rPr>
            </w:pPr>
            <w:proofErr w:type="gramStart"/>
            <w:r w:rsidRPr="00730DDF">
              <w:rPr>
                <w:rFonts w:ascii="Arial" w:hAnsi="Arial"/>
                <w:sz w:val="16"/>
              </w:rPr>
              <w:t>vérification</w:t>
            </w:r>
            <w:proofErr w:type="gramEnd"/>
            <w:r w:rsidRPr="00730DDF">
              <w:rPr>
                <w:rFonts w:ascii="Arial" w:hAnsi="Arial"/>
                <w:sz w:val="16"/>
              </w:rPr>
              <w:t xml:space="preserve"> que le(s) responsable(s) de la gestion</w:t>
            </w:r>
            <w:r w:rsidR="00A27F01" w:rsidRPr="00730DDF">
              <w:rPr>
                <w:rFonts w:ascii="Arial" w:hAnsi="Arial"/>
                <w:sz w:val="16"/>
              </w:rPr>
              <w:t xml:space="preserve"> du maintien de navigabilité</w:t>
            </w:r>
            <w:r w:rsidRPr="00730DDF">
              <w:rPr>
                <w:rFonts w:ascii="Arial" w:hAnsi="Arial"/>
                <w:sz w:val="16"/>
              </w:rPr>
              <w:t xml:space="preserve"> sur la période de référence est/sont</w:t>
            </w:r>
            <w:r w:rsidR="00A27F01" w:rsidRPr="00730DDF">
              <w:rPr>
                <w:rFonts w:ascii="Arial" w:hAnsi="Arial"/>
                <w:sz w:val="16"/>
              </w:rPr>
              <w:t xml:space="preserve"> un/des organisme(s) partie-</w:t>
            </w:r>
            <w:r w:rsidRPr="00730DDF">
              <w:rPr>
                <w:rFonts w:ascii="Arial" w:hAnsi="Arial"/>
                <w:sz w:val="16"/>
              </w:rPr>
              <w:t>CAMO</w:t>
            </w:r>
          </w:p>
        </w:tc>
        <w:tc>
          <w:tcPr>
            <w:tcW w:w="2530" w:type="dxa"/>
            <w:gridSpan w:val="2"/>
          </w:tcPr>
          <w:p w14:paraId="1C51BF6F" w14:textId="77777777" w:rsidR="00EC2B58" w:rsidRPr="00730DDF" w:rsidRDefault="00EC2B58" w:rsidP="00C67D64">
            <w:pPr>
              <w:spacing w:before="40" w:after="40"/>
              <w:ind w:left="2694" w:hanging="2694"/>
              <w:jc w:val="center"/>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78F15980" w14:textId="77777777" w:rsidTr="009F2912">
        <w:trPr>
          <w:trHeight w:val="61"/>
        </w:trPr>
        <w:tc>
          <w:tcPr>
            <w:tcW w:w="10297" w:type="dxa"/>
            <w:gridSpan w:val="4"/>
            <w:shd w:val="clear" w:color="auto" w:fill="D9D9D9"/>
          </w:tcPr>
          <w:p w14:paraId="6AE1F142" w14:textId="10601019" w:rsidR="009A314B" w:rsidRPr="00730DDF" w:rsidRDefault="000267A2" w:rsidP="000945DC">
            <w:r w:rsidRPr="00730DDF">
              <w:rPr>
                <w:rFonts w:ascii="Arial" w:hAnsi="Arial" w:cs="Arial"/>
                <w:noProof/>
                <w:sz w:val="16"/>
                <w:szCs w:val="16"/>
              </w:rPr>
              <mc:AlternateContent>
                <mc:Choice Requires="wps">
                  <w:drawing>
                    <wp:anchor distT="0" distB="0" distL="114300" distR="114300" simplePos="0" relativeHeight="251657728" behindDoc="0" locked="0" layoutInCell="1" allowOverlap="1" wp14:anchorId="5C6F97D1" wp14:editId="4B8CB333">
                      <wp:simplePos x="0" y="0"/>
                      <wp:positionH relativeFrom="column">
                        <wp:posOffset>-224155</wp:posOffset>
                      </wp:positionH>
                      <wp:positionV relativeFrom="paragraph">
                        <wp:posOffset>-8255</wp:posOffset>
                      </wp:positionV>
                      <wp:extent cx="0" cy="204470"/>
                      <wp:effectExtent l="13335" t="12700" r="5715" b="11430"/>
                      <wp:wrapNone/>
                      <wp:docPr id="3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ECA09C" id="AutoShape 42" o:spid="_x0000_s1026" type="#_x0000_t32" style="position:absolute;margin-left:-17.65pt;margin-top:-.65pt;width:0;height:16.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"/>
                  </w:pict>
                </mc:Fallback>
              </mc:AlternateContent>
            </w:r>
            <w:r w:rsidR="009A314B" w:rsidRPr="00730DDF">
              <w:rPr>
                <w:rFonts w:ascii="Arial" w:hAnsi="Arial" w:cs="Arial"/>
                <w:b/>
                <w:i/>
                <w:sz w:val="16"/>
                <w:szCs w:val="16"/>
              </w:rPr>
              <w:t>Travaux réalisés dans le cadre européen</w:t>
            </w:r>
            <w:r w:rsidR="009C578E" w:rsidRPr="00730DDF">
              <w:rPr>
                <w:rFonts w:ascii="Arial" w:hAnsi="Arial" w:cs="Arial"/>
                <w:b/>
                <w:i/>
                <w:sz w:val="16"/>
                <w:szCs w:val="16"/>
              </w:rPr>
              <w:t xml:space="preserve"> </w:t>
            </w:r>
            <w:r w:rsidR="009C578E" w:rsidRPr="00730DDF">
              <w:rPr>
                <w:rFonts w:ascii="Arial" w:hAnsi="Arial"/>
                <w:b/>
                <w:i/>
                <w:spacing w:val="-2"/>
                <w:sz w:val="16"/>
                <w:szCs w:val="16"/>
              </w:rPr>
              <w:t xml:space="preserve">- </w:t>
            </w:r>
            <w:r w:rsidR="00A27F01" w:rsidRPr="00730DDF">
              <w:rPr>
                <w:rFonts w:ascii="Arial" w:hAnsi="Arial"/>
                <w:b/>
                <w:i/>
                <w:spacing w:val="-2"/>
                <w:sz w:val="16"/>
                <w:szCs w:val="16"/>
              </w:rPr>
              <w:t xml:space="preserve">M.A.901(k)(8) </w:t>
            </w:r>
          </w:p>
        </w:tc>
      </w:tr>
      <w:tr w:rsidR="00730DDF" w:rsidRPr="00730DDF" w14:paraId="58CD379D" w14:textId="77777777" w:rsidTr="009F2912">
        <w:trPr>
          <w:trHeight w:val="55"/>
        </w:trPr>
        <w:tc>
          <w:tcPr>
            <w:tcW w:w="1449" w:type="dxa"/>
            <w:vMerge w:val="restart"/>
            <w:vAlign w:val="center"/>
          </w:tcPr>
          <w:p w14:paraId="5E036C53" w14:textId="77777777" w:rsidR="009A314B" w:rsidRPr="00730DDF" w:rsidRDefault="009A314B" w:rsidP="000945DC">
            <w:pPr>
              <w:tabs>
                <w:tab w:val="left" w:pos="2534"/>
                <w:tab w:val="left" w:pos="5430"/>
                <w:tab w:val="left" w:pos="7964"/>
              </w:tabs>
              <w:rPr>
                <w:rFonts w:ascii="Arial" w:hAnsi="Arial" w:cs="Arial"/>
                <w:sz w:val="16"/>
                <w:szCs w:val="16"/>
              </w:rPr>
            </w:pPr>
            <w:r w:rsidRPr="00730DDF">
              <w:rPr>
                <w:rFonts w:ascii="Arial" w:hAnsi="Arial" w:cs="Arial"/>
                <w:sz w:val="16"/>
                <w:szCs w:val="16"/>
              </w:rPr>
              <w:t>Documents à obtenir</w:t>
            </w:r>
          </w:p>
        </w:tc>
        <w:tc>
          <w:tcPr>
            <w:tcW w:w="6318" w:type="dxa"/>
          </w:tcPr>
          <w:p w14:paraId="445F8A7D" w14:textId="77777777" w:rsidR="009A314B" w:rsidRPr="00730DDF" w:rsidRDefault="009A314B" w:rsidP="000945DC">
            <w:pPr>
              <w:spacing w:before="40" w:after="40"/>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Liste des personnes/organismes ayant signé l’APRS au cours de la période postérieure au CDN export :</w:t>
            </w:r>
          </w:p>
          <w:p w14:paraId="2050AB30" w14:textId="77777777" w:rsidR="009A314B" w:rsidRPr="00730DDF" w:rsidRDefault="009A314B" w:rsidP="00764E18">
            <w:pPr>
              <w:numPr>
                <w:ilvl w:val="0"/>
                <w:numId w:val="2"/>
              </w:numPr>
              <w:tabs>
                <w:tab w:val="clear" w:pos="3905"/>
                <w:tab w:val="num" w:pos="459"/>
              </w:tabs>
              <w:ind w:left="459"/>
              <w:rPr>
                <w:rFonts w:ascii="Arial" w:hAnsi="Arial" w:cs="Arial"/>
                <w:sz w:val="16"/>
                <w:szCs w:val="16"/>
              </w:rPr>
            </w:pPr>
            <w:r w:rsidRPr="00730DDF">
              <w:rPr>
                <w:rFonts w:ascii="Arial" w:hAnsi="Arial" w:cs="Arial"/>
                <w:sz w:val="16"/>
                <w:szCs w:val="16"/>
              </w:rPr>
              <w:t>Organisme agréé avec référence de l’agrément</w:t>
            </w:r>
          </w:p>
          <w:p w14:paraId="6AF615BA" w14:textId="45533903" w:rsidR="009A314B" w:rsidRPr="00730DDF" w:rsidRDefault="009A314B" w:rsidP="00DB64A8">
            <w:pPr>
              <w:ind w:left="99"/>
              <w:rPr>
                <w:rFonts w:ascii="Arial" w:hAnsi="Arial" w:cs="Arial"/>
                <w:sz w:val="16"/>
                <w:szCs w:val="16"/>
              </w:rPr>
            </w:pPr>
          </w:p>
        </w:tc>
        <w:tc>
          <w:tcPr>
            <w:tcW w:w="2530" w:type="dxa"/>
            <w:gridSpan w:val="2"/>
          </w:tcPr>
          <w:p w14:paraId="7DAC5F34" w14:textId="77777777" w:rsidR="009A314B" w:rsidRPr="00730DDF" w:rsidRDefault="009A314B" w:rsidP="000945DC">
            <w:pPr>
              <w:spacing w:before="40" w:after="40"/>
              <w:jc w:val="center"/>
              <w:rPr>
                <w:rFonts w:ascii="Arial" w:hAnsi="Arial" w:cs="Arial"/>
                <w:sz w:val="16"/>
                <w:szCs w:val="16"/>
              </w:rPr>
            </w:pPr>
          </w:p>
        </w:tc>
      </w:tr>
      <w:tr w:rsidR="00730DDF" w:rsidRPr="00730DDF" w14:paraId="082CA5CD" w14:textId="77777777" w:rsidTr="009F2912">
        <w:trPr>
          <w:trHeight w:val="55"/>
        </w:trPr>
        <w:tc>
          <w:tcPr>
            <w:tcW w:w="1449" w:type="dxa"/>
            <w:vMerge/>
            <w:vAlign w:val="center"/>
          </w:tcPr>
          <w:p w14:paraId="53DB6743" w14:textId="77777777" w:rsidR="009A314B" w:rsidRPr="00730DDF" w:rsidRDefault="009A314B" w:rsidP="000945DC">
            <w:pPr>
              <w:tabs>
                <w:tab w:val="left" w:pos="2534"/>
                <w:tab w:val="left" w:pos="5430"/>
                <w:tab w:val="left" w:pos="7964"/>
              </w:tabs>
              <w:rPr>
                <w:rFonts w:ascii="Arial" w:hAnsi="Arial" w:cs="Arial"/>
                <w:sz w:val="16"/>
                <w:szCs w:val="16"/>
              </w:rPr>
            </w:pPr>
          </w:p>
        </w:tc>
        <w:tc>
          <w:tcPr>
            <w:tcW w:w="6318" w:type="dxa"/>
          </w:tcPr>
          <w:p w14:paraId="23155E64" w14:textId="77777777" w:rsidR="009A314B" w:rsidRPr="00730DDF" w:rsidRDefault="009A314B" w:rsidP="004A147B">
            <w:pPr>
              <w:spacing w:before="40" w:after="40"/>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C</w:t>
            </w:r>
            <w:r w:rsidR="002478C7" w:rsidRPr="00730DDF">
              <w:rPr>
                <w:rFonts w:ascii="Arial" w:hAnsi="Arial" w:cs="Arial"/>
                <w:sz w:val="16"/>
                <w:szCs w:val="16"/>
              </w:rPr>
              <w:t>opie c</w:t>
            </w:r>
            <w:r w:rsidRPr="00730DDF">
              <w:rPr>
                <w:rFonts w:ascii="Arial" w:hAnsi="Arial" w:cs="Arial"/>
                <w:sz w:val="16"/>
                <w:szCs w:val="16"/>
              </w:rPr>
              <w:t>ertificats d’agréments des organismes agréés concernés</w:t>
            </w:r>
            <w:r w:rsidR="002478C7" w:rsidRPr="00730DDF">
              <w:rPr>
                <w:rFonts w:ascii="Arial" w:hAnsi="Arial" w:cs="Arial"/>
                <w:sz w:val="16"/>
                <w:szCs w:val="16"/>
              </w:rPr>
              <w:t xml:space="preserve"> ou tout docu</w:t>
            </w:r>
            <w:r w:rsidR="004A147B" w:rsidRPr="00730DDF">
              <w:rPr>
                <w:rFonts w:ascii="Arial" w:hAnsi="Arial" w:cs="Arial"/>
                <w:sz w:val="16"/>
                <w:szCs w:val="16"/>
              </w:rPr>
              <w:t xml:space="preserve">ment permettant d’identifier les organismes </w:t>
            </w:r>
            <w:r w:rsidR="002478C7" w:rsidRPr="00730DDF">
              <w:rPr>
                <w:rFonts w:ascii="Arial" w:hAnsi="Arial" w:cs="Arial"/>
                <w:sz w:val="16"/>
                <w:szCs w:val="16"/>
              </w:rPr>
              <w:t>concerné</w:t>
            </w:r>
            <w:r w:rsidR="004A147B" w:rsidRPr="00730DDF">
              <w:rPr>
                <w:rFonts w:ascii="Arial" w:hAnsi="Arial" w:cs="Arial"/>
                <w:sz w:val="16"/>
                <w:szCs w:val="16"/>
              </w:rPr>
              <w:t>s</w:t>
            </w:r>
          </w:p>
        </w:tc>
        <w:tc>
          <w:tcPr>
            <w:tcW w:w="2530" w:type="dxa"/>
            <w:gridSpan w:val="2"/>
          </w:tcPr>
          <w:p w14:paraId="05D2EF22" w14:textId="77777777" w:rsidR="009A314B" w:rsidRPr="00730DDF" w:rsidRDefault="009A314B" w:rsidP="000945DC">
            <w:pPr>
              <w:spacing w:before="40" w:after="40"/>
              <w:jc w:val="center"/>
              <w:rPr>
                <w:rFonts w:ascii="Arial" w:hAnsi="Arial" w:cs="Arial"/>
                <w:sz w:val="16"/>
                <w:szCs w:val="16"/>
              </w:rPr>
            </w:pPr>
          </w:p>
        </w:tc>
      </w:tr>
      <w:tr w:rsidR="00730DDF" w:rsidRPr="00730DDF" w14:paraId="759102F3" w14:textId="77777777" w:rsidTr="009F2912">
        <w:trPr>
          <w:trHeight w:val="93"/>
        </w:trPr>
        <w:tc>
          <w:tcPr>
            <w:tcW w:w="1449" w:type="dxa"/>
            <w:vAlign w:val="center"/>
          </w:tcPr>
          <w:p w14:paraId="488CFD92" w14:textId="77777777" w:rsidR="009A314B" w:rsidRPr="00730DDF" w:rsidRDefault="009A314B" w:rsidP="000945DC">
            <w:pPr>
              <w:spacing w:before="40" w:after="40"/>
              <w:rPr>
                <w:rFonts w:ascii="Arial" w:hAnsi="Arial" w:cs="Arial"/>
                <w:sz w:val="16"/>
                <w:szCs w:val="16"/>
              </w:rPr>
            </w:pPr>
            <w:r w:rsidRPr="00730DDF">
              <w:rPr>
                <w:rFonts w:ascii="Arial" w:hAnsi="Arial" w:cs="Arial"/>
                <w:sz w:val="16"/>
                <w:szCs w:val="16"/>
              </w:rPr>
              <w:t>Vérifications</w:t>
            </w:r>
          </w:p>
        </w:tc>
        <w:tc>
          <w:tcPr>
            <w:tcW w:w="6318" w:type="dxa"/>
          </w:tcPr>
          <w:p w14:paraId="63E89950" w14:textId="5D94CA56" w:rsidR="009A314B" w:rsidRPr="00730DDF" w:rsidRDefault="009A314B" w:rsidP="000945DC">
            <w:pPr>
              <w:spacing w:before="40" w:after="40"/>
              <w:ind w:left="2694" w:hanging="2694"/>
              <w:rPr>
                <w:rFonts w:ascii="Arial" w:hAnsi="Arial" w:cs="Arial"/>
                <w:sz w:val="16"/>
                <w:szCs w:val="16"/>
              </w:rPr>
            </w:pPr>
            <w:r w:rsidRPr="00730DDF">
              <w:rPr>
                <w:rFonts w:ascii="Arial" w:hAnsi="Arial" w:cs="Arial"/>
                <w:sz w:val="16"/>
                <w:szCs w:val="16"/>
              </w:rPr>
              <w:t>L’organisme/ est habilité pour le type d’aéronef</w:t>
            </w:r>
          </w:p>
        </w:tc>
        <w:tc>
          <w:tcPr>
            <w:tcW w:w="2530" w:type="dxa"/>
            <w:gridSpan w:val="2"/>
          </w:tcPr>
          <w:p w14:paraId="6D4E72A5" w14:textId="77777777" w:rsidR="009A314B" w:rsidRPr="00730DDF" w:rsidRDefault="00FE28C3" w:rsidP="00C67D64">
            <w:pPr>
              <w:spacing w:before="40" w:after="40"/>
              <w:ind w:left="2694" w:hanging="2694"/>
              <w:jc w:val="center"/>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293B0170" w14:textId="77777777" w:rsidTr="009F2912">
        <w:trPr>
          <w:trHeight w:val="68"/>
        </w:trPr>
        <w:tc>
          <w:tcPr>
            <w:tcW w:w="10297" w:type="dxa"/>
            <w:gridSpan w:val="4"/>
            <w:tcBorders>
              <w:bottom w:val="single" w:sz="4" w:space="0" w:color="auto"/>
            </w:tcBorders>
            <w:shd w:val="clear" w:color="auto" w:fill="D9D9D9"/>
          </w:tcPr>
          <w:p w14:paraId="572B0A67" w14:textId="1B6355AC" w:rsidR="009A314B" w:rsidRPr="00730DDF" w:rsidRDefault="000267A2" w:rsidP="002E4D3A">
            <w:pPr>
              <w:jc w:val="both"/>
              <w:rPr>
                <w:rFonts w:ascii="Arial" w:hAnsi="Arial" w:cs="Arial"/>
                <w:b/>
                <w:i/>
                <w:sz w:val="16"/>
                <w:szCs w:val="16"/>
              </w:rPr>
            </w:pPr>
            <w:r w:rsidRPr="00730DDF">
              <w:rPr>
                <w:rFonts w:ascii="Arial" w:hAnsi="Arial" w:cs="Arial"/>
                <w:b/>
                <w:i/>
                <w:noProof/>
                <w:sz w:val="16"/>
                <w:szCs w:val="16"/>
              </w:rPr>
              <mc:AlternateContent>
                <mc:Choice Requires="wps">
                  <w:drawing>
                    <wp:anchor distT="0" distB="0" distL="114300" distR="114300" simplePos="0" relativeHeight="251658752" behindDoc="0" locked="0" layoutInCell="1" allowOverlap="1" wp14:anchorId="40201095" wp14:editId="550DCACD">
                      <wp:simplePos x="0" y="0"/>
                      <wp:positionH relativeFrom="column">
                        <wp:posOffset>-265430</wp:posOffset>
                      </wp:positionH>
                      <wp:positionV relativeFrom="paragraph">
                        <wp:posOffset>-635</wp:posOffset>
                      </wp:positionV>
                      <wp:extent cx="0" cy="263525"/>
                      <wp:effectExtent l="10160" t="11430" r="8890" b="10795"/>
                      <wp:wrapNone/>
                      <wp:docPr id="32"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3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BEA260" id="AutoShape 43" o:spid="_x0000_s1026" type="#_x0000_t32" style="position:absolute;margin-left:-20.9pt;margin-top:-.05pt;width:0;height:2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"/>
                  </w:pict>
                </mc:Fallback>
              </mc:AlternateContent>
            </w:r>
            <w:r w:rsidR="009A314B" w:rsidRPr="00730DDF">
              <w:rPr>
                <w:rFonts w:ascii="Arial" w:hAnsi="Arial" w:cs="Arial"/>
                <w:b/>
                <w:i/>
                <w:sz w:val="16"/>
                <w:szCs w:val="16"/>
              </w:rPr>
              <w:t xml:space="preserve">Travaux réalisés hors cadre européen (cas d’un aéronef </w:t>
            </w:r>
            <w:r w:rsidR="00786F3C" w:rsidRPr="00730DDF">
              <w:rPr>
                <w:rFonts w:ascii="Arial" w:hAnsi="Arial" w:cs="Arial"/>
                <w:b/>
                <w:i/>
                <w:sz w:val="16"/>
                <w:szCs w:val="16"/>
              </w:rPr>
              <w:t xml:space="preserve">en provenance </w:t>
            </w:r>
            <w:r w:rsidR="009A314B" w:rsidRPr="00730DDF">
              <w:rPr>
                <w:rFonts w:ascii="Arial" w:hAnsi="Arial" w:cs="Arial"/>
                <w:b/>
                <w:i/>
                <w:sz w:val="16"/>
                <w:szCs w:val="16"/>
              </w:rPr>
              <w:t>d’un Etat ti</w:t>
            </w:r>
            <w:r w:rsidR="005E7FFE" w:rsidRPr="00730DDF">
              <w:rPr>
                <w:rFonts w:ascii="Arial" w:hAnsi="Arial" w:cs="Arial"/>
                <w:b/>
                <w:i/>
                <w:sz w:val="16"/>
                <w:szCs w:val="16"/>
              </w:rPr>
              <w:t xml:space="preserve">ers, non listés en </w:t>
            </w:r>
            <w:r w:rsidR="00DC7618" w:rsidRPr="00730DDF">
              <w:rPr>
                <w:rFonts w:ascii="Arial" w:hAnsi="Arial" w:cs="Arial"/>
                <w:b/>
                <w:i/>
                <w:sz w:val="16"/>
                <w:szCs w:val="16"/>
              </w:rPr>
              <w:t>annexe X du G-40-01 au §5.5</w:t>
            </w:r>
            <w:r w:rsidR="00797006" w:rsidRPr="00730DDF">
              <w:rPr>
                <w:rFonts w:ascii="Arial" w:hAnsi="Arial"/>
                <w:b/>
                <w:i/>
                <w:spacing w:val="-2"/>
                <w:sz w:val="16"/>
                <w:szCs w:val="16"/>
              </w:rPr>
              <w:t>)</w:t>
            </w:r>
          </w:p>
        </w:tc>
      </w:tr>
      <w:tr w:rsidR="00730DDF" w:rsidRPr="00730DDF" w14:paraId="3304AF48" w14:textId="77777777" w:rsidTr="009F2912">
        <w:trPr>
          <w:trHeight w:val="438"/>
        </w:trPr>
        <w:tc>
          <w:tcPr>
            <w:tcW w:w="1449" w:type="dxa"/>
            <w:vAlign w:val="center"/>
          </w:tcPr>
          <w:p w14:paraId="57B2EE5E" w14:textId="0153DEEE" w:rsidR="00EE3ABF" w:rsidRPr="00730DDF" w:rsidRDefault="00EE3ABF" w:rsidP="000945DC">
            <w:pPr>
              <w:tabs>
                <w:tab w:val="left" w:pos="2534"/>
                <w:tab w:val="left" w:pos="5430"/>
                <w:tab w:val="left" w:pos="7964"/>
              </w:tabs>
              <w:rPr>
                <w:rFonts w:ascii="Arial" w:hAnsi="Arial" w:cs="Arial"/>
                <w:sz w:val="16"/>
                <w:szCs w:val="16"/>
              </w:rPr>
            </w:pPr>
            <w:r w:rsidRPr="00730DDF">
              <w:rPr>
                <w:rFonts w:ascii="Arial" w:hAnsi="Arial" w:cs="Arial"/>
                <w:sz w:val="16"/>
                <w:szCs w:val="16"/>
              </w:rPr>
              <w:t>Documents à obtenir</w:t>
            </w:r>
          </w:p>
        </w:tc>
        <w:tc>
          <w:tcPr>
            <w:tcW w:w="6318" w:type="dxa"/>
            <w:vAlign w:val="center"/>
          </w:tcPr>
          <w:p w14:paraId="066F6D56" w14:textId="77777777" w:rsidR="00EE3ABF" w:rsidRPr="00730DDF" w:rsidRDefault="00EE3ABF" w:rsidP="000945DC">
            <w:pPr>
              <w:spacing w:before="40" w:after="40"/>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Liste des travaux (entretien programmé, modifications, réparations, AD)</w:t>
            </w:r>
          </w:p>
          <w:p w14:paraId="7BC21FE8" w14:textId="77777777" w:rsidR="00EE3ABF" w:rsidRPr="00730DDF" w:rsidRDefault="00EE3ABF" w:rsidP="00764E18">
            <w:pPr>
              <w:numPr>
                <w:ilvl w:val="0"/>
                <w:numId w:val="2"/>
              </w:numPr>
              <w:tabs>
                <w:tab w:val="clear" w:pos="3905"/>
                <w:tab w:val="num" w:pos="459"/>
              </w:tabs>
              <w:ind w:left="459"/>
              <w:jc w:val="both"/>
              <w:rPr>
                <w:rFonts w:ascii="Arial" w:hAnsi="Arial" w:cs="Arial"/>
                <w:sz w:val="16"/>
                <w:szCs w:val="16"/>
              </w:rPr>
            </w:pPr>
            <w:proofErr w:type="gramStart"/>
            <w:r w:rsidRPr="00730DDF">
              <w:rPr>
                <w:rFonts w:ascii="Arial" w:hAnsi="Arial" w:cs="Arial"/>
                <w:sz w:val="16"/>
                <w:szCs w:val="16"/>
              </w:rPr>
              <w:t>réalisés</w:t>
            </w:r>
            <w:proofErr w:type="gramEnd"/>
            <w:r w:rsidRPr="00730DDF">
              <w:rPr>
                <w:rFonts w:ascii="Arial" w:hAnsi="Arial" w:cs="Arial"/>
                <w:sz w:val="16"/>
                <w:szCs w:val="16"/>
              </w:rPr>
              <w:t xml:space="preserve"> par des personnes ou organismes ne relevant pas du cadre règlementaire européen ou d’un des pays listés en </w:t>
            </w:r>
            <w:r w:rsidR="00F51B8A" w:rsidRPr="00730DDF">
              <w:rPr>
                <w:rFonts w:ascii="Arial" w:hAnsi="Arial" w:cs="Arial"/>
                <w:sz w:val="16"/>
                <w:szCs w:val="16"/>
              </w:rPr>
              <w:t xml:space="preserve">annexe X du G-40-01 au §5.5 </w:t>
            </w:r>
            <w:r w:rsidRPr="00730DDF">
              <w:rPr>
                <w:rFonts w:ascii="Arial" w:hAnsi="Arial" w:cs="Arial"/>
                <w:sz w:val="16"/>
                <w:szCs w:val="16"/>
              </w:rPr>
              <w:t>et,</w:t>
            </w:r>
          </w:p>
          <w:p w14:paraId="0D542CE5" w14:textId="2E7ACD09" w:rsidR="00EE3ABF" w:rsidRPr="00730DDF" w:rsidRDefault="00EE3ABF" w:rsidP="00764E18">
            <w:pPr>
              <w:numPr>
                <w:ilvl w:val="0"/>
                <w:numId w:val="2"/>
              </w:numPr>
              <w:tabs>
                <w:tab w:val="clear" w:pos="3905"/>
                <w:tab w:val="num" w:pos="459"/>
              </w:tabs>
              <w:ind w:left="459"/>
              <w:jc w:val="both"/>
              <w:rPr>
                <w:rFonts w:ascii="Arial" w:hAnsi="Arial" w:cs="Arial"/>
                <w:sz w:val="16"/>
                <w:szCs w:val="16"/>
              </w:rPr>
            </w:pPr>
            <w:proofErr w:type="gramStart"/>
            <w:r w:rsidRPr="00730DDF">
              <w:rPr>
                <w:rFonts w:ascii="Arial" w:hAnsi="Arial" w:cs="Arial"/>
                <w:sz w:val="16"/>
                <w:szCs w:val="16"/>
              </w:rPr>
              <w:t>qui</w:t>
            </w:r>
            <w:proofErr w:type="gramEnd"/>
            <w:r w:rsidRPr="00730DDF">
              <w:rPr>
                <w:rFonts w:ascii="Arial" w:hAnsi="Arial" w:cs="Arial"/>
                <w:sz w:val="16"/>
                <w:szCs w:val="16"/>
              </w:rPr>
              <w:t xml:space="preserve"> n’ont pas été </w:t>
            </w:r>
            <w:proofErr w:type="spellStart"/>
            <w:r w:rsidRPr="00730DDF">
              <w:rPr>
                <w:rFonts w:ascii="Arial" w:hAnsi="Arial" w:cs="Arial"/>
                <w:sz w:val="16"/>
                <w:szCs w:val="16"/>
              </w:rPr>
              <w:t>re-certifiés</w:t>
            </w:r>
            <w:proofErr w:type="spellEnd"/>
            <w:r w:rsidRPr="00730DDF">
              <w:rPr>
                <w:rFonts w:ascii="Arial" w:hAnsi="Arial" w:cs="Arial"/>
                <w:sz w:val="16"/>
                <w:szCs w:val="16"/>
              </w:rPr>
              <w:t xml:space="preserve"> ou refaits lors d’une visite de recalage en vue de l</w:t>
            </w:r>
            <w:r w:rsidR="009453CC" w:rsidRPr="00730DDF">
              <w:rPr>
                <w:rFonts w:ascii="Arial" w:hAnsi="Arial" w:cs="Arial"/>
                <w:sz w:val="16"/>
                <w:szCs w:val="16"/>
              </w:rPr>
              <w:t>’</w:t>
            </w:r>
            <w:proofErr w:type="spellStart"/>
            <w:r w:rsidR="009453CC" w:rsidRPr="00730DDF">
              <w:rPr>
                <w:rFonts w:ascii="Arial" w:hAnsi="Arial" w:cs="Arial"/>
                <w:sz w:val="16"/>
                <w:szCs w:val="16"/>
              </w:rPr>
              <w:t>integration</w:t>
            </w:r>
            <w:proofErr w:type="spellEnd"/>
            <w:r w:rsidR="009453CC" w:rsidRPr="00730DDF">
              <w:rPr>
                <w:rFonts w:ascii="Arial" w:hAnsi="Arial" w:cs="Arial"/>
                <w:sz w:val="16"/>
                <w:szCs w:val="16"/>
              </w:rPr>
              <w:t xml:space="preserve"> à la liste de </w:t>
            </w:r>
            <w:proofErr w:type="spellStart"/>
            <w:r w:rsidR="009453CC" w:rsidRPr="00730DDF">
              <w:rPr>
                <w:rFonts w:ascii="Arial" w:hAnsi="Arial" w:cs="Arial"/>
                <w:sz w:val="16"/>
                <w:szCs w:val="16"/>
              </w:rPr>
              <w:t>floate</w:t>
            </w:r>
            <w:proofErr w:type="spellEnd"/>
            <w:r w:rsidR="009453CC" w:rsidRPr="00730DDF">
              <w:rPr>
                <w:rFonts w:ascii="Arial" w:hAnsi="Arial" w:cs="Arial"/>
                <w:sz w:val="16"/>
                <w:szCs w:val="16"/>
              </w:rPr>
              <w:t xml:space="preserve"> </w:t>
            </w:r>
          </w:p>
          <w:p w14:paraId="559B785F" w14:textId="77777777" w:rsidR="00CD3CD8" w:rsidRPr="00730DDF" w:rsidRDefault="00CD3CD8" w:rsidP="00CD3CD8">
            <w:pPr>
              <w:jc w:val="both"/>
              <w:rPr>
                <w:rFonts w:ascii="Arial" w:hAnsi="Arial" w:cs="Arial"/>
                <w:sz w:val="16"/>
                <w:szCs w:val="16"/>
              </w:rPr>
            </w:pPr>
          </w:p>
          <w:p w14:paraId="614EF2CD" w14:textId="1DA85ACD" w:rsidR="00CD3CD8" w:rsidRPr="00730DDF" w:rsidRDefault="00CD3CD8" w:rsidP="00CD3CD8">
            <w:pPr>
              <w:jc w:val="both"/>
              <w:rPr>
                <w:rFonts w:ascii="Arial" w:hAnsi="Arial" w:cs="Arial"/>
                <w:sz w:val="16"/>
                <w:szCs w:val="16"/>
              </w:rPr>
            </w:pPr>
            <w:r w:rsidRPr="00730DDF">
              <w:rPr>
                <w:rFonts w:ascii="Arial" w:hAnsi="Arial" w:cs="Arial"/>
                <w:sz w:val="16"/>
                <w:szCs w:val="16"/>
              </w:rPr>
              <w:t>Entretien programmé et tâches périodiques/répétitives : ne sont à considérer que la dernière application de chaque tâche d’entretien spécifiée dans le programme de l’entretien rédigé en vue de la classification (</w:t>
            </w:r>
            <w:proofErr w:type="spellStart"/>
            <w:r w:rsidRPr="00730DDF">
              <w:rPr>
                <w:rFonts w:ascii="Arial" w:hAnsi="Arial" w:cs="Arial"/>
                <w:sz w:val="16"/>
                <w:szCs w:val="16"/>
              </w:rPr>
              <w:t>approuvéselon</w:t>
            </w:r>
            <w:proofErr w:type="spellEnd"/>
            <w:r w:rsidRPr="00730DDF">
              <w:rPr>
                <w:rFonts w:ascii="Arial" w:hAnsi="Arial" w:cs="Arial"/>
                <w:sz w:val="16"/>
                <w:szCs w:val="16"/>
              </w:rPr>
              <w:t xml:space="preserve"> M.A.302) et les dernières exécutions des AD répétitives.</w:t>
            </w:r>
          </w:p>
        </w:tc>
        <w:tc>
          <w:tcPr>
            <w:tcW w:w="2530" w:type="dxa"/>
            <w:gridSpan w:val="2"/>
          </w:tcPr>
          <w:p w14:paraId="2CC5957D" w14:textId="77777777" w:rsidR="00EE3ABF" w:rsidRPr="00730DDF" w:rsidRDefault="00EE3ABF" w:rsidP="000945DC">
            <w:pPr>
              <w:spacing w:before="40" w:after="40"/>
              <w:jc w:val="center"/>
              <w:rPr>
                <w:rFonts w:ascii="Arial" w:hAnsi="Arial" w:cs="Arial"/>
                <w:sz w:val="16"/>
                <w:szCs w:val="16"/>
              </w:rPr>
            </w:pPr>
          </w:p>
        </w:tc>
      </w:tr>
      <w:tr w:rsidR="00730DDF" w:rsidRPr="00730DDF" w14:paraId="4047E78D" w14:textId="77777777" w:rsidTr="009F2912">
        <w:trPr>
          <w:trHeight w:val="93"/>
        </w:trPr>
        <w:tc>
          <w:tcPr>
            <w:tcW w:w="1449" w:type="dxa"/>
            <w:vAlign w:val="center"/>
          </w:tcPr>
          <w:p w14:paraId="55C532F3" w14:textId="77777777" w:rsidR="009A314B" w:rsidRPr="00730DDF" w:rsidRDefault="009A314B" w:rsidP="000945DC">
            <w:pPr>
              <w:spacing w:before="40" w:after="40"/>
              <w:rPr>
                <w:rFonts w:ascii="Arial" w:hAnsi="Arial" w:cs="Arial"/>
                <w:sz w:val="16"/>
                <w:szCs w:val="16"/>
              </w:rPr>
            </w:pPr>
            <w:r w:rsidRPr="00730DDF">
              <w:rPr>
                <w:rFonts w:ascii="Arial" w:hAnsi="Arial" w:cs="Arial"/>
                <w:sz w:val="16"/>
                <w:szCs w:val="16"/>
              </w:rPr>
              <w:t>Vérifications</w:t>
            </w:r>
          </w:p>
        </w:tc>
        <w:tc>
          <w:tcPr>
            <w:tcW w:w="6318" w:type="dxa"/>
            <w:vAlign w:val="center"/>
          </w:tcPr>
          <w:p w14:paraId="095AF8F1" w14:textId="1B11DB9C" w:rsidR="00A4124F" w:rsidRPr="00730DDF" w:rsidRDefault="00A4124F" w:rsidP="00A4124F">
            <w:pPr>
              <w:tabs>
                <w:tab w:val="num" w:pos="459"/>
              </w:tabs>
              <w:jc w:val="both"/>
              <w:rPr>
                <w:rFonts w:ascii="Arial" w:hAnsi="Arial" w:cs="Arial"/>
                <w:sz w:val="16"/>
                <w:szCs w:val="16"/>
              </w:rPr>
            </w:pPr>
            <w:bookmarkStart w:id="4" w:name="_Hlk174451287"/>
            <w:r w:rsidRPr="00730DDF">
              <w:rPr>
                <w:rFonts w:ascii="Arial" w:hAnsi="Arial" w:cs="Arial"/>
                <w:sz w:val="16"/>
                <w:szCs w:val="16"/>
              </w:rPr>
              <w:t>Les travaux listés sont acceptables sous réserve qu’ils respectent les critères suivants :</w:t>
            </w:r>
          </w:p>
          <w:p w14:paraId="020CDC98" w14:textId="77777777" w:rsidR="00A4124F" w:rsidRPr="00730DDF" w:rsidRDefault="00A4124F" w:rsidP="00A4124F">
            <w:pPr>
              <w:numPr>
                <w:ilvl w:val="0"/>
                <w:numId w:val="2"/>
              </w:numPr>
              <w:tabs>
                <w:tab w:val="clear" w:pos="3905"/>
                <w:tab w:val="num" w:pos="459"/>
              </w:tabs>
              <w:ind w:left="459"/>
              <w:jc w:val="both"/>
              <w:rPr>
                <w:rFonts w:ascii="Arial" w:hAnsi="Arial" w:cs="Arial"/>
                <w:sz w:val="16"/>
                <w:szCs w:val="16"/>
              </w:rPr>
            </w:pPr>
            <w:r w:rsidRPr="00730DDF">
              <w:rPr>
                <w:rFonts w:ascii="Arial" w:hAnsi="Arial" w:cs="Arial"/>
                <w:sz w:val="16"/>
                <w:szCs w:val="16"/>
              </w:rPr>
              <w:t>Les documents libératoires sont disponibles et sont édités en langues Française ou Anglaise (une traduction doit être fournie à la demande du PEN par le postulant).</w:t>
            </w:r>
          </w:p>
          <w:p w14:paraId="427758AF" w14:textId="77777777" w:rsidR="00A4124F" w:rsidRPr="00730DDF" w:rsidRDefault="00A4124F" w:rsidP="00A4124F">
            <w:pPr>
              <w:numPr>
                <w:ilvl w:val="0"/>
                <w:numId w:val="2"/>
              </w:numPr>
              <w:tabs>
                <w:tab w:val="clear" w:pos="3905"/>
                <w:tab w:val="num" w:pos="459"/>
              </w:tabs>
              <w:ind w:left="459"/>
              <w:jc w:val="both"/>
              <w:rPr>
                <w:rFonts w:ascii="Arial" w:hAnsi="Arial" w:cs="Arial"/>
                <w:sz w:val="16"/>
                <w:szCs w:val="16"/>
              </w:rPr>
            </w:pPr>
            <w:proofErr w:type="gramStart"/>
            <w:r w:rsidRPr="00730DDF">
              <w:rPr>
                <w:rFonts w:ascii="Arial" w:hAnsi="Arial" w:cs="Arial"/>
                <w:sz w:val="16"/>
                <w:szCs w:val="16"/>
              </w:rPr>
              <w:t>les</w:t>
            </w:r>
            <w:proofErr w:type="gramEnd"/>
            <w:r w:rsidRPr="00730DDF">
              <w:rPr>
                <w:rFonts w:ascii="Arial" w:hAnsi="Arial" w:cs="Arial"/>
                <w:sz w:val="16"/>
                <w:szCs w:val="16"/>
              </w:rPr>
              <w:t xml:space="preserve"> personnes ou organismes ayant effectué les travaux sont titulaires d’une approbation émise, ou reconnue comme acceptable, par l’Etat tiers exportateur qui contient la ou les catégorie(s) appropriée(s),</w:t>
            </w:r>
          </w:p>
          <w:p w14:paraId="77920485" w14:textId="77777777" w:rsidR="00A4124F" w:rsidRPr="00730DDF" w:rsidRDefault="00A4124F" w:rsidP="00A4124F">
            <w:pPr>
              <w:numPr>
                <w:ilvl w:val="0"/>
                <w:numId w:val="2"/>
              </w:numPr>
              <w:tabs>
                <w:tab w:val="clear" w:pos="3905"/>
                <w:tab w:val="num" w:pos="459"/>
              </w:tabs>
              <w:ind w:left="459"/>
              <w:jc w:val="both"/>
              <w:rPr>
                <w:rFonts w:ascii="Arial" w:hAnsi="Arial" w:cs="Arial"/>
                <w:sz w:val="16"/>
                <w:szCs w:val="16"/>
              </w:rPr>
            </w:pPr>
            <w:r w:rsidRPr="00730DDF">
              <w:rPr>
                <w:rFonts w:ascii="Arial" w:hAnsi="Arial" w:cs="Arial"/>
                <w:sz w:val="16"/>
                <w:szCs w:val="16"/>
              </w:rPr>
              <w:t>Les données d’entretien utilisées pour effectuer les travaux sont acceptables en France (AMM, SB, AD…)</w:t>
            </w:r>
          </w:p>
          <w:p w14:paraId="37C45615" w14:textId="77777777" w:rsidR="00A4124F" w:rsidRPr="00730DDF" w:rsidRDefault="00A4124F" w:rsidP="00A4124F">
            <w:pPr>
              <w:numPr>
                <w:ilvl w:val="0"/>
                <w:numId w:val="2"/>
              </w:numPr>
              <w:tabs>
                <w:tab w:val="clear" w:pos="3905"/>
                <w:tab w:val="num" w:pos="459"/>
              </w:tabs>
              <w:ind w:left="459"/>
              <w:jc w:val="both"/>
              <w:rPr>
                <w:rFonts w:ascii="Arial" w:hAnsi="Arial" w:cs="Arial"/>
                <w:sz w:val="16"/>
                <w:szCs w:val="16"/>
              </w:rPr>
            </w:pPr>
            <w:r w:rsidRPr="00730DDF">
              <w:rPr>
                <w:rFonts w:ascii="Arial" w:hAnsi="Arial" w:cs="Arial"/>
                <w:sz w:val="16"/>
                <w:szCs w:val="16"/>
              </w:rPr>
              <w:t>Il n'y a pas d'incohérence entre le document fourni et l'état de l'aéronef (état de l’aéronef est recevable).</w:t>
            </w:r>
          </w:p>
          <w:p w14:paraId="02272F89" w14:textId="77777777" w:rsidR="00A4124F" w:rsidRPr="00730DDF" w:rsidRDefault="00A4124F" w:rsidP="00A4124F">
            <w:pPr>
              <w:numPr>
                <w:ilvl w:val="0"/>
                <w:numId w:val="2"/>
              </w:numPr>
              <w:tabs>
                <w:tab w:val="clear" w:pos="3905"/>
                <w:tab w:val="num" w:pos="459"/>
              </w:tabs>
              <w:ind w:left="459"/>
              <w:jc w:val="both"/>
              <w:rPr>
                <w:rFonts w:ascii="Arial" w:hAnsi="Arial" w:cs="Arial"/>
                <w:sz w:val="16"/>
                <w:szCs w:val="16"/>
              </w:rPr>
            </w:pPr>
            <w:r w:rsidRPr="00730DDF">
              <w:rPr>
                <w:rFonts w:ascii="Arial" w:hAnsi="Arial" w:cs="Arial"/>
                <w:sz w:val="16"/>
                <w:szCs w:val="16"/>
              </w:rPr>
              <w:t>Le PEN lors de l’examen de navigabilité ou l’Autorité lors de son instruction n'a pas connaissance d’une raison justifiée de refuser la validation des travaux (par exemple, l'organisme de maintenance a été fermé en raison d'une non-conformité liée à la sécurité).</w:t>
            </w:r>
          </w:p>
          <w:p w14:paraId="74130621" w14:textId="56D9C693" w:rsidR="009A314B" w:rsidRPr="00730DDF" w:rsidRDefault="00A4124F" w:rsidP="00A4124F">
            <w:pPr>
              <w:ind w:left="99"/>
              <w:jc w:val="both"/>
              <w:rPr>
                <w:rFonts w:ascii="Arial" w:hAnsi="Arial" w:cs="Arial"/>
                <w:sz w:val="16"/>
                <w:szCs w:val="16"/>
              </w:rPr>
            </w:pPr>
            <w:r w:rsidRPr="00730DDF">
              <w:rPr>
                <w:rFonts w:ascii="Arial" w:hAnsi="Arial" w:cs="Arial"/>
                <w:sz w:val="16"/>
                <w:szCs w:val="16"/>
              </w:rPr>
              <w:t xml:space="preserve">Dans le cas où l’un de ces cinq critères ne seraient pas respectés, les travaux concernés doivent être </w:t>
            </w:r>
            <w:proofErr w:type="spellStart"/>
            <w:r w:rsidRPr="00730DDF">
              <w:rPr>
                <w:rFonts w:ascii="Arial" w:hAnsi="Arial" w:cs="Arial"/>
                <w:sz w:val="16"/>
                <w:szCs w:val="16"/>
              </w:rPr>
              <w:t>re-certifiés</w:t>
            </w:r>
            <w:proofErr w:type="spellEnd"/>
            <w:r w:rsidRPr="00730DDF">
              <w:rPr>
                <w:rFonts w:ascii="Arial" w:hAnsi="Arial" w:cs="Arial"/>
                <w:sz w:val="16"/>
                <w:szCs w:val="16"/>
              </w:rPr>
              <w:t xml:space="preserve"> ou refaits.</w:t>
            </w:r>
            <w:bookmarkEnd w:id="4"/>
          </w:p>
        </w:tc>
        <w:tc>
          <w:tcPr>
            <w:tcW w:w="2530" w:type="dxa"/>
            <w:gridSpan w:val="2"/>
          </w:tcPr>
          <w:p w14:paraId="18DF0ECF" w14:textId="77777777" w:rsidR="009A314B" w:rsidRPr="00730DDF" w:rsidRDefault="00FE28C3" w:rsidP="004774FD">
            <w:pPr>
              <w:spacing w:before="40" w:after="40"/>
              <w:jc w:val="center"/>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bookmarkEnd w:id="2"/>
      <w:tr w:rsidR="00730DDF" w:rsidRPr="00730DDF" w14:paraId="692FDF67" w14:textId="77777777" w:rsidTr="009F2912">
        <w:trPr>
          <w:trHeight w:val="61"/>
        </w:trPr>
        <w:tc>
          <w:tcPr>
            <w:tcW w:w="10297" w:type="dxa"/>
            <w:gridSpan w:val="4"/>
            <w:shd w:val="clear" w:color="auto" w:fill="D9D9D9"/>
          </w:tcPr>
          <w:p w14:paraId="218AE996" w14:textId="5FE03454" w:rsidR="00A500A8" w:rsidRPr="00730DDF" w:rsidRDefault="000267A2" w:rsidP="002224C3">
            <w:pPr>
              <w:rPr>
                <w:rFonts w:ascii="Arial" w:hAnsi="Arial"/>
                <w:b/>
                <w:spacing w:val="-2"/>
                <w:sz w:val="16"/>
                <w:szCs w:val="16"/>
              </w:rPr>
            </w:pPr>
            <w:r w:rsidRPr="00730DDF">
              <w:rPr>
                <w:rFonts w:ascii="Arial" w:hAnsi="Arial"/>
                <w:b/>
                <w:noProof/>
                <w:spacing w:val="-2"/>
                <w:sz w:val="16"/>
                <w:szCs w:val="16"/>
              </w:rPr>
              <mc:AlternateContent>
                <mc:Choice Requires="wps">
                  <w:drawing>
                    <wp:anchor distT="0" distB="0" distL="114300" distR="114300" simplePos="0" relativeHeight="251660800" behindDoc="0" locked="0" layoutInCell="1" allowOverlap="1" wp14:anchorId="223CC072" wp14:editId="336C615E">
                      <wp:simplePos x="0" y="0"/>
                      <wp:positionH relativeFrom="column">
                        <wp:posOffset>-191770</wp:posOffset>
                      </wp:positionH>
                      <wp:positionV relativeFrom="paragraph">
                        <wp:posOffset>139700</wp:posOffset>
                      </wp:positionV>
                      <wp:extent cx="0" cy="219710"/>
                      <wp:effectExtent l="7620" t="12700" r="11430" b="5715"/>
                      <wp:wrapNone/>
                      <wp:docPr id="30"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88C2A1" id="AutoShape 45" o:spid="_x0000_s1026" type="#_x0000_t32" style="position:absolute;margin-left:-15.1pt;margin-top:11pt;width:0;height:17.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"/>
                  </w:pict>
                </mc:Fallback>
              </mc:AlternateContent>
            </w:r>
            <w:r w:rsidR="00A500A8" w:rsidRPr="00730DDF">
              <w:rPr>
                <w:rFonts w:ascii="Arial" w:hAnsi="Arial"/>
                <w:b/>
                <w:spacing w:val="-2"/>
                <w:sz w:val="16"/>
                <w:szCs w:val="16"/>
              </w:rPr>
              <w:t>1.</w:t>
            </w:r>
            <w:r w:rsidR="006306F1" w:rsidRPr="00730DDF">
              <w:rPr>
                <w:rFonts w:ascii="Arial" w:hAnsi="Arial"/>
                <w:b/>
                <w:spacing w:val="-2"/>
                <w:sz w:val="16"/>
                <w:szCs w:val="16"/>
              </w:rPr>
              <w:t>1.</w:t>
            </w:r>
            <w:r w:rsidR="00A500A8" w:rsidRPr="00730DDF">
              <w:rPr>
                <w:rFonts w:ascii="Arial" w:hAnsi="Arial"/>
                <w:b/>
                <w:spacing w:val="-2"/>
                <w:sz w:val="16"/>
                <w:szCs w:val="16"/>
              </w:rPr>
              <w:t>3. Conformité la définition approuvée</w:t>
            </w:r>
          </w:p>
        </w:tc>
      </w:tr>
      <w:tr w:rsidR="00730DDF" w:rsidRPr="00730DDF" w14:paraId="7BD2F370" w14:textId="77777777" w:rsidTr="009F2912">
        <w:trPr>
          <w:trHeight w:val="61"/>
        </w:trPr>
        <w:tc>
          <w:tcPr>
            <w:tcW w:w="10297" w:type="dxa"/>
            <w:gridSpan w:val="4"/>
            <w:shd w:val="clear" w:color="auto" w:fill="D9D9D9"/>
          </w:tcPr>
          <w:p w14:paraId="6C9A704C" w14:textId="5EB03626" w:rsidR="00BD61E3" w:rsidRPr="00730DDF" w:rsidRDefault="00BD61E3" w:rsidP="009A4A61">
            <w:r w:rsidRPr="00730DDF">
              <w:rPr>
                <w:rFonts w:ascii="Arial" w:hAnsi="Arial" w:cs="Arial"/>
                <w:b/>
                <w:i/>
                <w:sz w:val="16"/>
                <w:szCs w:val="16"/>
              </w:rPr>
              <w:t>Identification TCDS ou SAS applicable</w:t>
            </w:r>
            <w:r w:rsidR="00427B23" w:rsidRPr="00730DDF">
              <w:rPr>
                <w:rFonts w:ascii="Arial" w:hAnsi="Arial" w:cs="Arial"/>
                <w:b/>
                <w:i/>
                <w:sz w:val="16"/>
                <w:szCs w:val="16"/>
              </w:rPr>
              <w:t xml:space="preserve"> </w:t>
            </w:r>
            <w:r w:rsidR="00427B23" w:rsidRPr="00730DDF">
              <w:rPr>
                <w:rFonts w:ascii="Arial" w:hAnsi="Arial"/>
                <w:b/>
                <w:i/>
                <w:spacing w:val="-2"/>
                <w:sz w:val="16"/>
                <w:szCs w:val="16"/>
              </w:rPr>
              <w:t xml:space="preserve">- </w:t>
            </w:r>
            <w:r w:rsidR="009A4A61" w:rsidRPr="00730DDF">
              <w:rPr>
                <w:rFonts w:ascii="Arial" w:hAnsi="Arial"/>
                <w:b/>
                <w:i/>
                <w:spacing w:val="-2"/>
                <w:sz w:val="16"/>
                <w:szCs w:val="16"/>
              </w:rPr>
              <w:t xml:space="preserve">M.A.901(k)(10) </w:t>
            </w:r>
          </w:p>
        </w:tc>
      </w:tr>
      <w:tr w:rsidR="00730DDF" w:rsidRPr="00730DDF" w14:paraId="48C77633" w14:textId="77777777" w:rsidTr="009F2912">
        <w:trPr>
          <w:trHeight w:val="191"/>
        </w:trPr>
        <w:tc>
          <w:tcPr>
            <w:tcW w:w="1449" w:type="dxa"/>
            <w:vAlign w:val="center"/>
          </w:tcPr>
          <w:p w14:paraId="66D21C2D" w14:textId="77777777" w:rsidR="002931BF" w:rsidRPr="00730DDF" w:rsidRDefault="002931BF" w:rsidP="000945DC">
            <w:pPr>
              <w:spacing w:before="40" w:after="40"/>
              <w:rPr>
                <w:rFonts w:ascii="Arial" w:hAnsi="Arial" w:cs="Arial"/>
                <w:sz w:val="16"/>
                <w:szCs w:val="16"/>
              </w:rPr>
            </w:pPr>
            <w:r w:rsidRPr="00730DDF">
              <w:rPr>
                <w:rFonts w:ascii="Arial" w:hAnsi="Arial" w:cs="Arial"/>
                <w:sz w:val="16"/>
                <w:szCs w:val="16"/>
              </w:rPr>
              <w:t>Documents à obtenir</w:t>
            </w:r>
          </w:p>
        </w:tc>
        <w:tc>
          <w:tcPr>
            <w:tcW w:w="6318" w:type="dxa"/>
            <w:vAlign w:val="center"/>
          </w:tcPr>
          <w:p w14:paraId="258FDA5E" w14:textId="394F6FB7" w:rsidR="002931BF" w:rsidRPr="00730DDF" w:rsidRDefault="002931BF" w:rsidP="00271014">
            <w:pPr>
              <w:spacing w:before="40" w:after="40"/>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 xml:space="preserve">TCDS ou SAS retenue par le </w:t>
            </w:r>
            <w:r w:rsidR="00DA1969" w:rsidRPr="00730DDF">
              <w:rPr>
                <w:rFonts w:ascii="Arial" w:hAnsi="Arial" w:cs="Arial"/>
                <w:sz w:val="16"/>
                <w:szCs w:val="16"/>
              </w:rPr>
              <w:t>demandeur</w:t>
            </w:r>
          </w:p>
        </w:tc>
        <w:tc>
          <w:tcPr>
            <w:tcW w:w="2530" w:type="dxa"/>
            <w:gridSpan w:val="2"/>
          </w:tcPr>
          <w:p w14:paraId="1AB910D5" w14:textId="77777777" w:rsidR="002931BF" w:rsidRPr="00730DDF" w:rsidRDefault="002931BF" w:rsidP="000945DC">
            <w:pPr>
              <w:spacing w:before="40" w:after="40"/>
              <w:jc w:val="center"/>
              <w:rPr>
                <w:rFonts w:ascii="Arial" w:hAnsi="Arial" w:cs="Arial"/>
                <w:sz w:val="16"/>
                <w:szCs w:val="16"/>
              </w:rPr>
            </w:pPr>
          </w:p>
        </w:tc>
      </w:tr>
      <w:tr w:rsidR="00730DDF" w:rsidRPr="00730DDF" w14:paraId="0CBF9B92" w14:textId="77777777" w:rsidTr="009F2912">
        <w:trPr>
          <w:trHeight w:val="123"/>
        </w:trPr>
        <w:tc>
          <w:tcPr>
            <w:tcW w:w="1449" w:type="dxa"/>
            <w:vAlign w:val="center"/>
          </w:tcPr>
          <w:p w14:paraId="5E6606A8" w14:textId="77777777" w:rsidR="002931BF" w:rsidRPr="00730DDF" w:rsidRDefault="002931BF" w:rsidP="000945DC">
            <w:pPr>
              <w:spacing w:before="40" w:after="40"/>
              <w:rPr>
                <w:rFonts w:ascii="Arial" w:hAnsi="Arial" w:cs="Arial"/>
                <w:sz w:val="16"/>
                <w:szCs w:val="16"/>
              </w:rPr>
            </w:pPr>
            <w:r w:rsidRPr="00730DDF">
              <w:rPr>
                <w:rFonts w:ascii="Arial" w:hAnsi="Arial" w:cs="Arial"/>
                <w:sz w:val="16"/>
                <w:szCs w:val="16"/>
              </w:rPr>
              <w:lastRenderedPageBreak/>
              <w:t>Vérifications</w:t>
            </w:r>
          </w:p>
        </w:tc>
        <w:tc>
          <w:tcPr>
            <w:tcW w:w="6318" w:type="dxa"/>
            <w:tcBorders>
              <w:bottom w:val="single" w:sz="4" w:space="0" w:color="auto"/>
            </w:tcBorders>
          </w:tcPr>
          <w:p w14:paraId="0B1A3AA5" w14:textId="73B9AC51" w:rsidR="002931BF" w:rsidRPr="00730DDF" w:rsidRDefault="002931BF" w:rsidP="000945DC">
            <w:pPr>
              <w:spacing w:before="40" w:after="40"/>
              <w:jc w:val="both"/>
              <w:rPr>
                <w:rFonts w:ascii="Arial" w:hAnsi="Arial" w:cs="Arial"/>
                <w:sz w:val="16"/>
                <w:szCs w:val="16"/>
              </w:rPr>
            </w:pPr>
            <w:r w:rsidRPr="00730DDF">
              <w:rPr>
                <w:rFonts w:ascii="Arial" w:hAnsi="Arial" w:cs="Arial"/>
                <w:sz w:val="16"/>
                <w:szCs w:val="16"/>
              </w:rPr>
              <w:t xml:space="preserve">La TCDS ou SAS retenue par le </w:t>
            </w:r>
            <w:r w:rsidR="00DA1969" w:rsidRPr="00730DDF">
              <w:rPr>
                <w:rFonts w:ascii="Arial" w:hAnsi="Arial" w:cs="Arial"/>
                <w:sz w:val="16"/>
                <w:szCs w:val="16"/>
              </w:rPr>
              <w:t xml:space="preserve">demandeur </w:t>
            </w:r>
            <w:r w:rsidRPr="00730DDF">
              <w:rPr>
                <w:rFonts w:ascii="Arial" w:hAnsi="Arial" w:cs="Arial"/>
                <w:sz w:val="16"/>
                <w:szCs w:val="16"/>
              </w:rPr>
              <w:t>est valide</w:t>
            </w:r>
          </w:p>
          <w:p w14:paraId="084876BB" w14:textId="77777777" w:rsidR="002931BF" w:rsidRPr="00730DDF" w:rsidRDefault="002931BF" w:rsidP="000945DC">
            <w:pPr>
              <w:spacing w:before="40" w:after="40"/>
              <w:jc w:val="both"/>
              <w:rPr>
                <w:rFonts w:ascii="Arial" w:hAnsi="Arial" w:cs="Arial"/>
                <w:sz w:val="16"/>
                <w:szCs w:val="16"/>
              </w:rPr>
            </w:pPr>
            <w:r w:rsidRPr="00730DDF">
              <w:rPr>
                <w:rFonts w:ascii="Arial" w:hAnsi="Arial" w:cs="Arial"/>
                <w:sz w:val="16"/>
                <w:szCs w:val="16"/>
              </w:rPr>
              <w:t>Aéronef conforme à la définition TCDS/SAS</w:t>
            </w:r>
          </w:p>
        </w:tc>
        <w:tc>
          <w:tcPr>
            <w:tcW w:w="2530" w:type="dxa"/>
            <w:gridSpan w:val="2"/>
            <w:tcBorders>
              <w:bottom w:val="single" w:sz="4" w:space="0" w:color="auto"/>
            </w:tcBorders>
          </w:tcPr>
          <w:p w14:paraId="5EFF8C8B" w14:textId="77777777" w:rsidR="002931BF" w:rsidRPr="00730DDF" w:rsidRDefault="002931BF" w:rsidP="00FE28C3">
            <w:pPr>
              <w:spacing w:before="40" w:after="40"/>
              <w:jc w:val="center"/>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06400E2C" w14:textId="77777777" w:rsidTr="009F2912">
        <w:trPr>
          <w:trHeight w:val="61"/>
        </w:trPr>
        <w:tc>
          <w:tcPr>
            <w:tcW w:w="10297" w:type="dxa"/>
            <w:gridSpan w:val="4"/>
            <w:tcBorders>
              <w:bottom w:val="single" w:sz="4" w:space="0" w:color="auto"/>
            </w:tcBorders>
            <w:shd w:val="clear" w:color="auto" w:fill="D9D9D9"/>
          </w:tcPr>
          <w:p w14:paraId="3C9A4B1B" w14:textId="77777777" w:rsidR="00BD61E3" w:rsidRPr="00730DDF" w:rsidRDefault="00BD61E3" w:rsidP="00C7775B">
            <w:pPr>
              <w:jc w:val="both"/>
              <w:rPr>
                <w:rFonts w:ascii="Arial" w:hAnsi="Arial" w:cs="Arial"/>
                <w:b/>
                <w:i/>
                <w:sz w:val="16"/>
                <w:szCs w:val="16"/>
              </w:rPr>
            </w:pPr>
            <w:r w:rsidRPr="00730DDF">
              <w:rPr>
                <w:rFonts w:ascii="Arial" w:hAnsi="Arial" w:cs="Arial"/>
                <w:b/>
                <w:i/>
                <w:sz w:val="16"/>
                <w:szCs w:val="16"/>
              </w:rPr>
              <w:t>Environnement de production</w:t>
            </w:r>
          </w:p>
        </w:tc>
      </w:tr>
      <w:tr w:rsidR="00730DDF" w:rsidRPr="00730DDF" w14:paraId="78A562C0" w14:textId="77777777" w:rsidTr="009F2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4A0" w:firstRow="1" w:lastRow="0" w:firstColumn="1" w:lastColumn="0" w:noHBand="0" w:noVBand="1"/>
        </w:tblPrEx>
        <w:trPr>
          <w:trHeight w:val="61"/>
        </w:trPr>
        <w:tc>
          <w:tcPr>
            <w:tcW w:w="14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6C6CC6" w14:textId="77777777" w:rsidR="00C40E87" w:rsidRPr="00730DDF" w:rsidRDefault="00C40E87" w:rsidP="008A2B09">
            <w:pPr>
              <w:spacing w:before="40" w:after="40"/>
              <w:rPr>
                <w:rFonts w:ascii="Arial" w:eastAsia="Calibri" w:hAnsi="Arial" w:cs="Arial"/>
                <w:bCs/>
                <w:sz w:val="16"/>
                <w:szCs w:val="16"/>
                <w:lang w:eastAsia="en-US"/>
              </w:rPr>
            </w:pPr>
            <w:r w:rsidRPr="00730DDF">
              <w:rPr>
                <w:rFonts w:ascii="Arial" w:hAnsi="Arial" w:cs="Arial"/>
                <w:bCs/>
                <w:sz w:val="16"/>
                <w:szCs w:val="16"/>
              </w:rPr>
              <w:t>Données à obtenir</w:t>
            </w:r>
          </w:p>
        </w:tc>
        <w:tc>
          <w:tcPr>
            <w:tcW w:w="633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95CA02" w14:textId="77777777" w:rsidR="00C40E87" w:rsidRPr="00730DDF" w:rsidRDefault="00C40E87" w:rsidP="00C40E87">
            <w:pPr>
              <w:spacing w:before="40" w:after="40"/>
              <w:jc w:val="both"/>
              <w:rPr>
                <w:rFonts w:ascii="Arial" w:eastAsia="Calibri" w:hAnsi="Arial" w:cs="Arial"/>
                <w:bCs/>
                <w:sz w:val="16"/>
                <w:szCs w:val="16"/>
                <w:lang w:eastAsia="en-US"/>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bCs/>
                <w:sz w:val="16"/>
                <w:szCs w:val="16"/>
              </w:rPr>
              <w:t>Identification précise du constructeur et du pays de fabrication</w:t>
            </w:r>
          </w:p>
          <w:p w14:paraId="3173A603" w14:textId="77777777" w:rsidR="00C40E87" w:rsidRPr="00730DDF" w:rsidRDefault="00C40E87" w:rsidP="00C40E87">
            <w:pPr>
              <w:spacing w:before="40" w:after="40"/>
              <w:jc w:val="both"/>
              <w:rPr>
                <w:rFonts w:ascii="Arial" w:hAnsi="Arial" w:cs="Arial"/>
                <w:bCs/>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bCs/>
                <w:sz w:val="16"/>
                <w:szCs w:val="16"/>
              </w:rPr>
              <w:t>Copie/photo plaque constructeur</w:t>
            </w:r>
            <w:r w:rsidR="00943CEB" w:rsidRPr="00730DDF">
              <w:rPr>
                <w:rFonts w:ascii="Arial" w:hAnsi="Arial" w:cs="Arial"/>
                <w:bCs/>
                <w:sz w:val="16"/>
                <w:szCs w:val="16"/>
              </w:rPr>
              <w:t xml:space="preserve">                                            </w:t>
            </w: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bCs/>
                <w:sz w:val="16"/>
                <w:szCs w:val="16"/>
              </w:rPr>
              <w:t>TCDS</w:t>
            </w:r>
          </w:p>
        </w:tc>
        <w:tc>
          <w:tcPr>
            <w:tcW w:w="2517" w:type="dxa"/>
            <w:tcBorders>
              <w:top w:val="single" w:sz="4" w:space="0" w:color="auto"/>
              <w:left w:val="single" w:sz="4" w:space="0" w:color="auto"/>
              <w:bottom w:val="single" w:sz="4" w:space="0" w:color="auto"/>
              <w:right w:val="single" w:sz="4" w:space="0" w:color="auto"/>
            </w:tcBorders>
          </w:tcPr>
          <w:p w14:paraId="3CB4A186" w14:textId="77777777" w:rsidR="00C40E87" w:rsidRPr="00730DDF" w:rsidRDefault="00C40E87" w:rsidP="00C40E87">
            <w:pPr>
              <w:spacing w:before="40" w:after="40"/>
              <w:jc w:val="center"/>
              <w:rPr>
                <w:rFonts w:ascii="Arial" w:hAnsi="Arial"/>
                <w:sz w:val="16"/>
              </w:rPr>
            </w:pPr>
          </w:p>
        </w:tc>
      </w:tr>
      <w:tr w:rsidR="00730DDF" w:rsidRPr="00730DDF" w14:paraId="7E0E97DB" w14:textId="77777777" w:rsidTr="009F2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4A0" w:firstRow="1" w:lastRow="0" w:firstColumn="1" w:lastColumn="0" w:noHBand="0" w:noVBand="1"/>
        </w:tblPrEx>
        <w:trPr>
          <w:trHeight w:val="61"/>
        </w:trPr>
        <w:tc>
          <w:tcPr>
            <w:tcW w:w="14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CA4E1E" w14:textId="77777777" w:rsidR="00943CEB" w:rsidRPr="00730DDF" w:rsidRDefault="00943CEB">
            <w:pPr>
              <w:spacing w:before="40" w:after="40"/>
              <w:jc w:val="both"/>
              <w:rPr>
                <w:rFonts w:ascii="Arial" w:hAnsi="Arial" w:cs="Arial"/>
                <w:bCs/>
                <w:sz w:val="16"/>
                <w:szCs w:val="16"/>
              </w:rPr>
            </w:pPr>
            <w:r w:rsidRPr="00730DDF">
              <w:rPr>
                <w:rFonts w:ascii="Arial" w:hAnsi="Arial" w:cs="Arial"/>
                <w:bCs/>
                <w:sz w:val="16"/>
                <w:szCs w:val="16"/>
              </w:rPr>
              <w:t>Vérifications</w:t>
            </w:r>
          </w:p>
          <w:p w14:paraId="1B23C42B" w14:textId="77777777" w:rsidR="00C40E87" w:rsidRPr="00730DDF" w:rsidRDefault="00C40E87">
            <w:pPr>
              <w:spacing w:before="40" w:after="40"/>
              <w:jc w:val="both"/>
              <w:rPr>
                <w:rFonts w:ascii="Arial" w:hAnsi="Arial" w:cs="Arial"/>
                <w:bCs/>
                <w:sz w:val="16"/>
                <w:szCs w:val="16"/>
              </w:rPr>
            </w:pPr>
            <w:proofErr w:type="gramStart"/>
            <w:r w:rsidRPr="00730DDF">
              <w:rPr>
                <w:rFonts w:ascii="Arial" w:hAnsi="Arial" w:cs="Arial"/>
                <w:bCs/>
                <w:sz w:val="16"/>
                <w:szCs w:val="16"/>
              </w:rPr>
              <w:t>à</w:t>
            </w:r>
            <w:proofErr w:type="gramEnd"/>
            <w:r w:rsidRPr="00730DDF">
              <w:rPr>
                <w:rFonts w:ascii="Arial" w:hAnsi="Arial" w:cs="Arial"/>
                <w:bCs/>
                <w:sz w:val="16"/>
                <w:szCs w:val="16"/>
              </w:rPr>
              <w:t xml:space="preserve"> effectuer</w:t>
            </w:r>
          </w:p>
        </w:tc>
        <w:tc>
          <w:tcPr>
            <w:tcW w:w="633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29756B" w14:textId="77777777" w:rsidR="00C40E87" w:rsidRPr="00730DDF" w:rsidRDefault="00C40E87" w:rsidP="00C40E87">
            <w:pPr>
              <w:spacing w:before="40" w:after="40"/>
              <w:jc w:val="both"/>
              <w:rPr>
                <w:rFonts w:ascii="Arial" w:eastAsia="Calibri" w:hAnsi="Arial" w:cs="Arial"/>
                <w:bCs/>
                <w:sz w:val="16"/>
                <w:szCs w:val="16"/>
                <w:lang w:eastAsia="en-US"/>
              </w:rPr>
            </w:pPr>
            <w:r w:rsidRPr="00730DDF">
              <w:rPr>
                <w:rFonts w:ascii="Arial" w:hAnsi="Arial" w:cs="Arial"/>
                <w:bCs/>
                <w:sz w:val="16"/>
                <w:szCs w:val="16"/>
              </w:rPr>
              <w:t xml:space="preserve">S’assurer, à partir des éléments mis à disposition </w:t>
            </w:r>
            <w:r w:rsidRPr="00730DDF">
              <w:rPr>
                <w:rFonts w:ascii="Arial" w:hAnsi="Arial" w:cs="Arial"/>
                <w:bCs/>
                <w:i/>
                <w:iCs/>
                <w:sz w:val="16"/>
                <w:szCs w:val="16"/>
              </w:rPr>
              <w:t xml:space="preserve">(constructeurs mentionnés dans la TCDS, SN éligibles, plaque constructeur, liste des organismes de production agréés par l’EASA, CDN export attestant de la conformité de l’aéronef à une définition certifiée par </w:t>
            </w:r>
            <w:proofErr w:type="gramStart"/>
            <w:r w:rsidRPr="00730DDF">
              <w:rPr>
                <w:rFonts w:ascii="Arial" w:hAnsi="Arial" w:cs="Arial"/>
                <w:bCs/>
                <w:i/>
                <w:iCs/>
                <w:sz w:val="16"/>
                <w:szCs w:val="16"/>
              </w:rPr>
              <w:t>l’EASA,…</w:t>
            </w:r>
            <w:proofErr w:type="gramEnd"/>
            <w:r w:rsidRPr="00730DDF">
              <w:rPr>
                <w:rFonts w:ascii="Arial" w:hAnsi="Arial" w:cs="Arial"/>
                <w:bCs/>
                <w:i/>
                <w:iCs/>
                <w:sz w:val="16"/>
                <w:szCs w:val="16"/>
              </w:rPr>
              <w:t>)</w:t>
            </w:r>
            <w:r w:rsidRPr="00730DDF">
              <w:rPr>
                <w:rFonts w:ascii="Arial" w:hAnsi="Arial" w:cs="Arial"/>
                <w:bCs/>
                <w:sz w:val="16"/>
                <w:szCs w:val="16"/>
              </w:rPr>
              <w:t xml:space="preserve"> et de la connaissance du milieu aéronautique, que l’aéronef concerné a été produit dans un régime reconnu par l’AESA :</w:t>
            </w:r>
          </w:p>
          <w:p w14:paraId="3F8A74DE" w14:textId="1777FEBB" w:rsidR="00C40E87" w:rsidRPr="00730DDF" w:rsidRDefault="00C40E87" w:rsidP="008A2B09">
            <w:pPr>
              <w:numPr>
                <w:ilvl w:val="0"/>
                <w:numId w:val="11"/>
              </w:numPr>
              <w:tabs>
                <w:tab w:val="clear" w:pos="3905"/>
              </w:tabs>
              <w:ind w:left="459"/>
              <w:jc w:val="both"/>
              <w:rPr>
                <w:rFonts w:ascii="Arial" w:hAnsi="Arial" w:cs="Arial"/>
                <w:bCs/>
                <w:sz w:val="16"/>
                <w:szCs w:val="16"/>
              </w:rPr>
            </w:pPr>
            <w:r w:rsidRPr="00730DDF">
              <w:rPr>
                <w:rFonts w:ascii="Arial" w:hAnsi="Arial" w:cs="Arial"/>
                <w:bCs/>
                <w:sz w:val="16"/>
                <w:szCs w:val="16"/>
              </w:rPr>
              <w:t>Constructeur agréé Partie 21G</w:t>
            </w:r>
          </w:p>
          <w:p w14:paraId="3DB2512D" w14:textId="77777777" w:rsidR="00C40E87" w:rsidRPr="00730DDF" w:rsidRDefault="00C40E87" w:rsidP="008A2B09">
            <w:pPr>
              <w:numPr>
                <w:ilvl w:val="0"/>
                <w:numId w:val="11"/>
              </w:numPr>
              <w:tabs>
                <w:tab w:val="clear" w:pos="3905"/>
              </w:tabs>
              <w:ind w:left="459"/>
              <w:jc w:val="both"/>
              <w:rPr>
                <w:rFonts w:ascii="Arial" w:hAnsi="Arial" w:cs="Arial"/>
                <w:bCs/>
                <w:sz w:val="16"/>
                <w:szCs w:val="16"/>
              </w:rPr>
            </w:pPr>
            <w:r w:rsidRPr="00730DDF">
              <w:rPr>
                <w:rFonts w:ascii="Arial" w:hAnsi="Arial" w:cs="Arial"/>
                <w:bCs/>
                <w:sz w:val="16"/>
                <w:szCs w:val="16"/>
              </w:rPr>
              <w:t>Constructeur agréé par une Autorité Nationale antérieurement à la date de transfert</w:t>
            </w:r>
          </w:p>
          <w:p w14:paraId="7CE0EDBB" w14:textId="77777777" w:rsidR="00C40E87" w:rsidRPr="00730DDF" w:rsidRDefault="00C40E87" w:rsidP="008A2B09">
            <w:pPr>
              <w:numPr>
                <w:ilvl w:val="0"/>
                <w:numId w:val="11"/>
              </w:numPr>
              <w:tabs>
                <w:tab w:val="clear" w:pos="3905"/>
              </w:tabs>
              <w:ind w:left="459"/>
              <w:jc w:val="both"/>
              <w:rPr>
                <w:rFonts w:ascii="Arial" w:hAnsi="Arial" w:cs="Arial"/>
                <w:bCs/>
                <w:sz w:val="16"/>
                <w:szCs w:val="16"/>
              </w:rPr>
            </w:pPr>
            <w:r w:rsidRPr="00730DDF">
              <w:rPr>
                <w:rFonts w:ascii="Arial" w:hAnsi="Arial" w:cs="Arial"/>
                <w:bCs/>
                <w:sz w:val="16"/>
                <w:szCs w:val="16"/>
              </w:rPr>
              <w:t>Constructeur agréé par un État ayant un accord bilatéral ou technique avec l’AESA ou une Autorité Nationale</w:t>
            </w:r>
          </w:p>
        </w:tc>
        <w:tc>
          <w:tcPr>
            <w:tcW w:w="2517" w:type="dxa"/>
            <w:tcBorders>
              <w:top w:val="single" w:sz="4" w:space="0" w:color="auto"/>
              <w:left w:val="single" w:sz="4" w:space="0" w:color="auto"/>
              <w:bottom w:val="single" w:sz="4" w:space="0" w:color="auto"/>
              <w:right w:val="single" w:sz="4" w:space="0" w:color="auto"/>
            </w:tcBorders>
          </w:tcPr>
          <w:p w14:paraId="5C0D1C96" w14:textId="77777777" w:rsidR="00C40E87" w:rsidRPr="00730DDF" w:rsidRDefault="00C40E87" w:rsidP="00C40E87">
            <w:pPr>
              <w:spacing w:before="40" w:after="40"/>
              <w:jc w:val="center"/>
              <w:rPr>
                <w:rFonts w:ascii="Arial" w:hAnsi="Arial"/>
                <w:sz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71BB731F" w14:textId="77777777" w:rsidTr="009F2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4A0" w:firstRow="1" w:lastRow="0" w:firstColumn="1" w:lastColumn="0" w:noHBand="0" w:noVBand="1"/>
        </w:tblPrEx>
        <w:trPr>
          <w:trHeight w:val="61"/>
        </w:trPr>
        <w:tc>
          <w:tcPr>
            <w:tcW w:w="14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E4A5F2" w14:textId="1A94031C" w:rsidR="00C40E87" w:rsidRPr="00730DDF" w:rsidRDefault="000267A2">
            <w:pPr>
              <w:spacing w:before="40" w:after="40"/>
              <w:jc w:val="both"/>
              <w:rPr>
                <w:rFonts w:ascii="Arial" w:hAnsi="Arial" w:cs="Arial"/>
                <w:bCs/>
                <w:sz w:val="16"/>
                <w:szCs w:val="16"/>
              </w:rPr>
            </w:pPr>
            <w:r w:rsidRPr="00730DDF">
              <w:rPr>
                <w:rFonts w:ascii="Arial" w:hAnsi="Arial" w:cs="Arial"/>
                <w:bCs/>
                <w:noProof/>
                <w:sz w:val="16"/>
                <w:szCs w:val="16"/>
              </w:rPr>
              <mc:AlternateContent>
                <mc:Choice Requires="wps">
                  <w:drawing>
                    <wp:anchor distT="0" distB="0" distL="114300" distR="114300" simplePos="0" relativeHeight="251661824" behindDoc="0" locked="0" layoutInCell="1" allowOverlap="1" wp14:anchorId="0FAF87FE" wp14:editId="1DBA9933">
                      <wp:simplePos x="0" y="0"/>
                      <wp:positionH relativeFrom="column">
                        <wp:posOffset>-228600</wp:posOffset>
                      </wp:positionH>
                      <wp:positionV relativeFrom="paragraph">
                        <wp:posOffset>1289050</wp:posOffset>
                      </wp:positionV>
                      <wp:extent cx="0" cy="212090"/>
                      <wp:effectExtent l="8890" t="13970" r="10160" b="12065"/>
                      <wp:wrapNone/>
                      <wp:docPr id="29"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0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131F44" id="AutoShape 46" o:spid="_x0000_s1026" type="#_x0000_t32" style="position:absolute;margin-left:-18pt;margin-top:101.5pt;width:0;height:16.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"/>
                  </w:pict>
                </mc:Fallback>
              </mc:AlternateContent>
            </w:r>
          </w:p>
        </w:tc>
        <w:tc>
          <w:tcPr>
            <w:tcW w:w="633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BEF248" w14:textId="77777777" w:rsidR="00C40E87" w:rsidRPr="00730DDF" w:rsidRDefault="00C40E87" w:rsidP="00C40E87">
            <w:pPr>
              <w:spacing w:before="40" w:after="40"/>
              <w:jc w:val="both"/>
              <w:rPr>
                <w:rFonts w:ascii="Arial" w:eastAsia="Calibri" w:hAnsi="Arial" w:cs="Arial"/>
                <w:bCs/>
                <w:sz w:val="16"/>
                <w:szCs w:val="16"/>
                <w:lang w:eastAsia="en-US"/>
              </w:rPr>
            </w:pPr>
            <w:r w:rsidRPr="00730DDF">
              <w:rPr>
                <w:rFonts w:ascii="Arial" w:hAnsi="Arial" w:cs="Arial"/>
                <w:bCs/>
                <w:sz w:val="16"/>
                <w:szCs w:val="16"/>
              </w:rPr>
              <w:t>Dans le cas où la reconnaissance de l’environnement de production par l’EASA ne peut être établie avec certitude :</w:t>
            </w:r>
          </w:p>
          <w:p w14:paraId="6E6184ED" w14:textId="77777777" w:rsidR="00C40E87" w:rsidRPr="00730DDF" w:rsidRDefault="00C40E87" w:rsidP="008A2B09">
            <w:pPr>
              <w:numPr>
                <w:ilvl w:val="0"/>
                <w:numId w:val="11"/>
              </w:numPr>
              <w:tabs>
                <w:tab w:val="clear" w:pos="3905"/>
              </w:tabs>
              <w:ind w:left="459"/>
              <w:jc w:val="both"/>
              <w:rPr>
                <w:rFonts w:ascii="Arial" w:hAnsi="Arial" w:cs="Arial"/>
                <w:bCs/>
                <w:sz w:val="16"/>
                <w:szCs w:val="16"/>
              </w:rPr>
            </w:pPr>
            <w:r w:rsidRPr="00730DDF">
              <w:rPr>
                <w:rFonts w:ascii="Arial" w:hAnsi="Arial" w:cs="Arial"/>
                <w:bCs/>
                <w:sz w:val="16"/>
                <w:szCs w:val="16"/>
              </w:rPr>
              <w:t xml:space="preserve">Se retourner vers le PCM EASA de l’aéronef considéré et lui demander quels sont les organismes ayant produit l’aéronef et leur </w:t>
            </w:r>
            <w:proofErr w:type="gramStart"/>
            <w:r w:rsidRPr="00730DDF">
              <w:rPr>
                <w:rFonts w:ascii="Arial" w:hAnsi="Arial" w:cs="Arial"/>
                <w:bCs/>
                <w:sz w:val="16"/>
                <w:szCs w:val="16"/>
              </w:rPr>
              <w:t>régime ,</w:t>
            </w:r>
            <w:proofErr w:type="gramEnd"/>
          </w:p>
          <w:p w14:paraId="2E3570F5" w14:textId="77777777" w:rsidR="00C40E87" w:rsidRPr="00730DDF" w:rsidRDefault="00C40E87" w:rsidP="008A2B09">
            <w:pPr>
              <w:numPr>
                <w:ilvl w:val="0"/>
                <w:numId w:val="11"/>
              </w:numPr>
              <w:tabs>
                <w:tab w:val="clear" w:pos="3905"/>
              </w:tabs>
              <w:spacing w:after="80"/>
              <w:ind w:left="453" w:hanging="357"/>
              <w:jc w:val="both"/>
              <w:rPr>
                <w:rFonts w:ascii="Arial" w:hAnsi="Arial" w:cs="Arial"/>
                <w:bCs/>
                <w:sz w:val="16"/>
                <w:szCs w:val="16"/>
              </w:rPr>
            </w:pPr>
            <w:r w:rsidRPr="00730DDF">
              <w:rPr>
                <w:rFonts w:ascii="Arial" w:hAnsi="Arial" w:cs="Arial"/>
                <w:bCs/>
                <w:sz w:val="16"/>
                <w:szCs w:val="16"/>
              </w:rPr>
              <w:t>Demander concomitamment à l’autorité primaire du constructeur identifié de fournir une attestation certifiant que l’aéronef a été produit dans un régime reconnu par l’EASA.</w:t>
            </w:r>
          </w:p>
          <w:p w14:paraId="533B4064" w14:textId="77777777" w:rsidR="00C40E87" w:rsidRPr="00730DDF" w:rsidRDefault="00C40E87" w:rsidP="00C40E87">
            <w:pPr>
              <w:spacing w:before="40" w:after="40"/>
              <w:jc w:val="both"/>
              <w:rPr>
                <w:rFonts w:ascii="Arial" w:hAnsi="Arial"/>
                <w:sz w:val="16"/>
              </w:rPr>
            </w:pPr>
            <w:r w:rsidRPr="00730DDF">
              <w:rPr>
                <w:rFonts w:ascii="Arial" w:hAnsi="Arial" w:cs="Arial"/>
                <w:bCs/>
                <w:sz w:val="16"/>
                <w:szCs w:val="16"/>
              </w:rPr>
              <w:t>Nota : ne pouvoir attester que l’aéronef a été produit dans un environnement reconnu par l’EASA est un point bloquant.</w:t>
            </w:r>
          </w:p>
        </w:tc>
        <w:tc>
          <w:tcPr>
            <w:tcW w:w="2517" w:type="dxa"/>
            <w:tcBorders>
              <w:top w:val="single" w:sz="4" w:space="0" w:color="auto"/>
              <w:left w:val="single" w:sz="4" w:space="0" w:color="auto"/>
              <w:bottom w:val="single" w:sz="4" w:space="0" w:color="auto"/>
              <w:right w:val="single" w:sz="4" w:space="0" w:color="auto"/>
            </w:tcBorders>
          </w:tcPr>
          <w:p w14:paraId="232230EB" w14:textId="77777777" w:rsidR="00C40E87" w:rsidRPr="00730DDF" w:rsidRDefault="00C40E87" w:rsidP="00F72A2C">
            <w:pPr>
              <w:spacing w:before="40" w:after="40"/>
              <w:jc w:val="center"/>
              <w:rPr>
                <w:rFonts w:ascii="Arial" w:hAnsi="Arial"/>
                <w:sz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0A061AFB" w14:textId="77777777" w:rsidTr="009F2912">
        <w:trPr>
          <w:trHeight w:val="61"/>
        </w:trPr>
        <w:tc>
          <w:tcPr>
            <w:tcW w:w="10297" w:type="dxa"/>
            <w:gridSpan w:val="4"/>
            <w:shd w:val="clear" w:color="auto" w:fill="D9D9D9"/>
          </w:tcPr>
          <w:p w14:paraId="3F3C5E9A" w14:textId="73EFE886" w:rsidR="00C40E87" w:rsidRPr="00730DDF" w:rsidRDefault="00C40E87" w:rsidP="002224C3">
            <w:r w:rsidRPr="00730DDF">
              <w:rPr>
                <w:rFonts w:ascii="Arial" w:hAnsi="Arial" w:cs="Arial"/>
                <w:b/>
                <w:i/>
                <w:sz w:val="16"/>
                <w:szCs w:val="16"/>
              </w:rPr>
              <w:t xml:space="preserve">Modifications/réparations </w:t>
            </w:r>
            <w:r w:rsidRPr="00730DDF">
              <w:rPr>
                <w:rFonts w:ascii="Arial" w:hAnsi="Arial"/>
                <w:b/>
                <w:i/>
                <w:spacing w:val="-2"/>
                <w:sz w:val="16"/>
                <w:szCs w:val="16"/>
              </w:rPr>
              <w:t xml:space="preserve">- </w:t>
            </w:r>
            <w:r w:rsidR="00797006" w:rsidRPr="00730DDF">
              <w:rPr>
                <w:rFonts w:ascii="Arial" w:hAnsi="Arial"/>
                <w:b/>
                <w:i/>
                <w:spacing w:val="-2"/>
                <w:sz w:val="16"/>
                <w:szCs w:val="16"/>
              </w:rPr>
              <w:t xml:space="preserve">M.A.901(k)(6) </w:t>
            </w:r>
          </w:p>
        </w:tc>
      </w:tr>
      <w:tr w:rsidR="00730DDF" w:rsidRPr="00730DDF" w14:paraId="31B355DA" w14:textId="77777777" w:rsidTr="009F2912">
        <w:trPr>
          <w:trHeight w:val="60"/>
        </w:trPr>
        <w:tc>
          <w:tcPr>
            <w:tcW w:w="1449" w:type="dxa"/>
            <w:vAlign w:val="center"/>
          </w:tcPr>
          <w:p w14:paraId="2745CB47" w14:textId="77777777" w:rsidR="00943CEB" w:rsidRPr="00730DDF" w:rsidRDefault="00C40E87" w:rsidP="002224C3">
            <w:pPr>
              <w:spacing w:before="40" w:after="40"/>
              <w:jc w:val="both"/>
              <w:rPr>
                <w:rFonts w:ascii="Arial" w:hAnsi="Arial" w:cs="Arial"/>
                <w:sz w:val="16"/>
                <w:szCs w:val="16"/>
              </w:rPr>
            </w:pPr>
            <w:r w:rsidRPr="00730DDF">
              <w:rPr>
                <w:rFonts w:ascii="Arial" w:hAnsi="Arial" w:cs="Arial"/>
                <w:sz w:val="16"/>
                <w:szCs w:val="16"/>
              </w:rPr>
              <w:t xml:space="preserve">Documents </w:t>
            </w:r>
          </w:p>
          <w:p w14:paraId="3B943032" w14:textId="77777777" w:rsidR="00C40E87" w:rsidRPr="00730DDF" w:rsidRDefault="00C40E87" w:rsidP="002224C3">
            <w:pPr>
              <w:spacing w:before="40" w:after="40"/>
              <w:jc w:val="both"/>
              <w:rPr>
                <w:rFonts w:ascii="Arial" w:hAnsi="Arial" w:cs="Arial"/>
                <w:sz w:val="16"/>
                <w:szCs w:val="16"/>
              </w:rPr>
            </w:pPr>
            <w:proofErr w:type="gramStart"/>
            <w:r w:rsidRPr="00730DDF">
              <w:rPr>
                <w:rFonts w:ascii="Arial" w:hAnsi="Arial" w:cs="Arial"/>
                <w:sz w:val="16"/>
                <w:szCs w:val="16"/>
              </w:rPr>
              <w:t>à</w:t>
            </w:r>
            <w:proofErr w:type="gramEnd"/>
            <w:r w:rsidRPr="00730DDF">
              <w:rPr>
                <w:rFonts w:ascii="Arial" w:hAnsi="Arial" w:cs="Arial"/>
                <w:sz w:val="16"/>
                <w:szCs w:val="16"/>
              </w:rPr>
              <w:t xml:space="preserve"> obtenir</w:t>
            </w:r>
          </w:p>
        </w:tc>
        <w:tc>
          <w:tcPr>
            <w:tcW w:w="6318" w:type="dxa"/>
          </w:tcPr>
          <w:p w14:paraId="3F09B9FE" w14:textId="77777777" w:rsidR="00C40E87" w:rsidRPr="00730DDF" w:rsidRDefault="00C40E87" w:rsidP="00E64A78">
            <w:pPr>
              <w:spacing w:before="40" w:after="40"/>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Liste des modifications/réparations post production (cellule, moteurs, hélices, équipements) avec justificatifs d’approbation</w:t>
            </w:r>
          </w:p>
          <w:p w14:paraId="73311837" w14:textId="2F26556B" w:rsidR="00C40E87" w:rsidRPr="00730DDF" w:rsidRDefault="00C40E87" w:rsidP="00E64A78">
            <w:pPr>
              <w:spacing w:before="40" w:after="40"/>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 xml:space="preserve">Statut d’approbation EASA de la configuration en sortie de chaîne </w:t>
            </w:r>
          </w:p>
        </w:tc>
        <w:tc>
          <w:tcPr>
            <w:tcW w:w="2530" w:type="dxa"/>
            <w:gridSpan w:val="2"/>
          </w:tcPr>
          <w:p w14:paraId="3D7AF91B" w14:textId="77777777" w:rsidR="00C40E87" w:rsidRPr="00730DDF" w:rsidRDefault="00C40E87" w:rsidP="002224C3">
            <w:pPr>
              <w:spacing w:before="40" w:after="40"/>
              <w:jc w:val="center"/>
              <w:rPr>
                <w:rFonts w:ascii="Arial" w:hAnsi="Arial" w:cs="Arial"/>
                <w:sz w:val="16"/>
                <w:szCs w:val="16"/>
              </w:rPr>
            </w:pPr>
          </w:p>
        </w:tc>
      </w:tr>
      <w:tr w:rsidR="00730DDF" w:rsidRPr="00730DDF" w14:paraId="6CC4429A" w14:textId="77777777" w:rsidTr="009F2912">
        <w:trPr>
          <w:trHeight w:val="61"/>
        </w:trPr>
        <w:tc>
          <w:tcPr>
            <w:tcW w:w="1449" w:type="dxa"/>
            <w:vMerge w:val="restart"/>
            <w:vAlign w:val="center"/>
          </w:tcPr>
          <w:p w14:paraId="47F16C41" w14:textId="0D61B41D" w:rsidR="00C40E87" w:rsidRPr="00730DDF" w:rsidRDefault="00864FC2" w:rsidP="002224C3">
            <w:pPr>
              <w:spacing w:before="40" w:after="40"/>
              <w:rPr>
                <w:rFonts w:ascii="Arial" w:hAnsi="Arial" w:cs="Arial"/>
                <w:sz w:val="16"/>
                <w:szCs w:val="16"/>
              </w:rPr>
            </w:pPr>
            <w:r w:rsidRPr="00730DDF">
              <w:rPr>
                <w:rFonts w:ascii="Arial" w:hAnsi="Arial" w:cs="Arial"/>
                <w:noProof/>
                <w:sz w:val="16"/>
                <w:szCs w:val="16"/>
              </w:rPr>
              <mc:AlternateContent>
                <mc:Choice Requires="wps">
                  <w:drawing>
                    <wp:anchor distT="0" distB="0" distL="114300" distR="114300" simplePos="0" relativeHeight="251662848" behindDoc="0" locked="0" layoutInCell="1" allowOverlap="1" wp14:anchorId="5C00E60D" wp14:editId="7EFA1D35">
                      <wp:simplePos x="0" y="0"/>
                      <wp:positionH relativeFrom="column">
                        <wp:posOffset>-190500</wp:posOffset>
                      </wp:positionH>
                      <wp:positionV relativeFrom="paragraph">
                        <wp:posOffset>633730</wp:posOffset>
                      </wp:positionV>
                      <wp:extent cx="0" cy="255905"/>
                      <wp:effectExtent l="12065" t="5715" r="6985" b="5080"/>
                      <wp:wrapNone/>
                      <wp:docPr id="28"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9E2943" id="AutoShape 47" o:spid="_x0000_s1026" type="#_x0000_t32" style="position:absolute;margin-left:-15pt;margin-top:49.9pt;width:0;height:20.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"/>
                  </w:pict>
                </mc:Fallback>
              </mc:AlternateContent>
            </w:r>
            <w:r w:rsidR="00C40E87" w:rsidRPr="00730DDF">
              <w:rPr>
                <w:rFonts w:ascii="Arial" w:hAnsi="Arial" w:cs="Arial"/>
                <w:sz w:val="16"/>
                <w:szCs w:val="16"/>
              </w:rPr>
              <w:t>Vérifications</w:t>
            </w:r>
          </w:p>
        </w:tc>
        <w:tc>
          <w:tcPr>
            <w:tcW w:w="6318" w:type="dxa"/>
          </w:tcPr>
          <w:p w14:paraId="13D2CE36" w14:textId="77777777" w:rsidR="00C40E87" w:rsidRPr="00730DDF" w:rsidRDefault="00C40E87" w:rsidP="002224C3">
            <w:pPr>
              <w:spacing w:before="40" w:after="40"/>
              <w:jc w:val="both"/>
              <w:rPr>
                <w:rFonts w:ascii="Arial" w:hAnsi="Arial" w:cs="Arial"/>
                <w:sz w:val="16"/>
                <w:szCs w:val="16"/>
              </w:rPr>
            </w:pPr>
            <w:r w:rsidRPr="00730DDF">
              <w:rPr>
                <w:rFonts w:ascii="Arial" w:hAnsi="Arial" w:cs="Arial"/>
                <w:sz w:val="16"/>
                <w:szCs w:val="16"/>
              </w:rPr>
              <w:t>Vérification des preuves d’approbation (exhaustive sur période de référence)</w:t>
            </w:r>
          </w:p>
        </w:tc>
        <w:tc>
          <w:tcPr>
            <w:tcW w:w="2530" w:type="dxa"/>
            <w:gridSpan w:val="2"/>
          </w:tcPr>
          <w:p w14:paraId="193DA3DE"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75C378A" w14:textId="77777777" w:rsidTr="009F2912">
        <w:trPr>
          <w:trHeight w:val="61"/>
        </w:trPr>
        <w:tc>
          <w:tcPr>
            <w:tcW w:w="1449" w:type="dxa"/>
            <w:vMerge/>
            <w:vAlign w:val="center"/>
          </w:tcPr>
          <w:p w14:paraId="403C0EAC" w14:textId="77777777" w:rsidR="00C40E87" w:rsidRPr="00730DDF" w:rsidRDefault="00C40E87" w:rsidP="002224C3">
            <w:pPr>
              <w:spacing w:before="40" w:after="40"/>
              <w:rPr>
                <w:rFonts w:ascii="Arial" w:hAnsi="Arial" w:cs="Arial"/>
                <w:sz w:val="16"/>
                <w:szCs w:val="16"/>
              </w:rPr>
            </w:pPr>
          </w:p>
        </w:tc>
        <w:tc>
          <w:tcPr>
            <w:tcW w:w="6318" w:type="dxa"/>
          </w:tcPr>
          <w:p w14:paraId="5B0BB8B8" w14:textId="77777777" w:rsidR="00C40E87" w:rsidRPr="00730DDF" w:rsidRDefault="00C40E87" w:rsidP="002224C3">
            <w:pPr>
              <w:spacing w:before="40" w:after="40"/>
              <w:jc w:val="both"/>
              <w:rPr>
                <w:rFonts w:ascii="Arial" w:hAnsi="Arial" w:cs="Arial"/>
                <w:sz w:val="16"/>
                <w:szCs w:val="16"/>
              </w:rPr>
            </w:pPr>
            <w:r w:rsidRPr="00730DDF">
              <w:rPr>
                <w:rFonts w:ascii="Arial" w:hAnsi="Arial" w:cs="Arial"/>
                <w:sz w:val="16"/>
                <w:szCs w:val="16"/>
              </w:rPr>
              <w:t>Evaluation de l’impact des modifications/réparations installées sur la période de référence sur le manuel de vol, le programme d’entretien, le certificat acoustique</w:t>
            </w:r>
          </w:p>
        </w:tc>
        <w:tc>
          <w:tcPr>
            <w:tcW w:w="2530" w:type="dxa"/>
            <w:gridSpan w:val="2"/>
          </w:tcPr>
          <w:p w14:paraId="6BBA5BAF"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C40341F" w14:textId="77777777" w:rsidTr="009F2912">
        <w:trPr>
          <w:trHeight w:val="61"/>
        </w:trPr>
        <w:tc>
          <w:tcPr>
            <w:tcW w:w="1449" w:type="dxa"/>
            <w:vMerge/>
            <w:vAlign w:val="center"/>
          </w:tcPr>
          <w:p w14:paraId="57CBA9C9" w14:textId="77777777" w:rsidR="00C40E87" w:rsidRPr="00730DDF" w:rsidRDefault="00C40E87" w:rsidP="002224C3">
            <w:pPr>
              <w:spacing w:before="40" w:after="40"/>
              <w:rPr>
                <w:rFonts w:ascii="Arial" w:hAnsi="Arial" w:cs="Arial"/>
                <w:sz w:val="16"/>
                <w:szCs w:val="16"/>
              </w:rPr>
            </w:pPr>
          </w:p>
        </w:tc>
        <w:tc>
          <w:tcPr>
            <w:tcW w:w="6318" w:type="dxa"/>
          </w:tcPr>
          <w:p w14:paraId="3B3D5924" w14:textId="439CD463" w:rsidR="00C40E87" w:rsidRPr="00730DDF" w:rsidRDefault="00C40E87" w:rsidP="000945DC">
            <w:pPr>
              <w:spacing w:before="40" w:after="40"/>
              <w:jc w:val="both"/>
              <w:rPr>
                <w:rFonts w:ascii="Arial" w:hAnsi="Arial" w:cs="Arial"/>
                <w:sz w:val="16"/>
                <w:szCs w:val="16"/>
              </w:rPr>
            </w:pPr>
            <w:r w:rsidRPr="00730DDF">
              <w:rPr>
                <w:rFonts w:ascii="Arial" w:hAnsi="Arial" w:cs="Arial"/>
                <w:sz w:val="16"/>
                <w:szCs w:val="16"/>
              </w:rPr>
              <w:t xml:space="preserve">La configuration en sortie de chaîne est </w:t>
            </w:r>
            <w:proofErr w:type="gramStart"/>
            <w:r w:rsidR="009C5C50" w:rsidRPr="00730DDF">
              <w:rPr>
                <w:rFonts w:ascii="Arial" w:hAnsi="Arial" w:cs="Arial"/>
                <w:sz w:val="16"/>
                <w:szCs w:val="16"/>
              </w:rPr>
              <w:t>conformé</w:t>
            </w:r>
            <w:proofErr w:type="gramEnd"/>
            <w:r w:rsidR="009C5C50" w:rsidRPr="00730DDF">
              <w:rPr>
                <w:rFonts w:ascii="Arial" w:hAnsi="Arial" w:cs="Arial"/>
                <w:sz w:val="16"/>
                <w:szCs w:val="16"/>
              </w:rPr>
              <w:t xml:space="preserve"> à TCDS de l’</w:t>
            </w:r>
            <w:r w:rsidRPr="00730DDF">
              <w:rPr>
                <w:rFonts w:ascii="Arial" w:hAnsi="Arial" w:cs="Arial"/>
                <w:sz w:val="16"/>
                <w:szCs w:val="16"/>
              </w:rPr>
              <w:t>EASA (</w:t>
            </w:r>
            <w:r w:rsidR="009C5C50" w:rsidRPr="00730DDF">
              <w:rPr>
                <w:rFonts w:ascii="Arial" w:hAnsi="Arial" w:cs="Arial"/>
                <w:sz w:val="16"/>
                <w:szCs w:val="16"/>
              </w:rPr>
              <w:t xml:space="preserve">à vérifier </w:t>
            </w:r>
            <w:r w:rsidRPr="00730DDF">
              <w:rPr>
                <w:rFonts w:ascii="Arial" w:hAnsi="Arial" w:cs="Arial"/>
                <w:sz w:val="16"/>
                <w:szCs w:val="16"/>
              </w:rPr>
              <w:t>via RIC ou attestation émise par le constructeur ou l’Autorité de production)</w:t>
            </w:r>
          </w:p>
          <w:p w14:paraId="3B917ABE" w14:textId="6E5B6775" w:rsidR="00C40E87" w:rsidRPr="00730DDF" w:rsidRDefault="00C40E87" w:rsidP="000945DC">
            <w:pPr>
              <w:spacing w:before="40" w:after="40"/>
              <w:jc w:val="both"/>
              <w:rPr>
                <w:rFonts w:ascii="Arial" w:hAnsi="Arial" w:cs="Arial"/>
                <w:sz w:val="16"/>
                <w:szCs w:val="16"/>
              </w:rPr>
            </w:pPr>
          </w:p>
        </w:tc>
        <w:tc>
          <w:tcPr>
            <w:tcW w:w="2530" w:type="dxa"/>
            <w:gridSpan w:val="2"/>
          </w:tcPr>
          <w:p w14:paraId="571E9B7F"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C76F293" w14:textId="77777777" w:rsidTr="009F2912">
        <w:trPr>
          <w:trHeight w:val="61"/>
        </w:trPr>
        <w:tc>
          <w:tcPr>
            <w:tcW w:w="10297" w:type="dxa"/>
            <w:gridSpan w:val="4"/>
            <w:shd w:val="clear" w:color="auto" w:fill="D9D9D9"/>
          </w:tcPr>
          <w:p w14:paraId="561C730F" w14:textId="55B86353" w:rsidR="00C40E87" w:rsidRPr="00730DDF" w:rsidRDefault="00C40E87" w:rsidP="002224C3">
            <w:r w:rsidRPr="00730DDF">
              <w:rPr>
                <w:rFonts w:ascii="Arial" w:hAnsi="Arial" w:cs="Arial"/>
                <w:b/>
                <w:i/>
                <w:sz w:val="16"/>
                <w:szCs w:val="16"/>
              </w:rPr>
              <w:t xml:space="preserve">Pièces et équipements installés </w:t>
            </w:r>
            <w:r w:rsidRPr="00730DDF">
              <w:rPr>
                <w:rFonts w:ascii="Arial" w:hAnsi="Arial"/>
                <w:b/>
                <w:i/>
                <w:spacing w:val="-2"/>
                <w:sz w:val="16"/>
                <w:szCs w:val="16"/>
              </w:rPr>
              <w:t xml:space="preserve">- </w:t>
            </w:r>
            <w:r w:rsidR="009A4A61" w:rsidRPr="00730DDF">
              <w:rPr>
                <w:rFonts w:ascii="Arial" w:hAnsi="Arial"/>
                <w:b/>
                <w:i/>
                <w:spacing w:val="-2"/>
                <w:sz w:val="16"/>
                <w:szCs w:val="16"/>
              </w:rPr>
              <w:t xml:space="preserve">M.A.901(k)(7) </w:t>
            </w:r>
          </w:p>
        </w:tc>
      </w:tr>
      <w:tr w:rsidR="00730DDF" w:rsidRPr="00730DDF" w14:paraId="41E3B6AF" w14:textId="77777777" w:rsidTr="00BB1A35">
        <w:trPr>
          <w:trHeight w:val="190"/>
        </w:trPr>
        <w:tc>
          <w:tcPr>
            <w:tcW w:w="1449" w:type="dxa"/>
            <w:vMerge w:val="restart"/>
            <w:vAlign w:val="center"/>
          </w:tcPr>
          <w:p w14:paraId="1A44A900" w14:textId="77777777" w:rsidR="00BB1A35" w:rsidRPr="00730DDF" w:rsidRDefault="00BB1A35" w:rsidP="00BB1A35">
            <w:pPr>
              <w:spacing w:before="40" w:after="40"/>
              <w:jc w:val="both"/>
              <w:rPr>
                <w:rFonts w:ascii="Arial" w:hAnsi="Arial" w:cs="Arial"/>
                <w:sz w:val="16"/>
                <w:szCs w:val="16"/>
              </w:rPr>
            </w:pPr>
            <w:r w:rsidRPr="00730DDF">
              <w:rPr>
                <w:rFonts w:ascii="Arial" w:hAnsi="Arial" w:cs="Arial"/>
                <w:sz w:val="16"/>
                <w:szCs w:val="16"/>
              </w:rPr>
              <w:t xml:space="preserve">Documents </w:t>
            </w:r>
          </w:p>
          <w:p w14:paraId="5714364C" w14:textId="77777777" w:rsidR="00BB1A35" w:rsidRPr="00730DDF" w:rsidRDefault="00BB1A35" w:rsidP="00BB1A35">
            <w:pPr>
              <w:spacing w:before="40" w:after="40"/>
              <w:jc w:val="both"/>
              <w:rPr>
                <w:rFonts w:ascii="Arial" w:hAnsi="Arial" w:cs="Arial"/>
                <w:sz w:val="16"/>
                <w:szCs w:val="16"/>
              </w:rPr>
            </w:pPr>
            <w:proofErr w:type="gramStart"/>
            <w:r w:rsidRPr="00730DDF">
              <w:rPr>
                <w:rFonts w:ascii="Arial" w:hAnsi="Arial" w:cs="Arial"/>
                <w:sz w:val="16"/>
                <w:szCs w:val="16"/>
              </w:rPr>
              <w:t>à</w:t>
            </w:r>
            <w:proofErr w:type="gramEnd"/>
            <w:r w:rsidRPr="00730DDF">
              <w:rPr>
                <w:rFonts w:ascii="Arial" w:hAnsi="Arial" w:cs="Arial"/>
                <w:sz w:val="16"/>
                <w:szCs w:val="16"/>
              </w:rPr>
              <w:t xml:space="preserve"> obtenir</w:t>
            </w:r>
          </w:p>
        </w:tc>
        <w:tc>
          <w:tcPr>
            <w:tcW w:w="6318" w:type="dxa"/>
          </w:tcPr>
          <w:p w14:paraId="3D73DE85" w14:textId="77777777" w:rsidR="00BB1A35" w:rsidRPr="00730DDF" w:rsidRDefault="00BB1A35" w:rsidP="004B7E20">
            <w:pPr>
              <w:spacing w:before="40" w:after="40"/>
              <w:jc w:val="both"/>
              <w:rPr>
                <w:rFonts w:ascii="Arial" w:hAnsi="Arial"/>
                <w:sz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Liste des pièces à vie limite ou potentiel (ex : Kardex)</w:t>
            </w:r>
          </w:p>
        </w:tc>
        <w:tc>
          <w:tcPr>
            <w:tcW w:w="2530" w:type="dxa"/>
            <w:gridSpan w:val="2"/>
            <w:vMerge w:val="restart"/>
          </w:tcPr>
          <w:p w14:paraId="212C7726" w14:textId="77777777" w:rsidR="00BB1A35" w:rsidRPr="00730DDF" w:rsidRDefault="00BB1A35" w:rsidP="002224C3">
            <w:pPr>
              <w:spacing w:before="40" w:after="40"/>
              <w:jc w:val="center"/>
              <w:rPr>
                <w:rFonts w:ascii="Arial" w:hAnsi="Arial" w:cs="Arial"/>
                <w:sz w:val="16"/>
                <w:szCs w:val="16"/>
              </w:rPr>
            </w:pPr>
          </w:p>
        </w:tc>
      </w:tr>
      <w:tr w:rsidR="00730DDF" w:rsidRPr="00730DDF" w14:paraId="2B82ACCF" w14:textId="77777777" w:rsidTr="009F2912">
        <w:trPr>
          <w:trHeight w:val="190"/>
        </w:trPr>
        <w:tc>
          <w:tcPr>
            <w:tcW w:w="1449" w:type="dxa"/>
            <w:vMerge/>
            <w:vAlign w:val="center"/>
          </w:tcPr>
          <w:p w14:paraId="57E43529" w14:textId="77777777" w:rsidR="00BB1A35" w:rsidRPr="00730DDF" w:rsidRDefault="00BB1A35" w:rsidP="00BB1A35">
            <w:pPr>
              <w:spacing w:before="40" w:after="40"/>
              <w:jc w:val="both"/>
              <w:rPr>
                <w:rFonts w:ascii="Arial" w:hAnsi="Arial" w:cs="Arial"/>
                <w:sz w:val="16"/>
                <w:szCs w:val="16"/>
              </w:rPr>
            </w:pPr>
          </w:p>
        </w:tc>
        <w:tc>
          <w:tcPr>
            <w:tcW w:w="6318" w:type="dxa"/>
          </w:tcPr>
          <w:p w14:paraId="68D83AB6" w14:textId="77777777" w:rsidR="00BB1A35" w:rsidRPr="00730DDF" w:rsidRDefault="00BB1A35" w:rsidP="004B7E20">
            <w:pPr>
              <w:spacing w:before="40" w:after="40"/>
              <w:jc w:val="both"/>
              <w:rPr>
                <w:rFonts w:ascii="Arial" w:hAnsi="Arial"/>
                <w:sz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Liste des pièces critiques PMA/PDA installées sur l’aéronef, moteur, hélice ou attestation de non-utilisation de pièces critiques PMA/PDA.</w:t>
            </w:r>
          </w:p>
        </w:tc>
        <w:tc>
          <w:tcPr>
            <w:tcW w:w="2530" w:type="dxa"/>
            <w:gridSpan w:val="2"/>
            <w:vMerge/>
          </w:tcPr>
          <w:p w14:paraId="4A5149A2" w14:textId="77777777" w:rsidR="00BB1A35" w:rsidRPr="00730DDF" w:rsidRDefault="00BB1A35" w:rsidP="002224C3">
            <w:pPr>
              <w:spacing w:before="40" w:after="40"/>
              <w:jc w:val="center"/>
              <w:rPr>
                <w:rFonts w:ascii="Arial" w:hAnsi="Arial" w:cs="Arial"/>
                <w:sz w:val="16"/>
                <w:szCs w:val="16"/>
              </w:rPr>
            </w:pPr>
          </w:p>
        </w:tc>
      </w:tr>
      <w:tr w:rsidR="00730DDF" w:rsidRPr="00730DDF" w14:paraId="4E23BF18" w14:textId="77777777" w:rsidTr="009F2912">
        <w:trPr>
          <w:trHeight w:val="61"/>
        </w:trPr>
        <w:tc>
          <w:tcPr>
            <w:tcW w:w="1449" w:type="dxa"/>
            <w:vMerge w:val="restart"/>
            <w:vAlign w:val="center"/>
          </w:tcPr>
          <w:p w14:paraId="4F2C5CB0" w14:textId="77777777" w:rsidR="00C40E87" w:rsidRPr="00730DDF" w:rsidRDefault="00C40E87" w:rsidP="002224C3">
            <w:pPr>
              <w:spacing w:before="40" w:after="40"/>
              <w:rPr>
                <w:rFonts w:ascii="Arial" w:hAnsi="Arial" w:cs="Arial"/>
                <w:sz w:val="16"/>
                <w:szCs w:val="16"/>
              </w:rPr>
            </w:pPr>
            <w:r w:rsidRPr="00730DDF">
              <w:rPr>
                <w:rFonts w:ascii="Arial" w:hAnsi="Arial" w:cs="Arial"/>
                <w:sz w:val="16"/>
                <w:szCs w:val="16"/>
              </w:rPr>
              <w:t>Vérifications</w:t>
            </w:r>
          </w:p>
        </w:tc>
        <w:tc>
          <w:tcPr>
            <w:tcW w:w="6318" w:type="dxa"/>
          </w:tcPr>
          <w:p w14:paraId="73EC9D75" w14:textId="77777777" w:rsidR="00C40E87" w:rsidRPr="00730DDF" w:rsidRDefault="00C40E87" w:rsidP="00A857AE">
            <w:pPr>
              <w:spacing w:before="40" w:after="40"/>
              <w:jc w:val="both"/>
              <w:rPr>
                <w:rFonts w:ascii="Arial" w:hAnsi="Arial" w:cs="Arial"/>
                <w:sz w:val="16"/>
                <w:szCs w:val="16"/>
              </w:rPr>
            </w:pPr>
            <w:r w:rsidRPr="00730DDF">
              <w:rPr>
                <w:rFonts w:ascii="Arial" w:hAnsi="Arial" w:cs="Arial"/>
                <w:sz w:val="16"/>
                <w:szCs w:val="16"/>
              </w:rPr>
              <w:t>Conformité de la liste des pièces à vie limite ou potentiel (</w:t>
            </w:r>
            <w:proofErr w:type="spellStart"/>
            <w:r w:rsidRPr="00730DDF">
              <w:rPr>
                <w:rFonts w:ascii="Arial" w:hAnsi="Arial" w:cs="Arial"/>
                <w:sz w:val="16"/>
                <w:szCs w:val="16"/>
              </w:rPr>
              <w:t>kardex</w:t>
            </w:r>
            <w:proofErr w:type="spellEnd"/>
            <w:r w:rsidRPr="00730DDF">
              <w:rPr>
                <w:rFonts w:ascii="Arial" w:hAnsi="Arial" w:cs="Arial"/>
                <w:sz w:val="16"/>
                <w:szCs w:val="16"/>
              </w:rPr>
              <w:t>) au programme d’entretien (vérification exhaustive)</w:t>
            </w:r>
          </w:p>
          <w:p w14:paraId="57618352" w14:textId="77777777" w:rsidR="00A606F7" w:rsidRPr="00730DDF" w:rsidRDefault="00A606F7" w:rsidP="00A857AE">
            <w:pPr>
              <w:spacing w:before="40" w:after="40"/>
              <w:jc w:val="both"/>
              <w:rPr>
                <w:rFonts w:ascii="Arial" w:hAnsi="Arial" w:cs="Arial"/>
                <w:sz w:val="16"/>
                <w:szCs w:val="16"/>
              </w:rPr>
            </w:pPr>
          </w:p>
          <w:p w14:paraId="52F7B755" w14:textId="77777777" w:rsidR="00A606F7" w:rsidRPr="00730DDF" w:rsidRDefault="00A606F7" w:rsidP="00A857AE">
            <w:pPr>
              <w:spacing w:before="40" w:after="40"/>
              <w:jc w:val="both"/>
              <w:rPr>
                <w:rFonts w:ascii="Arial" w:hAnsi="Arial" w:cs="Arial"/>
                <w:sz w:val="16"/>
                <w:szCs w:val="16"/>
              </w:rPr>
            </w:pPr>
          </w:p>
        </w:tc>
        <w:tc>
          <w:tcPr>
            <w:tcW w:w="2530" w:type="dxa"/>
            <w:gridSpan w:val="2"/>
          </w:tcPr>
          <w:p w14:paraId="044109DB"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B29D080" w14:textId="77777777" w:rsidTr="009F2912">
        <w:trPr>
          <w:trHeight w:val="61"/>
        </w:trPr>
        <w:tc>
          <w:tcPr>
            <w:tcW w:w="1449" w:type="dxa"/>
            <w:vMerge/>
            <w:vAlign w:val="center"/>
          </w:tcPr>
          <w:p w14:paraId="4C66DFD3" w14:textId="77777777" w:rsidR="00C40E87" w:rsidRPr="00730DDF" w:rsidRDefault="00C40E87" w:rsidP="002224C3">
            <w:pPr>
              <w:spacing w:before="40" w:after="40"/>
              <w:rPr>
                <w:rFonts w:ascii="Arial" w:hAnsi="Arial" w:cs="Arial"/>
                <w:sz w:val="16"/>
                <w:szCs w:val="16"/>
              </w:rPr>
            </w:pPr>
          </w:p>
        </w:tc>
        <w:tc>
          <w:tcPr>
            <w:tcW w:w="6318" w:type="dxa"/>
          </w:tcPr>
          <w:p w14:paraId="21A56EE8" w14:textId="77777777" w:rsidR="00C40E87" w:rsidRPr="00730DDF" w:rsidRDefault="00C40E87" w:rsidP="00A857AE">
            <w:pPr>
              <w:spacing w:before="40" w:after="40"/>
              <w:jc w:val="both"/>
              <w:rPr>
                <w:rFonts w:ascii="Arial" w:hAnsi="Arial" w:cs="Arial"/>
                <w:sz w:val="16"/>
                <w:szCs w:val="16"/>
              </w:rPr>
            </w:pPr>
            <w:r w:rsidRPr="00730DDF">
              <w:rPr>
                <w:rFonts w:ascii="Arial" w:hAnsi="Arial" w:cs="Arial"/>
                <w:sz w:val="16"/>
                <w:szCs w:val="16"/>
              </w:rPr>
              <w:t>Documents libératoires associés aux pièces critiques PMA/PDA (échantillonnage sur période de référence)</w:t>
            </w:r>
          </w:p>
          <w:p w14:paraId="629C782C" w14:textId="77777777" w:rsidR="0072116E" w:rsidRPr="00730DDF" w:rsidRDefault="0072116E" w:rsidP="00A857AE">
            <w:pPr>
              <w:spacing w:before="40" w:after="40"/>
              <w:jc w:val="both"/>
              <w:rPr>
                <w:rFonts w:ascii="Arial" w:hAnsi="Arial" w:cs="Arial"/>
                <w:sz w:val="16"/>
                <w:szCs w:val="16"/>
              </w:rPr>
            </w:pPr>
          </w:p>
          <w:p w14:paraId="27BB0B2D" w14:textId="77777777" w:rsidR="0072116E" w:rsidRPr="00730DDF" w:rsidRDefault="0072116E" w:rsidP="00764E18">
            <w:pPr>
              <w:pStyle w:val="Paragraphedeliste"/>
              <w:numPr>
                <w:ilvl w:val="0"/>
                <w:numId w:val="1"/>
              </w:numPr>
              <w:spacing w:before="40" w:after="40"/>
              <w:jc w:val="both"/>
              <w:rPr>
                <w:rFonts w:ascii="Arial" w:hAnsi="Arial" w:cs="Arial"/>
                <w:sz w:val="16"/>
                <w:szCs w:val="16"/>
              </w:rPr>
            </w:pPr>
          </w:p>
          <w:p w14:paraId="4DA872FF" w14:textId="77777777" w:rsidR="0072116E" w:rsidRPr="00730DDF" w:rsidRDefault="0072116E" w:rsidP="00764E18">
            <w:pPr>
              <w:pStyle w:val="Paragraphedeliste"/>
              <w:numPr>
                <w:ilvl w:val="0"/>
                <w:numId w:val="1"/>
              </w:numPr>
              <w:spacing w:before="40" w:after="40"/>
              <w:jc w:val="both"/>
              <w:rPr>
                <w:rFonts w:ascii="Arial" w:hAnsi="Arial" w:cs="Arial"/>
                <w:sz w:val="16"/>
                <w:szCs w:val="16"/>
              </w:rPr>
            </w:pPr>
          </w:p>
          <w:p w14:paraId="52507C93" w14:textId="77777777" w:rsidR="0072116E" w:rsidRPr="00730DDF" w:rsidRDefault="0072116E" w:rsidP="00764E18">
            <w:pPr>
              <w:pStyle w:val="Paragraphedeliste"/>
              <w:numPr>
                <w:ilvl w:val="0"/>
                <w:numId w:val="1"/>
              </w:numPr>
              <w:spacing w:before="40" w:after="40"/>
              <w:jc w:val="both"/>
              <w:rPr>
                <w:rFonts w:ascii="Arial" w:hAnsi="Arial" w:cs="Arial"/>
                <w:sz w:val="16"/>
                <w:szCs w:val="16"/>
              </w:rPr>
            </w:pPr>
          </w:p>
          <w:p w14:paraId="74C7E85E" w14:textId="77777777" w:rsidR="00C40E87" w:rsidRPr="00730DDF" w:rsidRDefault="00C40E87" w:rsidP="00A857AE">
            <w:pPr>
              <w:spacing w:before="40" w:after="40"/>
              <w:jc w:val="both"/>
              <w:rPr>
                <w:rFonts w:ascii="Arial" w:hAnsi="Arial" w:cs="Arial"/>
                <w:sz w:val="16"/>
                <w:szCs w:val="16"/>
              </w:rPr>
            </w:pPr>
          </w:p>
          <w:p w14:paraId="342A5D9A" w14:textId="60212844" w:rsidR="00C40E87" w:rsidRPr="00730DDF" w:rsidRDefault="00C40E87" w:rsidP="00A857AE">
            <w:pPr>
              <w:spacing w:before="40" w:after="40"/>
              <w:jc w:val="both"/>
              <w:rPr>
                <w:rFonts w:ascii="Arial" w:hAnsi="Arial" w:cs="Arial"/>
                <w:sz w:val="16"/>
                <w:szCs w:val="16"/>
              </w:rPr>
            </w:pPr>
            <w:r w:rsidRPr="00730DDF">
              <w:rPr>
                <w:rFonts w:ascii="Arial" w:hAnsi="Arial" w:cs="Arial"/>
                <w:sz w:val="16"/>
                <w:szCs w:val="16"/>
              </w:rPr>
              <w:t xml:space="preserve">Nota : dans le cas où </w:t>
            </w:r>
            <w:r w:rsidR="00DA1969" w:rsidRPr="00730DDF">
              <w:rPr>
                <w:rFonts w:ascii="Arial" w:hAnsi="Arial" w:cs="Arial"/>
                <w:sz w:val="16"/>
                <w:szCs w:val="16"/>
              </w:rPr>
              <w:t xml:space="preserve">le demandeur </w:t>
            </w:r>
            <w:r w:rsidRPr="00730DDF">
              <w:rPr>
                <w:rFonts w:ascii="Arial" w:hAnsi="Arial" w:cs="Arial"/>
                <w:sz w:val="16"/>
                <w:szCs w:val="16"/>
              </w:rPr>
              <w:t>a déclaré ne pas être en mesure d'inventorier les pièces PMA/PDA de son aéronef/moteur/hélice : examen exhaustif de la liste fournie et un échantillonnage des documents libératoires.</w:t>
            </w:r>
          </w:p>
        </w:tc>
        <w:tc>
          <w:tcPr>
            <w:tcW w:w="2530" w:type="dxa"/>
            <w:gridSpan w:val="2"/>
          </w:tcPr>
          <w:p w14:paraId="5855B5BC"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8523A4B" w14:textId="77777777" w:rsidTr="009F2912">
        <w:trPr>
          <w:trHeight w:val="61"/>
        </w:trPr>
        <w:tc>
          <w:tcPr>
            <w:tcW w:w="1449" w:type="dxa"/>
            <w:vMerge/>
            <w:vAlign w:val="center"/>
          </w:tcPr>
          <w:p w14:paraId="3E30AB39" w14:textId="77777777" w:rsidR="00C40E87" w:rsidRPr="00730DDF" w:rsidRDefault="00C40E87" w:rsidP="002224C3">
            <w:pPr>
              <w:spacing w:before="40" w:after="40"/>
              <w:rPr>
                <w:rFonts w:ascii="Arial" w:hAnsi="Arial" w:cs="Arial"/>
                <w:sz w:val="16"/>
                <w:szCs w:val="16"/>
              </w:rPr>
            </w:pPr>
          </w:p>
        </w:tc>
        <w:tc>
          <w:tcPr>
            <w:tcW w:w="6318" w:type="dxa"/>
          </w:tcPr>
          <w:p w14:paraId="6C2572C2" w14:textId="77777777" w:rsidR="00C40E87" w:rsidRPr="00730DDF" w:rsidRDefault="00C40E87" w:rsidP="002224C3">
            <w:pPr>
              <w:spacing w:before="40" w:after="40"/>
              <w:jc w:val="both"/>
              <w:rPr>
                <w:rFonts w:ascii="Arial" w:hAnsi="Arial" w:cs="Arial"/>
                <w:sz w:val="16"/>
                <w:szCs w:val="16"/>
              </w:rPr>
            </w:pPr>
            <w:r w:rsidRPr="00730DDF">
              <w:rPr>
                <w:rFonts w:ascii="Arial" w:hAnsi="Arial" w:cs="Arial"/>
                <w:sz w:val="16"/>
                <w:szCs w:val="16"/>
              </w:rPr>
              <w:t>Documents libératoires associés aux pièces à vie limite ou potentiel (échantillonnage sur période de référence)</w:t>
            </w:r>
          </w:p>
          <w:p w14:paraId="73B0807F" w14:textId="77777777" w:rsidR="00B454BF" w:rsidRPr="00730DDF" w:rsidRDefault="00B454BF" w:rsidP="00B454BF">
            <w:pPr>
              <w:spacing w:before="40" w:after="40"/>
              <w:jc w:val="both"/>
              <w:rPr>
                <w:rFonts w:ascii="Arial" w:hAnsi="Arial" w:cs="Arial"/>
                <w:sz w:val="16"/>
                <w:szCs w:val="16"/>
              </w:rPr>
            </w:pPr>
          </w:p>
          <w:p w14:paraId="553E8A70" w14:textId="77777777" w:rsidR="00B454BF" w:rsidRPr="00730DDF" w:rsidRDefault="00B454BF" w:rsidP="00764E18">
            <w:pPr>
              <w:pStyle w:val="Paragraphedeliste"/>
              <w:numPr>
                <w:ilvl w:val="0"/>
                <w:numId w:val="1"/>
              </w:numPr>
              <w:spacing w:before="40" w:after="40"/>
              <w:jc w:val="both"/>
              <w:rPr>
                <w:rFonts w:ascii="Arial" w:hAnsi="Arial" w:cs="Arial"/>
                <w:sz w:val="16"/>
                <w:szCs w:val="16"/>
              </w:rPr>
            </w:pPr>
          </w:p>
          <w:p w14:paraId="5B51BFBB" w14:textId="77777777" w:rsidR="00B454BF" w:rsidRPr="00730DDF" w:rsidRDefault="00B454BF" w:rsidP="00764E18">
            <w:pPr>
              <w:pStyle w:val="Paragraphedeliste"/>
              <w:numPr>
                <w:ilvl w:val="0"/>
                <w:numId w:val="1"/>
              </w:numPr>
              <w:spacing w:before="40" w:after="40"/>
              <w:jc w:val="both"/>
              <w:rPr>
                <w:rFonts w:ascii="Arial" w:hAnsi="Arial" w:cs="Arial"/>
                <w:sz w:val="16"/>
                <w:szCs w:val="16"/>
              </w:rPr>
            </w:pPr>
          </w:p>
          <w:p w14:paraId="6A3548FD" w14:textId="77777777" w:rsidR="00B454BF" w:rsidRPr="00730DDF" w:rsidRDefault="00B454BF" w:rsidP="00764E18">
            <w:pPr>
              <w:pStyle w:val="Paragraphedeliste"/>
              <w:numPr>
                <w:ilvl w:val="0"/>
                <w:numId w:val="1"/>
              </w:numPr>
              <w:spacing w:before="40" w:after="40"/>
              <w:jc w:val="both"/>
              <w:rPr>
                <w:rFonts w:ascii="Arial" w:hAnsi="Arial" w:cs="Arial"/>
                <w:sz w:val="16"/>
                <w:szCs w:val="16"/>
              </w:rPr>
            </w:pPr>
          </w:p>
          <w:p w14:paraId="193E0CDF" w14:textId="77777777" w:rsidR="00B454BF" w:rsidRPr="00730DDF" w:rsidRDefault="00B454BF" w:rsidP="002224C3">
            <w:pPr>
              <w:spacing w:before="40" w:after="40"/>
              <w:jc w:val="both"/>
              <w:rPr>
                <w:rFonts w:ascii="Arial" w:hAnsi="Arial" w:cs="Arial"/>
                <w:sz w:val="16"/>
                <w:szCs w:val="16"/>
              </w:rPr>
            </w:pPr>
          </w:p>
        </w:tc>
        <w:tc>
          <w:tcPr>
            <w:tcW w:w="2530" w:type="dxa"/>
            <w:gridSpan w:val="2"/>
          </w:tcPr>
          <w:p w14:paraId="7C807D42" w14:textId="77777777" w:rsidR="00C40E87" w:rsidRPr="00730DDF" w:rsidRDefault="00C40E87" w:rsidP="00FE28C3">
            <w:pPr>
              <w:jc w:val="center"/>
            </w:pPr>
            <w:r w:rsidRPr="00730DDF">
              <w:rPr>
                <w:rFonts w:ascii="MS Gothic" w:eastAsia="MS Gothic" w:hAnsi="MS Gothic" w:cs="Arial"/>
                <w:sz w:val="16"/>
                <w:szCs w:val="16"/>
              </w:rPr>
              <w:lastRenderedPageBreak/>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F72BF69" w14:textId="77777777" w:rsidTr="009F2912">
        <w:trPr>
          <w:trHeight w:val="61"/>
        </w:trPr>
        <w:tc>
          <w:tcPr>
            <w:tcW w:w="10297" w:type="dxa"/>
            <w:gridSpan w:val="4"/>
            <w:shd w:val="clear" w:color="auto" w:fill="D9D9D9"/>
          </w:tcPr>
          <w:p w14:paraId="3593500C" w14:textId="1DC750BB" w:rsidR="00C40E87" w:rsidRPr="00730DDF" w:rsidRDefault="00C40E87" w:rsidP="002224C3">
            <w:pPr>
              <w:rPr>
                <w:rFonts w:ascii="Arial" w:hAnsi="Arial"/>
                <w:b/>
                <w:spacing w:val="-2"/>
                <w:sz w:val="16"/>
                <w:szCs w:val="16"/>
              </w:rPr>
            </w:pPr>
            <w:r w:rsidRPr="00730DDF">
              <w:rPr>
                <w:rFonts w:ascii="Arial" w:hAnsi="Arial" w:cs="Arial"/>
                <w:b/>
                <w:i/>
                <w:sz w:val="16"/>
                <w:szCs w:val="16"/>
              </w:rPr>
              <w:t xml:space="preserve">Consignes de navigabilité </w:t>
            </w:r>
            <w:r w:rsidRPr="00730DDF">
              <w:rPr>
                <w:rFonts w:ascii="Arial" w:hAnsi="Arial"/>
                <w:b/>
                <w:i/>
                <w:spacing w:val="-2"/>
                <w:sz w:val="16"/>
                <w:szCs w:val="16"/>
              </w:rPr>
              <w:t xml:space="preserve">- </w:t>
            </w:r>
            <w:r w:rsidR="009A4A61" w:rsidRPr="00730DDF">
              <w:rPr>
                <w:rFonts w:ascii="Arial" w:hAnsi="Arial"/>
                <w:b/>
                <w:i/>
                <w:spacing w:val="-2"/>
                <w:sz w:val="16"/>
                <w:szCs w:val="16"/>
              </w:rPr>
              <w:t>M.A.901(k)(5)</w:t>
            </w:r>
            <w:r w:rsidR="00A84D80" w:rsidRPr="00730DDF">
              <w:rPr>
                <w:rFonts w:ascii="Arial" w:hAnsi="Arial"/>
                <w:b/>
                <w:i/>
                <w:spacing w:val="-2"/>
                <w:sz w:val="16"/>
                <w:szCs w:val="16"/>
              </w:rPr>
              <w:t xml:space="preserve"> </w:t>
            </w:r>
          </w:p>
        </w:tc>
      </w:tr>
      <w:tr w:rsidR="00730DDF" w:rsidRPr="00730DDF" w14:paraId="5E748BEA" w14:textId="77777777" w:rsidTr="009F2912">
        <w:trPr>
          <w:trHeight w:val="274"/>
        </w:trPr>
        <w:tc>
          <w:tcPr>
            <w:tcW w:w="1449" w:type="dxa"/>
            <w:vAlign w:val="center"/>
          </w:tcPr>
          <w:p w14:paraId="2026244B" w14:textId="77777777" w:rsidR="00943CEB" w:rsidRPr="00730DDF" w:rsidRDefault="00C40E87" w:rsidP="002224C3">
            <w:pPr>
              <w:spacing w:before="40" w:after="40"/>
              <w:jc w:val="both"/>
              <w:rPr>
                <w:rFonts w:ascii="Arial" w:hAnsi="Arial" w:cs="Arial"/>
                <w:sz w:val="16"/>
                <w:szCs w:val="16"/>
              </w:rPr>
            </w:pPr>
            <w:r w:rsidRPr="00730DDF">
              <w:rPr>
                <w:rFonts w:ascii="Arial" w:hAnsi="Arial" w:cs="Arial"/>
                <w:sz w:val="16"/>
                <w:szCs w:val="16"/>
              </w:rPr>
              <w:t xml:space="preserve">Documents </w:t>
            </w:r>
          </w:p>
          <w:p w14:paraId="724B228A" w14:textId="77777777" w:rsidR="00C40E87" w:rsidRPr="00730DDF" w:rsidRDefault="00C40E87" w:rsidP="002224C3">
            <w:pPr>
              <w:spacing w:before="40" w:after="40"/>
              <w:jc w:val="both"/>
              <w:rPr>
                <w:rFonts w:ascii="Arial" w:hAnsi="Arial" w:cs="Arial"/>
                <w:sz w:val="16"/>
                <w:szCs w:val="16"/>
              </w:rPr>
            </w:pPr>
            <w:proofErr w:type="gramStart"/>
            <w:r w:rsidRPr="00730DDF">
              <w:rPr>
                <w:rFonts w:ascii="Arial" w:hAnsi="Arial" w:cs="Arial"/>
                <w:sz w:val="16"/>
                <w:szCs w:val="16"/>
              </w:rPr>
              <w:t>à</w:t>
            </w:r>
            <w:proofErr w:type="gramEnd"/>
            <w:r w:rsidRPr="00730DDF">
              <w:rPr>
                <w:rFonts w:ascii="Arial" w:hAnsi="Arial" w:cs="Arial"/>
                <w:sz w:val="16"/>
                <w:szCs w:val="16"/>
              </w:rPr>
              <w:t xml:space="preserve"> obtenir</w:t>
            </w:r>
          </w:p>
        </w:tc>
        <w:tc>
          <w:tcPr>
            <w:tcW w:w="6318" w:type="dxa"/>
            <w:vAlign w:val="center"/>
          </w:tcPr>
          <w:p w14:paraId="47790B68" w14:textId="77777777" w:rsidR="00C40E87" w:rsidRPr="00730DDF" w:rsidRDefault="00C40E87" w:rsidP="00765CE8">
            <w:pPr>
              <w:spacing w:before="40" w:after="40"/>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Liste de toutes les CN applicables aux modèles de cellule, du(des) moteur(s), de(des) hélice(s) et des équipements et leur statut (non-applicable avec justification ou date/heure/cycle d’application et butée suivante pour les CN répétitives…)</w:t>
            </w:r>
          </w:p>
        </w:tc>
        <w:tc>
          <w:tcPr>
            <w:tcW w:w="2530" w:type="dxa"/>
            <w:gridSpan w:val="2"/>
          </w:tcPr>
          <w:p w14:paraId="09B7779E" w14:textId="77777777" w:rsidR="00C40E87" w:rsidRPr="00730DDF" w:rsidRDefault="00C40E87" w:rsidP="002224C3">
            <w:pPr>
              <w:spacing w:before="40" w:after="40"/>
              <w:jc w:val="center"/>
              <w:rPr>
                <w:rFonts w:ascii="Arial" w:hAnsi="Arial" w:cs="Arial"/>
                <w:sz w:val="16"/>
                <w:szCs w:val="16"/>
              </w:rPr>
            </w:pPr>
          </w:p>
        </w:tc>
      </w:tr>
      <w:tr w:rsidR="00730DDF" w:rsidRPr="00730DDF" w14:paraId="106B7EFB" w14:textId="77777777" w:rsidTr="009F2912">
        <w:trPr>
          <w:trHeight w:val="61"/>
        </w:trPr>
        <w:tc>
          <w:tcPr>
            <w:tcW w:w="1449" w:type="dxa"/>
            <w:vMerge w:val="restart"/>
            <w:vAlign w:val="center"/>
          </w:tcPr>
          <w:p w14:paraId="38286D98" w14:textId="77777777" w:rsidR="00C40E87" w:rsidRPr="00730DDF" w:rsidRDefault="00C40E87" w:rsidP="002224C3">
            <w:pPr>
              <w:spacing w:before="40" w:after="40"/>
              <w:rPr>
                <w:rFonts w:ascii="Arial" w:hAnsi="Arial" w:cs="Arial"/>
                <w:sz w:val="16"/>
                <w:szCs w:val="16"/>
              </w:rPr>
            </w:pPr>
            <w:r w:rsidRPr="00730DDF">
              <w:rPr>
                <w:rFonts w:ascii="Arial" w:hAnsi="Arial" w:cs="Arial"/>
                <w:sz w:val="16"/>
                <w:szCs w:val="16"/>
              </w:rPr>
              <w:t>Vérifications</w:t>
            </w:r>
          </w:p>
        </w:tc>
        <w:tc>
          <w:tcPr>
            <w:tcW w:w="6318" w:type="dxa"/>
            <w:vAlign w:val="center"/>
          </w:tcPr>
          <w:p w14:paraId="0201350B" w14:textId="77777777" w:rsidR="00C40E87" w:rsidRPr="00730DDF" w:rsidRDefault="00C40E87" w:rsidP="00765CE8">
            <w:pPr>
              <w:spacing w:before="40" w:after="40"/>
              <w:jc w:val="both"/>
              <w:rPr>
                <w:rFonts w:ascii="Arial" w:hAnsi="Arial" w:cs="Arial"/>
                <w:sz w:val="16"/>
                <w:szCs w:val="16"/>
              </w:rPr>
            </w:pPr>
            <w:r w:rsidRPr="00730DDF">
              <w:rPr>
                <w:rFonts w:ascii="Arial" w:hAnsi="Arial" w:cs="Arial"/>
                <w:sz w:val="16"/>
                <w:szCs w:val="16"/>
              </w:rPr>
              <w:t>Vérification que la liste des CN applicables est exhaustive</w:t>
            </w:r>
          </w:p>
        </w:tc>
        <w:tc>
          <w:tcPr>
            <w:tcW w:w="2530" w:type="dxa"/>
            <w:gridSpan w:val="2"/>
          </w:tcPr>
          <w:p w14:paraId="035C8BCA" w14:textId="77777777" w:rsidR="00C40E87" w:rsidRPr="00730DDF" w:rsidRDefault="00C40E87" w:rsidP="00FE28C3">
            <w:pPr>
              <w:jc w:val="center"/>
              <w:rPr>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765E0ADB" w14:textId="77777777" w:rsidTr="009F2912">
        <w:trPr>
          <w:trHeight w:val="23"/>
        </w:trPr>
        <w:tc>
          <w:tcPr>
            <w:tcW w:w="1449" w:type="dxa"/>
            <w:vMerge/>
            <w:vAlign w:val="center"/>
          </w:tcPr>
          <w:p w14:paraId="06F32F4E" w14:textId="77777777" w:rsidR="00C40E87" w:rsidRPr="00730DDF" w:rsidRDefault="00C40E87" w:rsidP="002224C3">
            <w:pPr>
              <w:spacing w:before="40" w:after="40"/>
              <w:rPr>
                <w:rFonts w:ascii="Arial" w:hAnsi="Arial" w:cs="Arial"/>
                <w:sz w:val="16"/>
                <w:szCs w:val="16"/>
              </w:rPr>
            </w:pPr>
          </w:p>
        </w:tc>
        <w:tc>
          <w:tcPr>
            <w:tcW w:w="6318" w:type="dxa"/>
            <w:vAlign w:val="center"/>
          </w:tcPr>
          <w:p w14:paraId="3A6A7C8B" w14:textId="77777777" w:rsidR="00C40E87" w:rsidRPr="00730DDF" w:rsidRDefault="00C40E87" w:rsidP="00765CE8">
            <w:pPr>
              <w:spacing w:before="40" w:after="40"/>
              <w:jc w:val="both"/>
              <w:rPr>
                <w:rFonts w:ascii="Arial" w:hAnsi="Arial" w:cs="Arial"/>
                <w:sz w:val="16"/>
                <w:szCs w:val="16"/>
              </w:rPr>
            </w:pPr>
            <w:r w:rsidRPr="00730DDF">
              <w:rPr>
                <w:rFonts w:ascii="Arial" w:hAnsi="Arial" w:cs="Arial"/>
                <w:sz w:val="16"/>
                <w:szCs w:val="16"/>
              </w:rPr>
              <w:t>Pour les CN applicables aux modèles et identifiées comme non applicables aux produits et équipements constituant l’aéronef : vérification exhaustive sur la période de référence</w:t>
            </w:r>
          </w:p>
        </w:tc>
        <w:tc>
          <w:tcPr>
            <w:tcW w:w="2530" w:type="dxa"/>
            <w:gridSpan w:val="2"/>
          </w:tcPr>
          <w:p w14:paraId="2238C158"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5AB0C22C" w14:textId="77777777" w:rsidTr="009F2912">
        <w:trPr>
          <w:trHeight w:val="22"/>
        </w:trPr>
        <w:tc>
          <w:tcPr>
            <w:tcW w:w="1449" w:type="dxa"/>
            <w:vMerge/>
            <w:vAlign w:val="center"/>
          </w:tcPr>
          <w:p w14:paraId="10D3751D" w14:textId="77777777" w:rsidR="00C40E87" w:rsidRPr="00730DDF" w:rsidRDefault="00C40E87" w:rsidP="002224C3">
            <w:pPr>
              <w:spacing w:before="40" w:after="40"/>
              <w:rPr>
                <w:rFonts w:ascii="Arial" w:hAnsi="Arial" w:cs="Arial"/>
                <w:sz w:val="16"/>
                <w:szCs w:val="16"/>
              </w:rPr>
            </w:pPr>
          </w:p>
        </w:tc>
        <w:tc>
          <w:tcPr>
            <w:tcW w:w="6318" w:type="dxa"/>
            <w:vAlign w:val="center"/>
          </w:tcPr>
          <w:p w14:paraId="1B408F43" w14:textId="77777777" w:rsidR="00C40E87" w:rsidRPr="00730DDF" w:rsidRDefault="00C40E87" w:rsidP="002224C3">
            <w:pPr>
              <w:spacing w:before="40" w:after="40"/>
              <w:jc w:val="both"/>
              <w:rPr>
                <w:rFonts w:ascii="Arial" w:hAnsi="Arial" w:cs="Arial"/>
                <w:sz w:val="16"/>
                <w:szCs w:val="16"/>
              </w:rPr>
            </w:pPr>
            <w:r w:rsidRPr="00730DDF">
              <w:rPr>
                <w:rFonts w:ascii="Arial" w:hAnsi="Arial" w:cs="Arial"/>
                <w:sz w:val="16"/>
                <w:szCs w:val="16"/>
              </w:rPr>
              <w:t>Butées et périodicités : vérification par échantillonnage sur la période de référence qu’elles sont exactes (conformes au texte des CN)</w:t>
            </w:r>
          </w:p>
          <w:p w14:paraId="16C4B9E2" w14:textId="77777777" w:rsidR="00B454BF" w:rsidRPr="00730DDF" w:rsidRDefault="00B454BF" w:rsidP="00B454BF">
            <w:pPr>
              <w:spacing w:before="40" w:after="40"/>
              <w:jc w:val="both"/>
              <w:rPr>
                <w:rFonts w:ascii="Arial" w:hAnsi="Arial" w:cs="Arial"/>
                <w:sz w:val="16"/>
                <w:szCs w:val="16"/>
              </w:rPr>
            </w:pPr>
          </w:p>
          <w:p w14:paraId="141BE3F4" w14:textId="77777777" w:rsidR="00B454BF" w:rsidRPr="00730DDF" w:rsidRDefault="00B454BF" w:rsidP="00764E18">
            <w:pPr>
              <w:pStyle w:val="Paragraphedeliste"/>
              <w:numPr>
                <w:ilvl w:val="0"/>
                <w:numId w:val="1"/>
              </w:numPr>
              <w:spacing w:before="40" w:after="40"/>
              <w:jc w:val="both"/>
              <w:rPr>
                <w:rFonts w:ascii="Arial" w:hAnsi="Arial" w:cs="Arial"/>
                <w:sz w:val="16"/>
                <w:szCs w:val="16"/>
              </w:rPr>
            </w:pPr>
          </w:p>
          <w:p w14:paraId="0D04BABF" w14:textId="77777777" w:rsidR="00B454BF" w:rsidRPr="00730DDF" w:rsidRDefault="00B454BF" w:rsidP="00764E18">
            <w:pPr>
              <w:pStyle w:val="Paragraphedeliste"/>
              <w:numPr>
                <w:ilvl w:val="0"/>
                <w:numId w:val="1"/>
              </w:numPr>
              <w:spacing w:before="40" w:after="40"/>
              <w:jc w:val="both"/>
              <w:rPr>
                <w:rFonts w:ascii="Arial" w:hAnsi="Arial" w:cs="Arial"/>
                <w:sz w:val="16"/>
                <w:szCs w:val="16"/>
              </w:rPr>
            </w:pPr>
          </w:p>
          <w:p w14:paraId="097CE038" w14:textId="77777777" w:rsidR="00B454BF" w:rsidRPr="00730DDF" w:rsidRDefault="00B454BF" w:rsidP="00764E18">
            <w:pPr>
              <w:pStyle w:val="Paragraphedeliste"/>
              <w:numPr>
                <w:ilvl w:val="0"/>
                <w:numId w:val="1"/>
              </w:numPr>
              <w:spacing w:before="40" w:after="40"/>
              <w:jc w:val="both"/>
              <w:rPr>
                <w:rFonts w:ascii="Arial" w:hAnsi="Arial" w:cs="Arial"/>
                <w:sz w:val="16"/>
                <w:szCs w:val="16"/>
              </w:rPr>
            </w:pPr>
          </w:p>
        </w:tc>
        <w:tc>
          <w:tcPr>
            <w:tcW w:w="2530" w:type="dxa"/>
            <w:gridSpan w:val="2"/>
          </w:tcPr>
          <w:p w14:paraId="16B28BFA"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6C36840" w14:textId="77777777" w:rsidTr="009F2912">
        <w:trPr>
          <w:trHeight w:val="217"/>
        </w:trPr>
        <w:tc>
          <w:tcPr>
            <w:tcW w:w="1449" w:type="dxa"/>
            <w:vMerge/>
            <w:vAlign w:val="center"/>
          </w:tcPr>
          <w:p w14:paraId="4A15EF58" w14:textId="77777777" w:rsidR="00C40E87" w:rsidRPr="00730DDF" w:rsidRDefault="00C40E87" w:rsidP="002224C3">
            <w:pPr>
              <w:spacing w:before="40" w:after="40"/>
              <w:rPr>
                <w:rFonts w:ascii="Arial" w:hAnsi="Arial" w:cs="Arial"/>
                <w:sz w:val="16"/>
                <w:szCs w:val="16"/>
              </w:rPr>
            </w:pPr>
          </w:p>
        </w:tc>
        <w:tc>
          <w:tcPr>
            <w:tcW w:w="6318" w:type="dxa"/>
            <w:vAlign w:val="center"/>
          </w:tcPr>
          <w:p w14:paraId="468BE93F" w14:textId="77777777" w:rsidR="00C40E87" w:rsidRPr="00730DDF" w:rsidRDefault="00C40E87" w:rsidP="002224C3">
            <w:pPr>
              <w:spacing w:before="40" w:after="40"/>
              <w:ind w:left="34" w:hanging="1"/>
              <w:jc w:val="both"/>
              <w:rPr>
                <w:rFonts w:ascii="Arial" w:hAnsi="Arial" w:cs="Arial"/>
                <w:sz w:val="16"/>
                <w:szCs w:val="16"/>
              </w:rPr>
            </w:pPr>
            <w:r w:rsidRPr="00730DDF">
              <w:rPr>
                <w:rFonts w:ascii="Arial" w:hAnsi="Arial" w:cs="Arial"/>
                <w:sz w:val="16"/>
                <w:szCs w:val="16"/>
              </w:rPr>
              <w:t>Vérification que l’aéronef est à jour de toutes les CN applicables aux produits et équipements constituant l’aéronef</w:t>
            </w:r>
          </w:p>
        </w:tc>
        <w:tc>
          <w:tcPr>
            <w:tcW w:w="2530" w:type="dxa"/>
            <w:gridSpan w:val="2"/>
          </w:tcPr>
          <w:p w14:paraId="007FED68"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D39A722" w14:textId="77777777" w:rsidTr="009F2912">
        <w:trPr>
          <w:trHeight w:val="22"/>
        </w:trPr>
        <w:tc>
          <w:tcPr>
            <w:tcW w:w="1449" w:type="dxa"/>
            <w:vMerge/>
            <w:vAlign w:val="center"/>
          </w:tcPr>
          <w:p w14:paraId="5183454E" w14:textId="77777777" w:rsidR="00C40E87" w:rsidRPr="00730DDF" w:rsidRDefault="00C40E87" w:rsidP="002224C3">
            <w:pPr>
              <w:spacing w:before="40" w:after="40"/>
              <w:rPr>
                <w:rFonts w:ascii="Arial" w:hAnsi="Arial" w:cs="Arial"/>
                <w:sz w:val="16"/>
                <w:szCs w:val="16"/>
              </w:rPr>
            </w:pPr>
          </w:p>
        </w:tc>
        <w:tc>
          <w:tcPr>
            <w:tcW w:w="6318" w:type="dxa"/>
            <w:vAlign w:val="center"/>
          </w:tcPr>
          <w:p w14:paraId="34068F6A" w14:textId="77777777" w:rsidR="00C40E87" w:rsidRPr="00730DDF" w:rsidRDefault="00C40E87" w:rsidP="002224C3">
            <w:pPr>
              <w:spacing w:before="40" w:after="40"/>
              <w:ind w:left="34"/>
              <w:jc w:val="both"/>
              <w:rPr>
                <w:rFonts w:ascii="Arial" w:hAnsi="Arial" w:cs="Arial"/>
                <w:sz w:val="16"/>
                <w:szCs w:val="16"/>
              </w:rPr>
            </w:pPr>
            <w:r w:rsidRPr="00730DDF">
              <w:rPr>
                <w:rFonts w:ascii="Arial" w:hAnsi="Arial" w:cs="Arial"/>
                <w:sz w:val="16"/>
                <w:szCs w:val="16"/>
              </w:rPr>
              <w:t>Vérification des attestations d’exécution des CN (via copie APRS, livret aéronef, CRM, …) (échantillonnage sur période de référence : 10% et au moins 3 avec si possible répartition entre catégorie (aéronef, moteur, équipements))</w:t>
            </w:r>
          </w:p>
          <w:p w14:paraId="7AB89352" w14:textId="77777777" w:rsidR="00B454BF" w:rsidRPr="00730DDF" w:rsidRDefault="00B454BF" w:rsidP="00B454BF">
            <w:pPr>
              <w:spacing w:before="40" w:after="40"/>
              <w:jc w:val="both"/>
              <w:rPr>
                <w:rFonts w:ascii="Arial" w:hAnsi="Arial" w:cs="Arial"/>
                <w:sz w:val="16"/>
                <w:szCs w:val="16"/>
              </w:rPr>
            </w:pPr>
          </w:p>
          <w:p w14:paraId="15F8AB60" w14:textId="77777777" w:rsidR="00B454BF" w:rsidRPr="00730DDF" w:rsidRDefault="00B454BF" w:rsidP="00764E18">
            <w:pPr>
              <w:pStyle w:val="Paragraphedeliste"/>
              <w:numPr>
                <w:ilvl w:val="0"/>
                <w:numId w:val="1"/>
              </w:numPr>
              <w:spacing w:before="40" w:after="40"/>
              <w:jc w:val="both"/>
              <w:rPr>
                <w:rFonts w:ascii="Arial" w:hAnsi="Arial" w:cs="Arial"/>
                <w:sz w:val="16"/>
                <w:szCs w:val="16"/>
              </w:rPr>
            </w:pPr>
          </w:p>
          <w:p w14:paraId="7FD33BA4" w14:textId="77777777" w:rsidR="00B454BF" w:rsidRPr="00730DDF" w:rsidRDefault="00B454BF" w:rsidP="00764E18">
            <w:pPr>
              <w:pStyle w:val="Paragraphedeliste"/>
              <w:numPr>
                <w:ilvl w:val="0"/>
                <w:numId w:val="1"/>
              </w:numPr>
              <w:spacing w:before="40" w:after="40"/>
              <w:jc w:val="both"/>
              <w:rPr>
                <w:rFonts w:ascii="Arial" w:hAnsi="Arial" w:cs="Arial"/>
                <w:sz w:val="16"/>
                <w:szCs w:val="16"/>
              </w:rPr>
            </w:pPr>
          </w:p>
          <w:p w14:paraId="65A40480" w14:textId="77777777" w:rsidR="00B454BF" w:rsidRPr="00730DDF" w:rsidRDefault="00B454BF" w:rsidP="00764E18">
            <w:pPr>
              <w:pStyle w:val="Paragraphedeliste"/>
              <w:numPr>
                <w:ilvl w:val="0"/>
                <w:numId w:val="1"/>
              </w:numPr>
              <w:spacing w:before="40" w:after="40"/>
              <w:jc w:val="both"/>
              <w:rPr>
                <w:rFonts w:ascii="Arial" w:hAnsi="Arial" w:cs="Arial"/>
                <w:sz w:val="16"/>
                <w:szCs w:val="16"/>
              </w:rPr>
            </w:pPr>
          </w:p>
        </w:tc>
        <w:tc>
          <w:tcPr>
            <w:tcW w:w="2530" w:type="dxa"/>
            <w:gridSpan w:val="2"/>
          </w:tcPr>
          <w:p w14:paraId="604DA180"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CAB9724" w14:textId="77777777" w:rsidTr="009F2912">
        <w:trPr>
          <w:trHeight w:val="22"/>
        </w:trPr>
        <w:tc>
          <w:tcPr>
            <w:tcW w:w="1449" w:type="dxa"/>
            <w:vAlign w:val="center"/>
          </w:tcPr>
          <w:p w14:paraId="47CD91F4" w14:textId="146791B9" w:rsidR="00C40E87" w:rsidRPr="00730DDF" w:rsidRDefault="00C40E87" w:rsidP="003C4793">
            <w:pPr>
              <w:spacing w:before="40" w:after="40"/>
              <w:rPr>
                <w:rFonts w:ascii="Arial" w:hAnsi="Arial" w:cs="Arial"/>
                <w:sz w:val="16"/>
                <w:szCs w:val="16"/>
              </w:rPr>
            </w:pPr>
            <w:r w:rsidRPr="00730DDF">
              <w:rPr>
                <w:rFonts w:ascii="Arial" w:hAnsi="Arial" w:cs="Arial"/>
                <w:sz w:val="16"/>
                <w:szCs w:val="16"/>
              </w:rPr>
              <w:t xml:space="preserve">Contrôles complémentaires </w:t>
            </w:r>
          </w:p>
        </w:tc>
        <w:tc>
          <w:tcPr>
            <w:tcW w:w="6318" w:type="dxa"/>
            <w:vAlign w:val="center"/>
          </w:tcPr>
          <w:p w14:paraId="346505DF" w14:textId="77777777" w:rsidR="00C40E87" w:rsidRPr="00730DDF" w:rsidRDefault="00C40E87" w:rsidP="00DF2D60">
            <w:pPr>
              <w:spacing w:before="40" w:after="40"/>
              <w:ind w:left="34"/>
              <w:jc w:val="both"/>
              <w:rPr>
                <w:rFonts w:ascii="Arial" w:hAnsi="Arial" w:cs="Arial"/>
                <w:sz w:val="16"/>
                <w:szCs w:val="16"/>
              </w:rPr>
            </w:pPr>
            <w:r w:rsidRPr="00730DDF">
              <w:rPr>
                <w:rFonts w:ascii="Arial" w:hAnsi="Arial" w:cs="Arial"/>
                <w:sz w:val="16"/>
                <w:szCs w:val="16"/>
              </w:rPr>
              <w:t xml:space="preserve">Importation d’un Etat tiers non listé en </w:t>
            </w:r>
            <w:proofErr w:type="gramStart"/>
            <w:r w:rsidRPr="00730DDF">
              <w:rPr>
                <w:rFonts w:ascii="Arial" w:hAnsi="Arial" w:cs="Arial"/>
                <w:sz w:val="16"/>
                <w:szCs w:val="16"/>
              </w:rPr>
              <w:t xml:space="preserve">annexe </w:t>
            </w:r>
            <w:r w:rsidR="00DF2D60" w:rsidRPr="00730DDF">
              <w:rPr>
                <w:rFonts w:ascii="Arial" w:hAnsi="Arial" w:cs="Arial"/>
                <w:b/>
                <w:i/>
                <w:sz w:val="16"/>
                <w:szCs w:val="16"/>
              </w:rPr>
              <w:t xml:space="preserve"> X</w:t>
            </w:r>
            <w:proofErr w:type="gramEnd"/>
            <w:r w:rsidR="00DF2D60" w:rsidRPr="00730DDF">
              <w:rPr>
                <w:rFonts w:ascii="Arial" w:hAnsi="Arial" w:cs="Arial"/>
                <w:b/>
                <w:i/>
                <w:sz w:val="16"/>
                <w:szCs w:val="16"/>
              </w:rPr>
              <w:t xml:space="preserve"> du G-40-01 au §5.5</w:t>
            </w:r>
            <w:r w:rsidRPr="00730DDF">
              <w:rPr>
                <w:rFonts w:ascii="Arial" w:hAnsi="Arial" w:cs="Arial"/>
                <w:sz w:val="16"/>
                <w:szCs w:val="16"/>
              </w:rPr>
              <w:t>: Vérification exhaustive des attestations d’exécution des CN</w:t>
            </w:r>
          </w:p>
        </w:tc>
        <w:tc>
          <w:tcPr>
            <w:tcW w:w="2530" w:type="dxa"/>
            <w:gridSpan w:val="2"/>
          </w:tcPr>
          <w:p w14:paraId="229F19C0"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32894367" w14:textId="77777777" w:rsidTr="009F2912">
        <w:trPr>
          <w:trHeight w:val="61"/>
        </w:trPr>
        <w:tc>
          <w:tcPr>
            <w:tcW w:w="10297" w:type="dxa"/>
            <w:gridSpan w:val="4"/>
            <w:shd w:val="clear" w:color="auto" w:fill="D9D9D9"/>
          </w:tcPr>
          <w:p w14:paraId="6DD2295A" w14:textId="0270C6CA" w:rsidR="00C40E87" w:rsidRPr="00730DDF" w:rsidRDefault="00C40E87" w:rsidP="002224C3">
            <w:pPr>
              <w:rPr>
                <w:rFonts w:ascii="Arial" w:hAnsi="Arial"/>
                <w:b/>
                <w:spacing w:val="-2"/>
                <w:sz w:val="16"/>
                <w:szCs w:val="16"/>
              </w:rPr>
            </w:pPr>
            <w:bookmarkStart w:id="5" w:name="_Toc347499827"/>
            <w:bookmarkStart w:id="6" w:name="_Toc347507010"/>
            <w:bookmarkStart w:id="7" w:name="_Toc347507061"/>
            <w:bookmarkStart w:id="8" w:name="_Toc347507125"/>
            <w:bookmarkStart w:id="9" w:name="_Toc347507176"/>
            <w:bookmarkStart w:id="10" w:name="_Toc347507263"/>
            <w:bookmarkStart w:id="11" w:name="_Toc347499828"/>
            <w:bookmarkStart w:id="12" w:name="_Toc347507011"/>
            <w:bookmarkStart w:id="13" w:name="_Toc347507062"/>
            <w:bookmarkStart w:id="14" w:name="_Toc347507126"/>
            <w:bookmarkStart w:id="15" w:name="_Toc347507177"/>
            <w:bookmarkStart w:id="16" w:name="_Toc347507264"/>
            <w:bookmarkStart w:id="17" w:name="_Toc347499830"/>
            <w:bookmarkStart w:id="18" w:name="_Toc347507013"/>
            <w:bookmarkStart w:id="19" w:name="_Toc347507064"/>
            <w:bookmarkStart w:id="20" w:name="_Toc347507128"/>
            <w:bookmarkStart w:id="21" w:name="_Toc347507179"/>
            <w:bookmarkStart w:id="22" w:name="_Toc347507266"/>
            <w:bookmarkStart w:id="23" w:name="_Toc349643403"/>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730DDF">
              <w:rPr>
                <w:rFonts w:ascii="Arial" w:hAnsi="Arial"/>
                <w:b/>
                <w:spacing w:val="-2"/>
                <w:sz w:val="16"/>
                <w:szCs w:val="16"/>
              </w:rPr>
              <w:t xml:space="preserve">1.1.4. Pesée </w:t>
            </w:r>
            <w:r w:rsidRPr="00730DDF">
              <w:rPr>
                <w:rFonts w:ascii="Arial" w:hAnsi="Arial"/>
                <w:b/>
                <w:i/>
                <w:spacing w:val="-2"/>
                <w:sz w:val="16"/>
                <w:szCs w:val="16"/>
              </w:rPr>
              <w:t xml:space="preserve">- </w:t>
            </w:r>
            <w:r w:rsidR="00A84D80" w:rsidRPr="00730DDF">
              <w:rPr>
                <w:rFonts w:ascii="Arial" w:hAnsi="Arial"/>
                <w:b/>
                <w:i/>
                <w:spacing w:val="-2"/>
                <w:sz w:val="16"/>
                <w:szCs w:val="16"/>
              </w:rPr>
              <w:t xml:space="preserve">M.A.901(k)(9) </w:t>
            </w:r>
          </w:p>
        </w:tc>
      </w:tr>
      <w:tr w:rsidR="00730DDF" w:rsidRPr="00730DDF" w14:paraId="5EEA5E4A" w14:textId="77777777" w:rsidTr="009F2912">
        <w:trPr>
          <w:trHeight w:val="137"/>
        </w:trPr>
        <w:tc>
          <w:tcPr>
            <w:tcW w:w="1449" w:type="dxa"/>
            <w:vMerge w:val="restart"/>
            <w:vAlign w:val="center"/>
          </w:tcPr>
          <w:p w14:paraId="56EB9ADC" w14:textId="77777777" w:rsidR="00C40E87" w:rsidRPr="00730DDF" w:rsidRDefault="00C40E87" w:rsidP="006E0A14">
            <w:pPr>
              <w:spacing w:before="40" w:after="40"/>
              <w:rPr>
                <w:rFonts w:ascii="Arial" w:hAnsi="Arial" w:cs="Arial"/>
                <w:sz w:val="16"/>
                <w:szCs w:val="16"/>
              </w:rPr>
            </w:pPr>
            <w:r w:rsidRPr="00730DDF">
              <w:rPr>
                <w:rFonts w:ascii="Arial" w:hAnsi="Arial" w:cs="Arial"/>
                <w:sz w:val="16"/>
                <w:szCs w:val="16"/>
              </w:rPr>
              <w:t>Documents</w:t>
            </w:r>
            <w:r w:rsidR="006E0A14" w:rsidRPr="00730DDF">
              <w:rPr>
                <w:rFonts w:ascii="Arial" w:hAnsi="Arial" w:cs="Arial"/>
                <w:sz w:val="16"/>
                <w:szCs w:val="16"/>
              </w:rPr>
              <w:t xml:space="preserve"> </w:t>
            </w:r>
            <w:r w:rsidRPr="00730DDF">
              <w:rPr>
                <w:rFonts w:ascii="Arial" w:hAnsi="Arial" w:cs="Arial"/>
                <w:sz w:val="16"/>
                <w:szCs w:val="16"/>
              </w:rPr>
              <w:t>à obtenir</w:t>
            </w:r>
          </w:p>
        </w:tc>
        <w:tc>
          <w:tcPr>
            <w:tcW w:w="6318" w:type="dxa"/>
            <w:vAlign w:val="center"/>
          </w:tcPr>
          <w:p w14:paraId="27A0DEF6" w14:textId="77777777" w:rsidR="00C40E87" w:rsidRPr="00730DDF" w:rsidRDefault="00C40E87" w:rsidP="002224C3">
            <w:pPr>
              <w:spacing w:before="40" w:after="40"/>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Fiche de pesée avec inventaire aéronef, diagramme de masse et centrage</w:t>
            </w:r>
          </w:p>
        </w:tc>
        <w:tc>
          <w:tcPr>
            <w:tcW w:w="2530" w:type="dxa"/>
            <w:gridSpan w:val="2"/>
          </w:tcPr>
          <w:p w14:paraId="61965291" w14:textId="77777777" w:rsidR="00C40E87" w:rsidRPr="00730DDF" w:rsidRDefault="00C40E87" w:rsidP="002224C3">
            <w:pPr>
              <w:spacing w:before="40" w:after="40"/>
              <w:jc w:val="center"/>
              <w:rPr>
                <w:rFonts w:ascii="Arial" w:hAnsi="Arial" w:cs="Arial"/>
                <w:sz w:val="16"/>
                <w:szCs w:val="16"/>
              </w:rPr>
            </w:pPr>
          </w:p>
        </w:tc>
      </w:tr>
      <w:tr w:rsidR="00730DDF" w:rsidRPr="00730DDF" w14:paraId="48500E5B" w14:textId="77777777" w:rsidTr="009F2912">
        <w:trPr>
          <w:trHeight w:val="91"/>
        </w:trPr>
        <w:tc>
          <w:tcPr>
            <w:tcW w:w="1449" w:type="dxa"/>
            <w:vMerge/>
            <w:vAlign w:val="center"/>
          </w:tcPr>
          <w:p w14:paraId="60302003" w14:textId="77777777" w:rsidR="00C40E87" w:rsidRPr="00730DDF" w:rsidRDefault="00C40E87" w:rsidP="002224C3">
            <w:pPr>
              <w:spacing w:before="40" w:after="40"/>
              <w:jc w:val="both"/>
              <w:rPr>
                <w:rFonts w:ascii="Arial" w:hAnsi="Arial" w:cs="Arial"/>
                <w:sz w:val="16"/>
                <w:szCs w:val="16"/>
              </w:rPr>
            </w:pPr>
          </w:p>
        </w:tc>
        <w:tc>
          <w:tcPr>
            <w:tcW w:w="6318" w:type="dxa"/>
            <w:vAlign w:val="center"/>
          </w:tcPr>
          <w:p w14:paraId="3148F8D8" w14:textId="77777777" w:rsidR="00C40E87" w:rsidRPr="00730DDF" w:rsidRDefault="00C40E87" w:rsidP="002224C3">
            <w:pPr>
              <w:spacing w:before="40" w:after="40"/>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Liste des modifications/réparations</w:t>
            </w:r>
          </w:p>
        </w:tc>
        <w:tc>
          <w:tcPr>
            <w:tcW w:w="2530" w:type="dxa"/>
            <w:gridSpan w:val="2"/>
          </w:tcPr>
          <w:p w14:paraId="577F4392" w14:textId="77777777" w:rsidR="00C40E87" w:rsidRPr="00730DDF" w:rsidRDefault="00C40E87" w:rsidP="002224C3">
            <w:pPr>
              <w:spacing w:before="40" w:after="40"/>
              <w:jc w:val="center"/>
              <w:rPr>
                <w:rFonts w:ascii="Arial" w:hAnsi="Arial" w:cs="Arial"/>
                <w:sz w:val="16"/>
                <w:szCs w:val="16"/>
              </w:rPr>
            </w:pPr>
          </w:p>
        </w:tc>
      </w:tr>
      <w:tr w:rsidR="00730DDF" w:rsidRPr="00730DDF" w14:paraId="6DFCE40B" w14:textId="77777777" w:rsidTr="009F2912">
        <w:trPr>
          <w:trHeight w:val="61"/>
        </w:trPr>
        <w:tc>
          <w:tcPr>
            <w:tcW w:w="1449" w:type="dxa"/>
            <w:vMerge w:val="restart"/>
            <w:vAlign w:val="center"/>
          </w:tcPr>
          <w:p w14:paraId="42439C7D" w14:textId="77777777" w:rsidR="00C40E87" w:rsidRPr="00730DDF" w:rsidRDefault="00C40E87" w:rsidP="002224C3">
            <w:pPr>
              <w:spacing w:before="40" w:after="40"/>
              <w:rPr>
                <w:rFonts w:ascii="Arial" w:hAnsi="Arial" w:cs="Arial"/>
                <w:sz w:val="16"/>
                <w:szCs w:val="16"/>
              </w:rPr>
            </w:pPr>
            <w:r w:rsidRPr="00730DDF">
              <w:rPr>
                <w:rFonts w:ascii="Arial" w:hAnsi="Arial" w:cs="Arial"/>
                <w:sz w:val="16"/>
                <w:szCs w:val="16"/>
              </w:rPr>
              <w:t>Vérifications</w:t>
            </w:r>
          </w:p>
        </w:tc>
        <w:tc>
          <w:tcPr>
            <w:tcW w:w="6318" w:type="dxa"/>
            <w:vAlign w:val="center"/>
          </w:tcPr>
          <w:p w14:paraId="36D742AC" w14:textId="77777777" w:rsidR="00C40E87" w:rsidRPr="00730DDF" w:rsidRDefault="00C40E87" w:rsidP="002224C3">
            <w:pPr>
              <w:spacing w:before="40" w:after="40"/>
              <w:ind w:left="34"/>
              <w:jc w:val="both"/>
              <w:rPr>
                <w:rFonts w:ascii="Arial" w:hAnsi="Arial" w:cs="Arial"/>
                <w:sz w:val="16"/>
                <w:szCs w:val="16"/>
              </w:rPr>
            </w:pPr>
            <w:r w:rsidRPr="00730DDF">
              <w:rPr>
                <w:rFonts w:ascii="Arial" w:hAnsi="Arial" w:cs="Arial"/>
                <w:sz w:val="16"/>
                <w:szCs w:val="16"/>
              </w:rPr>
              <w:t>La périodicité de pesée réelle est conforme au programme d’entretien</w:t>
            </w:r>
          </w:p>
        </w:tc>
        <w:tc>
          <w:tcPr>
            <w:tcW w:w="2530" w:type="dxa"/>
            <w:gridSpan w:val="2"/>
          </w:tcPr>
          <w:p w14:paraId="7B25A376"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2ED1452" w14:textId="77777777" w:rsidTr="009F2912">
        <w:trPr>
          <w:trHeight w:val="23"/>
        </w:trPr>
        <w:tc>
          <w:tcPr>
            <w:tcW w:w="1449" w:type="dxa"/>
            <w:vMerge/>
            <w:vAlign w:val="center"/>
          </w:tcPr>
          <w:p w14:paraId="19C575B5" w14:textId="77777777" w:rsidR="00C40E87" w:rsidRPr="00730DDF" w:rsidRDefault="00C40E87" w:rsidP="002224C3">
            <w:pPr>
              <w:spacing w:before="40" w:after="40"/>
              <w:rPr>
                <w:rFonts w:ascii="Arial" w:hAnsi="Arial" w:cs="Arial"/>
                <w:sz w:val="16"/>
                <w:szCs w:val="16"/>
              </w:rPr>
            </w:pPr>
          </w:p>
        </w:tc>
        <w:tc>
          <w:tcPr>
            <w:tcW w:w="6318" w:type="dxa"/>
            <w:vAlign w:val="center"/>
          </w:tcPr>
          <w:p w14:paraId="47415009" w14:textId="77777777" w:rsidR="00C40E87" w:rsidRPr="00730DDF" w:rsidRDefault="00C40E87" w:rsidP="002224C3">
            <w:pPr>
              <w:spacing w:before="40" w:after="40"/>
              <w:ind w:left="34"/>
              <w:jc w:val="both"/>
              <w:rPr>
                <w:rFonts w:ascii="Arial" w:hAnsi="Arial" w:cs="Arial"/>
                <w:sz w:val="16"/>
                <w:szCs w:val="16"/>
              </w:rPr>
            </w:pPr>
            <w:r w:rsidRPr="00730DDF">
              <w:rPr>
                <w:rFonts w:ascii="Arial" w:hAnsi="Arial" w:cs="Arial"/>
                <w:sz w:val="16"/>
                <w:szCs w:val="16"/>
              </w:rPr>
              <w:t>La fiche de pesée présentée est accompagnée de l’inventaire de l’aéronef</w:t>
            </w:r>
          </w:p>
        </w:tc>
        <w:tc>
          <w:tcPr>
            <w:tcW w:w="2530" w:type="dxa"/>
            <w:gridSpan w:val="2"/>
          </w:tcPr>
          <w:p w14:paraId="2FA83459"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0FC1295C" w14:textId="77777777" w:rsidTr="009F2912">
        <w:trPr>
          <w:trHeight w:val="22"/>
        </w:trPr>
        <w:tc>
          <w:tcPr>
            <w:tcW w:w="1449" w:type="dxa"/>
            <w:vMerge/>
            <w:vAlign w:val="center"/>
          </w:tcPr>
          <w:p w14:paraId="3C316D66" w14:textId="77777777" w:rsidR="00C40E87" w:rsidRPr="00730DDF" w:rsidRDefault="00C40E87" w:rsidP="002224C3">
            <w:pPr>
              <w:spacing w:before="40" w:after="40"/>
              <w:rPr>
                <w:rFonts w:ascii="Arial" w:hAnsi="Arial" w:cs="Arial"/>
                <w:sz w:val="16"/>
                <w:szCs w:val="16"/>
              </w:rPr>
            </w:pPr>
          </w:p>
        </w:tc>
        <w:tc>
          <w:tcPr>
            <w:tcW w:w="6318" w:type="dxa"/>
            <w:vAlign w:val="center"/>
          </w:tcPr>
          <w:p w14:paraId="4F3EB334" w14:textId="77777777" w:rsidR="00C40E87" w:rsidRPr="00730DDF" w:rsidRDefault="00C40E87" w:rsidP="002224C3">
            <w:pPr>
              <w:spacing w:before="40" w:after="40"/>
              <w:ind w:left="34"/>
              <w:jc w:val="both"/>
              <w:rPr>
                <w:rFonts w:ascii="Arial" w:hAnsi="Arial" w:cs="Arial"/>
                <w:sz w:val="16"/>
                <w:szCs w:val="16"/>
              </w:rPr>
            </w:pPr>
            <w:r w:rsidRPr="00730DDF">
              <w:rPr>
                <w:rFonts w:ascii="Arial" w:hAnsi="Arial" w:cs="Arial"/>
                <w:sz w:val="16"/>
                <w:szCs w:val="16"/>
              </w:rPr>
              <w:t>Les modifications appliquées depuis la dernière pesée sont correctement prises en compte dans la fiche de pesée et leurs effets sur la masse et le centrage sont connus de manière exacte.</w:t>
            </w:r>
          </w:p>
        </w:tc>
        <w:tc>
          <w:tcPr>
            <w:tcW w:w="2530" w:type="dxa"/>
            <w:gridSpan w:val="2"/>
          </w:tcPr>
          <w:p w14:paraId="336DA0DE"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B5C71E7" w14:textId="77777777" w:rsidTr="009F2912">
        <w:trPr>
          <w:trHeight w:val="127"/>
        </w:trPr>
        <w:tc>
          <w:tcPr>
            <w:tcW w:w="1449" w:type="dxa"/>
            <w:vMerge/>
            <w:vAlign w:val="center"/>
          </w:tcPr>
          <w:p w14:paraId="005C778E" w14:textId="77777777" w:rsidR="00C40E87" w:rsidRPr="00730DDF" w:rsidRDefault="00C40E87" w:rsidP="002224C3">
            <w:pPr>
              <w:spacing w:before="40" w:after="40"/>
              <w:rPr>
                <w:rFonts w:ascii="Arial" w:hAnsi="Arial" w:cs="Arial"/>
                <w:sz w:val="16"/>
                <w:szCs w:val="16"/>
              </w:rPr>
            </w:pPr>
          </w:p>
        </w:tc>
        <w:tc>
          <w:tcPr>
            <w:tcW w:w="6318" w:type="dxa"/>
            <w:vAlign w:val="center"/>
          </w:tcPr>
          <w:p w14:paraId="766340D9" w14:textId="77777777" w:rsidR="00C40E87" w:rsidRPr="00730DDF" w:rsidRDefault="00C40E87" w:rsidP="002224C3">
            <w:pPr>
              <w:spacing w:before="40" w:after="40"/>
              <w:ind w:left="34"/>
              <w:jc w:val="both"/>
              <w:rPr>
                <w:rFonts w:ascii="Arial" w:hAnsi="Arial" w:cs="Arial"/>
                <w:sz w:val="16"/>
                <w:szCs w:val="16"/>
              </w:rPr>
            </w:pPr>
            <w:r w:rsidRPr="00730DDF">
              <w:rPr>
                <w:rFonts w:ascii="Arial" w:hAnsi="Arial" w:cs="Arial"/>
                <w:sz w:val="16"/>
                <w:szCs w:val="16"/>
              </w:rPr>
              <w:t>L’aéronef est conforme aux limites de masse et de centrage telles que stipulées dans la fiche de navigabilité et/ou le manuel de vol.</w:t>
            </w:r>
          </w:p>
          <w:p w14:paraId="58BBC2DD" w14:textId="77777777" w:rsidR="0038289D" w:rsidRPr="00730DDF" w:rsidRDefault="0038289D" w:rsidP="002224C3">
            <w:pPr>
              <w:spacing w:before="40" w:after="40"/>
              <w:ind w:left="34"/>
              <w:jc w:val="both"/>
              <w:rPr>
                <w:rFonts w:ascii="Arial" w:hAnsi="Arial" w:cs="Arial"/>
                <w:sz w:val="16"/>
                <w:szCs w:val="16"/>
              </w:rPr>
            </w:pPr>
          </w:p>
          <w:p w14:paraId="362F6E14" w14:textId="77777777" w:rsidR="006E0A14" w:rsidRPr="00730DDF" w:rsidRDefault="006E0A14" w:rsidP="002224C3">
            <w:pPr>
              <w:spacing w:before="40" w:after="40"/>
              <w:ind w:left="34"/>
              <w:jc w:val="both"/>
              <w:rPr>
                <w:rFonts w:ascii="Arial" w:hAnsi="Arial" w:cs="Arial"/>
                <w:sz w:val="16"/>
                <w:szCs w:val="16"/>
              </w:rPr>
            </w:pPr>
          </w:p>
        </w:tc>
        <w:tc>
          <w:tcPr>
            <w:tcW w:w="2530" w:type="dxa"/>
            <w:gridSpan w:val="2"/>
          </w:tcPr>
          <w:p w14:paraId="549ECE48"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20DED0C" w14:textId="77777777" w:rsidTr="009F2912">
        <w:trPr>
          <w:trHeight w:val="61"/>
        </w:trPr>
        <w:tc>
          <w:tcPr>
            <w:tcW w:w="10297" w:type="dxa"/>
            <w:gridSpan w:val="4"/>
            <w:shd w:val="clear" w:color="auto" w:fill="D9D9D9"/>
          </w:tcPr>
          <w:p w14:paraId="548A8B46" w14:textId="3B86F758" w:rsidR="00C40E87" w:rsidRPr="00730DDF" w:rsidRDefault="00C40E87" w:rsidP="002224C3">
            <w:pPr>
              <w:rPr>
                <w:rFonts w:ascii="Arial" w:hAnsi="Arial"/>
                <w:b/>
                <w:spacing w:val="-2"/>
                <w:sz w:val="16"/>
                <w:szCs w:val="16"/>
              </w:rPr>
            </w:pPr>
            <w:r w:rsidRPr="00730DDF">
              <w:rPr>
                <w:rFonts w:ascii="Arial" w:hAnsi="Arial"/>
                <w:b/>
                <w:spacing w:val="-2"/>
                <w:sz w:val="16"/>
                <w:szCs w:val="16"/>
              </w:rPr>
              <w:t xml:space="preserve">1.1.5. Manuel de vol </w:t>
            </w:r>
            <w:r w:rsidRPr="00730DDF">
              <w:rPr>
                <w:rFonts w:ascii="Arial" w:hAnsi="Arial"/>
                <w:b/>
                <w:i/>
                <w:spacing w:val="-2"/>
                <w:sz w:val="16"/>
                <w:szCs w:val="16"/>
              </w:rPr>
              <w:t>-</w:t>
            </w:r>
            <w:r w:rsidR="00A84D80" w:rsidRPr="00730DDF">
              <w:rPr>
                <w:rFonts w:ascii="Arial" w:hAnsi="Arial"/>
                <w:b/>
                <w:i/>
                <w:spacing w:val="-2"/>
                <w:sz w:val="16"/>
                <w:szCs w:val="16"/>
              </w:rPr>
              <w:t xml:space="preserve"> M.A.901(k)(2) </w:t>
            </w:r>
          </w:p>
        </w:tc>
      </w:tr>
      <w:tr w:rsidR="00730DDF" w:rsidRPr="00730DDF" w14:paraId="6EDB7270" w14:textId="77777777" w:rsidTr="009F2912">
        <w:trPr>
          <w:trHeight w:val="137"/>
        </w:trPr>
        <w:tc>
          <w:tcPr>
            <w:tcW w:w="1449" w:type="dxa"/>
            <w:vMerge w:val="restart"/>
            <w:vAlign w:val="center"/>
          </w:tcPr>
          <w:p w14:paraId="4B4BBF6C" w14:textId="77777777" w:rsidR="00943CEB" w:rsidRPr="00730DDF" w:rsidRDefault="00C40E87" w:rsidP="002224C3">
            <w:pPr>
              <w:spacing w:before="40" w:after="40"/>
              <w:jc w:val="both"/>
              <w:rPr>
                <w:rFonts w:ascii="Arial" w:hAnsi="Arial" w:cs="Arial"/>
                <w:sz w:val="16"/>
                <w:szCs w:val="16"/>
              </w:rPr>
            </w:pPr>
            <w:r w:rsidRPr="00730DDF">
              <w:rPr>
                <w:rFonts w:ascii="Arial" w:hAnsi="Arial" w:cs="Arial"/>
                <w:sz w:val="16"/>
                <w:szCs w:val="16"/>
              </w:rPr>
              <w:t xml:space="preserve">Documents </w:t>
            </w:r>
          </w:p>
          <w:p w14:paraId="33FB78D0" w14:textId="77777777" w:rsidR="00C40E87" w:rsidRPr="00730DDF" w:rsidRDefault="00C40E87" w:rsidP="002224C3">
            <w:pPr>
              <w:spacing w:before="40" w:after="40"/>
              <w:jc w:val="both"/>
              <w:rPr>
                <w:rFonts w:ascii="Arial" w:hAnsi="Arial" w:cs="Arial"/>
                <w:sz w:val="16"/>
                <w:szCs w:val="16"/>
              </w:rPr>
            </w:pPr>
            <w:proofErr w:type="gramStart"/>
            <w:r w:rsidRPr="00730DDF">
              <w:rPr>
                <w:rFonts w:ascii="Arial" w:hAnsi="Arial" w:cs="Arial"/>
                <w:sz w:val="16"/>
                <w:szCs w:val="16"/>
              </w:rPr>
              <w:t>à</w:t>
            </w:r>
            <w:proofErr w:type="gramEnd"/>
            <w:r w:rsidRPr="00730DDF">
              <w:rPr>
                <w:rFonts w:ascii="Arial" w:hAnsi="Arial" w:cs="Arial"/>
                <w:sz w:val="16"/>
                <w:szCs w:val="16"/>
              </w:rPr>
              <w:t xml:space="preserve"> obtenir</w:t>
            </w:r>
          </w:p>
        </w:tc>
        <w:tc>
          <w:tcPr>
            <w:tcW w:w="6318" w:type="dxa"/>
            <w:vAlign w:val="center"/>
          </w:tcPr>
          <w:p w14:paraId="51569097" w14:textId="77777777" w:rsidR="00C40E87" w:rsidRPr="00730DDF" w:rsidRDefault="00C40E87" w:rsidP="002224C3">
            <w:pPr>
              <w:spacing w:before="40" w:after="40"/>
              <w:ind w:left="34"/>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Manuel de vol</w:t>
            </w:r>
          </w:p>
        </w:tc>
        <w:tc>
          <w:tcPr>
            <w:tcW w:w="2530" w:type="dxa"/>
            <w:gridSpan w:val="2"/>
          </w:tcPr>
          <w:p w14:paraId="00F5C035" w14:textId="77777777" w:rsidR="00C40E87" w:rsidRPr="00730DDF" w:rsidRDefault="00C40E87" w:rsidP="002224C3">
            <w:pPr>
              <w:spacing w:before="40" w:after="40"/>
              <w:jc w:val="center"/>
              <w:rPr>
                <w:rFonts w:ascii="Arial" w:hAnsi="Arial" w:cs="Arial"/>
                <w:sz w:val="16"/>
                <w:szCs w:val="16"/>
              </w:rPr>
            </w:pPr>
          </w:p>
        </w:tc>
      </w:tr>
      <w:tr w:rsidR="00730DDF" w:rsidRPr="00730DDF" w14:paraId="6577B9E3" w14:textId="77777777" w:rsidTr="009F2912">
        <w:trPr>
          <w:trHeight w:val="56"/>
        </w:trPr>
        <w:tc>
          <w:tcPr>
            <w:tcW w:w="1449" w:type="dxa"/>
            <w:vMerge/>
            <w:vAlign w:val="center"/>
          </w:tcPr>
          <w:p w14:paraId="73C233F0" w14:textId="77777777" w:rsidR="00C40E87" w:rsidRPr="00730DDF" w:rsidRDefault="00C40E87" w:rsidP="002224C3">
            <w:pPr>
              <w:spacing w:before="40" w:after="40"/>
              <w:jc w:val="both"/>
              <w:rPr>
                <w:rFonts w:ascii="Arial" w:hAnsi="Arial" w:cs="Arial"/>
                <w:sz w:val="16"/>
                <w:szCs w:val="16"/>
              </w:rPr>
            </w:pPr>
          </w:p>
        </w:tc>
        <w:tc>
          <w:tcPr>
            <w:tcW w:w="6318" w:type="dxa"/>
            <w:vAlign w:val="center"/>
          </w:tcPr>
          <w:p w14:paraId="7C4F704D" w14:textId="77777777" w:rsidR="00C40E87" w:rsidRPr="00730DDF" w:rsidRDefault="00C40E87" w:rsidP="002224C3">
            <w:pPr>
              <w:spacing w:before="40" w:after="40"/>
              <w:ind w:left="34"/>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Liste des modifications/réparations</w:t>
            </w:r>
          </w:p>
        </w:tc>
        <w:tc>
          <w:tcPr>
            <w:tcW w:w="2530" w:type="dxa"/>
            <w:gridSpan w:val="2"/>
          </w:tcPr>
          <w:p w14:paraId="0E942C64" w14:textId="77777777" w:rsidR="00C40E87" w:rsidRPr="00730DDF" w:rsidRDefault="00C40E87" w:rsidP="002224C3">
            <w:pPr>
              <w:spacing w:before="40" w:after="40"/>
              <w:jc w:val="center"/>
              <w:rPr>
                <w:rFonts w:ascii="Arial" w:hAnsi="Arial" w:cs="Arial"/>
                <w:sz w:val="16"/>
                <w:szCs w:val="16"/>
              </w:rPr>
            </w:pPr>
          </w:p>
        </w:tc>
      </w:tr>
      <w:tr w:rsidR="00730DDF" w:rsidRPr="00730DDF" w14:paraId="2C059D40" w14:textId="77777777" w:rsidTr="009F2912">
        <w:trPr>
          <w:trHeight w:val="55"/>
        </w:trPr>
        <w:tc>
          <w:tcPr>
            <w:tcW w:w="1449" w:type="dxa"/>
            <w:vMerge/>
            <w:vAlign w:val="center"/>
          </w:tcPr>
          <w:p w14:paraId="3D233732" w14:textId="77777777" w:rsidR="00C40E87" w:rsidRPr="00730DDF" w:rsidRDefault="00C40E87" w:rsidP="002224C3">
            <w:pPr>
              <w:spacing w:before="40" w:after="40"/>
              <w:jc w:val="both"/>
              <w:rPr>
                <w:rFonts w:ascii="Arial" w:hAnsi="Arial" w:cs="Arial"/>
                <w:sz w:val="16"/>
                <w:szCs w:val="16"/>
              </w:rPr>
            </w:pPr>
          </w:p>
        </w:tc>
        <w:tc>
          <w:tcPr>
            <w:tcW w:w="6318" w:type="dxa"/>
            <w:vAlign w:val="center"/>
          </w:tcPr>
          <w:p w14:paraId="0B094B10" w14:textId="77777777" w:rsidR="00C40E87" w:rsidRPr="00730DDF" w:rsidRDefault="00C40E87" w:rsidP="002224C3">
            <w:pPr>
              <w:spacing w:before="40" w:after="40"/>
              <w:ind w:left="34"/>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Liste des CN</w:t>
            </w:r>
          </w:p>
        </w:tc>
        <w:tc>
          <w:tcPr>
            <w:tcW w:w="2530" w:type="dxa"/>
            <w:gridSpan w:val="2"/>
          </w:tcPr>
          <w:p w14:paraId="7E916CBD" w14:textId="77777777" w:rsidR="00C40E87" w:rsidRPr="00730DDF" w:rsidRDefault="00C40E87" w:rsidP="002224C3">
            <w:pPr>
              <w:spacing w:before="40" w:after="40"/>
              <w:jc w:val="center"/>
              <w:rPr>
                <w:rFonts w:ascii="Arial" w:hAnsi="Arial" w:cs="Arial"/>
                <w:sz w:val="16"/>
                <w:szCs w:val="16"/>
              </w:rPr>
            </w:pPr>
          </w:p>
        </w:tc>
      </w:tr>
      <w:tr w:rsidR="00730DDF" w:rsidRPr="00730DDF" w14:paraId="4B6C72EA" w14:textId="77777777" w:rsidTr="009F2912">
        <w:trPr>
          <w:trHeight w:val="61"/>
        </w:trPr>
        <w:tc>
          <w:tcPr>
            <w:tcW w:w="1449" w:type="dxa"/>
            <w:vMerge w:val="restart"/>
            <w:vAlign w:val="center"/>
          </w:tcPr>
          <w:p w14:paraId="6E6E6D33" w14:textId="77777777" w:rsidR="00C40E87" w:rsidRPr="00730DDF" w:rsidRDefault="00C40E87" w:rsidP="002224C3">
            <w:pPr>
              <w:spacing w:before="40" w:after="40"/>
              <w:rPr>
                <w:rFonts w:ascii="Arial" w:hAnsi="Arial" w:cs="Arial"/>
                <w:sz w:val="16"/>
                <w:szCs w:val="16"/>
              </w:rPr>
            </w:pPr>
            <w:r w:rsidRPr="00730DDF">
              <w:rPr>
                <w:rFonts w:ascii="Arial" w:hAnsi="Arial" w:cs="Arial"/>
                <w:sz w:val="16"/>
                <w:szCs w:val="16"/>
              </w:rPr>
              <w:t>Vérifications</w:t>
            </w:r>
          </w:p>
        </w:tc>
        <w:tc>
          <w:tcPr>
            <w:tcW w:w="6318" w:type="dxa"/>
            <w:vAlign w:val="center"/>
          </w:tcPr>
          <w:p w14:paraId="1D602C46" w14:textId="77777777" w:rsidR="00C40E87" w:rsidRPr="00730DDF" w:rsidRDefault="00C40E87" w:rsidP="002224C3">
            <w:pPr>
              <w:spacing w:before="40"/>
              <w:ind w:left="2552" w:hanging="2552"/>
              <w:jc w:val="both"/>
              <w:rPr>
                <w:rFonts w:ascii="Arial" w:hAnsi="Arial" w:cs="Arial"/>
                <w:sz w:val="16"/>
                <w:szCs w:val="16"/>
              </w:rPr>
            </w:pPr>
            <w:r w:rsidRPr="00730DDF">
              <w:rPr>
                <w:rFonts w:ascii="Arial" w:hAnsi="Arial" w:cs="Arial"/>
                <w:sz w:val="16"/>
                <w:szCs w:val="16"/>
              </w:rPr>
              <w:t>Le manuel de vol est approuvé ou reconnu par l’EASA</w:t>
            </w:r>
          </w:p>
        </w:tc>
        <w:tc>
          <w:tcPr>
            <w:tcW w:w="2530" w:type="dxa"/>
            <w:gridSpan w:val="2"/>
          </w:tcPr>
          <w:p w14:paraId="0D8F3EE4"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5D71A168" w14:textId="77777777" w:rsidTr="009F2912">
        <w:trPr>
          <w:trHeight w:val="23"/>
        </w:trPr>
        <w:tc>
          <w:tcPr>
            <w:tcW w:w="1449" w:type="dxa"/>
            <w:vMerge/>
            <w:vAlign w:val="center"/>
          </w:tcPr>
          <w:p w14:paraId="1A815CCB" w14:textId="77777777" w:rsidR="00C40E87" w:rsidRPr="00730DDF" w:rsidRDefault="00C40E87" w:rsidP="002224C3">
            <w:pPr>
              <w:spacing w:before="40" w:after="40"/>
              <w:rPr>
                <w:rFonts w:ascii="Arial" w:hAnsi="Arial" w:cs="Arial"/>
                <w:sz w:val="16"/>
                <w:szCs w:val="16"/>
              </w:rPr>
            </w:pPr>
          </w:p>
        </w:tc>
        <w:tc>
          <w:tcPr>
            <w:tcW w:w="6318" w:type="dxa"/>
            <w:vAlign w:val="center"/>
          </w:tcPr>
          <w:p w14:paraId="6FD18CCB" w14:textId="77777777" w:rsidR="00C40E87" w:rsidRPr="00730DDF" w:rsidRDefault="00C40E87" w:rsidP="002224C3">
            <w:pPr>
              <w:spacing w:before="40"/>
              <w:jc w:val="both"/>
              <w:rPr>
                <w:rFonts w:ascii="Arial" w:hAnsi="Arial" w:cs="Arial"/>
                <w:sz w:val="16"/>
                <w:szCs w:val="16"/>
              </w:rPr>
            </w:pPr>
            <w:r w:rsidRPr="00730DDF">
              <w:rPr>
                <w:rFonts w:ascii="Arial" w:hAnsi="Arial" w:cs="Arial"/>
                <w:sz w:val="16"/>
                <w:szCs w:val="16"/>
              </w:rPr>
              <w:t>L’aéronef satisfait les conditions d’applicabilité (plage de N° de série, modifications …) mentionnées dans le manuel de vol</w:t>
            </w:r>
          </w:p>
        </w:tc>
        <w:tc>
          <w:tcPr>
            <w:tcW w:w="2530" w:type="dxa"/>
            <w:gridSpan w:val="2"/>
          </w:tcPr>
          <w:p w14:paraId="551338A9"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218DF60D" w14:textId="77777777" w:rsidTr="009F2912">
        <w:trPr>
          <w:trHeight w:val="22"/>
        </w:trPr>
        <w:tc>
          <w:tcPr>
            <w:tcW w:w="1449" w:type="dxa"/>
            <w:vMerge/>
            <w:vAlign w:val="center"/>
          </w:tcPr>
          <w:p w14:paraId="6B49EFD7" w14:textId="77777777" w:rsidR="00C40E87" w:rsidRPr="00730DDF" w:rsidRDefault="00C40E87" w:rsidP="002224C3">
            <w:pPr>
              <w:spacing w:before="40" w:after="40"/>
              <w:rPr>
                <w:rFonts w:ascii="Arial" w:hAnsi="Arial" w:cs="Arial"/>
                <w:sz w:val="16"/>
                <w:szCs w:val="16"/>
              </w:rPr>
            </w:pPr>
          </w:p>
        </w:tc>
        <w:tc>
          <w:tcPr>
            <w:tcW w:w="6318" w:type="dxa"/>
            <w:vAlign w:val="center"/>
          </w:tcPr>
          <w:p w14:paraId="0E82FBE0" w14:textId="77777777" w:rsidR="00C40E87" w:rsidRPr="00730DDF" w:rsidRDefault="00C40E87" w:rsidP="002224C3">
            <w:pPr>
              <w:spacing w:before="40"/>
              <w:rPr>
                <w:rFonts w:ascii="Arial" w:hAnsi="Arial" w:cs="Arial"/>
                <w:sz w:val="16"/>
                <w:szCs w:val="16"/>
              </w:rPr>
            </w:pPr>
            <w:r w:rsidRPr="00730DDF">
              <w:rPr>
                <w:rFonts w:ascii="Arial" w:hAnsi="Arial" w:cs="Arial"/>
                <w:sz w:val="16"/>
                <w:szCs w:val="16"/>
              </w:rPr>
              <w:t xml:space="preserve">Le manuel de vol contient les additifs associés aux modifications installées </w:t>
            </w:r>
            <w:proofErr w:type="gramStart"/>
            <w:r w:rsidRPr="00730DDF">
              <w:rPr>
                <w:rFonts w:ascii="Arial" w:hAnsi="Arial" w:cs="Arial"/>
                <w:sz w:val="16"/>
                <w:szCs w:val="16"/>
              </w:rPr>
              <w:t>ayant</w:t>
            </w:r>
            <w:proofErr w:type="gramEnd"/>
            <w:r w:rsidRPr="00730DDF">
              <w:rPr>
                <w:rFonts w:ascii="Arial" w:hAnsi="Arial" w:cs="Arial"/>
                <w:sz w:val="16"/>
                <w:szCs w:val="16"/>
              </w:rPr>
              <w:t xml:space="preserve"> une influence sur le manuel de vol (échantillonnage sur la période de référence : si N, nombre des modifications ≤ 3, vérification exhaustive, si N &gt; 3, vérification sur 75% de N arrondi à l’entier inférieur).</w:t>
            </w:r>
          </w:p>
          <w:p w14:paraId="52058216" w14:textId="77777777" w:rsidR="00B454BF" w:rsidRPr="00730DDF" w:rsidRDefault="00B454BF" w:rsidP="00B454BF">
            <w:pPr>
              <w:spacing w:before="40" w:after="40"/>
              <w:jc w:val="both"/>
              <w:rPr>
                <w:rFonts w:ascii="Arial" w:hAnsi="Arial" w:cs="Arial"/>
                <w:sz w:val="16"/>
                <w:szCs w:val="16"/>
              </w:rPr>
            </w:pPr>
          </w:p>
          <w:p w14:paraId="385C6B4C" w14:textId="77777777" w:rsidR="00B454BF" w:rsidRPr="00730DDF" w:rsidRDefault="00B454BF" w:rsidP="00764E18">
            <w:pPr>
              <w:pStyle w:val="Paragraphedeliste"/>
              <w:numPr>
                <w:ilvl w:val="0"/>
                <w:numId w:val="1"/>
              </w:numPr>
              <w:spacing w:before="40" w:after="40"/>
              <w:jc w:val="both"/>
              <w:rPr>
                <w:rFonts w:ascii="Arial" w:hAnsi="Arial" w:cs="Arial"/>
                <w:sz w:val="16"/>
                <w:szCs w:val="16"/>
              </w:rPr>
            </w:pPr>
          </w:p>
          <w:p w14:paraId="4C8D0C43" w14:textId="77777777" w:rsidR="00B454BF" w:rsidRPr="00730DDF" w:rsidRDefault="00B454BF" w:rsidP="00764E18">
            <w:pPr>
              <w:pStyle w:val="Paragraphedeliste"/>
              <w:numPr>
                <w:ilvl w:val="0"/>
                <w:numId w:val="1"/>
              </w:numPr>
              <w:spacing w:before="40" w:after="40"/>
              <w:jc w:val="both"/>
              <w:rPr>
                <w:rFonts w:ascii="Arial" w:hAnsi="Arial" w:cs="Arial"/>
                <w:sz w:val="16"/>
                <w:szCs w:val="16"/>
              </w:rPr>
            </w:pPr>
          </w:p>
          <w:p w14:paraId="5A1C5562" w14:textId="77777777" w:rsidR="00B454BF" w:rsidRPr="00730DDF" w:rsidRDefault="00B454BF" w:rsidP="00764E18">
            <w:pPr>
              <w:pStyle w:val="Paragraphedeliste"/>
              <w:numPr>
                <w:ilvl w:val="0"/>
                <w:numId w:val="1"/>
              </w:numPr>
              <w:spacing w:before="40"/>
              <w:rPr>
                <w:rFonts w:ascii="Arial" w:hAnsi="Arial" w:cs="Arial"/>
                <w:sz w:val="16"/>
                <w:szCs w:val="16"/>
              </w:rPr>
            </w:pPr>
          </w:p>
        </w:tc>
        <w:tc>
          <w:tcPr>
            <w:tcW w:w="2530" w:type="dxa"/>
            <w:gridSpan w:val="2"/>
          </w:tcPr>
          <w:p w14:paraId="0C0471C9" w14:textId="77777777" w:rsidR="00C40E87" w:rsidRPr="00730DDF" w:rsidRDefault="00C40E87" w:rsidP="00FE28C3">
            <w:pPr>
              <w:jc w:val="center"/>
            </w:pPr>
            <w:r w:rsidRPr="00730DDF">
              <w:rPr>
                <w:rFonts w:ascii="MS Gothic" w:eastAsia="MS Gothic" w:hAnsi="MS Gothic" w:cs="Arial"/>
                <w:sz w:val="16"/>
                <w:szCs w:val="16"/>
              </w:rPr>
              <w:lastRenderedPageBreak/>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7C911872" w14:textId="77777777" w:rsidTr="009F2912">
        <w:trPr>
          <w:trHeight w:val="95"/>
        </w:trPr>
        <w:tc>
          <w:tcPr>
            <w:tcW w:w="1449" w:type="dxa"/>
            <w:vMerge/>
            <w:vAlign w:val="center"/>
          </w:tcPr>
          <w:p w14:paraId="5E2515E1" w14:textId="77777777" w:rsidR="00C40E87" w:rsidRPr="00730DDF" w:rsidRDefault="00C40E87" w:rsidP="002224C3">
            <w:pPr>
              <w:spacing w:before="40" w:after="40"/>
              <w:rPr>
                <w:rFonts w:ascii="Arial" w:hAnsi="Arial" w:cs="Arial"/>
                <w:sz w:val="16"/>
                <w:szCs w:val="16"/>
              </w:rPr>
            </w:pPr>
          </w:p>
        </w:tc>
        <w:tc>
          <w:tcPr>
            <w:tcW w:w="6318" w:type="dxa"/>
            <w:vAlign w:val="center"/>
          </w:tcPr>
          <w:p w14:paraId="4FC54BAD" w14:textId="77777777" w:rsidR="00C40E87" w:rsidRPr="00730DDF" w:rsidRDefault="00C40E87" w:rsidP="002224C3">
            <w:pPr>
              <w:spacing w:after="40"/>
              <w:jc w:val="both"/>
              <w:rPr>
                <w:rFonts w:ascii="Arial" w:hAnsi="Arial" w:cs="Arial"/>
                <w:sz w:val="16"/>
                <w:szCs w:val="16"/>
              </w:rPr>
            </w:pPr>
            <w:r w:rsidRPr="00730DDF">
              <w:rPr>
                <w:rFonts w:ascii="Arial" w:hAnsi="Arial" w:cs="Arial"/>
                <w:sz w:val="16"/>
                <w:szCs w:val="16"/>
              </w:rPr>
              <w:t>Le manuel de vol est à jour des consignes de navigabilité applicables</w:t>
            </w:r>
          </w:p>
        </w:tc>
        <w:tc>
          <w:tcPr>
            <w:tcW w:w="2530" w:type="dxa"/>
            <w:gridSpan w:val="2"/>
          </w:tcPr>
          <w:p w14:paraId="5EF51E1D" w14:textId="77777777" w:rsidR="00C40E87" w:rsidRPr="00730DDF" w:rsidRDefault="00C40E87"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47F1655" w14:textId="77777777" w:rsidTr="009F2912">
        <w:trPr>
          <w:trHeight w:val="95"/>
        </w:trPr>
        <w:tc>
          <w:tcPr>
            <w:tcW w:w="1449" w:type="dxa"/>
            <w:vMerge/>
            <w:vAlign w:val="center"/>
          </w:tcPr>
          <w:p w14:paraId="6563CC6A" w14:textId="77777777" w:rsidR="00C40E87" w:rsidRPr="00730DDF" w:rsidRDefault="00C40E87" w:rsidP="002224C3">
            <w:pPr>
              <w:spacing w:before="40" w:after="40"/>
              <w:rPr>
                <w:rFonts w:ascii="Arial" w:hAnsi="Arial" w:cs="Arial"/>
                <w:sz w:val="16"/>
                <w:szCs w:val="16"/>
              </w:rPr>
            </w:pPr>
          </w:p>
        </w:tc>
        <w:tc>
          <w:tcPr>
            <w:tcW w:w="6318" w:type="dxa"/>
            <w:vAlign w:val="center"/>
          </w:tcPr>
          <w:p w14:paraId="40A5FA37" w14:textId="77777777" w:rsidR="00C40E87" w:rsidRPr="00730DDF" w:rsidRDefault="00C40E87" w:rsidP="002224C3">
            <w:pPr>
              <w:spacing w:after="40"/>
              <w:jc w:val="both"/>
              <w:rPr>
                <w:rFonts w:ascii="Arial" w:hAnsi="Arial" w:cs="Arial"/>
                <w:sz w:val="16"/>
                <w:szCs w:val="16"/>
              </w:rPr>
            </w:pPr>
            <w:r w:rsidRPr="00730DDF">
              <w:rPr>
                <w:rFonts w:ascii="Arial" w:hAnsi="Arial" w:cs="Arial"/>
                <w:sz w:val="16"/>
                <w:szCs w:val="16"/>
              </w:rPr>
              <w:t>La langue du manuel de vol satisfait aux exigences du R-20-00</w:t>
            </w:r>
          </w:p>
        </w:tc>
        <w:tc>
          <w:tcPr>
            <w:tcW w:w="2530" w:type="dxa"/>
            <w:gridSpan w:val="2"/>
          </w:tcPr>
          <w:p w14:paraId="3A7CE58D" w14:textId="77777777" w:rsidR="00C40E87" w:rsidRPr="00730DDF" w:rsidRDefault="00C40E87" w:rsidP="00FE28C3">
            <w:pPr>
              <w:jc w:val="center"/>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bookmarkEnd w:id="23"/>
      <w:tr w:rsidR="00730DDF" w:rsidRPr="00730DDF" w14:paraId="65620124" w14:textId="77777777" w:rsidTr="009F2912">
        <w:trPr>
          <w:trHeight w:val="61"/>
        </w:trPr>
        <w:tc>
          <w:tcPr>
            <w:tcW w:w="10297" w:type="dxa"/>
            <w:gridSpan w:val="4"/>
            <w:shd w:val="clear" w:color="auto" w:fill="D9D9D9"/>
          </w:tcPr>
          <w:p w14:paraId="7A8898FC" w14:textId="43CBBB25" w:rsidR="00C40E87" w:rsidRPr="00730DDF" w:rsidRDefault="00C40E87" w:rsidP="002224C3">
            <w:pPr>
              <w:rPr>
                <w:rFonts w:ascii="Arial" w:hAnsi="Arial"/>
                <w:b/>
                <w:spacing w:val="-2"/>
                <w:sz w:val="16"/>
                <w:szCs w:val="16"/>
              </w:rPr>
            </w:pPr>
            <w:r w:rsidRPr="00730DDF">
              <w:rPr>
                <w:rFonts w:ascii="Arial" w:hAnsi="Arial"/>
                <w:b/>
                <w:spacing w:val="-2"/>
                <w:sz w:val="16"/>
                <w:szCs w:val="16"/>
              </w:rPr>
              <w:t xml:space="preserve">1.1.6. Programme d’entretien </w:t>
            </w:r>
            <w:r w:rsidRPr="00730DDF">
              <w:rPr>
                <w:rFonts w:ascii="Arial" w:hAnsi="Arial"/>
                <w:b/>
                <w:i/>
                <w:spacing w:val="-2"/>
                <w:sz w:val="16"/>
                <w:szCs w:val="16"/>
              </w:rPr>
              <w:t xml:space="preserve">- </w:t>
            </w:r>
            <w:r w:rsidR="00A84D80" w:rsidRPr="00730DDF">
              <w:rPr>
                <w:rFonts w:ascii="Arial" w:hAnsi="Arial"/>
                <w:b/>
                <w:i/>
                <w:spacing w:val="-2"/>
                <w:sz w:val="16"/>
                <w:szCs w:val="16"/>
              </w:rPr>
              <w:t xml:space="preserve">M.A.901(k)(3) </w:t>
            </w:r>
          </w:p>
        </w:tc>
      </w:tr>
      <w:tr w:rsidR="00730DDF" w:rsidRPr="00730DDF" w14:paraId="4A63822B" w14:textId="77777777" w:rsidTr="009F2912">
        <w:trPr>
          <w:trHeight w:val="137"/>
        </w:trPr>
        <w:tc>
          <w:tcPr>
            <w:tcW w:w="1449" w:type="dxa"/>
            <w:vMerge w:val="restart"/>
            <w:vAlign w:val="center"/>
          </w:tcPr>
          <w:p w14:paraId="7BD2BD2F" w14:textId="77777777" w:rsidR="00943CEB" w:rsidRPr="00730DDF" w:rsidRDefault="00C40E87" w:rsidP="002224C3">
            <w:pPr>
              <w:spacing w:before="40" w:after="40"/>
              <w:jc w:val="both"/>
              <w:rPr>
                <w:rFonts w:ascii="Arial" w:hAnsi="Arial" w:cs="Arial"/>
                <w:sz w:val="16"/>
                <w:szCs w:val="16"/>
              </w:rPr>
            </w:pPr>
            <w:r w:rsidRPr="00730DDF">
              <w:rPr>
                <w:rFonts w:ascii="Arial" w:hAnsi="Arial" w:cs="Arial"/>
                <w:sz w:val="16"/>
                <w:szCs w:val="16"/>
              </w:rPr>
              <w:t xml:space="preserve">Documents </w:t>
            </w:r>
          </w:p>
          <w:p w14:paraId="5EB09E9F" w14:textId="77777777" w:rsidR="00C40E87" w:rsidRPr="00730DDF" w:rsidRDefault="00C40E87" w:rsidP="002224C3">
            <w:pPr>
              <w:spacing w:before="40" w:after="40"/>
              <w:jc w:val="both"/>
              <w:rPr>
                <w:rFonts w:ascii="Arial" w:hAnsi="Arial" w:cs="Arial"/>
                <w:sz w:val="16"/>
                <w:szCs w:val="16"/>
              </w:rPr>
            </w:pPr>
            <w:proofErr w:type="gramStart"/>
            <w:r w:rsidRPr="00730DDF">
              <w:rPr>
                <w:rFonts w:ascii="Arial" w:hAnsi="Arial" w:cs="Arial"/>
                <w:sz w:val="16"/>
                <w:szCs w:val="16"/>
              </w:rPr>
              <w:t>à</w:t>
            </w:r>
            <w:proofErr w:type="gramEnd"/>
            <w:r w:rsidRPr="00730DDF">
              <w:rPr>
                <w:rFonts w:ascii="Arial" w:hAnsi="Arial" w:cs="Arial"/>
                <w:sz w:val="16"/>
                <w:szCs w:val="16"/>
              </w:rPr>
              <w:t xml:space="preserve"> obtenir</w:t>
            </w:r>
          </w:p>
        </w:tc>
        <w:tc>
          <w:tcPr>
            <w:tcW w:w="6318" w:type="dxa"/>
            <w:vAlign w:val="center"/>
          </w:tcPr>
          <w:p w14:paraId="38C21EFE" w14:textId="77777777" w:rsidR="00C40E87" w:rsidRPr="00730DDF" w:rsidRDefault="00C40E87" w:rsidP="002224C3">
            <w:pPr>
              <w:spacing w:before="40" w:after="40"/>
              <w:ind w:left="34"/>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Programme d’Entretien (PE)</w:t>
            </w:r>
          </w:p>
        </w:tc>
        <w:tc>
          <w:tcPr>
            <w:tcW w:w="2530" w:type="dxa"/>
            <w:gridSpan w:val="2"/>
          </w:tcPr>
          <w:p w14:paraId="0A2BB8F7" w14:textId="77777777" w:rsidR="00C40E87" w:rsidRPr="00730DDF" w:rsidRDefault="00C40E87" w:rsidP="002224C3">
            <w:pPr>
              <w:spacing w:before="40" w:after="40"/>
              <w:jc w:val="center"/>
              <w:rPr>
                <w:rFonts w:ascii="Arial" w:hAnsi="Arial" w:cs="Arial"/>
                <w:sz w:val="16"/>
                <w:szCs w:val="16"/>
              </w:rPr>
            </w:pPr>
          </w:p>
        </w:tc>
      </w:tr>
      <w:tr w:rsidR="00730DDF" w:rsidRPr="00730DDF" w14:paraId="620829C3" w14:textId="77777777" w:rsidTr="009F2912">
        <w:trPr>
          <w:trHeight w:val="137"/>
        </w:trPr>
        <w:tc>
          <w:tcPr>
            <w:tcW w:w="1449" w:type="dxa"/>
            <w:vMerge/>
            <w:vAlign w:val="center"/>
          </w:tcPr>
          <w:p w14:paraId="66858C6D" w14:textId="77777777" w:rsidR="00C40E87" w:rsidRPr="00730DDF" w:rsidRDefault="00C40E87" w:rsidP="002224C3">
            <w:pPr>
              <w:spacing w:before="40" w:after="40"/>
              <w:jc w:val="both"/>
              <w:rPr>
                <w:rFonts w:ascii="Arial" w:hAnsi="Arial" w:cs="Arial"/>
                <w:sz w:val="16"/>
                <w:szCs w:val="16"/>
              </w:rPr>
            </w:pPr>
          </w:p>
        </w:tc>
        <w:tc>
          <w:tcPr>
            <w:tcW w:w="6318" w:type="dxa"/>
            <w:vAlign w:val="center"/>
          </w:tcPr>
          <w:p w14:paraId="2C692583" w14:textId="77777777" w:rsidR="00C40E87" w:rsidRPr="00730DDF" w:rsidRDefault="00C40E87" w:rsidP="002224C3">
            <w:pPr>
              <w:spacing w:before="40" w:after="40"/>
              <w:ind w:left="34"/>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Liste des modifications/réparations</w:t>
            </w:r>
          </w:p>
        </w:tc>
        <w:tc>
          <w:tcPr>
            <w:tcW w:w="2530" w:type="dxa"/>
            <w:gridSpan w:val="2"/>
          </w:tcPr>
          <w:p w14:paraId="58D0EC5A" w14:textId="77777777" w:rsidR="00C40E87" w:rsidRPr="00730DDF" w:rsidRDefault="00C40E87" w:rsidP="002224C3">
            <w:pPr>
              <w:spacing w:before="40" w:after="40"/>
              <w:jc w:val="center"/>
              <w:rPr>
                <w:rFonts w:ascii="Arial" w:hAnsi="Arial" w:cs="Arial"/>
                <w:sz w:val="16"/>
                <w:szCs w:val="16"/>
              </w:rPr>
            </w:pPr>
          </w:p>
        </w:tc>
      </w:tr>
      <w:tr w:rsidR="00730DDF" w:rsidRPr="00730DDF" w14:paraId="5CC83BCE" w14:textId="77777777" w:rsidTr="009F2912">
        <w:trPr>
          <w:trHeight w:val="127"/>
        </w:trPr>
        <w:tc>
          <w:tcPr>
            <w:tcW w:w="1449" w:type="dxa"/>
            <w:vMerge w:val="restart"/>
            <w:vAlign w:val="center"/>
          </w:tcPr>
          <w:p w14:paraId="6E36FB59" w14:textId="5F84DD4A" w:rsidR="006C089D" w:rsidRPr="00730DDF" w:rsidRDefault="006C089D" w:rsidP="002224C3">
            <w:pPr>
              <w:spacing w:before="40" w:after="40"/>
              <w:rPr>
                <w:rFonts w:ascii="Arial" w:hAnsi="Arial" w:cs="Arial"/>
                <w:sz w:val="16"/>
                <w:szCs w:val="16"/>
              </w:rPr>
            </w:pPr>
            <w:r w:rsidRPr="00730DDF">
              <w:rPr>
                <w:rFonts w:ascii="Arial" w:hAnsi="Arial" w:cs="Arial"/>
                <w:sz w:val="16"/>
                <w:szCs w:val="16"/>
              </w:rPr>
              <w:t>Vérifications</w:t>
            </w:r>
          </w:p>
        </w:tc>
        <w:tc>
          <w:tcPr>
            <w:tcW w:w="6318" w:type="dxa"/>
          </w:tcPr>
          <w:p w14:paraId="4E55798C" w14:textId="77777777" w:rsidR="006C089D" w:rsidRPr="00730DDF" w:rsidRDefault="006C089D" w:rsidP="002E35F8">
            <w:pPr>
              <w:spacing w:before="40" w:after="40"/>
              <w:ind w:left="34"/>
              <w:rPr>
                <w:rFonts w:ascii="Arial" w:hAnsi="Arial" w:cs="Arial"/>
                <w:sz w:val="16"/>
                <w:szCs w:val="16"/>
              </w:rPr>
            </w:pPr>
            <w:r w:rsidRPr="00730DDF">
              <w:rPr>
                <w:rFonts w:ascii="Arial" w:hAnsi="Arial" w:cs="Arial"/>
                <w:sz w:val="16"/>
                <w:szCs w:val="16"/>
              </w:rPr>
              <w:t>Le PE est approuvé par OSAC ou un organisme agréé ayant cette prérogative</w:t>
            </w:r>
          </w:p>
        </w:tc>
        <w:tc>
          <w:tcPr>
            <w:tcW w:w="2530" w:type="dxa"/>
            <w:gridSpan w:val="2"/>
            <w:vAlign w:val="center"/>
          </w:tcPr>
          <w:p w14:paraId="4024BF35" w14:textId="77777777" w:rsidR="006C089D" w:rsidRPr="00730DDF" w:rsidRDefault="006C089D" w:rsidP="00C67D64">
            <w:pPr>
              <w:jc w:val="center"/>
              <w:rPr>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36478CD2" w14:textId="77777777" w:rsidTr="009F2912">
        <w:trPr>
          <w:trHeight w:val="215"/>
        </w:trPr>
        <w:tc>
          <w:tcPr>
            <w:tcW w:w="1449" w:type="dxa"/>
            <w:vMerge/>
            <w:vAlign w:val="center"/>
          </w:tcPr>
          <w:p w14:paraId="08AB28BA" w14:textId="77777777" w:rsidR="006C089D" w:rsidRPr="00730DDF" w:rsidRDefault="006C089D" w:rsidP="002224C3">
            <w:pPr>
              <w:spacing w:before="40" w:after="40"/>
              <w:rPr>
                <w:rFonts w:ascii="Arial" w:hAnsi="Arial" w:cs="Arial"/>
                <w:sz w:val="16"/>
                <w:szCs w:val="16"/>
              </w:rPr>
            </w:pPr>
          </w:p>
        </w:tc>
        <w:tc>
          <w:tcPr>
            <w:tcW w:w="6318" w:type="dxa"/>
            <w:vAlign w:val="center"/>
          </w:tcPr>
          <w:p w14:paraId="294627B6" w14:textId="79D7528E" w:rsidR="006C089D" w:rsidRPr="00730DDF" w:rsidRDefault="006C089D" w:rsidP="006C089D">
            <w:pPr>
              <w:spacing w:before="40" w:after="40"/>
              <w:ind w:left="34"/>
              <w:rPr>
                <w:rFonts w:ascii="Arial" w:hAnsi="Arial" w:cs="Arial"/>
                <w:sz w:val="16"/>
                <w:szCs w:val="16"/>
              </w:rPr>
            </w:pPr>
          </w:p>
        </w:tc>
        <w:tc>
          <w:tcPr>
            <w:tcW w:w="2530" w:type="dxa"/>
            <w:gridSpan w:val="2"/>
            <w:vAlign w:val="center"/>
          </w:tcPr>
          <w:p w14:paraId="036E372E" w14:textId="787D9C23" w:rsidR="006C089D" w:rsidRPr="00730DDF" w:rsidRDefault="006C089D" w:rsidP="00C67D64">
            <w:pPr>
              <w:jc w:val="center"/>
              <w:rPr>
                <w:rFonts w:ascii="Arial" w:hAnsi="Arial" w:cs="Arial"/>
                <w:sz w:val="16"/>
                <w:szCs w:val="16"/>
              </w:rPr>
            </w:pPr>
          </w:p>
        </w:tc>
      </w:tr>
      <w:tr w:rsidR="00730DDF" w:rsidRPr="00730DDF" w14:paraId="07944699" w14:textId="77777777" w:rsidTr="009F2912">
        <w:trPr>
          <w:trHeight w:val="215"/>
        </w:trPr>
        <w:tc>
          <w:tcPr>
            <w:tcW w:w="1449" w:type="dxa"/>
            <w:vMerge/>
            <w:vAlign w:val="center"/>
          </w:tcPr>
          <w:p w14:paraId="71F21519" w14:textId="77777777" w:rsidR="006C089D" w:rsidRPr="00730DDF" w:rsidRDefault="006C089D" w:rsidP="002224C3">
            <w:pPr>
              <w:spacing w:before="40" w:after="40"/>
              <w:rPr>
                <w:rFonts w:ascii="Arial" w:hAnsi="Arial" w:cs="Arial"/>
                <w:sz w:val="16"/>
                <w:szCs w:val="16"/>
              </w:rPr>
            </w:pPr>
          </w:p>
        </w:tc>
        <w:tc>
          <w:tcPr>
            <w:tcW w:w="6318" w:type="dxa"/>
            <w:vAlign w:val="center"/>
          </w:tcPr>
          <w:p w14:paraId="6F2064DA" w14:textId="05DBE5FA" w:rsidR="006C089D" w:rsidRPr="00730DDF" w:rsidRDefault="006C089D" w:rsidP="006C089D">
            <w:pPr>
              <w:spacing w:before="40" w:after="40"/>
              <w:ind w:left="34"/>
              <w:rPr>
                <w:rFonts w:ascii="Arial" w:hAnsi="Arial" w:cs="Arial"/>
                <w:sz w:val="16"/>
                <w:szCs w:val="16"/>
              </w:rPr>
            </w:pPr>
          </w:p>
        </w:tc>
        <w:tc>
          <w:tcPr>
            <w:tcW w:w="2530" w:type="dxa"/>
            <w:gridSpan w:val="2"/>
            <w:vAlign w:val="center"/>
          </w:tcPr>
          <w:p w14:paraId="48C9FA4D" w14:textId="02AFE2A3" w:rsidR="006C089D" w:rsidRPr="00730DDF" w:rsidRDefault="006C089D" w:rsidP="00C67D64">
            <w:pPr>
              <w:jc w:val="center"/>
              <w:rPr>
                <w:rFonts w:ascii="MS Gothic" w:eastAsia="MS Gothic" w:hAnsi="MS Gothic" w:cs="Arial"/>
                <w:sz w:val="16"/>
                <w:szCs w:val="16"/>
              </w:rPr>
            </w:pPr>
          </w:p>
        </w:tc>
      </w:tr>
      <w:tr w:rsidR="00730DDF" w:rsidRPr="00730DDF" w14:paraId="68BA04B1" w14:textId="77777777" w:rsidTr="009F2912">
        <w:trPr>
          <w:trHeight w:val="61"/>
        </w:trPr>
        <w:tc>
          <w:tcPr>
            <w:tcW w:w="10297" w:type="dxa"/>
            <w:gridSpan w:val="4"/>
            <w:shd w:val="clear" w:color="auto" w:fill="D9D9D9"/>
          </w:tcPr>
          <w:p w14:paraId="5E652144" w14:textId="70B54485" w:rsidR="00B13521" w:rsidRPr="00730DDF" w:rsidRDefault="00B13521" w:rsidP="002224C3">
            <w:pPr>
              <w:rPr>
                <w:rFonts w:ascii="Arial" w:hAnsi="Arial"/>
                <w:b/>
                <w:spacing w:val="-2"/>
                <w:sz w:val="16"/>
                <w:szCs w:val="16"/>
              </w:rPr>
            </w:pPr>
            <w:r w:rsidRPr="00730DDF">
              <w:rPr>
                <w:rFonts w:ascii="Arial" w:hAnsi="Arial"/>
                <w:b/>
                <w:spacing w:val="-2"/>
                <w:sz w:val="16"/>
                <w:szCs w:val="16"/>
              </w:rPr>
              <w:t xml:space="preserve">1.1.7. Conformité au programme d’entretien </w:t>
            </w:r>
            <w:r w:rsidRPr="00730DDF">
              <w:rPr>
                <w:rFonts w:ascii="Arial" w:hAnsi="Arial"/>
                <w:b/>
                <w:i/>
                <w:spacing w:val="-2"/>
                <w:sz w:val="16"/>
                <w:szCs w:val="16"/>
              </w:rPr>
              <w:t xml:space="preserve">- </w:t>
            </w:r>
            <w:r w:rsidR="002E35F8" w:rsidRPr="00730DDF">
              <w:rPr>
                <w:rFonts w:ascii="Arial" w:hAnsi="Arial"/>
                <w:b/>
                <w:i/>
                <w:spacing w:val="-2"/>
                <w:sz w:val="16"/>
                <w:szCs w:val="16"/>
              </w:rPr>
              <w:t xml:space="preserve">M.A.901(k)(8) </w:t>
            </w:r>
          </w:p>
        </w:tc>
      </w:tr>
      <w:tr w:rsidR="00730DDF" w:rsidRPr="00730DDF" w14:paraId="1B6B1652" w14:textId="77777777" w:rsidTr="009F2912">
        <w:trPr>
          <w:trHeight w:val="137"/>
        </w:trPr>
        <w:tc>
          <w:tcPr>
            <w:tcW w:w="1449" w:type="dxa"/>
            <w:vMerge w:val="restart"/>
            <w:vAlign w:val="center"/>
          </w:tcPr>
          <w:p w14:paraId="4352F615" w14:textId="77777777" w:rsidR="00BD10CB" w:rsidRPr="00730DDF" w:rsidRDefault="00BD10CB" w:rsidP="002224C3">
            <w:pPr>
              <w:spacing w:before="40" w:after="40"/>
              <w:jc w:val="both"/>
              <w:rPr>
                <w:rFonts w:ascii="Arial" w:hAnsi="Arial" w:cs="Arial"/>
                <w:sz w:val="16"/>
                <w:szCs w:val="16"/>
              </w:rPr>
            </w:pPr>
            <w:r w:rsidRPr="00730DDF">
              <w:rPr>
                <w:rFonts w:ascii="Arial" w:hAnsi="Arial" w:cs="Arial"/>
                <w:sz w:val="16"/>
                <w:szCs w:val="16"/>
              </w:rPr>
              <w:t xml:space="preserve">Documents </w:t>
            </w:r>
          </w:p>
          <w:p w14:paraId="60B7602A" w14:textId="77777777" w:rsidR="00BD10CB" w:rsidRPr="00730DDF" w:rsidRDefault="00BD10CB" w:rsidP="002224C3">
            <w:pPr>
              <w:spacing w:before="40" w:after="40"/>
              <w:jc w:val="both"/>
              <w:rPr>
                <w:rFonts w:ascii="Arial" w:hAnsi="Arial" w:cs="Arial"/>
                <w:sz w:val="16"/>
                <w:szCs w:val="16"/>
              </w:rPr>
            </w:pPr>
            <w:proofErr w:type="gramStart"/>
            <w:r w:rsidRPr="00730DDF">
              <w:rPr>
                <w:rFonts w:ascii="Arial" w:hAnsi="Arial" w:cs="Arial"/>
                <w:sz w:val="16"/>
                <w:szCs w:val="16"/>
              </w:rPr>
              <w:t>à</w:t>
            </w:r>
            <w:proofErr w:type="gramEnd"/>
            <w:r w:rsidRPr="00730DDF">
              <w:rPr>
                <w:rFonts w:ascii="Arial" w:hAnsi="Arial" w:cs="Arial"/>
                <w:sz w:val="16"/>
                <w:szCs w:val="16"/>
              </w:rPr>
              <w:t xml:space="preserve"> obtenir</w:t>
            </w:r>
          </w:p>
        </w:tc>
        <w:tc>
          <w:tcPr>
            <w:tcW w:w="6318" w:type="dxa"/>
            <w:vAlign w:val="center"/>
          </w:tcPr>
          <w:p w14:paraId="75F1119B" w14:textId="77777777" w:rsidR="00BD10CB" w:rsidRPr="00730DDF" w:rsidRDefault="00BD10CB" w:rsidP="00FA72CD">
            <w:pPr>
              <w:spacing w:before="40" w:after="40"/>
              <w:ind w:left="34"/>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00FA72CD" w:rsidRPr="00730DDF">
              <w:rPr>
                <w:rFonts w:ascii="Arial" w:hAnsi="Arial" w:cs="Arial"/>
                <w:sz w:val="16"/>
                <w:szCs w:val="16"/>
              </w:rPr>
              <w:t xml:space="preserve">Statut de conformité au PE (visites, </w:t>
            </w:r>
            <w:proofErr w:type="gramStart"/>
            <w:r w:rsidR="00FA72CD" w:rsidRPr="00730DDF">
              <w:rPr>
                <w:rFonts w:ascii="Arial" w:hAnsi="Arial" w:cs="Arial"/>
                <w:sz w:val="16"/>
                <w:szCs w:val="16"/>
              </w:rPr>
              <w:t>Kardex,…</w:t>
            </w:r>
            <w:proofErr w:type="gramEnd"/>
            <w:r w:rsidR="00FA72CD" w:rsidRPr="00730DDF">
              <w:rPr>
                <w:rFonts w:ascii="Arial" w:hAnsi="Arial" w:cs="Arial"/>
                <w:sz w:val="16"/>
                <w:szCs w:val="16"/>
              </w:rPr>
              <w:t>)</w:t>
            </w:r>
          </w:p>
        </w:tc>
        <w:tc>
          <w:tcPr>
            <w:tcW w:w="2530" w:type="dxa"/>
            <w:gridSpan w:val="2"/>
          </w:tcPr>
          <w:p w14:paraId="3C3D6C28" w14:textId="77777777" w:rsidR="00BD10CB" w:rsidRPr="00730DDF" w:rsidRDefault="00BD10CB" w:rsidP="002224C3">
            <w:pPr>
              <w:spacing w:before="40" w:after="40"/>
              <w:jc w:val="center"/>
              <w:rPr>
                <w:rFonts w:ascii="Arial" w:hAnsi="Arial" w:cs="Arial"/>
                <w:sz w:val="16"/>
                <w:szCs w:val="16"/>
              </w:rPr>
            </w:pPr>
          </w:p>
        </w:tc>
      </w:tr>
      <w:tr w:rsidR="00730DDF" w:rsidRPr="00730DDF" w14:paraId="67AAE8B8" w14:textId="77777777" w:rsidTr="009F2912">
        <w:trPr>
          <w:trHeight w:val="105"/>
        </w:trPr>
        <w:tc>
          <w:tcPr>
            <w:tcW w:w="1449" w:type="dxa"/>
            <w:vMerge/>
            <w:vAlign w:val="center"/>
          </w:tcPr>
          <w:p w14:paraId="76440ED1" w14:textId="77777777" w:rsidR="00BD10CB" w:rsidRPr="00730DDF" w:rsidRDefault="00BD10CB" w:rsidP="002224C3">
            <w:pPr>
              <w:spacing w:before="40" w:after="40"/>
              <w:jc w:val="both"/>
              <w:rPr>
                <w:rFonts w:ascii="Arial" w:hAnsi="Arial" w:cs="Arial"/>
                <w:sz w:val="16"/>
                <w:szCs w:val="16"/>
              </w:rPr>
            </w:pPr>
          </w:p>
        </w:tc>
        <w:tc>
          <w:tcPr>
            <w:tcW w:w="6318" w:type="dxa"/>
            <w:vAlign w:val="center"/>
          </w:tcPr>
          <w:p w14:paraId="2BF96F9F" w14:textId="77777777" w:rsidR="00BD10CB" w:rsidRPr="00730DDF" w:rsidRDefault="00BD10CB" w:rsidP="002224C3">
            <w:pPr>
              <w:spacing w:before="40" w:after="40"/>
              <w:ind w:left="34"/>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Liste des travaux reportés</w:t>
            </w:r>
          </w:p>
        </w:tc>
        <w:tc>
          <w:tcPr>
            <w:tcW w:w="2530" w:type="dxa"/>
            <w:gridSpan w:val="2"/>
          </w:tcPr>
          <w:p w14:paraId="1B3BFECE" w14:textId="77777777" w:rsidR="00BD10CB" w:rsidRPr="00730DDF" w:rsidRDefault="00BD10CB" w:rsidP="002224C3">
            <w:pPr>
              <w:spacing w:before="40" w:after="40"/>
              <w:jc w:val="center"/>
              <w:rPr>
                <w:rFonts w:ascii="Arial" w:hAnsi="Arial" w:cs="Arial"/>
                <w:sz w:val="16"/>
                <w:szCs w:val="16"/>
              </w:rPr>
            </w:pPr>
          </w:p>
        </w:tc>
      </w:tr>
      <w:tr w:rsidR="00730DDF" w:rsidRPr="00730DDF" w14:paraId="133C3395" w14:textId="77777777" w:rsidTr="009F2912">
        <w:trPr>
          <w:trHeight w:val="105"/>
        </w:trPr>
        <w:tc>
          <w:tcPr>
            <w:tcW w:w="1449" w:type="dxa"/>
            <w:vMerge/>
            <w:vAlign w:val="center"/>
          </w:tcPr>
          <w:p w14:paraId="22AECA6A" w14:textId="77777777" w:rsidR="00BD10CB" w:rsidRPr="00730DDF" w:rsidRDefault="00BD10CB" w:rsidP="002224C3">
            <w:pPr>
              <w:spacing w:before="40" w:after="40"/>
              <w:jc w:val="both"/>
              <w:rPr>
                <w:rFonts w:ascii="Arial" w:hAnsi="Arial" w:cs="Arial"/>
                <w:sz w:val="16"/>
                <w:szCs w:val="16"/>
              </w:rPr>
            </w:pPr>
          </w:p>
        </w:tc>
        <w:tc>
          <w:tcPr>
            <w:tcW w:w="6318" w:type="dxa"/>
            <w:vAlign w:val="center"/>
          </w:tcPr>
          <w:p w14:paraId="269809BE" w14:textId="77777777" w:rsidR="00BD10CB" w:rsidRPr="00730DDF" w:rsidRDefault="00BD10CB" w:rsidP="007D29B7">
            <w:pPr>
              <w:spacing w:before="40" w:after="40"/>
              <w:ind w:left="34"/>
              <w:jc w:val="both"/>
              <w:rPr>
                <w:rFonts w:ascii="Arial" w:hAnsi="Arial" w:cs="Arial"/>
                <w:sz w:val="16"/>
                <w:szCs w:val="16"/>
              </w:rPr>
            </w:pPr>
            <w:r w:rsidRPr="00730DDF">
              <w:rPr>
                <w:rFonts w:ascii="Arial" w:hAnsi="Arial" w:cs="Arial"/>
                <w:sz w:val="16"/>
                <w:szCs w:val="16"/>
              </w:rPr>
              <w:fldChar w:fldCharType="begin">
                <w:ffData>
                  <w:name w:val="CaseACocher11"/>
                  <w:enabled/>
                  <w:calcOnExit w:val="0"/>
                  <w:checkBox>
                    <w:sizeAuto/>
                    <w:default w:val="0"/>
                    <w:checked w:val="0"/>
                  </w:checkBox>
                </w:ffData>
              </w:fldChar>
            </w:r>
            <w:r w:rsidRPr="00730DDF">
              <w:rPr>
                <w:rFonts w:ascii="Arial" w:hAnsi="Arial" w:cs="Arial"/>
                <w:sz w:val="16"/>
                <w:szCs w:val="16"/>
              </w:rPr>
              <w:instrText xml:space="preserve"> FORMCHECKBOX </w:instrText>
            </w:r>
            <w:r w:rsidRPr="00730DDF">
              <w:rPr>
                <w:rFonts w:ascii="Arial" w:hAnsi="Arial" w:cs="Arial"/>
                <w:sz w:val="16"/>
                <w:szCs w:val="16"/>
              </w:rPr>
            </w:r>
            <w:r w:rsidRPr="00730DDF">
              <w:rPr>
                <w:rFonts w:ascii="Arial" w:hAnsi="Arial" w:cs="Arial"/>
                <w:sz w:val="16"/>
                <w:szCs w:val="16"/>
              </w:rPr>
              <w:fldChar w:fldCharType="separate"/>
            </w:r>
            <w:r w:rsidRPr="00730DDF">
              <w:rPr>
                <w:rFonts w:ascii="Arial" w:hAnsi="Arial" w:cs="Arial"/>
                <w:sz w:val="16"/>
                <w:szCs w:val="16"/>
              </w:rPr>
              <w:fldChar w:fldCharType="end"/>
            </w:r>
            <w:r w:rsidRPr="00730DDF">
              <w:rPr>
                <w:rFonts w:ascii="Arial" w:hAnsi="Arial" w:cs="Arial"/>
                <w:sz w:val="16"/>
                <w:szCs w:val="16"/>
              </w:rPr>
              <w:t xml:space="preserve"> Comparaison entre ancien et nouveau PE et dossier de travail de la visite de recalage si applicable</w:t>
            </w:r>
          </w:p>
          <w:p w14:paraId="31BA9192" w14:textId="77777777" w:rsidR="00867BE6" w:rsidRPr="00730DDF" w:rsidRDefault="00867BE6" w:rsidP="007D29B7">
            <w:pPr>
              <w:spacing w:before="40" w:after="40"/>
              <w:ind w:left="34"/>
              <w:jc w:val="both"/>
              <w:rPr>
                <w:rFonts w:ascii="Arial" w:hAnsi="Arial"/>
                <w:sz w:val="16"/>
              </w:rPr>
            </w:pPr>
          </w:p>
        </w:tc>
        <w:tc>
          <w:tcPr>
            <w:tcW w:w="2530" w:type="dxa"/>
            <w:gridSpan w:val="2"/>
          </w:tcPr>
          <w:p w14:paraId="5D6F55D2" w14:textId="77777777" w:rsidR="00BD10CB" w:rsidRPr="00730DDF" w:rsidRDefault="00BD10CB" w:rsidP="002224C3">
            <w:pPr>
              <w:spacing w:before="40" w:after="40"/>
              <w:jc w:val="center"/>
              <w:rPr>
                <w:rFonts w:ascii="Arial" w:hAnsi="Arial" w:cs="Arial"/>
                <w:sz w:val="16"/>
                <w:szCs w:val="16"/>
              </w:rPr>
            </w:pPr>
          </w:p>
        </w:tc>
      </w:tr>
      <w:tr w:rsidR="00730DDF" w:rsidRPr="00730DDF" w14:paraId="41715FDA" w14:textId="77777777" w:rsidTr="009F2912">
        <w:trPr>
          <w:trHeight w:val="105"/>
        </w:trPr>
        <w:tc>
          <w:tcPr>
            <w:tcW w:w="1449" w:type="dxa"/>
            <w:vMerge/>
            <w:vAlign w:val="center"/>
          </w:tcPr>
          <w:p w14:paraId="079389E3" w14:textId="77777777" w:rsidR="00BD10CB" w:rsidRPr="00730DDF" w:rsidRDefault="00BD10CB" w:rsidP="002224C3">
            <w:pPr>
              <w:spacing w:before="40" w:after="40"/>
              <w:jc w:val="both"/>
              <w:rPr>
                <w:rFonts w:ascii="Arial" w:hAnsi="Arial" w:cs="Arial"/>
                <w:sz w:val="16"/>
                <w:szCs w:val="16"/>
              </w:rPr>
            </w:pPr>
          </w:p>
        </w:tc>
        <w:tc>
          <w:tcPr>
            <w:tcW w:w="6318" w:type="dxa"/>
            <w:vAlign w:val="center"/>
          </w:tcPr>
          <w:p w14:paraId="421D8A21" w14:textId="77777777" w:rsidR="00BD10CB" w:rsidRPr="00730DDF" w:rsidRDefault="00BD10CB" w:rsidP="007D29B7">
            <w:pPr>
              <w:spacing w:before="40" w:after="40"/>
              <w:ind w:left="34"/>
              <w:jc w:val="both"/>
              <w:rPr>
                <w:rFonts w:ascii="Arial" w:hAnsi="Arial" w:cs="Arial"/>
                <w:sz w:val="16"/>
                <w:szCs w:val="16"/>
              </w:rPr>
            </w:pPr>
            <w:r w:rsidRPr="00730DDF">
              <w:rPr>
                <w:rFonts w:ascii="Arial" w:hAnsi="Arial" w:cs="Arial"/>
                <w:sz w:val="16"/>
                <w:szCs w:val="16"/>
              </w:rPr>
              <w:fldChar w:fldCharType="begin">
                <w:ffData>
                  <w:name w:val="CaseACocher11"/>
                  <w:enabled/>
                  <w:calcOnExit w:val="0"/>
                  <w:checkBox>
                    <w:sizeAuto/>
                    <w:default w:val="0"/>
                    <w:checked w:val="0"/>
                  </w:checkBox>
                </w:ffData>
              </w:fldChar>
            </w:r>
            <w:r w:rsidRPr="00730DDF">
              <w:rPr>
                <w:rFonts w:ascii="Arial" w:hAnsi="Arial" w:cs="Arial"/>
                <w:sz w:val="16"/>
                <w:szCs w:val="16"/>
              </w:rPr>
              <w:instrText xml:space="preserve"> FORMCHECKBOX </w:instrText>
            </w:r>
            <w:r w:rsidRPr="00730DDF">
              <w:rPr>
                <w:rFonts w:ascii="Arial" w:hAnsi="Arial" w:cs="Arial"/>
                <w:sz w:val="16"/>
                <w:szCs w:val="16"/>
              </w:rPr>
            </w:r>
            <w:r w:rsidRPr="00730DDF">
              <w:rPr>
                <w:rFonts w:ascii="Arial" w:hAnsi="Arial" w:cs="Arial"/>
                <w:sz w:val="16"/>
                <w:szCs w:val="16"/>
              </w:rPr>
              <w:fldChar w:fldCharType="separate"/>
            </w:r>
            <w:r w:rsidRPr="00730DDF">
              <w:rPr>
                <w:rFonts w:ascii="Arial" w:hAnsi="Arial" w:cs="Arial"/>
                <w:sz w:val="16"/>
                <w:szCs w:val="16"/>
              </w:rPr>
              <w:fldChar w:fldCharType="end"/>
            </w:r>
            <w:r w:rsidRPr="00730DDF">
              <w:rPr>
                <w:rFonts w:ascii="Arial" w:hAnsi="Arial" w:cs="Arial"/>
                <w:sz w:val="16"/>
                <w:szCs w:val="16"/>
              </w:rPr>
              <w:t xml:space="preserve"> </w:t>
            </w:r>
            <w:r w:rsidR="00027050" w:rsidRPr="00730DDF">
              <w:rPr>
                <w:rFonts w:ascii="Arial" w:hAnsi="Arial" w:cs="Arial"/>
                <w:sz w:val="16"/>
                <w:szCs w:val="16"/>
              </w:rPr>
              <w:t>Preuve de l’exécution de la visite de recalage</w:t>
            </w:r>
          </w:p>
        </w:tc>
        <w:tc>
          <w:tcPr>
            <w:tcW w:w="2530" w:type="dxa"/>
            <w:gridSpan w:val="2"/>
          </w:tcPr>
          <w:p w14:paraId="0248E477" w14:textId="77777777" w:rsidR="00BD10CB" w:rsidRPr="00730DDF" w:rsidRDefault="00BD10CB" w:rsidP="002224C3">
            <w:pPr>
              <w:spacing w:before="40" w:after="40"/>
              <w:jc w:val="center"/>
              <w:rPr>
                <w:rFonts w:ascii="Arial" w:hAnsi="Arial" w:cs="Arial"/>
                <w:sz w:val="16"/>
                <w:szCs w:val="16"/>
              </w:rPr>
            </w:pPr>
          </w:p>
        </w:tc>
      </w:tr>
      <w:tr w:rsidR="00730DDF" w:rsidRPr="00730DDF" w14:paraId="7B9BF8A5" w14:textId="77777777" w:rsidTr="009F2912">
        <w:trPr>
          <w:trHeight w:val="61"/>
        </w:trPr>
        <w:tc>
          <w:tcPr>
            <w:tcW w:w="1449" w:type="dxa"/>
            <w:vMerge w:val="restart"/>
            <w:vAlign w:val="center"/>
          </w:tcPr>
          <w:p w14:paraId="357717FF" w14:textId="234D180E" w:rsidR="005B1BF5" w:rsidRPr="00730DDF" w:rsidRDefault="00580AF5" w:rsidP="002224C3">
            <w:pPr>
              <w:spacing w:before="40" w:after="40"/>
              <w:rPr>
                <w:rFonts w:ascii="Arial" w:hAnsi="Arial" w:cs="Arial"/>
                <w:sz w:val="16"/>
                <w:szCs w:val="16"/>
              </w:rPr>
            </w:pPr>
            <w:del w:id="24" w:author="Claude Mas" w:date="2024-08-21T14:53:00Z">
              <w:r w:rsidRPr="00730DDF" w:rsidDel="00730DDF">
                <w:rPr>
                  <w:rFonts w:ascii="Arial" w:hAnsi="Arial" w:cs="Arial"/>
                  <w:noProof/>
                  <w:sz w:val="16"/>
                  <w:szCs w:val="16"/>
                </w:rPr>
                <mc:AlternateContent>
                  <mc:Choice Requires="wps">
                    <w:drawing>
                      <wp:anchor distT="0" distB="0" distL="114300" distR="114300" simplePos="0" relativeHeight="251692544" behindDoc="0" locked="0" layoutInCell="1" allowOverlap="1" wp14:anchorId="70062B83" wp14:editId="69D4C9C2">
                        <wp:simplePos x="0" y="0"/>
                        <wp:positionH relativeFrom="column">
                          <wp:posOffset>-366395</wp:posOffset>
                        </wp:positionH>
                        <wp:positionV relativeFrom="paragraph">
                          <wp:posOffset>2511425</wp:posOffset>
                        </wp:positionV>
                        <wp:extent cx="0" cy="400050"/>
                        <wp:effectExtent l="0" t="0" r="38100" b="19050"/>
                        <wp:wrapNone/>
                        <wp:docPr id="68" name="Connecteur droit 68"/>
                        <wp:cNvGraphicFramePr/>
                        <a:graphic xmlns:a="http://schemas.openxmlformats.org/drawingml/2006/main">
                          <a:graphicData uri="http://schemas.microsoft.com/office/word/2010/wordprocessingShape">
                            <wps:wsp>
                              <wps:cNvCnPr/>
                              <wps:spPr>
                                <a:xfrm>
                                  <a:off x="0" y="0"/>
                                  <a:ext cx="0" cy="400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23CEB8" id="Connecteur droit 68" o:spid="_x0000_s1026" style="position:absolute;z-index:251692544;visibility:visible;mso-wrap-style:square;mso-wrap-distance-left:9pt;mso-wrap-distance-top:0;mso-wrap-distance-right:9pt;mso-wrap-distance-bottom:0;mso-position-horizontal:absolute;mso-position-horizontal-relative:text;mso-position-vertical:absolute;mso-position-vertical-relative:text" from="-28.85pt,197.75pt" to="-28.85pt,2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" strokecolor="#4472c4 [3204]" strokeweight=".5pt">
                        <v:stroke joinstyle="miter"/>
                      </v:line>
                    </w:pict>
                  </mc:Fallback>
                </mc:AlternateContent>
              </w:r>
              <w:r w:rsidR="000267A2" w:rsidRPr="00730DDF" w:rsidDel="00730DDF">
                <w:rPr>
                  <w:rFonts w:ascii="Arial" w:hAnsi="Arial" w:cs="Arial"/>
                  <w:noProof/>
                  <w:sz w:val="16"/>
                  <w:szCs w:val="16"/>
                </w:rPr>
                <mc:AlternateContent>
                  <mc:Choice Requires="wps">
                    <w:drawing>
                      <wp:anchor distT="0" distB="0" distL="114300" distR="114300" simplePos="0" relativeHeight="251670016" behindDoc="0" locked="0" layoutInCell="1" allowOverlap="1" wp14:anchorId="75D9763D" wp14:editId="5FA09F3C">
                        <wp:simplePos x="0" y="0"/>
                        <wp:positionH relativeFrom="column">
                          <wp:posOffset>-189865</wp:posOffset>
                        </wp:positionH>
                        <wp:positionV relativeFrom="paragraph">
                          <wp:posOffset>2722245</wp:posOffset>
                        </wp:positionV>
                        <wp:extent cx="0" cy="175895"/>
                        <wp:effectExtent l="9525" t="8255" r="9525" b="6350"/>
                        <wp:wrapNone/>
                        <wp:docPr id="21"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8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AC7A1F" id="AutoShape 54" o:spid="_x0000_s1026" type="#_x0000_t32" style="position:absolute;margin-left:-14.95pt;margin-top:214.35pt;width:0;height:13.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"/>
                    </w:pict>
                  </mc:Fallback>
                </mc:AlternateContent>
              </w:r>
            </w:del>
            <w:r w:rsidR="005B1BF5" w:rsidRPr="00730DDF">
              <w:rPr>
                <w:rFonts w:ascii="Arial" w:hAnsi="Arial" w:cs="Arial"/>
                <w:sz w:val="16"/>
                <w:szCs w:val="16"/>
              </w:rPr>
              <w:t>Vérifications</w:t>
            </w:r>
          </w:p>
        </w:tc>
        <w:tc>
          <w:tcPr>
            <w:tcW w:w="6318" w:type="dxa"/>
            <w:vAlign w:val="center"/>
          </w:tcPr>
          <w:p w14:paraId="34E06E66" w14:textId="77777777" w:rsidR="005B1BF5" w:rsidRPr="00730DDF" w:rsidRDefault="005B1BF5" w:rsidP="002224C3">
            <w:pPr>
              <w:spacing w:before="40" w:after="40"/>
              <w:ind w:left="34"/>
              <w:jc w:val="both"/>
              <w:rPr>
                <w:rFonts w:ascii="Arial" w:hAnsi="Arial" w:cs="Arial"/>
                <w:sz w:val="16"/>
                <w:szCs w:val="16"/>
              </w:rPr>
            </w:pPr>
            <w:r w:rsidRPr="00730DDF">
              <w:rPr>
                <w:rFonts w:ascii="Arial" w:hAnsi="Arial" w:cs="Arial"/>
                <w:sz w:val="16"/>
                <w:szCs w:val="16"/>
              </w:rPr>
              <w:t>Les statuts présentés sont conformes au PE (liste des items, butées/périodicités) (vérification par échantillonnage)</w:t>
            </w:r>
          </w:p>
          <w:p w14:paraId="20F813F3" w14:textId="77777777" w:rsidR="005B1BF5" w:rsidRPr="00730DDF" w:rsidRDefault="005B1BF5" w:rsidP="00764E18">
            <w:pPr>
              <w:pStyle w:val="Paragraphedeliste"/>
              <w:numPr>
                <w:ilvl w:val="0"/>
                <w:numId w:val="1"/>
              </w:numPr>
              <w:spacing w:before="40" w:after="40"/>
              <w:jc w:val="both"/>
              <w:rPr>
                <w:rFonts w:ascii="Arial" w:hAnsi="Arial" w:cs="Arial"/>
                <w:sz w:val="16"/>
                <w:szCs w:val="16"/>
              </w:rPr>
            </w:pPr>
          </w:p>
          <w:p w14:paraId="68222366" w14:textId="77777777" w:rsidR="005B1BF5" w:rsidRPr="00730DDF" w:rsidRDefault="005B1BF5" w:rsidP="00764E18">
            <w:pPr>
              <w:pStyle w:val="Paragraphedeliste"/>
              <w:numPr>
                <w:ilvl w:val="0"/>
                <w:numId w:val="1"/>
              </w:numPr>
              <w:spacing w:before="40" w:after="40"/>
              <w:jc w:val="both"/>
              <w:rPr>
                <w:rFonts w:ascii="Arial" w:hAnsi="Arial" w:cs="Arial"/>
                <w:sz w:val="16"/>
                <w:szCs w:val="16"/>
              </w:rPr>
            </w:pPr>
          </w:p>
          <w:p w14:paraId="00B4DCE5" w14:textId="77777777" w:rsidR="005B1BF5" w:rsidRPr="00730DDF" w:rsidRDefault="005B1BF5" w:rsidP="00764E18">
            <w:pPr>
              <w:pStyle w:val="Paragraphedeliste"/>
              <w:numPr>
                <w:ilvl w:val="0"/>
                <w:numId w:val="1"/>
              </w:numPr>
              <w:spacing w:before="40" w:after="40"/>
              <w:jc w:val="both"/>
              <w:rPr>
                <w:rFonts w:ascii="Arial" w:hAnsi="Arial" w:cs="Arial"/>
                <w:sz w:val="16"/>
                <w:szCs w:val="16"/>
              </w:rPr>
            </w:pPr>
          </w:p>
          <w:p w14:paraId="358AF2B1" w14:textId="77777777" w:rsidR="005B1BF5" w:rsidRPr="00730DDF" w:rsidRDefault="005B1BF5" w:rsidP="00EB0482">
            <w:pPr>
              <w:spacing w:before="40" w:after="40"/>
              <w:jc w:val="both"/>
              <w:rPr>
                <w:rFonts w:ascii="Arial" w:hAnsi="Arial" w:cs="Arial"/>
                <w:sz w:val="16"/>
                <w:szCs w:val="16"/>
              </w:rPr>
            </w:pPr>
          </w:p>
        </w:tc>
        <w:tc>
          <w:tcPr>
            <w:tcW w:w="2530" w:type="dxa"/>
            <w:gridSpan w:val="2"/>
          </w:tcPr>
          <w:p w14:paraId="2E8D3E4E" w14:textId="77777777" w:rsidR="005B1BF5" w:rsidRPr="00730DDF" w:rsidRDefault="005B1BF5"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57227C24" w14:textId="77777777" w:rsidTr="009F2912">
        <w:trPr>
          <w:trHeight w:val="23"/>
        </w:trPr>
        <w:tc>
          <w:tcPr>
            <w:tcW w:w="1449" w:type="dxa"/>
            <w:vMerge/>
            <w:vAlign w:val="center"/>
          </w:tcPr>
          <w:p w14:paraId="299EC8A1" w14:textId="77777777" w:rsidR="005B1BF5" w:rsidRPr="00730DDF" w:rsidRDefault="005B1BF5" w:rsidP="002224C3">
            <w:pPr>
              <w:spacing w:before="40" w:after="40"/>
              <w:rPr>
                <w:rFonts w:ascii="Arial" w:hAnsi="Arial" w:cs="Arial"/>
                <w:sz w:val="16"/>
                <w:szCs w:val="16"/>
              </w:rPr>
            </w:pPr>
          </w:p>
        </w:tc>
        <w:tc>
          <w:tcPr>
            <w:tcW w:w="6318" w:type="dxa"/>
            <w:vAlign w:val="center"/>
          </w:tcPr>
          <w:p w14:paraId="4B83978A" w14:textId="77777777" w:rsidR="005B1BF5" w:rsidRPr="00730DDF" w:rsidRDefault="005B1BF5" w:rsidP="002224C3">
            <w:pPr>
              <w:spacing w:before="40"/>
              <w:ind w:left="2552" w:hanging="2552"/>
              <w:jc w:val="both"/>
              <w:rPr>
                <w:rFonts w:ascii="Arial" w:hAnsi="Arial" w:cs="Arial"/>
                <w:sz w:val="16"/>
                <w:szCs w:val="16"/>
              </w:rPr>
            </w:pPr>
            <w:r w:rsidRPr="00730DDF">
              <w:rPr>
                <w:rFonts w:ascii="Arial" w:hAnsi="Arial" w:cs="Arial"/>
                <w:sz w:val="16"/>
                <w:szCs w:val="16"/>
              </w:rPr>
              <w:t>Vérification que :</w:t>
            </w:r>
          </w:p>
          <w:p w14:paraId="125954D0" w14:textId="77777777" w:rsidR="005B1BF5" w:rsidRPr="00730DDF" w:rsidRDefault="005B1BF5" w:rsidP="00764E18">
            <w:pPr>
              <w:numPr>
                <w:ilvl w:val="0"/>
                <w:numId w:val="3"/>
              </w:numPr>
              <w:ind w:left="459"/>
              <w:jc w:val="both"/>
              <w:rPr>
                <w:rFonts w:ascii="Arial" w:hAnsi="Arial" w:cs="Arial"/>
                <w:sz w:val="16"/>
                <w:szCs w:val="16"/>
              </w:rPr>
            </w:pPr>
            <w:r w:rsidRPr="00730DDF">
              <w:rPr>
                <w:rFonts w:ascii="Arial" w:hAnsi="Arial" w:cs="Arial"/>
                <w:sz w:val="16"/>
                <w:szCs w:val="16"/>
              </w:rPr>
              <w:t>Aucune butée n’est dépassée (contrôle exhaustif)</w:t>
            </w:r>
          </w:p>
          <w:p w14:paraId="08177493" w14:textId="77777777" w:rsidR="005B1BF5" w:rsidRPr="00730DDF" w:rsidRDefault="005B1BF5" w:rsidP="00764E18">
            <w:pPr>
              <w:numPr>
                <w:ilvl w:val="0"/>
                <w:numId w:val="3"/>
              </w:numPr>
              <w:spacing w:after="40"/>
              <w:ind w:left="453" w:hanging="357"/>
              <w:jc w:val="both"/>
              <w:rPr>
                <w:rFonts w:ascii="Arial" w:hAnsi="Arial" w:cs="Arial"/>
                <w:sz w:val="16"/>
                <w:szCs w:val="16"/>
              </w:rPr>
            </w:pPr>
            <w:r w:rsidRPr="00730DDF">
              <w:rPr>
                <w:rFonts w:ascii="Arial" w:hAnsi="Arial" w:cs="Arial"/>
                <w:sz w:val="16"/>
                <w:szCs w:val="16"/>
              </w:rPr>
              <w:t>Les reports éventuels sont justifiés (respect documentation constructeur, tolérances approuvées, dérogation…) (contrôle exhaustif)</w:t>
            </w:r>
          </w:p>
        </w:tc>
        <w:tc>
          <w:tcPr>
            <w:tcW w:w="2530" w:type="dxa"/>
            <w:gridSpan w:val="2"/>
          </w:tcPr>
          <w:p w14:paraId="06DFEA0C" w14:textId="77777777" w:rsidR="005B1BF5" w:rsidRPr="00730DDF" w:rsidRDefault="005B1BF5"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3BD785D" w14:textId="77777777" w:rsidTr="009F2912">
        <w:trPr>
          <w:trHeight w:val="129"/>
        </w:trPr>
        <w:tc>
          <w:tcPr>
            <w:tcW w:w="1449" w:type="dxa"/>
            <w:vMerge/>
            <w:vAlign w:val="center"/>
          </w:tcPr>
          <w:p w14:paraId="61014A3E" w14:textId="77777777" w:rsidR="005B1BF5" w:rsidRPr="00730DDF" w:rsidRDefault="005B1BF5" w:rsidP="002224C3">
            <w:pPr>
              <w:spacing w:before="40" w:after="40"/>
              <w:rPr>
                <w:rFonts w:ascii="Arial" w:hAnsi="Arial" w:cs="Arial"/>
                <w:sz w:val="16"/>
                <w:szCs w:val="16"/>
              </w:rPr>
            </w:pPr>
          </w:p>
        </w:tc>
        <w:tc>
          <w:tcPr>
            <w:tcW w:w="6318" w:type="dxa"/>
            <w:vAlign w:val="center"/>
          </w:tcPr>
          <w:p w14:paraId="098A0C36" w14:textId="77777777" w:rsidR="005B1BF5" w:rsidRPr="00730DDF" w:rsidRDefault="005B1BF5" w:rsidP="002224C3">
            <w:pPr>
              <w:spacing w:before="40"/>
              <w:jc w:val="both"/>
              <w:rPr>
                <w:rFonts w:ascii="Arial" w:hAnsi="Arial" w:cs="Arial"/>
                <w:sz w:val="16"/>
                <w:szCs w:val="16"/>
              </w:rPr>
            </w:pPr>
            <w:r w:rsidRPr="00730DDF">
              <w:rPr>
                <w:rFonts w:ascii="Arial" w:hAnsi="Arial" w:cs="Arial"/>
                <w:sz w:val="16"/>
                <w:szCs w:val="16"/>
              </w:rPr>
              <w:t>Si applicable : vérification du contenu de la visite de recalage</w:t>
            </w:r>
          </w:p>
        </w:tc>
        <w:tc>
          <w:tcPr>
            <w:tcW w:w="2530" w:type="dxa"/>
            <w:gridSpan w:val="2"/>
          </w:tcPr>
          <w:p w14:paraId="1003255F" w14:textId="77777777" w:rsidR="005B1BF5" w:rsidRPr="00730DDF" w:rsidRDefault="005B1BF5"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68D8F5E" w14:textId="77777777" w:rsidTr="009F2912">
        <w:trPr>
          <w:trHeight w:val="63"/>
        </w:trPr>
        <w:tc>
          <w:tcPr>
            <w:tcW w:w="1449" w:type="dxa"/>
            <w:vMerge/>
            <w:vAlign w:val="center"/>
          </w:tcPr>
          <w:p w14:paraId="76BF733B" w14:textId="77777777" w:rsidR="005B1BF5" w:rsidRPr="00730DDF" w:rsidRDefault="005B1BF5" w:rsidP="002224C3">
            <w:pPr>
              <w:spacing w:before="40" w:after="40"/>
              <w:rPr>
                <w:rFonts w:ascii="Arial" w:hAnsi="Arial" w:cs="Arial"/>
                <w:sz w:val="16"/>
                <w:szCs w:val="16"/>
              </w:rPr>
            </w:pPr>
          </w:p>
        </w:tc>
        <w:tc>
          <w:tcPr>
            <w:tcW w:w="6318" w:type="dxa"/>
            <w:vAlign w:val="center"/>
          </w:tcPr>
          <w:p w14:paraId="29B48A68" w14:textId="77777777" w:rsidR="005B1BF5" w:rsidRPr="00730DDF" w:rsidRDefault="005B1BF5" w:rsidP="002224C3">
            <w:pPr>
              <w:spacing w:before="40" w:after="40"/>
              <w:jc w:val="both"/>
              <w:rPr>
                <w:rFonts w:ascii="Arial" w:hAnsi="Arial" w:cs="Arial"/>
                <w:sz w:val="16"/>
                <w:szCs w:val="16"/>
              </w:rPr>
            </w:pPr>
            <w:r w:rsidRPr="00730DDF">
              <w:rPr>
                <w:rFonts w:ascii="Arial" w:hAnsi="Arial" w:cs="Arial"/>
                <w:sz w:val="16"/>
                <w:szCs w:val="16"/>
              </w:rPr>
              <w:t>Vérification des attestations d’exécution (via copie APRS, livret aéronef, CRM, …) (échantillonnage sur période de référence prioritairement sur ALI/CMR)</w:t>
            </w:r>
          </w:p>
          <w:p w14:paraId="0E2E87E2" w14:textId="77777777" w:rsidR="005B1BF5" w:rsidRPr="00730DDF" w:rsidRDefault="005B1BF5" w:rsidP="00764E18">
            <w:pPr>
              <w:pStyle w:val="Paragraphedeliste"/>
              <w:numPr>
                <w:ilvl w:val="0"/>
                <w:numId w:val="1"/>
              </w:numPr>
              <w:spacing w:before="40" w:after="40"/>
              <w:jc w:val="both"/>
              <w:rPr>
                <w:rFonts w:ascii="Arial" w:hAnsi="Arial" w:cs="Arial"/>
                <w:sz w:val="16"/>
                <w:szCs w:val="16"/>
              </w:rPr>
            </w:pPr>
          </w:p>
          <w:p w14:paraId="2A1FA33F" w14:textId="77777777" w:rsidR="005B1BF5" w:rsidRPr="00730DDF" w:rsidRDefault="005B1BF5" w:rsidP="00764E18">
            <w:pPr>
              <w:pStyle w:val="Paragraphedeliste"/>
              <w:numPr>
                <w:ilvl w:val="0"/>
                <w:numId w:val="1"/>
              </w:numPr>
              <w:spacing w:before="40" w:after="40"/>
              <w:jc w:val="both"/>
              <w:rPr>
                <w:rFonts w:ascii="Arial" w:hAnsi="Arial" w:cs="Arial"/>
                <w:sz w:val="16"/>
                <w:szCs w:val="16"/>
              </w:rPr>
            </w:pPr>
          </w:p>
          <w:p w14:paraId="1AC67FEE" w14:textId="3F7584C5" w:rsidR="005B1BF5" w:rsidRPr="00730DDF" w:rsidRDefault="005B1BF5" w:rsidP="00764E18">
            <w:pPr>
              <w:pStyle w:val="Paragraphedeliste"/>
              <w:numPr>
                <w:ilvl w:val="0"/>
                <w:numId w:val="1"/>
              </w:numPr>
              <w:spacing w:before="40" w:after="40"/>
              <w:jc w:val="both"/>
              <w:rPr>
                <w:rFonts w:ascii="Arial" w:hAnsi="Arial" w:cs="Arial"/>
                <w:sz w:val="16"/>
                <w:szCs w:val="16"/>
              </w:rPr>
            </w:pPr>
          </w:p>
          <w:p w14:paraId="4C269158" w14:textId="77777777" w:rsidR="005B1BF5" w:rsidRPr="00730DDF" w:rsidRDefault="005B1BF5" w:rsidP="002224C3">
            <w:pPr>
              <w:spacing w:before="40" w:after="40"/>
              <w:jc w:val="both"/>
              <w:rPr>
                <w:rFonts w:ascii="Arial" w:hAnsi="Arial" w:cs="Arial"/>
                <w:sz w:val="16"/>
                <w:szCs w:val="16"/>
              </w:rPr>
            </w:pPr>
          </w:p>
        </w:tc>
        <w:tc>
          <w:tcPr>
            <w:tcW w:w="2530" w:type="dxa"/>
            <w:gridSpan w:val="2"/>
          </w:tcPr>
          <w:p w14:paraId="7EA2CC89" w14:textId="77777777" w:rsidR="005B1BF5" w:rsidRPr="00730DDF" w:rsidRDefault="005B1BF5" w:rsidP="00FE28C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4D495DA" w14:textId="77777777" w:rsidTr="009F2912">
        <w:trPr>
          <w:trHeight w:val="63"/>
        </w:trPr>
        <w:tc>
          <w:tcPr>
            <w:tcW w:w="1449" w:type="dxa"/>
            <w:vMerge/>
            <w:vAlign w:val="center"/>
          </w:tcPr>
          <w:p w14:paraId="3FC1DCB2" w14:textId="77777777" w:rsidR="005B1BF5" w:rsidRPr="00730DDF" w:rsidRDefault="005B1BF5" w:rsidP="002224C3">
            <w:pPr>
              <w:spacing w:before="40" w:after="40"/>
              <w:rPr>
                <w:rFonts w:ascii="Arial" w:hAnsi="Arial" w:cs="Arial"/>
                <w:sz w:val="16"/>
                <w:szCs w:val="16"/>
              </w:rPr>
            </w:pPr>
          </w:p>
        </w:tc>
        <w:tc>
          <w:tcPr>
            <w:tcW w:w="6318" w:type="dxa"/>
            <w:vAlign w:val="center"/>
          </w:tcPr>
          <w:p w14:paraId="194BBF41" w14:textId="7423CBA9" w:rsidR="005B1BF5" w:rsidRPr="00730DDF" w:rsidRDefault="005B1BF5" w:rsidP="00D32BB6">
            <w:pPr>
              <w:spacing w:before="40" w:after="40"/>
              <w:jc w:val="both"/>
              <w:rPr>
                <w:rFonts w:ascii="Arial" w:hAnsi="Arial" w:cs="Arial"/>
                <w:sz w:val="16"/>
                <w:szCs w:val="16"/>
              </w:rPr>
            </w:pPr>
          </w:p>
        </w:tc>
        <w:tc>
          <w:tcPr>
            <w:tcW w:w="2530" w:type="dxa"/>
            <w:gridSpan w:val="2"/>
          </w:tcPr>
          <w:p w14:paraId="09F4F12A" w14:textId="31EDE0CC" w:rsidR="005B1BF5" w:rsidRPr="00730DDF" w:rsidRDefault="005B1BF5" w:rsidP="00D32BB6">
            <w:pPr>
              <w:jc w:val="center"/>
              <w:rPr>
                <w:rFonts w:ascii="MS Gothic" w:eastAsia="MS Gothic" w:hAnsi="MS Gothic" w:cs="Arial"/>
                <w:sz w:val="16"/>
                <w:szCs w:val="16"/>
              </w:rPr>
            </w:pPr>
          </w:p>
        </w:tc>
      </w:tr>
      <w:tr w:rsidR="00730DDF" w:rsidRPr="00730DDF" w14:paraId="3045E6B9" w14:textId="77777777" w:rsidTr="009F2912">
        <w:trPr>
          <w:trHeight w:val="61"/>
        </w:trPr>
        <w:tc>
          <w:tcPr>
            <w:tcW w:w="10297" w:type="dxa"/>
            <w:gridSpan w:val="4"/>
            <w:shd w:val="clear" w:color="auto" w:fill="D9D9D9"/>
          </w:tcPr>
          <w:p w14:paraId="3A858B83" w14:textId="59802EAE" w:rsidR="005B1BF5" w:rsidRPr="00730DDF" w:rsidRDefault="005B1BF5" w:rsidP="006306F1">
            <w:pPr>
              <w:rPr>
                <w:rFonts w:ascii="Arial" w:hAnsi="Arial"/>
                <w:b/>
                <w:spacing w:val="-2"/>
                <w:sz w:val="16"/>
                <w:szCs w:val="16"/>
              </w:rPr>
            </w:pPr>
            <w:r w:rsidRPr="00730DDF">
              <w:rPr>
                <w:rFonts w:ascii="Arial" w:hAnsi="Arial"/>
                <w:b/>
                <w:spacing w:val="-2"/>
                <w:sz w:val="16"/>
                <w:szCs w:val="16"/>
              </w:rPr>
              <w:t xml:space="preserve">1.1.8. Autorisations exceptionnelles </w:t>
            </w:r>
            <w:r w:rsidRPr="00730DDF">
              <w:rPr>
                <w:rFonts w:ascii="Arial" w:hAnsi="Arial"/>
                <w:b/>
                <w:i/>
                <w:spacing w:val="-2"/>
                <w:sz w:val="16"/>
                <w:szCs w:val="16"/>
              </w:rPr>
              <w:t xml:space="preserve">- </w:t>
            </w:r>
            <w:r w:rsidR="007E7800" w:rsidRPr="00730DDF">
              <w:rPr>
                <w:rFonts w:ascii="Arial" w:hAnsi="Arial"/>
                <w:b/>
                <w:i/>
                <w:spacing w:val="-2"/>
                <w:sz w:val="16"/>
                <w:szCs w:val="16"/>
              </w:rPr>
              <w:t xml:space="preserve">M.A.901(k)(8) </w:t>
            </w:r>
          </w:p>
        </w:tc>
      </w:tr>
      <w:tr w:rsidR="00730DDF" w:rsidRPr="00730DDF" w14:paraId="35C2D873" w14:textId="77777777" w:rsidTr="009F2912">
        <w:trPr>
          <w:trHeight w:val="279"/>
        </w:trPr>
        <w:tc>
          <w:tcPr>
            <w:tcW w:w="1449" w:type="dxa"/>
            <w:vAlign w:val="center"/>
          </w:tcPr>
          <w:p w14:paraId="04B121A6" w14:textId="77777777" w:rsidR="005B1BF5" w:rsidRPr="00730DDF" w:rsidRDefault="005B1BF5" w:rsidP="002224C3">
            <w:pPr>
              <w:spacing w:before="40" w:after="40"/>
              <w:jc w:val="both"/>
              <w:rPr>
                <w:rFonts w:ascii="Arial" w:hAnsi="Arial" w:cs="Arial"/>
                <w:sz w:val="16"/>
                <w:szCs w:val="16"/>
              </w:rPr>
            </w:pPr>
            <w:r w:rsidRPr="00730DDF">
              <w:rPr>
                <w:rFonts w:ascii="Arial" w:hAnsi="Arial" w:cs="Arial"/>
                <w:sz w:val="16"/>
                <w:szCs w:val="16"/>
              </w:rPr>
              <w:t xml:space="preserve">Documents </w:t>
            </w:r>
          </w:p>
          <w:p w14:paraId="1A649A00" w14:textId="77777777" w:rsidR="005B1BF5" w:rsidRPr="00730DDF" w:rsidRDefault="005B1BF5" w:rsidP="002224C3">
            <w:pPr>
              <w:spacing w:before="40" w:after="40"/>
              <w:jc w:val="both"/>
              <w:rPr>
                <w:rFonts w:ascii="Arial" w:hAnsi="Arial" w:cs="Arial"/>
                <w:sz w:val="16"/>
                <w:szCs w:val="16"/>
              </w:rPr>
            </w:pPr>
            <w:proofErr w:type="gramStart"/>
            <w:r w:rsidRPr="00730DDF">
              <w:rPr>
                <w:rFonts w:ascii="Arial" w:hAnsi="Arial" w:cs="Arial"/>
                <w:sz w:val="16"/>
                <w:szCs w:val="16"/>
              </w:rPr>
              <w:t>à</w:t>
            </w:r>
            <w:proofErr w:type="gramEnd"/>
            <w:r w:rsidRPr="00730DDF">
              <w:rPr>
                <w:rFonts w:ascii="Arial" w:hAnsi="Arial" w:cs="Arial"/>
                <w:sz w:val="16"/>
                <w:szCs w:val="16"/>
              </w:rPr>
              <w:t xml:space="preserve"> obtenir</w:t>
            </w:r>
          </w:p>
        </w:tc>
        <w:tc>
          <w:tcPr>
            <w:tcW w:w="6318" w:type="dxa"/>
            <w:vAlign w:val="center"/>
          </w:tcPr>
          <w:p w14:paraId="2074AA6C" w14:textId="77777777" w:rsidR="005B1BF5" w:rsidRPr="00730DDF" w:rsidRDefault="005B1BF5" w:rsidP="001A7415">
            <w:pPr>
              <w:spacing w:before="40" w:after="40"/>
              <w:ind w:left="34"/>
              <w:jc w:val="both"/>
              <w:rPr>
                <w:rFonts w:ascii="Arial" w:hAnsi="Arial" w:cs="Arial"/>
                <w:sz w:val="16"/>
                <w:szCs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r w:rsidRPr="00730DDF">
              <w:rPr>
                <w:rFonts w:ascii="Arial" w:hAnsi="Arial" w:cs="Arial"/>
                <w:sz w:val="16"/>
                <w:szCs w:val="16"/>
              </w:rPr>
              <w:t xml:space="preserve">Liste des autorisations exceptionnelles en cours de validité accordées par l’EASA, la DGAC ou OSAC </w:t>
            </w:r>
          </w:p>
        </w:tc>
        <w:tc>
          <w:tcPr>
            <w:tcW w:w="2530" w:type="dxa"/>
            <w:gridSpan w:val="2"/>
          </w:tcPr>
          <w:p w14:paraId="36BAC275" w14:textId="77777777" w:rsidR="005B1BF5" w:rsidRPr="00730DDF" w:rsidRDefault="005B1BF5" w:rsidP="002224C3">
            <w:pPr>
              <w:rPr>
                <w:sz w:val="16"/>
                <w:szCs w:val="16"/>
              </w:rPr>
            </w:pPr>
          </w:p>
        </w:tc>
      </w:tr>
      <w:tr w:rsidR="00730DDF" w:rsidRPr="00730DDF" w14:paraId="773AEA47" w14:textId="77777777" w:rsidTr="009F2912">
        <w:trPr>
          <w:trHeight w:hRule="exact" w:val="533"/>
        </w:trPr>
        <w:tc>
          <w:tcPr>
            <w:tcW w:w="1449" w:type="dxa"/>
            <w:vAlign w:val="center"/>
          </w:tcPr>
          <w:p w14:paraId="0EF6745E" w14:textId="77777777" w:rsidR="005B1BF5" w:rsidRPr="00730DDF" w:rsidRDefault="005B1BF5" w:rsidP="002224C3">
            <w:pPr>
              <w:spacing w:before="40" w:after="40"/>
              <w:rPr>
                <w:rFonts w:ascii="Arial" w:hAnsi="Arial" w:cs="Arial"/>
                <w:sz w:val="16"/>
                <w:szCs w:val="16"/>
              </w:rPr>
            </w:pPr>
            <w:r w:rsidRPr="00730DDF">
              <w:rPr>
                <w:rFonts w:ascii="Arial" w:hAnsi="Arial" w:cs="Arial"/>
                <w:sz w:val="16"/>
                <w:szCs w:val="16"/>
              </w:rPr>
              <w:t>Vérifications</w:t>
            </w:r>
          </w:p>
        </w:tc>
        <w:tc>
          <w:tcPr>
            <w:tcW w:w="6318" w:type="dxa"/>
            <w:vAlign w:val="center"/>
          </w:tcPr>
          <w:p w14:paraId="1FDB03A8" w14:textId="77777777" w:rsidR="005B1BF5" w:rsidRPr="00730DDF" w:rsidRDefault="005B1BF5" w:rsidP="002224C3">
            <w:pPr>
              <w:spacing w:before="40" w:after="40"/>
              <w:ind w:left="34"/>
              <w:jc w:val="both"/>
              <w:rPr>
                <w:rFonts w:ascii="Arial" w:hAnsi="Arial" w:cs="Arial"/>
                <w:sz w:val="16"/>
                <w:szCs w:val="16"/>
              </w:rPr>
            </w:pPr>
            <w:r w:rsidRPr="00730DDF">
              <w:rPr>
                <w:rFonts w:ascii="Arial" w:hAnsi="Arial" w:cs="Arial"/>
                <w:sz w:val="16"/>
                <w:szCs w:val="16"/>
              </w:rPr>
              <w:t>Vérification que les conditions et limitations associées à l’autorisation ont été respectées (mesures compensatoires, butées) (par échantillonnage)</w:t>
            </w:r>
          </w:p>
          <w:p w14:paraId="3027FEC7" w14:textId="77777777" w:rsidR="005B1BF5" w:rsidRPr="00730DDF" w:rsidRDefault="005B1BF5" w:rsidP="00764E18">
            <w:pPr>
              <w:pStyle w:val="Paragraphedeliste"/>
              <w:numPr>
                <w:ilvl w:val="0"/>
                <w:numId w:val="1"/>
              </w:numPr>
              <w:spacing w:before="40" w:after="40"/>
              <w:jc w:val="both"/>
              <w:rPr>
                <w:rFonts w:ascii="Arial" w:hAnsi="Arial" w:cs="Arial"/>
                <w:sz w:val="16"/>
                <w:szCs w:val="16"/>
              </w:rPr>
            </w:pPr>
          </w:p>
          <w:p w14:paraId="0965DB5C" w14:textId="77777777" w:rsidR="005B1BF5" w:rsidRPr="00730DDF" w:rsidRDefault="005B1BF5" w:rsidP="00764E18">
            <w:pPr>
              <w:pStyle w:val="Paragraphedeliste"/>
              <w:numPr>
                <w:ilvl w:val="0"/>
                <w:numId w:val="1"/>
              </w:numPr>
              <w:spacing w:before="40" w:after="40"/>
              <w:jc w:val="both"/>
              <w:rPr>
                <w:rFonts w:ascii="Arial" w:hAnsi="Arial" w:cs="Arial"/>
                <w:sz w:val="16"/>
                <w:szCs w:val="16"/>
              </w:rPr>
            </w:pPr>
          </w:p>
          <w:p w14:paraId="239CFB57" w14:textId="77777777" w:rsidR="005B1BF5" w:rsidRPr="00730DDF" w:rsidRDefault="005B1BF5" w:rsidP="00764E18">
            <w:pPr>
              <w:pStyle w:val="Paragraphedeliste"/>
              <w:numPr>
                <w:ilvl w:val="0"/>
                <w:numId w:val="1"/>
              </w:numPr>
              <w:spacing w:before="40" w:after="40"/>
              <w:jc w:val="both"/>
              <w:rPr>
                <w:rFonts w:ascii="Arial" w:hAnsi="Arial" w:cs="Arial"/>
                <w:sz w:val="16"/>
                <w:szCs w:val="16"/>
              </w:rPr>
            </w:pPr>
          </w:p>
          <w:p w14:paraId="586304CE" w14:textId="77777777" w:rsidR="005B1BF5" w:rsidRPr="00730DDF" w:rsidRDefault="005B1BF5" w:rsidP="002224C3">
            <w:pPr>
              <w:spacing w:before="40" w:after="40"/>
              <w:ind w:left="34"/>
              <w:jc w:val="both"/>
              <w:rPr>
                <w:rFonts w:ascii="Arial" w:hAnsi="Arial" w:cs="Arial"/>
                <w:sz w:val="16"/>
                <w:szCs w:val="16"/>
              </w:rPr>
            </w:pPr>
          </w:p>
        </w:tc>
        <w:tc>
          <w:tcPr>
            <w:tcW w:w="2530" w:type="dxa"/>
            <w:gridSpan w:val="2"/>
          </w:tcPr>
          <w:p w14:paraId="69BC489F" w14:textId="77777777" w:rsidR="005B1BF5" w:rsidRPr="00730DDF" w:rsidRDefault="005B1BF5" w:rsidP="00FE28C3">
            <w:pPr>
              <w:jc w:val="center"/>
              <w:rPr>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bl>
    <w:p w14:paraId="22F79DBE" w14:textId="77777777" w:rsidR="00730DDF" w:rsidRPr="00730DDF" w:rsidRDefault="00730DDF" w:rsidP="00730DDF">
      <w:pPr>
        <w:rPr>
          <w:rFonts w:ascii="Arial" w:hAnsi="Arial"/>
          <w:b/>
          <w:sz w:val="32"/>
          <w:szCs w:val="32"/>
          <w:u w:val="single"/>
        </w:rPr>
      </w:pPr>
    </w:p>
    <w:p w14:paraId="6C7DDC50" w14:textId="77777777" w:rsidR="00730DDF" w:rsidRDefault="00730DDF">
      <w:pPr>
        <w:rPr>
          <w:rFonts w:ascii="Arial" w:hAnsi="Arial"/>
          <w:b/>
          <w:sz w:val="32"/>
          <w:szCs w:val="32"/>
          <w:u w:val="single"/>
        </w:rPr>
      </w:pPr>
    </w:p>
    <w:p w14:paraId="7572E253" w14:textId="77777777" w:rsidR="00B562D9" w:rsidRDefault="00B562D9">
      <w:pPr>
        <w:rPr>
          <w:rFonts w:ascii="Arial" w:hAnsi="Arial"/>
          <w:b/>
          <w:sz w:val="32"/>
          <w:szCs w:val="32"/>
          <w:u w:val="single"/>
        </w:rPr>
      </w:pPr>
    </w:p>
    <w:p w14:paraId="5E846822" w14:textId="77777777" w:rsidR="00B562D9" w:rsidRDefault="00B562D9">
      <w:pPr>
        <w:rPr>
          <w:rFonts w:ascii="Arial" w:hAnsi="Arial"/>
          <w:b/>
          <w:sz w:val="32"/>
          <w:szCs w:val="32"/>
          <w:u w:val="single"/>
        </w:rPr>
      </w:pPr>
    </w:p>
    <w:p w14:paraId="2C817619" w14:textId="77777777" w:rsidR="00B562D9" w:rsidRDefault="00B562D9">
      <w:pPr>
        <w:rPr>
          <w:rFonts w:ascii="Arial" w:hAnsi="Arial"/>
          <w:b/>
          <w:sz w:val="32"/>
          <w:szCs w:val="32"/>
          <w:u w:val="single"/>
        </w:rPr>
      </w:pPr>
    </w:p>
    <w:p w14:paraId="7637B127" w14:textId="77777777" w:rsidR="00B562D9" w:rsidRPr="00730DDF" w:rsidRDefault="00B562D9">
      <w:pPr>
        <w:rPr>
          <w:rFonts w:ascii="Arial" w:hAnsi="Arial"/>
          <w:b/>
          <w:sz w:val="32"/>
          <w:szCs w:val="32"/>
          <w:u w:val="single"/>
        </w:rPr>
      </w:pPr>
    </w:p>
    <w:p w14:paraId="35023CD9" w14:textId="77777777" w:rsidR="00A500A8" w:rsidRPr="00730DDF" w:rsidRDefault="00EF3740" w:rsidP="00385C28">
      <w:pPr>
        <w:tabs>
          <w:tab w:val="left" w:pos="7054"/>
        </w:tabs>
        <w:jc w:val="center"/>
        <w:rPr>
          <w:rFonts w:ascii="Arial" w:hAnsi="Arial"/>
          <w:b/>
          <w:sz w:val="28"/>
          <w:szCs w:val="28"/>
          <w:u w:val="single"/>
        </w:rPr>
      </w:pPr>
      <w:r w:rsidRPr="00730DDF">
        <w:rPr>
          <w:rFonts w:ascii="Arial" w:hAnsi="Arial"/>
          <w:b/>
          <w:sz w:val="28"/>
          <w:szCs w:val="28"/>
          <w:u w:val="single"/>
        </w:rPr>
        <w:lastRenderedPageBreak/>
        <w:t>PARTIE</w:t>
      </w:r>
      <w:r w:rsidR="00A500A8" w:rsidRPr="00730DDF">
        <w:rPr>
          <w:rFonts w:ascii="Arial" w:hAnsi="Arial"/>
          <w:b/>
          <w:sz w:val="28"/>
          <w:szCs w:val="28"/>
          <w:u w:val="single"/>
        </w:rPr>
        <w:t xml:space="preserve"> </w:t>
      </w:r>
      <w:r w:rsidR="006043D9" w:rsidRPr="00730DDF">
        <w:rPr>
          <w:rFonts w:ascii="Arial" w:hAnsi="Arial"/>
          <w:b/>
          <w:sz w:val="28"/>
          <w:szCs w:val="28"/>
          <w:u w:val="single"/>
        </w:rPr>
        <w:t>II</w:t>
      </w:r>
      <w:r w:rsidR="00DE5213" w:rsidRPr="00730DDF">
        <w:rPr>
          <w:rFonts w:ascii="Arial" w:hAnsi="Arial"/>
          <w:b/>
          <w:sz w:val="28"/>
          <w:szCs w:val="28"/>
          <w:u w:val="single"/>
        </w:rPr>
        <w:t>.</w:t>
      </w:r>
      <w:r w:rsidR="00A500A8" w:rsidRPr="00730DDF">
        <w:rPr>
          <w:rFonts w:ascii="Arial" w:hAnsi="Arial"/>
          <w:b/>
          <w:sz w:val="28"/>
          <w:szCs w:val="28"/>
          <w:u w:val="single"/>
        </w:rPr>
        <w:t>2 : EXAMEN PHYSIQUE</w:t>
      </w:r>
    </w:p>
    <w:p w14:paraId="31E530E4" w14:textId="77777777" w:rsidR="00AB4259" w:rsidRPr="00730DDF" w:rsidRDefault="00AB4259" w:rsidP="00AB4259">
      <w:pPr>
        <w:tabs>
          <w:tab w:val="left" w:pos="7054"/>
        </w:tabs>
        <w:rPr>
          <w:rFonts w:ascii="Arial" w:hAnsi="Arial"/>
          <w:b/>
          <w:spacing w:val="-2"/>
          <w:sz w:val="16"/>
          <w:szCs w:val="16"/>
        </w:rPr>
      </w:pPr>
    </w:p>
    <w:p w14:paraId="40916F6C" w14:textId="77777777" w:rsidR="00AB4259" w:rsidRPr="00730DDF" w:rsidRDefault="00AB4259" w:rsidP="00AB4259">
      <w:pPr>
        <w:tabs>
          <w:tab w:val="left" w:pos="7054"/>
        </w:tabs>
        <w:rPr>
          <w:rFonts w:ascii="Arial" w:hAnsi="Arial"/>
          <w:b/>
          <w:spacing w:val="-2"/>
          <w:sz w:val="16"/>
          <w:szCs w:val="16"/>
        </w:rPr>
      </w:pPr>
      <w:r w:rsidRPr="00730DDF">
        <w:rPr>
          <w:rFonts w:ascii="Arial" w:hAnsi="Arial"/>
          <w:b/>
          <w:spacing w:val="-2"/>
          <w:sz w:val="16"/>
          <w:szCs w:val="16"/>
        </w:rPr>
        <w:t>Reporter les « </w:t>
      </w:r>
      <w:proofErr w:type="spellStart"/>
      <w:r w:rsidRPr="00730DDF">
        <w:rPr>
          <w:rFonts w:ascii="Arial" w:hAnsi="Arial"/>
          <w:b/>
          <w:spacing w:val="-2"/>
          <w:sz w:val="16"/>
          <w:szCs w:val="16"/>
        </w:rPr>
        <w:t>findings</w:t>
      </w:r>
      <w:proofErr w:type="spellEnd"/>
      <w:r w:rsidRPr="00730DDF">
        <w:rPr>
          <w:rFonts w:ascii="Arial" w:hAnsi="Arial"/>
          <w:b/>
          <w:spacing w:val="-2"/>
          <w:sz w:val="16"/>
          <w:szCs w:val="16"/>
        </w:rPr>
        <w:t xml:space="preserve"> » relevés dans la partie note de chaque rubrique, puis en faire la synthèse en </w:t>
      </w:r>
      <w:r w:rsidR="00EF3740" w:rsidRPr="00730DDF">
        <w:rPr>
          <w:rFonts w:ascii="Arial" w:hAnsi="Arial"/>
          <w:b/>
          <w:spacing w:val="-2"/>
          <w:sz w:val="16"/>
          <w:szCs w:val="16"/>
        </w:rPr>
        <w:t>partie</w:t>
      </w:r>
      <w:r w:rsidR="00312FA0" w:rsidRPr="00730DDF">
        <w:rPr>
          <w:rFonts w:ascii="Arial" w:hAnsi="Arial"/>
          <w:b/>
          <w:spacing w:val="-2"/>
          <w:sz w:val="16"/>
          <w:szCs w:val="16"/>
        </w:rPr>
        <w:t xml:space="preserve"> II</w:t>
      </w:r>
      <w:r w:rsidRPr="00730DDF">
        <w:rPr>
          <w:rFonts w:ascii="Arial" w:hAnsi="Arial"/>
          <w:b/>
          <w:spacing w:val="-2"/>
          <w:sz w:val="16"/>
          <w:szCs w:val="16"/>
        </w:rPr>
        <w:t>.3.</w:t>
      </w:r>
    </w:p>
    <w:p w14:paraId="266C5ED9" w14:textId="77777777" w:rsidR="0029528E" w:rsidRPr="00730DDF" w:rsidRDefault="0029528E" w:rsidP="00AB4259">
      <w:pPr>
        <w:tabs>
          <w:tab w:val="left" w:pos="7054"/>
        </w:tabs>
        <w:rPr>
          <w:rFonts w:ascii="Arial" w:hAnsi="Arial"/>
          <w:b/>
          <w:spacing w:val="-2"/>
          <w:sz w:val="16"/>
          <w:szCs w:val="16"/>
        </w:rPr>
      </w:pPr>
      <w:r w:rsidRPr="00730DDF">
        <w:rPr>
          <w:rFonts w:ascii="Arial" w:hAnsi="Arial"/>
          <w:b/>
          <w:spacing w:val="-2"/>
          <w:sz w:val="16"/>
          <w:szCs w:val="16"/>
        </w:rPr>
        <w:t>Se reporter au paragraphe réglementaire signalée en tête de chapitre, sauf pour les lignes identifiant un autre § réglementaire.</w:t>
      </w:r>
    </w:p>
    <w:p w14:paraId="267F71CA" w14:textId="77777777" w:rsidR="00A500A8" w:rsidRPr="00730DDF" w:rsidRDefault="00A500A8" w:rsidP="00A500A8">
      <w:pPr>
        <w:jc w:val="both"/>
        <w:rPr>
          <w:rFonts w:ascii="Arial" w:hAnsi="Arial" w:cs="Arial"/>
          <w:sz w:val="16"/>
          <w:szCs w:val="16"/>
        </w:rPr>
      </w:pPr>
    </w:p>
    <w:p w14:paraId="023D2CC0" w14:textId="77777777" w:rsidR="00633943" w:rsidRPr="00730DDF" w:rsidRDefault="00633943" w:rsidP="00A500A8">
      <w:pPr>
        <w:jc w:val="both"/>
        <w:rPr>
          <w:rFonts w:ascii="Arial" w:hAnsi="Arial" w:cs="Arial"/>
          <w:sz w:val="16"/>
          <w:szCs w:val="16"/>
        </w:rPr>
      </w:pPr>
    </w:p>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7703"/>
        <w:gridCol w:w="2512"/>
      </w:tblGrid>
      <w:tr w:rsidR="00730DDF" w:rsidRPr="00730DDF" w14:paraId="60F63FDD" w14:textId="77777777" w:rsidTr="00011421">
        <w:tc>
          <w:tcPr>
            <w:tcW w:w="10215" w:type="dxa"/>
            <w:gridSpan w:val="2"/>
            <w:shd w:val="clear" w:color="auto" w:fill="D9D9D9"/>
          </w:tcPr>
          <w:p w14:paraId="7FEA7778" w14:textId="557E117C" w:rsidR="00A500A8" w:rsidRPr="00730DDF" w:rsidRDefault="00AB4259" w:rsidP="002224C3">
            <w:pPr>
              <w:rPr>
                <w:rFonts w:ascii="Arial" w:hAnsi="Arial"/>
                <w:b/>
                <w:spacing w:val="-2"/>
                <w:sz w:val="16"/>
                <w:szCs w:val="16"/>
              </w:rPr>
            </w:pPr>
            <w:r w:rsidRPr="00730DDF">
              <w:rPr>
                <w:rFonts w:ascii="Arial" w:hAnsi="Arial"/>
                <w:b/>
                <w:spacing w:val="-2"/>
                <w:sz w:val="16"/>
                <w:szCs w:val="16"/>
              </w:rPr>
              <w:t>1.</w:t>
            </w:r>
            <w:r w:rsidR="00A500A8" w:rsidRPr="00730DDF">
              <w:rPr>
                <w:rFonts w:ascii="Arial" w:hAnsi="Arial"/>
                <w:b/>
                <w:spacing w:val="-2"/>
                <w:sz w:val="16"/>
                <w:szCs w:val="16"/>
              </w:rPr>
              <w:t>2.1. Marques et plaques signalétiques</w:t>
            </w:r>
            <w:r w:rsidR="00225229" w:rsidRPr="00730DDF">
              <w:rPr>
                <w:rFonts w:ascii="Arial" w:hAnsi="Arial"/>
                <w:b/>
                <w:spacing w:val="-2"/>
                <w:sz w:val="16"/>
                <w:szCs w:val="16"/>
              </w:rPr>
              <w:t xml:space="preserve"> </w:t>
            </w:r>
            <w:r w:rsidR="00225229" w:rsidRPr="00730DDF">
              <w:rPr>
                <w:rFonts w:ascii="Arial" w:hAnsi="Arial"/>
                <w:b/>
                <w:i/>
                <w:spacing w:val="-2"/>
                <w:sz w:val="16"/>
                <w:szCs w:val="16"/>
              </w:rPr>
              <w:t xml:space="preserve">- </w:t>
            </w:r>
            <w:r w:rsidR="00306E1C" w:rsidRPr="00730DDF">
              <w:rPr>
                <w:rFonts w:ascii="Arial" w:hAnsi="Arial"/>
                <w:b/>
                <w:i/>
                <w:spacing w:val="-2"/>
                <w:sz w:val="16"/>
                <w:szCs w:val="16"/>
              </w:rPr>
              <w:t xml:space="preserve">M.A.901(m)(2) </w:t>
            </w:r>
          </w:p>
        </w:tc>
      </w:tr>
      <w:tr w:rsidR="00730DDF" w:rsidRPr="00730DDF" w14:paraId="0BB8FC72" w14:textId="77777777" w:rsidTr="00011421">
        <w:trPr>
          <w:trHeight w:val="236"/>
        </w:trPr>
        <w:tc>
          <w:tcPr>
            <w:tcW w:w="7703" w:type="dxa"/>
          </w:tcPr>
          <w:p w14:paraId="61FCE935" w14:textId="6071AE77" w:rsidR="004E7AAA" w:rsidRPr="00730DDF" w:rsidRDefault="004E7AAA" w:rsidP="005073AC">
            <w:pPr>
              <w:spacing w:before="40" w:after="40"/>
              <w:ind w:left="34"/>
              <w:rPr>
                <w:rFonts w:ascii="Arial" w:hAnsi="Arial" w:cs="Arial"/>
                <w:bCs/>
                <w:sz w:val="16"/>
                <w:szCs w:val="16"/>
              </w:rPr>
            </w:pPr>
            <w:r w:rsidRPr="00730DDF">
              <w:rPr>
                <w:rFonts w:ascii="Arial" w:hAnsi="Arial" w:cs="Arial"/>
                <w:sz w:val="16"/>
                <w:szCs w:val="16"/>
              </w:rPr>
              <w:t xml:space="preserve">Conformité des marques et plaques signalétiques (exhaustif dans le cockpit, par échantillonnage en cabine) </w:t>
            </w:r>
            <w:r w:rsidRPr="00730DDF">
              <w:rPr>
                <w:rFonts w:ascii="Arial" w:hAnsi="Arial" w:cs="Arial"/>
                <w:b/>
                <w:i/>
                <w:sz w:val="16"/>
                <w:szCs w:val="16"/>
              </w:rPr>
              <w:t xml:space="preserve">- </w:t>
            </w:r>
          </w:p>
        </w:tc>
        <w:tc>
          <w:tcPr>
            <w:tcW w:w="2512" w:type="dxa"/>
          </w:tcPr>
          <w:p w14:paraId="3E8B93FC" w14:textId="77777777" w:rsidR="004E7AAA" w:rsidRPr="00730DDF" w:rsidRDefault="004E7AAA" w:rsidP="005073AC">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0037740B" w14:textId="77777777" w:rsidTr="00011421">
        <w:trPr>
          <w:trHeight w:val="236"/>
        </w:trPr>
        <w:tc>
          <w:tcPr>
            <w:tcW w:w="7703" w:type="dxa"/>
          </w:tcPr>
          <w:p w14:paraId="52B96958" w14:textId="77777777" w:rsidR="005D3286" w:rsidRPr="00730DDF" w:rsidRDefault="005D3286" w:rsidP="00BC51F3">
            <w:pPr>
              <w:spacing w:before="40" w:after="40"/>
              <w:ind w:left="34"/>
              <w:rPr>
                <w:rFonts w:ascii="Arial" w:hAnsi="Arial" w:cs="Arial"/>
                <w:sz w:val="16"/>
                <w:szCs w:val="16"/>
              </w:rPr>
            </w:pPr>
            <w:r w:rsidRPr="00730DDF">
              <w:rPr>
                <w:rFonts w:ascii="Arial" w:hAnsi="Arial" w:cs="Arial"/>
                <w:sz w:val="16"/>
                <w:szCs w:val="16"/>
              </w:rPr>
              <w:t>Conformité des étiquettes et de leur langage (</w:t>
            </w:r>
            <w:proofErr w:type="spellStart"/>
            <w:r w:rsidRPr="00730DDF">
              <w:rPr>
                <w:rFonts w:ascii="Arial" w:hAnsi="Arial" w:cs="Arial"/>
                <w:sz w:val="16"/>
                <w:szCs w:val="16"/>
              </w:rPr>
              <w:t>cf</w:t>
            </w:r>
            <w:proofErr w:type="spellEnd"/>
            <w:r w:rsidRPr="00730DDF">
              <w:rPr>
                <w:rFonts w:ascii="Arial" w:hAnsi="Arial" w:cs="Arial"/>
                <w:sz w:val="16"/>
                <w:szCs w:val="16"/>
              </w:rPr>
              <w:t xml:space="preserve"> R-20-00 « Manuel de vol et étiquettes »)</w:t>
            </w:r>
          </w:p>
        </w:tc>
        <w:tc>
          <w:tcPr>
            <w:tcW w:w="2512" w:type="dxa"/>
          </w:tcPr>
          <w:p w14:paraId="2E0B3D32" w14:textId="77777777" w:rsidR="005D3286" w:rsidRPr="00730DDF" w:rsidRDefault="005D3286" w:rsidP="00BC51F3">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594C63ED" w14:textId="77777777" w:rsidTr="00011421">
        <w:trPr>
          <w:trHeight w:val="85"/>
        </w:trPr>
        <w:tc>
          <w:tcPr>
            <w:tcW w:w="7703" w:type="dxa"/>
          </w:tcPr>
          <w:p w14:paraId="6A6B8B68" w14:textId="77777777" w:rsidR="005D3286" w:rsidRPr="00730DDF" w:rsidRDefault="005D3286" w:rsidP="002224C3">
            <w:pPr>
              <w:spacing w:before="40" w:after="40"/>
              <w:ind w:left="34"/>
              <w:rPr>
                <w:rFonts w:ascii="Arial" w:hAnsi="Arial" w:cs="Arial"/>
                <w:bCs/>
                <w:sz w:val="16"/>
                <w:szCs w:val="16"/>
              </w:rPr>
            </w:pPr>
            <w:r w:rsidRPr="00730DDF">
              <w:rPr>
                <w:rFonts w:ascii="Arial" w:hAnsi="Arial" w:cs="Arial"/>
                <w:bCs/>
                <w:sz w:val="16"/>
                <w:szCs w:val="16"/>
              </w:rPr>
              <w:t>Les Pictogrammes sont lisibles et en place selon manuel de vol</w:t>
            </w:r>
          </w:p>
        </w:tc>
        <w:tc>
          <w:tcPr>
            <w:tcW w:w="2512" w:type="dxa"/>
          </w:tcPr>
          <w:p w14:paraId="3AD00494"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7CABD8D" w14:textId="77777777" w:rsidTr="00011421">
        <w:trPr>
          <w:trHeight w:val="236"/>
        </w:trPr>
        <w:tc>
          <w:tcPr>
            <w:tcW w:w="7703" w:type="dxa"/>
          </w:tcPr>
          <w:p w14:paraId="62A263D8" w14:textId="77777777" w:rsidR="005D3286" w:rsidRPr="00730DDF" w:rsidRDefault="005D3286" w:rsidP="002224C3">
            <w:pPr>
              <w:spacing w:before="40" w:after="40"/>
              <w:ind w:left="34"/>
              <w:rPr>
                <w:rFonts w:ascii="Arial" w:hAnsi="Arial" w:cs="Arial"/>
                <w:bCs/>
                <w:sz w:val="16"/>
                <w:szCs w:val="16"/>
              </w:rPr>
            </w:pPr>
            <w:r w:rsidRPr="00730DDF">
              <w:rPr>
                <w:rFonts w:ascii="Arial" w:hAnsi="Arial" w:cs="Arial"/>
                <w:bCs/>
                <w:sz w:val="16"/>
                <w:szCs w:val="16"/>
              </w:rPr>
              <w:t>Les marquages des instruments sont lisibles et en conformité avec le manuel de vol</w:t>
            </w:r>
          </w:p>
        </w:tc>
        <w:tc>
          <w:tcPr>
            <w:tcW w:w="2512" w:type="dxa"/>
          </w:tcPr>
          <w:p w14:paraId="0ADD5321"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247DE91C" w14:textId="77777777" w:rsidTr="00011421">
        <w:trPr>
          <w:trHeight w:val="1424"/>
        </w:trPr>
        <w:tc>
          <w:tcPr>
            <w:tcW w:w="7703" w:type="dxa"/>
          </w:tcPr>
          <w:p w14:paraId="67D6BCA3" w14:textId="77777777" w:rsidR="005D3286" w:rsidRPr="00730DDF" w:rsidRDefault="005D3286" w:rsidP="00813841">
            <w:pPr>
              <w:rPr>
                <w:rFonts w:ascii="Arial" w:hAnsi="Arial" w:cs="Arial"/>
                <w:bCs/>
                <w:sz w:val="16"/>
                <w:szCs w:val="16"/>
              </w:rPr>
            </w:pPr>
            <w:r w:rsidRPr="00730DDF">
              <w:rPr>
                <w:rFonts w:ascii="Arial" w:hAnsi="Arial" w:cs="Arial"/>
                <w:bCs/>
                <w:sz w:val="16"/>
                <w:szCs w:val="16"/>
              </w:rPr>
              <w:t>Les couleurs des commandes sont conformes au manuel de vol (au moins 3 sondages parmi la liste suivante) :</w:t>
            </w:r>
          </w:p>
          <w:p w14:paraId="340FA111" w14:textId="77777777" w:rsidR="005D3286" w:rsidRPr="00730DDF" w:rsidRDefault="005D3286" w:rsidP="00764E18">
            <w:pPr>
              <w:pStyle w:val="Paragraphedeliste"/>
              <w:numPr>
                <w:ilvl w:val="0"/>
                <w:numId w:val="4"/>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 xml:space="preserve"> ouverture(s)</w:t>
            </w:r>
            <w:r w:rsidRPr="00730DDF">
              <w:rPr>
                <w:rFonts w:ascii="Arial" w:hAnsi="Arial" w:cs="Arial"/>
                <w:sz w:val="16"/>
                <w:szCs w:val="16"/>
              </w:rPr>
              <w:t xml:space="preserve"> verrière(s)</w:t>
            </w:r>
          </w:p>
          <w:p w14:paraId="56A2D993" w14:textId="77777777" w:rsidR="005D3286" w:rsidRPr="00730DDF" w:rsidRDefault="005D3286" w:rsidP="00764E18">
            <w:pPr>
              <w:pStyle w:val="Paragraphedeliste"/>
              <w:numPr>
                <w:ilvl w:val="0"/>
                <w:numId w:val="4"/>
              </w:numPr>
              <w:rPr>
                <w:rFonts w:ascii="Arial" w:hAnsi="Arial" w:cs="Arial"/>
                <w:bCs/>
                <w:sz w:val="16"/>
                <w:szCs w:val="16"/>
              </w:rPr>
            </w:pPr>
            <w:r w:rsidRPr="00730DDF">
              <w:rPr>
                <w:rFonts w:ascii="MS Gothic" w:eastAsia="MS Gothic" w:hAnsi="MS Gothic" w:cs="Arial"/>
                <w:sz w:val="16"/>
                <w:szCs w:val="16"/>
              </w:rPr>
              <w:t>☐</w:t>
            </w:r>
            <w:r w:rsidRPr="00730DDF">
              <w:rPr>
                <w:rFonts w:ascii="Arial" w:hAnsi="Arial" w:cs="Arial"/>
                <w:sz w:val="16"/>
                <w:szCs w:val="16"/>
              </w:rPr>
              <w:t xml:space="preserve"> largage(s) verrière(s) ou porte(s) </w:t>
            </w:r>
          </w:p>
          <w:p w14:paraId="4081B26C" w14:textId="77777777" w:rsidR="005D3286" w:rsidRPr="00730DDF" w:rsidRDefault="005D3286" w:rsidP="00764E18">
            <w:pPr>
              <w:pStyle w:val="Paragraphedeliste"/>
              <w:numPr>
                <w:ilvl w:val="0"/>
                <w:numId w:val="4"/>
              </w:numPr>
              <w:rPr>
                <w:rFonts w:ascii="Arial" w:hAnsi="Arial" w:cs="Arial"/>
                <w:bCs/>
                <w:sz w:val="16"/>
                <w:szCs w:val="16"/>
              </w:rPr>
            </w:pPr>
            <w:r w:rsidRPr="00730DDF">
              <w:rPr>
                <w:rFonts w:ascii="MS Gothic" w:eastAsia="MS Gothic" w:hAnsi="MS Gothic" w:cs="Arial"/>
                <w:sz w:val="16"/>
                <w:szCs w:val="16"/>
              </w:rPr>
              <w:t>☐</w:t>
            </w:r>
            <w:r w:rsidRPr="00730DDF">
              <w:rPr>
                <w:rFonts w:ascii="Arial" w:hAnsi="Arial" w:cs="Arial"/>
                <w:sz w:val="16"/>
                <w:szCs w:val="16"/>
              </w:rPr>
              <w:t xml:space="preserve"> commande(s) des gaz</w:t>
            </w:r>
          </w:p>
          <w:p w14:paraId="4AA6A0CA" w14:textId="77777777" w:rsidR="005D3286" w:rsidRPr="00730DDF" w:rsidRDefault="005D3286" w:rsidP="00764E18">
            <w:pPr>
              <w:pStyle w:val="Paragraphedeliste"/>
              <w:numPr>
                <w:ilvl w:val="0"/>
                <w:numId w:val="4"/>
              </w:numPr>
              <w:rPr>
                <w:rFonts w:ascii="Arial" w:hAnsi="Arial" w:cs="Arial"/>
                <w:bCs/>
                <w:sz w:val="16"/>
                <w:szCs w:val="16"/>
              </w:rPr>
            </w:pPr>
            <w:r w:rsidRPr="00730DDF">
              <w:rPr>
                <w:rFonts w:ascii="MS Gothic" w:eastAsia="MS Gothic" w:hAnsi="MS Gothic" w:cs="Arial"/>
                <w:sz w:val="16"/>
                <w:szCs w:val="16"/>
              </w:rPr>
              <w:t>☐</w:t>
            </w:r>
            <w:r w:rsidRPr="00730DDF">
              <w:rPr>
                <w:rFonts w:ascii="Arial" w:hAnsi="Arial" w:cs="Arial"/>
                <w:sz w:val="16"/>
                <w:szCs w:val="16"/>
              </w:rPr>
              <w:t xml:space="preserve"> commande(s) de changement de pas d’hélice</w:t>
            </w:r>
          </w:p>
          <w:p w14:paraId="75735120" w14:textId="77777777" w:rsidR="005D3286" w:rsidRPr="00730DDF" w:rsidRDefault="005D3286" w:rsidP="00764E18">
            <w:pPr>
              <w:pStyle w:val="Paragraphedeliste"/>
              <w:numPr>
                <w:ilvl w:val="0"/>
                <w:numId w:val="4"/>
              </w:numPr>
              <w:rPr>
                <w:rFonts w:ascii="Arial" w:hAnsi="Arial" w:cs="Arial"/>
                <w:bCs/>
                <w:sz w:val="16"/>
                <w:szCs w:val="16"/>
              </w:rPr>
            </w:pPr>
            <w:r w:rsidRPr="00730DDF">
              <w:rPr>
                <w:rFonts w:ascii="MS Gothic" w:eastAsia="MS Gothic" w:hAnsi="MS Gothic" w:cs="Arial"/>
                <w:sz w:val="16"/>
                <w:szCs w:val="16"/>
              </w:rPr>
              <w:t>☐</w:t>
            </w:r>
            <w:r w:rsidRPr="00730DDF">
              <w:rPr>
                <w:rFonts w:ascii="Arial" w:hAnsi="Arial" w:cs="Arial"/>
                <w:sz w:val="16"/>
                <w:szCs w:val="16"/>
              </w:rPr>
              <w:t xml:space="preserve"> commande(s) de réchauffage carburateur</w:t>
            </w:r>
          </w:p>
          <w:p w14:paraId="63FC4078" w14:textId="77777777" w:rsidR="005D3286" w:rsidRPr="00730DDF" w:rsidRDefault="005D3286" w:rsidP="00764E18">
            <w:pPr>
              <w:pStyle w:val="Paragraphedeliste"/>
              <w:numPr>
                <w:ilvl w:val="0"/>
                <w:numId w:val="4"/>
              </w:numPr>
              <w:rPr>
                <w:rFonts w:ascii="Arial" w:hAnsi="Arial" w:cs="Arial"/>
                <w:bCs/>
                <w:sz w:val="16"/>
                <w:szCs w:val="16"/>
              </w:rPr>
            </w:pPr>
            <w:r w:rsidRPr="00730DDF">
              <w:rPr>
                <w:rFonts w:ascii="MS Gothic" w:eastAsia="MS Gothic" w:hAnsi="MS Gothic" w:cs="Arial"/>
                <w:sz w:val="16"/>
                <w:szCs w:val="16"/>
              </w:rPr>
              <w:t>☐</w:t>
            </w:r>
            <w:r w:rsidRPr="00730DDF">
              <w:rPr>
                <w:rFonts w:ascii="Arial" w:hAnsi="Arial" w:cs="Arial"/>
                <w:sz w:val="16"/>
                <w:szCs w:val="16"/>
              </w:rPr>
              <w:t xml:space="preserve"> robinet(s) de carburant</w:t>
            </w:r>
          </w:p>
          <w:p w14:paraId="5F422192" w14:textId="77777777" w:rsidR="005D3286" w:rsidRPr="00730DDF" w:rsidRDefault="005D3286" w:rsidP="00764E18">
            <w:pPr>
              <w:pStyle w:val="Paragraphedeliste"/>
              <w:numPr>
                <w:ilvl w:val="0"/>
                <w:numId w:val="4"/>
              </w:numPr>
              <w:rPr>
                <w:rFonts w:ascii="Arial" w:hAnsi="Arial" w:cs="Arial"/>
                <w:bCs/>
                <w:sz w:val="16"/>
                <w:szCs w:val="16"/>
              </w:rPr>
            </w:pPr>
            <w:r w:rsidRPr="00730DDF">
              <w:rPr>
                <w:rFonts w:ascii="MS Gothic" w:eastAsia="MS Gothic" w:hAnsi="MS Gothic" w:cs="Arial"/>
                <w:sz w:val="16"/>
                <w:szCs w:val="16"/>
              </w:rPr>
              <w:t>☐</w:t>
            </w:r>
            <w:r w:rsidRPr="00730DDF">
              <w:rPr>
                <w:rFonts w:ascii="Arial" w:hAnsi="Arial" w:cs="Arial"/>
                <w:sz w:val="16"/>
                <w:szCs w:val="16"/>
              </w:rPr>
              <w:t xml:space="preserve"> commande(s) de correcteur altimétrique (mixture) </w:t>
            </w:r>
          </w:p>
          <w:p w14:paraId="070EC00D" w14:textId="77777777" w:rsidR="005D3286" w:rsidRPr="00730DDF" w:rsidRDefault="005D3286" w:rsidP="00764E18">
            <w:pPr>
              <w:pStyle w:val="Paragraphedeliste"/>
              <w:numPr>
                <w:ilvl w:val="0"/>
                <w:numId w:val="4"/>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 xml:space="preserve"> compensateur(s) </w:t>
            </w:r>
          </w:p>
          <w:p w14:paraId="5BEA5650" w14:textId="77777777" w:rsidR="005D3286" w:rsidRPr="00730DDF" w:rsidRDefault="005D3286" w:rsidP="00764E18">
            <w:pPr>
              <w:pStyle w:val="Paragraphedeliste"/>
              <w:numPr>
                <w:ilvl w:val="0"/>
                <w:numId w:val="4"/>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 xml:space="preserve"> commande(s) de largage (remorqueur ou planeur)</w:t>
            </w:r>
          </w:p>
          <w:p w14:paraId="47FE1F9E" w14:textId="77777777" w:rsidR="005D3286" w:rsidRPr="00730DDF" w:rsidRDefault="005D3286" w:rsidP="00764E18">
            <w:pPr>
              <w:pStyle w:val="Paragraphedeliste"/>
              <w:numPr>
                <w:ilvl w:val="0"/>
                <w:numId w:val="4"/>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 xml:space="preserve"> aérofreins</w:t>
            </w:r>
          </w:p>
          <w:p w14:paraId="7B0FC118" w14:textId="77777777" w:rsidR="005D3286" w:rsidRPr="00730DDF" w:rsidRDefault="005D3286" w:rsidP="00764E18">
            <w:pPr>
              <w:pStyle w:val="Paragraphedeliste"/>
              <w:numPr>
                <w:ilvl w:val="0"/>
                <w:numId w:val="4"/>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 xml:space="preserve"> autre(s) (préciser) :</w:t>
            </w:r>
          </w:p>
        </w:tc>
        <w:tc>
          <w:tcPr>
            <w:tcW w:w="2512" w:type="dxa"/>
          </w:tcPr>
          <w:p w14:paraId="266FA79D"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810527B" w14:textId="77777777" w:rsidTr="00011421">
        <w:tc>
          <w:tcPr>
            <w:tcW w:w="10215" w:type="dxa"/>
            <w:gridSpan w:val="2"/>
            <w:shd w:val="clear" w:color="auto" w:fill="D9D9D9"/>
          </w:tcPr>
          <w:p w14:paraId="0D649E0F" w14:textId="043F0511" w:rsidR="005D3286" w:rsidRPr="00730DDF" w:rsidRDefault="005D3286" w:rsidP="002224C3">
            <w:pPr>
              <w:rPr>
                <w:rFonts w:ascii="Arial" w:hAnsi="Arial"/>
                <w:b/>
                <w:spacing w:val="-2"/>
                <w:sz w:val="16"/>
                <w:szCs w:val="16"/>
              </w:rPr>
            </w:pPr>
            <w:r w:rsidRPr="00730DDF">
              <w:rPr>
                <w:rFonts w:ascii="Arial" w:hAnsi="Arial"/>
                <w:b/>
                <w:spacing w:val="-2"/>
                <w:sz w:val="16"/>
                <w:szCs w:val="16"/>
              </w:rPr>
              <w:t xml:space="preserve">1.2.2. Identification et configuration de l’aéronef </w:t>
            </w:r>
            <w:r w:rsidRPr="00730DDF">
              <w:rPr>
                <w:rFonts w:ascii="Arial" w:hAnsi="Arial"/>
                <w:b/>
                <w:i/>
                <w:spacing w:val="-2"/>
                <w:sz w:val="16"/>
                <w:szCs w:val="16"/>
              </w:rPr>
              <w:t xml:space="preserve">- </w:t>
            </w:r>
            <w:r w:rsidR="00306E1C" w:rsidRPr="00730DDF">
              <w:rPr>
                <w:rFonts w:ascii="Arial" w:hAnsi="Arial"/>
                <w:b/>
                <w:i/>
                <w:spacing w:val="-2"/>
                <w:sz w:val="16"/>
                <w:szCs w:val="16"/>
              </w:rPr>
              <w:t xml:space="preserve">M.A.901(m)(3) </w:t>
            </w:r>
          </w:p>
        </w:tc>
      </w:tr>
      <w:tr w:rsidR="00730DDF" w:rsidRPr="00730DDF" w14:paraId="53D799FA" w14:textId="77777777" w:rsidTr="00011421">
        <w:trPr>
          <w:trHeight w:val="85"/>
        </w:trPr>
        <w:tc>
          <w:tcPr>
            <w:tcW w:w="7703" w:type="dxa"/>
          </w:tcPr>
          <w:p w14:paraId="553918E4" w14:textId="77777777" w:rsidR="005D3286" w:rsidRPr="00730DDF" w:rsidRDefault="005D3286" w:rsidP="002224C3">
            <w:pPr>
              <w:rPr>
                <w:rFonts w:ascii="Arial" w:hAnsi="Arial" w:cs="Arial"/>
                <w:sz w:val="16"/>
                <w:szCs w:val="16"/>
              </w:rPr>
            </w:pPr>
            <w:r w:rsidRPr="00730DDF">
              <w:rPr>
                <w:rFonts w:ascii="Arial" w:hAnsi="Arial" w:cs="Arial"/>
                <w:sz w:val="16"/>
                <w:szCs w:val="16"/>
              </w:rPr>
              <w:t>Présence et conformité des marques et de la plaque d’identité nationale (une anomalie éventuelle ne constitue pas forcément une non-conformité de navigabilité mais doit être rapportée comme non-conformité passée)</w:t>
            </w:r>
          </w:p>
          <w:p w14:paraId="0A7CC55D" w14:textId="77777777" w:rsidR="005D3286" w:rsidRPr="00730DDF" w:rsidRDefault="005D3286" w:rsidP="002224C3">
            <w:pPr>
              <w:ind w:left="360"/>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Immatriculation (cellule, fuselage, aile(s), enveloppe…)</w:t>
            </w:r>
          </w:p>
          <w:p w14:paraId="6FAC2ECA" w14:textId="77777777" w:rsidR="005D3286" w:rsidRPr="00730DDF" w:rsidRDefault="005D3286" w:rsidP="002224C3">
            <w:pPr>
              <w:ind w:left="360"/>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Plaque d’identification de l’aéronef (constructeur)</w:t>
            </w:r>
          </w:p>
          <w:p w14:paraId="3B8BE974" w14:textId="77777777" w:rsidR="005D3286" w:rsidRPr="00730DDF" w:rsidRDefault="005D3286" w:rsidP="002224C3">
            <w:pPr>
              <w:ind w:left="360"/>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Plaque d’identité nationale.</w:t>
            </w:r>
          </w:p>
        </w:tc>
        <w:tc>
          <w:tcPr>
            <w:tcW w:w="2512" w:type="dxa"/>
          </w:tcPr>
          <w:p w14:paraId="0187DA8A"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689AE0F" w14:textId="77777777" w:rsidTr="00011421">
        <w:trPr>
          <w:trHeight w:val="85"/>
        </w:trPr>
        <w:tc>
          <w:tcPr>
            <w:tcW w:w="7703" w:type="dxa"/>
          </w:tcPr>
          <w:p w14:paraId="113AEE5B" w14:textId="77777777" w:rsidR="005D3286" w:rsidRPr="00730DDF" w:rsidRDefault="005D3286" w:rsidP="00813841">
            <w:pPr>
              <w:rPr>
                <w:rFonts w:ascii="Arial" w:hAnsi="Arial" w:cs="Arial"/>
                <w:bCs/>
                <w:sz w:val="16"/>
                <w:szCs w:val="16"/>
              </w:rPr>
            </w:pPr>
            <w:r w:rsidRPr="00730DDF">
              <w:rPr>
                <w:rFonts w:ascii="Arial" w:hAnsi="Arial" w:cs="Arial"/>
                <w:sz w:val="16"/>
                <w:szCs w:val="16"/>
              </w:rPr>
              <w:t>Par échantillonnage, vérifier les plaques d’identification constructeur </w:t>
            </w:r>
            <w:r w:rsidRPr="00730DDF">
              <w:rPr>
                <w:rFonts w:ascii="Arial" w:hAnsi="Arial" w:cs="Arial"/>
                <w:bCs/>
                <w:sz w:val="16"/>
                <w:szCs w:val="16"/>
              </w:rPr>
              <w:t>(au moins 3 sondages parmi la liste suivante) :</w:t>
            </w:r>
          </w:p>
          <w:p w14:paraId="1CD6D288" w14:textId="77777777" w:rsidR="005D3286" w:rsidRPr="00730DDF" w:rsidRDefault="005D3286" w:rsidP="002224C3">
            <w:pPr>
              <w:rPr>
                <w:rFonts w:ascii="Arial" w:hAnsi="Arial" w:cs="Arial"/>
                <w:sz w:val="16"/>
                <w:szCs w:val="16"/>
              </w:rPr>
            </w:pPr>
          </w:p>
          <w:p w14:paraId="78576B18" w14:textId="77777777" w:rsidR="005D3286" w:rsidRPr="00730DDF" w:rsidRDefault="005D3286" w:rsidP="002224C3">
            <w:pPr>
              <w:ind w:left="360"/>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 xml:space="preserve"> Moteur(s)</w:t>
            </w:r>
          </w:p>
          <w:p w14:paraId="4CB460B1" w14:textId="77777777" w:rsidR="005D3286" w:rsidRPr="00730DDF" w:rsidRDefault="005D3286" w:rsidP="002224C3">
            <w:pPr>
              <w:ind w:left="360"/>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 Hélice(s) </w:t>
            </w:r>
          </w:p>
          <w:p w14:paraId="3EEE5293" w14:textId="77777777" w:rsidR="005D3286" w:rsidRPr="00730DDF" w:rsidRDefault="005D3286" w:rsidP="002224C3">
            <w:pPr>
              <w:ind w:left="360"/>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Plaque de limitation (ballon)</w:t>
            </w:r>
          </w:p>
          <w:p w14:paraId="57E296EF" w14:textId="77777777" w:rsidR="005D3286" w:rsidRPr="00730DDF" w:rsidRDefault="005D3286" w:rsidP="002224C3">
            <w:pPr>
              <w:ind w:left="360"/>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Train(s) d’atterrissage </w:t>
            </w:r>
          </w:p>
          <w:p w14:paraId="2AC53E3F" w14:textId="77777777" w:rsidR="005D3286" w:rsidRPr="00730DDF" w:rsidRDefault="005D3286" w:rsidP="002224C3">
            <w:pPr>
              <w:ind w:left="360"/>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 xml:space="preserve"> APU</w:t>
            </w:r>
          </w:p>
          <w:p w14:paraId="6BF1AE2E" w14:textId="77777777" w:rsidR="005D3286" w:rsidRPr="00730DDF" w:rsidRDefault="005D3286" w:rsidP="002224C3">
            <w:pPr>
              <w:ind w:left="360"/>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 (hélicoptère) Transmissions et rotors</w:t>
            </w:r>
          </w:p>
          <w:p w14:paraId="31B41CDD" w14:textId="77777777" w:rsidR="005D3286" w:rsidRPr="00730DDF" w:rsidRDefault="005D3286" w:rsidP="00764E18">
            <w:pPr>
              <w:pStyle w:val="Paragraphedeliste"/>
              <w:numPr>
                <w:ilvl w:val="1"/>
                <w:numId w:val="5"/>
              </w:numPr>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Pâles principales</w:t>
            </w:r>
          </w:p>
          <w:p w14:paraId="65C41164" w14:textId="77777777" w:rsidR="005D3286" w:rsidRPr="00730DDF" w:rsidRDefault="005D3286" w:rsidP="00764E18">
            <w:pPr>
              <w:pStyle w:val="Paragraphedeliste"/>
              <w:numPr>
                <w:ilvl w:val="1"/>
                <w:numId w:val="5"/>
              </w:numPr>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Tête rotor</w:t>
            </w:r>
          </w:p>
          <w:p w14:paraId="2DDC11A1" w14:textId="77777777" w:rsidR="005D3286" w:rsidRPr="00730DDF" w:rsidRDefault="005D3286" w:rsidP="00764E18">
            <w:pPr>
              <w:pStyle w:val="Paragraphedeliste"/>
              <w:numPr>
                <w:ilvl w:val="1"/>
                <w:numId w:val="5"/>
              </w:numPr>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Amortisseurs de trainée</w:t>
            </w:r>
          </w:p>
          <w:p w14:paraId="6E9D2155" w14:textId="77777777" w:rsidR="005D3286" w:rsidRPr="00730DDF" w:rsidRDefault="005D3286" w:rsidP="00764E18">
            <w:pPr>
              <w:pStyle w:val="Paragraphedeliste"/>
              <w:numPr>
                <w:ilvl w:val="1"/>
                <w:numId w:val="5"/>
              </w:numPr>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Mat</w:t>
            </w:r>
          </w:p>
          <w:p w14:paraId="1D149D89" w14:textId="77777777" w:rsidR="005D3286" w:rsidRPr="00730DDF" w:rsidRDefault="005D3286" w:rsidP="00764E18">
            <w:pPr>
              <w:pStyle w:val="Paragraphedeliste"/>
              <w:numPr>
                <w:ilvl w:val="1"/>
                <w:numId w:val="5"/>
              </w:numPr>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Plateau cyclique</w:t>
            </w:r>
          </w:p>
          <w:p w14:paraId="3AEC5AB9" w14:textId="77777777" w:rsidR="005D3286" w:rsidRPr="00730DDF" w:rsidRDefault="005D3286" w:rsidP="00764E18">
            <w:pPr>
              <w:pStyle w:val="Paragraphedeliste"/>
              <w:numPr>
                <w:ilvl w:val="1"/>
                <w:numId w:val="5"/>
              </w:numPr>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BTP et boitier(s) intermédiaire(s)</w:t>
            </w:r>
          </w:p>
          <w:p w14:paraId="18614FC3" w14:textId="77777777" w:rsidR="005D3286" w:rsidRPr="00730DDF" w:rsidRDefault="005D3286" w:rsidP="00764E18">
            <w:pPr>
              <w:pStyle w:val="Paragraphedeliste"/>
              <w:numPr>
                <w:ilvl w:val="1"/>
                <w:numId w:val="5"/>
              </w:numPr>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Transmission(s) rotor de queue</w:t>
            </w:r>
          </w:p>
          <w:p w14:paraId="683DBC89" w14:textId="77777777" w:rsidR="005D3286" w:rsidRPr="00730DDF" w:rsidRDefault="005D3286" w:rsidP="00764E18">
            <w:pPr>
              <w:pStyle w:val="Paragraphedeliste"/>
              <w:numPr>
                <w:ilvl w:val="1"/>
                <w:numId w:val="5"/>
              </w:numPr>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Roue libre</w:t>
            </w:r>
          </w:p>
          <w:p w14:paraId="2376C5AA" w14:textId="77777777" w:rsidR="005D3286" w:rsidRPr="00730DDF" w:rsidRDefault="005D3286" w:rsidP="00764E18">
            <w:pPr>
              <w:pStyle w:val="Paragraphedeliste"/>
              <w:numPr>
                <w:ilvl w:val="1"/>
                <w:numId w:val="5"/>
              </w:numPr>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 xml:space="preserve">Système d’embrayage/courroies </w:t>
            </w:r>
          </w:p>
          <w:p w14:paraId="1E89C1D5" w14:textId="77777777" w:rsidR="005D3286" w:rsidRPr="00730DDF" w:rsidRDefault="005D3286" w:rsidP="00764E18">
            <w:pPr>
              <w:pStyle w:val="Paragraphedeliste"/>
              <w:numPr>
                <w:ilvl w:val="1"/>
                <w:numId w:val="5"/>
              </w:numPr>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Boitier de transmission rotor de queue</w:t>
            </w:r>
          </w:p>
          <w:p w14:paraId="25DDCF43" w14:textId="77777777" w:rsidR="005D3286" w:rsidRPr="00730DDF" w:rsidRDefault="005D3286" w:rsidP="00764E18">
            <w:pPr>
              <w:pStyle w:val="Paragraphedeliste"/>
              <w:numPr>
                <w:ilvl w:val="1"/>
                <w:numId w:val="5"/>
              </w:numPr>
              <w:rPr>
                <w:rFonts w:ascii="Arial" w:hAnsi="Arial" w:cs="Arial"/>
                <w:sz w:val="16"/>
                <w:szCs w:val="16"/>
              </w:rPr>
            </w:pPr>
            <w:r w:rsidRPr="00730DDF">
              <w:rPr>
                <w:rFonts w:ascii="MS Gothic" w:eastAsia="MS Gothic" w:hAnsi="MS Gothic" w:cs="MS Gothic"/>
                <w:sz w:val="16"/>
                <w:szCs w:val="16"/>
              </w:rPr>
              <w:t>☐</w:t>
            </w:r>
            <w:r w:rsidRPr="00730DDF">
              <w:rPr>
                <w:rFonts w:ascii="Arial" w:hAnsi="Arial" w:cs="Arial"/>
                <w:sz w:val="16"/>
                <w:szCs w:val="16"/>
              </w:rPr>
              <w:t>Rotor de queue/Fenestron</w:t>
            </w:r>
          </w:p>
          <w:p w14:paraId="496510BC" w14:textId="77777777" w:rsidR="005D3286" w:rsidRPr="00730DDF" w:rsidRDefault="005D3286" w:rsidP="00764E18">
            <w:pPr>
              <w:pStyle w:val="Paragraphedeliste"/>
              <w:numPr>
                <w:ilvl w:val="1"/>
                <w:numId w:val="5"/>
              </w:numPr>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Autres</w:t>
            </w:r>
          </w:p>
          <w:p w14:paraId="453FDC81" w14:textId="77777777" w:rsidR="005D3286" w:rsidRPr="00730DDF" w:rsidRDefault="005D3286" w:rsidP="00764E18">
            <w:pPr>
              <w:pStyle w:val="Paragraphedeliste"/>
              <w:numPr>
                <w:ilvl w:val="1"/>
                <w:numId w:val="5"/>
              </w:numPr>
              <w:rPr>
                <w:rFonts w:ascii="Arial" w:hAnsi="Arial" w:cs="Arial"/>
                <w:sz w:val="16"/>
                <w:szCs w:val="16"/>
              </w:rPr>
            </w:pPr>
          </w:p>
        </w:tc>
        <w:tc>
          <w:tcPr>
            <w:tcW w:w="2512" w:type="dxa"/>
          </w:tcPr>
          <w:p w14:paraId="3DFB2365"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DE14541" w14:textId="77777777" w:rsidTr="00011421">
        <w:trPr>
          <w:trHeight w:val="85"/>
        </w:trPr>
        <w:tc>
          <w:tcPr>
            <w:tcW w:w="7703" w:type="dxa"/>
            <w:vAlign w:val="center"/>
          </w:tcPr>
          <w:p w14:paraId="4AE76385" w14:textId="77777777" w:rsidR="005D3286" w:rsidRPr="00730DDF" w:rsidRDefault="005D3286" w:rsidP="002224C3">
            <w:pPr>
              <w:jc w:val="both"/>
              <w:rPr>
                <w:rFonts w:ascii="Arial" w:hAnsi="Arial" w:cs="Arial"/>
                <w:sz w:val="16"/>
                <w:szCs w:val="16"/>
              </w:rPr>
            </w:pPr>
            <w:r w:rsidRPr="00730DDF">
              <w:rPr>
                <w:rFonts w:ascii="Arial" w:hAnsi="Arial" w:cs="Arial"/>
                <w:sz w:val="16"/>
                <w:szCs w:val="16"/>
              </w:rPr>
              <w:t>Par échantillonnage, vérifier les pièces critiques (ALI, pièces à vie limite) (inscrire ci-dessous le(s) sondage(s))</w:t>
            </w:r>
          </w:p>
          <w:p w14:paraId="29E1B8A3" w14:textId="77777777" w:rsidR="005D3286" w:rsidRPr="00730DDF" w:rsidRDefault="005D3286" w:rsidP="00764E18">
            <w:pPr>
              <w:pStyle w:val="Paragraphedeliste"/>
              <w:numPr>
                <w:ilvl w:val="1"/>
                <w:numId w:val="5"/>
              </w:numPr>
              <w:jc w:val="both"/>
              <w:rPr>
                <w:rFonts w:ascii="Arial" w:hAnsi="Arial" w:cs="Arial"/>
                <w:sz w:val="16"/>
                <w:szCs w:val="16"/>
              </w:rPr>
            </w:pPr>
          </w:p>
          <w:p w14:paraId="53751E74" w14:textId="77777777" w:rsidR="005D3286" w:rsidRPr="00730DDF" w:rsidRDefault="005D3286" w:rsidP="00764E18">
            <w:pPr>
              <w:pStyle w:val="Paragraphedeliste"/>
              <w:numPr>
                <w:ilvl w:val="1"/>
                <w:numId w:val="5"/>
              </w:numPr>
              <w:jc w:val="both"/>
              <w:rPr>
                <w:rFonts w:ascii="Arial" w:hAnsi="Arial" w:cs="Arial"/>
                <w:sz w:val="16"/>
                <w:szCs w:val="16"/>
              </w:rPr>
            </w:pPr>
          </w:p>
          <w:p w14:paraId="4F1E2ECB" w14:textId="77777777" w:rsidR="005D3286" w:rsidRPr="00730DDF" w:rsidRDefault="005D3286" w:rsidP="00764E18">
            <w:pPr>
              <w:pStyle w:val="Paragraphedeliste"/>
              <w:numPr>
                <w:ilvl w:val="1"/>
                <w:numId w:val="5"/>
              </w:numPr>
              <w:jc w:val="both"/>
              <w:rPr>
                <w:rFonts w:ascii="Arial" w:hAnsi="Arial" w:cs="Arial"/>
                <w:sz w:val="16"/>
                <w:szCs w:val="16"/>
              </w:rPr>
            </w:pPr>
          </w:p>
        </w:tc>
        <w:tc>
          <w:tcPr>
            <w:tcW w:w="2512" w:type="dxa"/>
          </w:tcPr>
          <w:p w14:paraId="53F5F5BD"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504E92D0" w14:textId="77777777" w:rsidTr="00011421">
        <w:trPr>
          <w:trHeight w:val="1251"/>
        </w:trPr>
        <w:tc>
          <w:tcPr>
            <w:tcW w:w="7703" w:type="dxa"/>
          </w:tcPr>
          <w:p w14:paraId="662A902C" w14:textId="77777777" w:rsidR="005D3286" w:rsidRPr="00730DDF" w:rsidRDefault="005D3286" w:rsidP="002224C3">
            <w:pPr>
              <w:rPr>
                <w:rFonts w:ascii="Arial" w:hAnsi="Arial" w:cs="Arial"/>
                <w:sz w:val="16"/>
                <w:szCs w:val="16"/>
              </w:rPr>
            </w:pPr>
            <w:r w:rsidRPr="00730DDF">
              <w:rPr>
                <w:rFonts w:ascii="Arial" w:hAnsi="Arial" w:cs="Arial"/>
                <w:sz w:val="16"/>
                <w:szCs w:val="16"/>
              </w:rPr>
              <w:lastRenderedPageBreak/>
              <w:t>Par échantillonnage, vérifier les versions des logiciels avionnés par rapport aux données manuel de vol</w:t>
            </w:r>
          </w:p>
          <w:p w14:paraId="09E9E5B8" w14:textId="00B21DFE" w:rsidR="00306E1C" w:rsidRPr="00730DDF" w:rsidRDefault="005D3286" w:rsidP="00306E1C">
            <w:pPr>
              <w:rPr>
                <w:rFonts w:ascii="Arial" w:hAnsi="Arial" w:cs="Arial"/>
                <w:b/>
                <w:i/>
                <w:sz w:val="16"/>
                <w:szCs w:val="16"/>
              </w:rPr>
            </w:pPr>
            <w:r w:rsidRPr="00730DDF">
              <w:rPr>
                <w:rFonts w:ascii="Arial" w:hAnsi="Arial"/>
                <w:b/>
                <w:i/>
                <w:spacing w:val="-2"/>
                <w:sz w:val="16"/>
                <w:szCs w:val="16"/>
              </w:rPr>
              <w:t xml:space="preserve">- </w:t>
            </w:r>
            <w:r w:rsidR="00306E1C" w:rsidRPr="00730DDF">
              <w:rPr>
                <w:rFonts w:ascii="Arial" w:hAnsi="Arial"/>
                <w:b/>
                <w:i/>
                <w:spacing w:val="-2"/>
                <w:sz w:val="16"/>
                <w:szCs w:val="16"/>
              </w:rPr>
              <w:t xml:space="preserve">M.A.901(m)(2) </w:t>
            </w:r>
          </w:p>
          <w:p w14:paraId="6D1E6F60" w14:textId="77777777" w:rsidR="005D3286" w:rsidRPr="00730DDF" w:rsidRDefault="005D3286" w:rsidP="00813841">
            <w:pPr>
              <w:rPr>
                <w:rFonts w:ascii="Arial" w:hAnsi="Arial"/>
                <w:b/>
                <w:i/>
                <w:spacing w:val="-2"/>
                <w:sz w:val="16"/>
                <w:szCs w:val="16"/>
              </w:rPr>
            </w:pPr>
          </w:p>
          <w:p w14:paraId="43A3A42B" w14:textId="77777777" w:rsidR="005D3286" w:rsidRPr="00730DDF" w:rsidRDefault="005D3286" w:rsidP="00813841">
            <w:pPr>
              <w:rPr>
                <w:rFonts w:ascii="Arial" w:hAnsi="Arial"/>
                <w:b/>
                <w:i/>
                <w:spacing w:val="-2"/>
                <w:sz w:val="16"/>
                <w:szCs w:val="16"/>
              </w:rPr>
            </w:pPr>
          </w:p>
          <w:p w14:paraId="77DDEDD8" w14:textId="77777777" w:rsidR="005D3286" w:rsidRPr="00730DDF" w:rsidRDefault="005D3286" w:rsidP="00764E18">
            <w:pPr>
              <w:pStyle w:val="Paragraphedeliste"/>
              <w:numPr>
                <w:ilvl w:val="0"/>
                <w:numId w:val="5"/>
              </w:numPr>
              <w:jc w:val="both"/>
              <w:rPr>
                <w:rFonts w:ascii="Arial" w:hAnsi="Arial" w:cs="Arial"/>
                <w:sz w:val="16"/>
                <w:szCs w:val="16"/>
              </w:rPr>
            </w:pPr>
          </w:p>
          <w:p w14:paraId="17FA6AB6" w14:textId="77777777" w:rsidR="005D3286" w:rsidRPr="00730DDF" w:rsidRDefault="005D3286" w:rsidP="00764E18">
            <w:pPr>
              <w:pStyle w:val="Paragraphedeliste"/>
              <w:numPr>
                <w:ilvl w:val="0"/>
                <w:numId w:val="5"/>
              </w:numPr>
              <w:jc w:val="both"/>
              <w:rPr>
                <w:rFonts w:ascii="Arial" w:hAnsi="Arial" w:cs="Arial"/>
                <w:sz w:val="16"/>
                <w:szCs w:val="16"/>
              </w:rPr>
            </w:pPr>
          </w:p>
          <w:p w14:paraId="7CDC89AD" w14:textId="77777777" w:rsidR="005D3286" w:rsidRPr="00730DDF" w:rsidRDefault="005D3286" w:rsidP="00764E18">
            <w:pPr>
              <w:pStyle w:val="Paragraphedeliste"/>
              <w:numPr>
                <w:ilvl w:val="0"/>
                <w:numId w:val="5"/>
              </w:numPr>
              <w:jc w:val="both"/>
              <w:rPr>
                <w:rFonts w:ascii="Arial" w:hAnsi="Arial" w:cs="Arial"/>
                <w:sz w:val="16"/>
                <w:szCs w:val="16"/>
              </w:rPr>
            </w:pPr>
          </w:p>
        </w:tc>
        <w:tc>
          <w:tcPr>
            <w:tcW w:w="2512" w:type="dxa"/>
          </w:tcPr>
          <w:p w14:paraId="339AAF94"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2B3FC39E" w14:textId="77777777" w:rsidTr="00011421">
        <w:trPr>
          <w:trHeight w:val="85"/>
        </w:trPr>
        <w:tc>
          <w:tcPr>
            <w:tcW w:w="7703" w:type="dxa"/>
          </w:tcPr>
          <w:p w14:paraId="71630B6D" w14:textId="77777777" w:rsidR="005D3286" w:rsidRPr="00730DDF" w:rsidRDefault="005D3286" w:rsidP="002224C3">
            <w:pPr>
              <w:spacing w:before="40" w:after="40"/>
              <w:rPr>
                <w:rFonts w:ascii="Arial" w:hAnsi="Arial" w:cs="Arial"/>
                <w:sz w:val="16"/>
                <w:szCs w:val="16"/>
              </w:rPr>
            </w:pPr>
            <w:r w:rsidRPr="00730DDF">
              <w:rPr>
                <w:rFonts w:ascii="Arial" w:hAnsi="Arial" w:cs="Arial"/>
                <w:sz w:val="16"/>
                <w:szCs w:val="16"/>
              </w:rPr>
              <w:t>Instruments radioélectriques de bord conformes à la LSA.</w:t>
            </w:r>
          </w:p>
        </w:tc>
        <w:tc>
          <w:tcPr>
            <w:tcW w:w="2512" w:type="dxa"/>
          </w:tcPr>
          <w:p w14:paraId="7FBA5AF1"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4C305FE" w14:textId="77777777" w:rsidTr="00011421">
        <w:tc>
          <w:tcPr>
            <w:tcW w:w="10215" w:type="dxa"/>
            <w:gridSpan w:val="2"/>
            <w:shd w:val="clear" w:color="auto" w:fill="D9D9D9"/>
          </w:tcPr>
          <w:p w14:paraId="484045D0" w14:textId="54D8EA26" w:rsidR="005D3286" w:rsidRPr="00730DDF" w:rsidRDefault="00DB64A8" w:rsidP="002224C3">
            <w:pPr>
              <w:rPr>
                <w:rFonts w:ascii="Arial" w:hAnsi="Arial"/>
                <w:b/>
                <w:spacing w:val="-2"/>
                <w:sz w:val="16"/>
                <w:szCs w:val="16"/>
              </w:rPr>
            </w:pPr>
            <w:r w:rsidRPr="00730DDF">
              <w:rPr>
                <w:rFonts w:ascii="Arial" w:hAnsi="Arial"/>
                <w:b/>
                <w:spacing w:val="-2"/>
                <w:sz w:val="16"/>
                <w:szCs w:val="16"/>
              </w:rPr>
              <w:t>1</w:t>
            </w:r>
            <w:r w:rsidR="005D3286" w:rsidRPr="00730DDF">
              <w:rPr>
                <w:rFonts w:ascii="Arial" w:hAnsi="Arial"/>
                <w:b/>
                <w:spacing w:val="-2"/>
                <w:sz w:val="16"/>
                <w:szCs w:val="16"/>
              </w:rPr>
              <w:t xml:space="preserve">.2.3. Réparations et modifications </w:t>
            </w:r>
            <w:r w:rsidR="005D3286" w:rsidRPr="00730DDF">
              <w:rPr>
                <w:rFonts w:ascii="Arial" w:hAnsi="Arial"/>
                <w:b/>
                <w:i/>
                <w:spacing w:val="-2"/>
                <w:sz w:val="16"/>
                <w:szCs w:val="16"/>
              </w:rPr>
              <w:t xml:space="preserve">- </w:t>
            </w:r>
            <w:r w:rsidR="00306E1C" w:rsidRPr="00730DDF">
              <w:rPr>
                <w:rFonts w:ascii="Arial" w:hAnsi="Arial"/>
                <w:b/>
                <w:i/>
                <w:spacing w:val="-2"/>
                <w:sz w:val="16"/>
                <w:szCs w:val="16"/>
              </w:rPr>
              <w:t>M.A.901(m)(5)</w:t>
            </w:r>
            <w:r w:rsidR="00F515BA" w:rsidRPr="00730DDF">
              <w:rPr>
                <w:rFonts w:ascii="Arial" w:hAnsi="Arial"/>
                <w:b/>
                <w:i/>
                <w:spacing w:val="-2"/>
                <w:sz w:val="16"/>
                <w:szCs w:val="16"/>
              </w:rPr>
              <w:t xml:space="preserve"> </w:t>
            </w:r>
          </w:p>
        </w:tc>
      </w:tr>
      <w:tr w:rsidR="00730DDF" w:rsidRPr="00730DDF" w14:paraId="3C5560BA" w14:textId="77777777" w:rsidTr="00011421">
        <w:trPr>
          <w:trHeight w:val="85"/>
        </w:trPr>
        <w:tc>
          <w:tcPr>
            <w:tcW w:w="7703" w:type="dxa"/>
          </w:tcPr>
          <w:p w14:paraId="28C9BB6A" w14:textId="7512922E" w:rsidR="005D3286" w:rsidRPr="00730DDF" w:rsidRDefault="005D3286" w:rsidP="002224C3">
            <w:pPr>
              <w:spacing w:before="100"/>
              <w:rPr>
                <w:rFonts w:ascii="Arial" w:hAnsi="Arial" w:cs="Arial"/>
                <w:sz w:val="16"/>
                <w:szCs w:val="16"/>
              </w:rPr>
            </w:pPr>
            <w:r w:rsidRPr="00730DDF">
              <w:rPr>
                <w:rFonts w:ascii="Arial" w:hAnsi="Arial" w:cs="Arial"/>
                <w:sz w:val="16"/>
                <w:szCs w:val="16"/>
              </w:rPr>
              <w:t xml:space="preserve">Vérifier par échantillonnage la validité du statut des modifications/réparations (notamment celles ayant un impact sur le Manuel de </w:t>
            </w:r>
            <w:proofErr w:type="spellStart"/>
            <w:proofErr w:type="gramStart"/>
            <w:r w:rsidRPr="00730DDF">
              <w:rPr>
                <w:rFonts w:ascii="Arial" w:hAnsi="Arial" w:cs="Arial"/>
                <w:sz w:val="16"/>
                <w:szCs w:val="16"/>
              </w:rPr>
              <w:t>Vol</w:t>
            </w:r>
            <w:r w:rsidR="00F778B2" w:rsidRPr="00730DDF">
              <w:rPr>
                <w:rFonts w:ascii="Arial" w:hAnsi="Arial" w:cs="Arial"/>
                <w:sz w:val="16"/>
                <w:szCs w:val="16"/>
              </w:rPr>
              <w:t>,</w:t>
            </w:r>
            <w:r w:rsidRPr="00730DDF">
              <w:rPr>
                <w:rFonts w:ascii="Arial" w:hAnsi="Arial" w:cs="Arial"/>
                <w:sz w:val="16"/>
                <w:szCs w:val="16"/>
              </w:rPr>
              <w:t>la</w:t>
            </w:r>
            <w:proofErr w:type="spellEnd"/>
            <w:proofErr w:type="gramEnd"/>
            <w:r w:rsidRPr="00730DDF">
              <w:rPr>
                <w:rFonts w:ascii="Arial" w:hAnsi="Arial" w:cs="Arial"/>
                <w:sz w:val="16"/>
                <w:szCs w:val="16"/>
              </w:rPr>
              <w:t xml:space="preserve"> fiche de pesée, le PE) : les modifications/réparations visibles répertoriées sont physiquement présentes et il n’y a pas de modification/réparation visible installée qui ne soit pas répertoriée.</w:t>
            </w:r>
          </w:p>
          <w:p w14:paraId="5E2798B0" w14:textId="77777777" w:rsidR="005D3286" w:rsidRPr="00730DDF" w:rsidRDefault="005D3286" w:rsidP="002224C3">
            <w:pPr>
              <w:spacing w:before="100"/>
              <w:rPr>
                <w:rFonts w:ascii="Arial" w:hAnsi="Arial" w:cs="Arial"/>
                <w:sz w:val="16"/>
                <w:szCs w:val="16"/>
              </w:rPr>
            </w:pPr>
            <w:r w:rsidRPr="00730DDF">
              <w:rPr>
                <w:rFonts w:ascii="Arial" w:hAnsi="Arial" w:cs="Arial"/>
                <w:sz w:val="16"/>
                <w:szCs w:val="16"/>
              </w:rPr>
              <w:t>-</w:t>
            </w:r>
          </w:p>
          <w:p w14:paraId="30198735" w14:textId="77777777" w:rsidR="005D3286" w:rsidRPr="00730DDF" w:rsidRDefault="005D3286" w:rsidP="002224C3">
            <w:pPr>
              <w:spacing w:before="100"/>
              <w:rPr>
                <w:rFonts w:ascii="Arial" w:hAnsi="Arial" w:cs="Arial"/>
                <w:sz w:val="16"/>
                <w:szCs w:val="16"/>
              </w:rPr>
            </w:pPr>
            <w:r w:rsidRPr="00730DDF">
              <w:rPr>
                <w:rFonts w:ascii="Arial" w:hAnsi="Arial" w:cs="Arial"/>
                <w:sz w:val="16"/>
                <w:szCs w:val="16"/>
              </w:rPr>
              <w:t>-</w:t>
            </w:r>
          </w:p>
          <w:p w14:paraId="5E64CBFA" w14:textId="77777777" w:rsidR="005D3286" w:rsidRPr="00730DDF" w:rsidRDefault="005D3286" w:rsidP="002224C3">
            <w:pPr>
              <w:spacing w:before="100"/>
              <w:rPr>
                <w:rFonts w:ascii="Arial" w:hAnsi="Arial" w:cs="Arial"/>
                <w:sz w:val="16"/>
                <w:szCs w:val="16"/>
              </w:rPr>
            </w:pPr>
            <w:r w:rsidRPr="00730DDF">
              <w:rPr>
                <w:rFonts w:ascii="Arial" w:hAnsi="Arial" w:cs="Arial"/>
                <w:sz w:val="16"/>
                <w:szCs w:val="16"/>
              </w:rPr>
              <w:t>-</w:t>
            </w:r>
          </w:p>
          <w:p w14:paraId="5BF219D9" w14:textId="77777777" w:rsidR="005D3286" w:rsidRPr="00730DDF" w:rsidRDefault="005D3286" w:rsidP="002224C3">
            <w:pPr>
              <w:spacing w:before="100"/>
              <w:rPr>
                <w:rFonts w:ascii="Arial" w:hAnsi="Arial" w:cs="Arial"/>
                <w:sz w:val="16"/>
                <w:szCs w:val="16"/>
              </w:rPr>
            </w:pPr>
            <w:r w:rsidRPr="00730DDF">
              <w:rPr>
                <w:rFonts w:ascii="Arial" w:hAnsi="Arial" w:cs="Arial"/>
                <w:sz w:val="16"/>
                <w:szCs w:val="16"/>
              </w:rPr>
              <w:t>-</w:t>
            </w:r>
          </w:p>
          <w:p w14:paraId="71D6867A" w14:textId="77777777" w:rsidR="005D3286" w:rsidRPr="00730DDF" w:rsidRDefault="005D3286" w:rsidP="002224C3">
            <w:pPr>
              <w:spacing w:before="100"/>
              <w:rPr>
                <w:rFonts w:ascii="Arial" w:hAnsi="Arial" w:cs="Arial"/>
                <w:sz w:val="16"/>
                <w:szCs w:val="16"/>
              </w:rPr>
            </w:pPr>
          </w:p>
          <w:p w14:paraId="4DF1DEB2" w14:textId="36628486" w:rsidR="005D3286" w:rsidRPr="00730DDF" w:rsidRDefault="005D3286" w:rsidP="002224C3">
            <w:pPr>
              <w:spacing w:before="100"/>
              <w:rPr>
                <w:rFonts w:ascii="Arial" w:hAnsi="Arial" w:cs="Arial"/>
                <w:sz w:val="16"/>
                <w:szCs w:val="16"/>
              </w:rPr>
            </w:pPr>
          </w:p>
        </w:tc>
        <w:tc>
          <w:tcPr>
            <w:tcW w:w="2512" w:type="dxa"/>
          </w:tcPr>
          <w:p w14:paraId="52F92D8D" w14:textId="77777777" w:rsidR="005D3286" w:rsidRPr="00730DDF" w:rsidRDefault="005D3286" w:rsidP="00046379">
            <w:pPr>
              <w:jc w:val="center"/>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084F44F6" w14:textId="77777777" w:rsidTr="00011421">
        <w:tc>
          <w:tcPr>
            <w:tcW w:w="10215" w:type="dxa"/>
            <w:gridSpan w:val="2"/>
            <w:shd w:val="clear" w:color="auto" w:fill="D9D9D9"/>
          </w:tcPr>
          <w:p w14:paraId="326C85A1" w14:textId="209BA27A" w:rsidR="005D3286" w:rsidRPr="00730DDF" w:rsidRDefault="005D3286" w:rsidP="002224C3">
            <w:pPr>
              <w:rPr>
                <w:rFonts w:ascii="Arial" w:hAnsi="Arial"/>
                <w:b/>
                <w:i/>
                <w:spacing w:val="-2"/>
                <w:sz w:val="16"/>
                <w:szCs w:val="16"/>
              </w:rPr>
            </w:pPr>
            <w:r w:rsidRPr="00730DDF">
              <w:rPr>
                <w:rFonts w:ascii="Arial" w:hAnsi="Arial"/>
                <w:b/>
                <w:spacing w:val="-2"/>
                <w:sz w:val="16"/>
                <w:szCs w:val="16"/>
              </w:rPr>
              <w:t xml:space="preserve">1.2.4. Application des Consignes de Navigabilité </w:t>
            </w:r>
            <w:r w:rsidRPr="00730DDF">
              <w:rPr>
                <w:rFonts w:ascii="Arial" w:hAnsi="Arial"/>
                <w:b/>
                <w:i/>
                <w:spacing w:val="-2"/>
                <w:sz w:val="16"/>
                <w:szCs w:val="16"/>
              </w:rPr>
              <w:t xml:space="preserve">- </w:t>
            </w:r>
            <w:r w:rsidR="00F515BA" w:rsidRPr="00730DDF">
              <w:rPr>
                <w:rFonts w:ascii="Arial" w:hAnsi="Arial"/>
                <w:b/>
                <w:i/>
                <w:spacing w:val="-2"/>
                <w:sz w:val="16"/>
                <w:szCs w:val="16"/>
              </w:rPr>
              <w:t xml:space="preserve">M.A.901(m)(5) </w:t>
            </w:r>
          </w:p>
        </w:tc>
      </w:tr>
      <w:tr w:rsidR="00730DDF" w:rsidRPr="00730DDF" w14:paraId="50CFC0B9" w14:textId="77777777" w:rsidTr="00011421">
        <w:trPr>
          <w:trHeight w:val="85"/>
        </w:trPr>
        <w:tc>
          <w:tcPr>
            <w:tcW w:w="7703" w:type="dxa"/>
          </w:tcPr>
          <w:p w14:paraId="6415522E" w14:textId="77777777" w:rsidR="005D3286" w:rsidRPr="00730DDF" w:rsidRDefault="005D3286" w:rsidP="002224C3">
            <w:pPr>
              <w:rPr>
                <w:rFonts w:ascii="Arial" w:hAnsi="Arial" w:cs="Arial"/>
                <w:sz w:val="16"/>
                <w:szCs w:val="16"/>
              </w:rPr>
            </w:pPr>
            <w:r w:rsidRPr="00730DDF">
              <w:rPr>
                <w:rFonts w:ascii="Arial" w:hAnsi="Arial" w:cs="Arial"/>
                <w:sz w:val="16"/>
                <w:szCs w:val="16"/>
              </w:rPr>
              <w:t>Vérifier l’application effective des Consignes de Navigabilité sur la période de référence par échantillonnage. (</w:t>
            </w:r>
            <w:proofErr w:type="gramStart"/>
            <w:r w:rsidRPr="00730DDF">
              <w:rPr>
                <w:rFonts w:ascii="Arial" w:hAnsi="Arial" w:cs="Arial"/>
                <w:sz w:val="16"/>
                <w:szCs w:val="16"/>
              </w:rPr>
              <w:t>inscrire</w:t>
            </w:r>
            <w:proofErr w:type="gramEnd"/>
            <w:r w:rsidRPr="00730DDF">
              <w:rPr>
                <w:rFonts w:ascii="Arial" w:hAnsi="Arial" w:cs="Arial"/>
                <w:sz w:val="16"/>
                <w:szCs w:val="16"/>
              </w:rPr>
              <w:t xml:space="preserve"> ci-dessous le(s) sondage(s))</w:t>
            </w:r>
          </w:p>
          <w:p w14:paraId="20FE8D1F" w14:textId="77777777" w:rsidR="005D3286" w:rsidRPr="00730DDF" w:rsidRDefault="005D3286" w:rsidP="002224C3">
            <w:pPr>
              <w:rPr>
                <w:rFonts w:ascii="Arial" w:hAnsi="Arial" w:cs="Arial"/>
                <w:sz w:val="16"/>
                <w:szCs w:val="16"/>
              </w:rPr>
            </w:pPr>
          </w:p>
          <w:p w14:paraId="6078B301" w14:textId="0DB4E0AA" w:rsidR="005D3286" w:rsidRPr="00730DDF" w:rsidRDefault="005D3286" w:rsidP="00764E18">
            <w:pPr>
              <w:pStyle w:val="Paragraphedeliste"/>
              <w:numPr>
                <w:ilvl w:val="0"/>
                <w:numId w:val="6"/>
              </w:numPr>
              <w:rPr>
                <w:rFonts w:ascii="Arial" w:hAnsi="Arial" w:cs="Arial"/>
                <w:sz w:val="16"/>
                <w:szCs w:val="16"/>
              </w:rPr>
            </w:pPr>
            <w:r w:rsidRPr="00730DDF">
              <w:rPr>
                <w:rFonts w:ascii="Arial" w:hAnsi="Arial" w:cs="Arial"/>
                <w:sz w:val="16"/>
                <w:szCs w:val="16"/>
              </w:rPr>
              <w:t>Cellule</w:t>
            </w:r>
          </w:p>
          <w:p w14:paraId="117817EA" w14:textId="77777777" w:rsidR="005D3286" w:rsidRPr="00730DDF" w:rsidRDefault="005D3286" w:rsidP="002224C3">
            <w:pPr>
              <w:rPr>
                <w:rFonts w:ascii="Arial" w:hAnsi="Arial" w:cs="Arial"/>
                <w:sz w:val="16"/>
                <w:szCs w:val="16"/>
              </w:rPr>
            </w:pPr>
          </w:p>
          <w:p w14:paraId="473A2AB9" w14:textId="77777777" w:rsidR="005D3286" w:rsidRPr="00730DDF" w:rsidRDefault="005D3286" w:rsidP="002224C3">
            <w:pPr>
              <w:rPr>
                <w:rFonts w:ascii="Arial" w:hAnsi="Arial" w:cs="Arial"/>
                <w:sz w:val="16"/>
                <w:szCs w:val="16"/>
              </w:rPr>
            </w:pPr>
          </w:p>
          <w:p w14:paraId="1D85D652" w14:textId="77777777" w:rsidR="005D3286" w:rsidRPr="00730DDF" w:rsidRDefault="005D3286" w:rsidP="002224C3">
            <w:pPr>
              <w:rPr>
                <w:rFonts w:ascii="Arial" w:hAnsi="Arial" w:cs="Arial"/>
                <w:sz w:val="16"/>
                <w:szCs w:val="16"/>
              </w:rPr>
            </w:pPr>
          </w:p>
          <w:p w14:paraId="327BDCD5" w14:textId="77777777" w:rsidR="005D3286" w:rsidRPr="00730DDF" w:rsidRDefault="005D3286" w:rsidP="002224C3">
            <w:pPr>
              <w:rPr>
                <w:rFonts w:ascii="Arial" w:hAnsi="Arial" w:cs="Arial"/>
                <w:sz w:val="16"/>
                <w:szCs w:val="16"/>
              </w:rPr>
            </w:pPr>
          </w:p>
          <w:p w14:paraId="54D3B770" w14:textId="77777777" w:rsidR="005D3286" w:rsidRPr="00730DDF" w:rsidRDefault="005D3286" w:rsidP="002224C3">
            <w:pPr>
              <w:rPr>
                <w:rFonts w:ascii="Arial" w:hAnsi="Arial" w:cs="Arial"/>
                <w:sz w:val="16"/>
                <w:szCs w:val="16"/>
              </w:rPr>
            </w:pPr>
          </w:p>
          <w:p w14:paraId="59311848" w14:textId="77777777" w:rsidR="005D3286" w:rsidRPr="00730DDF" w:rsidRDefault="005D3286" w:rsidP="002224C3">
            <w:pPr>
              <w:rPr>
                <w:rFonts w:ascii="Arial" w:hAnsi="Arial" w:cs="Arial"/>
                <w:sz w:val="16"/>
                <w:szCs w:val="16"/>
              </w:rPr>
            </w:pPr>
          </w:p>
          <w:p w14:paraId="4B7D5EC4" w14:textId="77777777" w:rsidR="005D3286" w:rsidRPr="00730DDF" w:rsidRDefault="005D3286" w:rsidP="002224C3">
            <w:pPr>
              <w:rPr>
                <w:rFonts w:ascii="Arial" w:hAnsi="Arial" w:cs="Arial"/>
                <w:sz w:val="16"/>
                <w:szCs w:val="16"/>
              </w:rPr>
            </w:pPr>
          </w:p>
          <w:p w14:paraId="23A97287" w14:textId="77777777" w:rsidR="005D3286" w:rsidRPr="00730DDF" w:rsidRDefault="005D3286" w:rsidP="002224C3">
            <w:pPr>
              <w:rPr>
                <w:rFonts w:ascii="Arial" w:hAnsi="Arial" w:cs="Arial"/>
                <w:sz w:val="16"/>
                <w:szCs w:val="16"/>
              </w:rPr>
            </w:pPr>
          </w:p>
          <w:p w14:paraId="369B590B" w14:textId="77777777" w:rsidR="005D3286" w:rsidRPr="00730DDF" w:rsidRDefault="005D3286" w:rsidP="00764E18">
            <w:pPr>
              <w:pStyle w:val="Paragraphedeliste"/>
              <w:numPr>
                <w:ilvl w:val="0"/>
                <w:numId w:val="6"/>
              </w:numPr>
              <w:rPr>
                <w:rFonts w:ascii="Arial" w:hAnsi="Arial" w:cs="Arial"/>
                <w:sz w:val="16"/>
                <w:szCs w:val="16"/>
              </w:rPr>
            </w:pPr>
            <w:r w:rsidRPr="00730DDF">
              <w:rPr>
                <w:rFonts w:ascii="Arial" w:hAnsi="Arial" w:cs="Arial"/>
                <w:sz w:val="16"/>
                <w:szCs w:val="16"/>
              </w:rPr>
              <w:t>Moteur(s)</w:t>
            </w:r>
          </w:p>
          <w:p w14:paraId="00B3D716" w14:textId="77777777" w:rsidR="005D3286" w:rsidRPr="00730DDF" w:rsidRDefault="005D3286" w:rsidP="002224C3">
            <w:pPr>
              <w:rPr>
                <w:rFonts w:ascii="Arial" w:hAnsi="Arial" w:cs="Arial"/>
                <w:sz w:val="16"/>
                <w:szCs w:val="16"/>
              </w:rPr>
            </w:pPr>
          </w:p>
          <w:p w14:paraId="0E4F238A" w14:textId="77777777" w:rsidR="005D3286" w:rsidRPr="00730DDF" w:rsidRDefault="005D3286" w:rsidP="002224C3">
            <w:pPr>
              <w:rPr>
                <w:rFonts w:ascii="Arial" w:hAnsi="Arial" w:cs="Arial"/>
                <w:sz w:val="16"/>
                <w:szCs w:val="16"/>
              </w:rPr>
            </w:pPr>
          </w:p>
          <w:p w14:paraId="0D130F9F" w14:textId="77777777" w:rsidR="005D3286" w:rsidRPr="00730DDF" w:rsidRDefault="005D3286" w:rsidP="002224C3">
            <w:pPr>
              <w:rPr>
                <w:rFonts w:ascii="Arial" w:hAnsi="Arial" w:cs="Arial"/>
                <w:sz w:val="16"/>
                <w:szCs w:val="16"/>
              </w:rPr>
            </w:pPr>
          </w:p>
          <w:p w14:paraId="2F4B055E" w14:textId="77777777" w:rsidR="005D3286" w:rsidRPr="00730DDF" w:rsidRDefault="005D3286" w:rsidP="002224C3">
            <w:pPr>
              <w:rPr>
                <w:rFonts w:ascii="Arial" w:hAnsi="Arial" w:cs="Arial"/>
                <w:sz w:val="16"/>
                <w:szCs w:val="16"/>
              </w:rPr>
            </w:pPr>
          </w:p>
          <w:p w14:paraId="6C19A4A0" w14:textId="77777777" w:rsidR="005D3286" w:rsidRPr="00730DDF" w:rsidRDefault="005D3286" w:rsidP="002224C3">
            <w:pPr>
              <w:rPr>
                <w:rFonts w:ascii="Arial" w:hAnsi="Arial" w:cs="Arial"/>
                <w:sz w:val="16"/>
                <w:szCs w:val="16"/>
              </w:rPr>
            </w:pPr>
          </w:p>
          <w:p w14:paraId="2ECD7C89" w14:textId="77777777" w:rsidR="005D3286" w:rsidRPr="00730DDF" w:rsidRDefault="005D3286" w:rsidP="002224C3">
            <w:pPr>
              <w:rPr>
                <w:rFonts w:ascii="Arial" w:hAnsi="Arial" w:cs="Arial"/>
                <w:sz w:val="16"/>
                <w:szCs w:val="16"/>
              </w:rPr>
            </w:pPr>
          </w:p>
          <w:p w14:paraId="1C2F4CF1" w14:textId="77777777" w:rsidR="005D3286" w:rsidRPr="00730DDF" w:rsidRDefault="005D3286" w:rsidP="00764E18">
            <w:pPr>
              <w:pStyle w:val="Paragraphedeliste"/>
              <w:numPr>
                <w:ilvl w:val="0"/>
                <w:numId w:val="6"/>
              </w:numPr>
              <w:rPr>
                <w:rFonts w:ascii="Arial" w:hAnsi="Arial" w:cs="Arial"/>
                <w:sz w:val="16"/>
                <w:szCs w:val="16"/>
              </w:rPr>
            </w:pPr>
            <w:r w:rsidRPr="00730DDF">
              <w:rPr>
                <w:rFonts w:ascii="Arial" w:hAnsi="Arial" w:cs="Arial"/>
                <w:sz w:val="16"/>
                <w:szCs w:val="16"/>
              </w:rPr>
              <w:t>Hélices(s)</w:t>
            </w:r>
          </w:p>
          <w:p w14:paraId="5DA783BA" w14:textId="77777777" w:rsidR="005D3286" w:rsidRPr="00730DDF" w:rsidRDefault="005D3286" w:rsidP="002224C3">
            <w:pPr>
              <w:rPr>
                <w:rFonts w:ascii="Arial" w:hAnsi="Arial" w:cs="Arial"/>
                <w:sz w:val="16"/>
                <w:szCs w:val="16"/>
              </w:rPr>
            </w:pPr>
          </w:p>
          <w:p w14:paraId="7E757007" w14:textId="77777777" w:rsidR="005D3286" w:rsidRPr="00730DDF" w:rsidRDefault="005D3286" w:rsidP="002224C3">
            <w:pPr>
              <w:rPr>
                <w:rFonts w:ascii="Arial" w:hAnsi="Arial" w:cs="Arial"/>
                <w:sz w:val="16"/>
                <w:szCs w:val="16"/>
              </w:rPr>
            </w:pPr>
          </w:p>
          <w:p w14:paraId="7A57A73D" w14:textId="77777777" w:rsidR="005D3286" w:rsidRPr="00730DDF" w:rsidRDefault="005D3286" w:rsidP="002224C3">
            <w:pPr>
              <w:rPr>
                <w:rFonts w:ascii="Arial" w:hAnsi="Arial" w:cs="Arial"/>
                <w:sz w:val="16"/>
                <w:szCs w:val="16"/>
              </w:rPr>
            </w:pPr>
          </w:p>
          <w:p w14:paraId="0FB7C22E" w14:textId="77777777" w:rsidR="005D3286" w:rsidRPr="00730DDF" w:rsidRDefault="005D3286" w:rsidP="002224C3">
            <w:pPr>
              <w:rPr>
                <w:rFonts w:ascii="Arial" w:hAnsi="Arial" w:cs="Arial"/>
                <w:sz w:val="16"/>
                <w:szCs w:val="16"/>
              </w:rPr>
            </w:pPr>
          </w:p>
          <w:p w14:paraId="17A10B4C" w14:textId="77777777" w:rsidR="005D3286" w:rsidRPr="00730DDF" w:rsidRDefault="005D3286" w:rsidP="002224C3">
            <w:pPr>
              <w:rPr>
                <w:rFonts w:ascii="Arial" w:hAnsi="Arial" w:cs="Arial"/>
                <w:sz w:val="16"/>
                <w:szCs w:val="16"/>
              </w:rPr>
            </w:pPr>
          </w:p>
          <w:p w14:paraId="183B1903" w14:textId="77777777" w:rsidR="005D3286" w:rsidRPr="00730DDF" w:rsidRDefault="005D3286" w:rsidP="00764E18">
            <w:pPr>
              <w:pStyle w:val="Paragraphedeliste"/>
              <w:numPr>
                <w:ilvl w:val="0"/>
                <w:numId w:val="6"/>
              </w:numPr>
              <w:rPr>
                <w:rFonts w:ascii="Arial" w:hAnsi="Arial" w:cs="Arial"/>
                <w:sz w:val="16"/>
                <w:szCs w:val="16"/>
              </w:rPr>
            </w:pPr>
            <w:r w:rsidRPr="00730DDF">
              <w:rPr>
                <w:rFonts w:ascii="Arial" w:hAnsi="Arial" w:cs="Arial"/>
                <w:sz w:val="16"/>
                <w:szCs w:val="16"/>
              </w:rPr>
              <w:t>Equipements</w:t>
            </w:r>
          </w:p>
          <w:p w14:paraId="2E3B369F" w14:textId="77777777" w:rsidR="005D3286" w:rsidRPr="00730DDF" w:rsidRDefault="005D3286" w:rsidP="002224C3">
            <w:pPr>
              <w:rPr>
                <w:rFonts w:ascii="Arial" w:hAnsi="Arial" w:cs="Arial"/>
                <w:sz w:val="16"/>
                <w:szCs w:val="16"/>
              </w:rPr>
            </w:pPr>
          </w:p>
          <w:p w14:paraId="30AB43E2" w14:textId="77777777" w:rsidR="005D3286" w:rsidRPr="00730DDF" w:rsidRDefault="005D3286" w:rsidP="002224C3">
            <w:pPr>
              <w:rPr>
                <w:rFonts w:ascii="Arial" w:hAnsi="Arial" w:cs="Arial"/>
                <w:sz w:val="16"/>
                <w:szCs w:val="16"/>
              </w:rPr>
            </w:pPr>
          </w:p>
          <w:p w14:paraId="355811F0" w14:textId="77777777" w:rsidR="005D3286" w:rsidRPr="00730DDF" w:rsidRDefault="005D3286" w:rsidP="002224C3">
            <w:pPr>
              <w:rPr>
                <w:rFonts w:ascii="Arial" w:hAnsi="Arial" w:cs="Arial"/>
                <w:sz w:val="16"/>
                <w:szCs w:val="16"/>
              </w:rPr>
            </w:pPr>
          </w:p>
        </w:tc>
        <w:tc>
          <w:tcPr>
            <w:tcW w:w="2512" w:type="dxa"/>
          </w:tcPr>
          <w:p w14:paraId="0EB5000E" w14:textId="77777777" w:rsidR="005D3286" w:rsidRPr="00730DDF" w:rsidRDefault="005D3286" w:rsidP="00046379">
            <w:pPr>
              <w:jc w:val="center"/>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F6FAB5F" w14:textId="77777777" w:rsidTr="00011421">
        <w:trPr>
          <w:trHeight w:val="85"/>
        </w:trPr>
        <w:tc>
          <w:tcPr>
            <w:tcW w:w="10215" w:type="dxa"/>
            <w:gridSpan w:val="2"/>
          </w:tcPr>
          <w:p w14:paraId="4D21566B" w14:textId="77777777" w:rsidR="005D3286" w:rsidRPr="00730DDF" w:rsidRDefault="005D3286" w:rsidP="002224C3">
            <w:pPr>
              <w:spacing w:after="200" w:line="276" w:lineRule="auto"/>
              <w:rPr>
                <w:rFonts w:ascii="Arial" w:hAnsi="Arial"/>
                <w:sz w:val="16"/>
                <w:szCs w:val="16"/>
              </w:rPr>
            </w:pPr>
            <w:r w:rsidRPr="00730DDF">
              <w:rPr>
                <w:rFonts w:ascii="Arial" w:hAnsi="Arial"/>
                <w:sz w:val="16"/>
                <w:szCs w:val="16"/>
              </w:rPr>
              <w:t>Notes :</w:t>
            </w:r>
          </w:p>
          <w:p w14:paraId="12FD1F37" w14:textId="77777777" w:rsidR="005D3286" w:rsidRPr="00730DDF" w:rsidRDefault="005D3286" w:rsidP="002224C3">
            <w:pPr>
              <w:rPr>
                <w:rFonts w:ascii="Arial" w:eastAsia="MS Gothic" w:hAnsi="Arial" w:cs="Arial"/>
                <w:sz w:val="16"/>
                <w:szCs w:val="16"/>
              </w:rPr>
            </w:pPr>
          </w:p>
          <w:p w14:paraId="13A33A61" w14:textId="77777777" w:rsidR="005D3286" w:rsidRPr="00730DDF" w:rsidRDefault="005D3286" w:rsidP="002224C3">
            <w:pPr>
              <w:rPr>
                <w:rFonts w:ascii="Arial" w:eastAsia="MS Gothic" w:hAnsi="Arial" w:cs="Arial"/>
                <w:sz w:val="16"/>
                <w:szCs w:val="16"/>
              </w:rPr>
            </w:pPr>
          </w:p>
          <w:p w14:paraId="780353F5" w14:textId="77777777" w:rsidR="005D3286" w:rsidRPr="00730DDF" w:rsidRDefault="005D3286" w:rsidP="002224C3">
            <w:pPr>
              <w:rPr>
                <w:rFonts w:ascii="Arial" w:eastAsia="MS Gothic" w:hAnsi="Arial" w:cs="Arial"/>
                <w:sz w:val="16"/>
                <w:szCs w:val="16"/>
              </w:rPr>
            </w:pPr>
          </w:p>
          <w:p w14:paraId="32B8CB1A" w14:textId="77777777" w:rsidR="005D3286" w:rsidRPr="00730DDF" w:rsidRDefault="005D3286" w:rsidP="002224C3">
            <w:pPr>
              <w:rPr>
                <w:rFonts w:ascii="Arial" w:eastAsia="MS Gothic" w:hAnsi="Arial" w:cs="Arial"/>
                <w:sz w:val="16"/>
                <w:szCs w:val="16"/>
              </w:rPr>
            </w:pPr>
          </w:p>
          <w:p w14:paraId="765469E7" w14:textId="77777777" w:rsidR="005D3286" w:rsidRPr="00730DDF" w:rsidRDefault="005D3286" w:rsidP="002224C3">
            <w:pPr>
              <w:rPr>
                <w:rFonts w:ascii="MS Gothic" w:eastAsia="MS Gothic" w:hAnsi="MS Gothic" w:cs="Arial"/>
                <w:sz w:val="16"/>
                <w:szCs w:val="16"/>
              </w:rPr>
            </w:pPr>
          </w:p>
        </w:tc>
      </w:tr>
      <w:tr w:rsidR="00730DDF" w:rsidRPr="00730DDF" w14:paraId="2998439E" w14:textId="77777777" w:rsidTr="00011421">
        <w:trPr>
          <w:trHeight w:val="85"/>
        </w:trPr>
        <w:tc>
          <w:tcPr>
            <w:tcW w:w="10215" w:type="dxa"/>
            <w:gridSpan w:val="2"/>
            <w:shd w:val="clear" w:color="auto" w:fill="D9D9D9"/>
          </w:tcPr>
          <w:p w14:paraId="1A0E1715" w14:textId="6F1B9207" w:rsidR="005D3286" w:rsidRPr="00730DDF" w:rsidRDefault="005D3286" w:rsidP="002224C3">
            <w:pPr>
              <w:rPr>
                <w:rFonts w:ascii="Arial" w:hAnsi="Arial"/>
                <w:b/>
                <w:spacing w:val="-2"/>
                <w:sz w:val="16"/>
                <w:szCs w:val="16"/>
              </w:rPr>
            </w:pPr>
            <w:r w:rsidRPr="00730DDF">
              <w:rPr>
                <w:rFonts w:ascii="Arial" w:hAnsi="Arial"/>
                <w:b/>
                <w:spacing w:val="-2"/>
                <w:sz w:val="16"/>
                <w:szCs w:val="16"/>
              </w:rPr>
              <w:t xml:space="preserve">1.2.5. État général </w:t>
            </w:r>
            <w:r w:rsidRPr="00730DDF">
              <w:rPr>
                <w:rFonts w:ascii="Arial" w:hAnsi="Arial"/>
                <w:b/>
                <w:i/>
                <w:spacing w:val="-2"/>
                <w:sz w:val="16"/>
                <w:szCs w:val="16"/>
              </w:rPr>
              <w:t xml:space="preserve">- </w:t>
            </w:r>
            <w:r w:rsidR="00C9073C" w:rsidRPr="00730DDF">
              <w:rPr>
                <w:rFonts w:ascii="Arial" w:hAnsi="Arial"/>
                <w:b/>
                <w:i/>
                <w:spacing w:val="-2"/>
                <w:sz w:val="16"/>
                <w:szCs w:val="16"/>
              </w:rPr>
              <w:t xml:space="preserve">M.A.901(m)(4) </w:t>
            </w:r>
          </w:p>
        </w:tc>
      </w:tr>
      <w:tr w:rsidR="00730DDF" w:rsidRPr="00730DDF" w14:paraId="477BDB33" w14:textId="77777777" w:rsidTr="00011421">
        <w:trPr>
          <w:trHeight w:val="85"/>
        </w:trPr>
        <w:tc>
          <w:tcPr>
            <w:tcW w:w="10215" w:type="dxa"/>
            <w:gridSpan w:val="2"/>
          </w:tcPr>
          <w:p w14:paraId="5166C6B6" w14:textId="77777777" w:rsidR="005D3286" w:rsidRPr="00730DDF" w:rsidRDefault="005D3286" w:rsidP="002224C3">
            <w:pPr>
              <w:rPr>
                <w:rFonts w:ascii="Arial" w:hAnsi="Arial" w:cs="Arial"/>
                <w:sz w:val="16"/>
                <w:szCs w:val="16"/>
              </w:rPr>
            </w:pPr>
            <w:r w:rsidRPr="00730DDF">
              <w:rPr>
                <w:rFonts w:ascii="Arial" w:hAnsi="Arial" w:cs="Arial"/>
                <w:sz w:val="16"/>
                <w:szCs w:val="16"/>
              </w:rPr>
              <w:t xml:space="preserve">- Réaliser une visite de type visite quotidienne ou </w:t>
            </w:r>
            <w:proofErr w:type="spellStart"/>
            <w:r w:rsidRPr="00730DDF">
              <w:rPr>
                <w:rFonts w:ascii="Arial" w:hAnsi="Arial" w:cs="Arial"/>
                <w:sz w:val="16"/>
                <w:szCs w:val="16"/>
              </w:rPr>
              <w:t>prévol</w:t>
            </w:r>
            <w:proofErr w:type="spellEnd"/>
            <w:r w:rsidRPr="00730DDF">
              <w:rPr>
                <w:rFonts w:ascii="Arial" w:hAnsi="Arial" w:cs="Arial"/>
                <w:sz w:val="16"/>
                <w:szCs w:val="16"/>
              </w:rPr>
              <w:t xml:space="preserve"> approfondie afin de s’assurer qu’il n’y ait pas de défauts évidents détectables (état de la structure, règles de l’art dans l’application des modifications/réparations, fonctionnement des systèmes, …) </w:t>
            </w:r>
          </w:p>
          <w:p w14:paraId="6EE20470" w14:textId="77777777" w:rsidR="005D3286" w:rsidRPr="00730DDF" w:rsidRDefault="005D3286" w:rsidP="002224C3">
            <w:pPr>
              <w:spacing w:line="160" w:lineRule="exact"/>
              <w:rPr>
                <w:rFonts w:ascii="Arial" w:hAnsi="Arial" w:cs="Arial"/>
                <w:sz w:val="16"/>
                <w:szCs w:val="16"/>
              </w:rPr>
            </w:pPr>
          </w:p>
          <w:p w14:paraId="6FD13219" w14:textId="071A3624" w:rsidR="005D3286" w:rsidRPr="00730DDF" w:rsidRDefault="005D3286" w:rsidP="002224C3">
            <w:pPr>
              <w:rPr>
                <w:rFonts w:ascii="Arial" w:hAnsi="Arial" w:cs="Arial"/>
                <w:sz w:val="16"/>
                <w:szCs w:val="16"/>
              </w:rPr>
            </w:pPr>
            <w:r w:rsidRPr="00730DDF">
              <w:rPr>
                <w:rFonts w:ascii="Arial" w:hAnsi="Arial" w:cs="Arial"/>
                <w:sz w:val="16"/>
                <w:szCs w:val="16"/>
              </w:rPr>
              <w:t>- S’assurer que toute anomalie détectée a déjà été répertoriée et vérifiée acceptable (report prononcé conformément au M.A.403</w:t>
            </w:r>
            <w:r w:rsidR="00C9073C" w:rsidRPr="00730DDF">
              <w:rPr>
                <w:rFonts w:ascii="Arial" w:hAnsi="Arial" w:cs="Arial"/>
                <w:sz w:val="16"/>
                <w:szCs w:val="16"/>
              </w:rPr>
              <w:t xml:space="preserve"> </w:t>
            </w:r>
          </w:p>
        </w:tc>
      </w:tr>
      <w:tr w:rsidR="00730DDF" w:rsidRPr="00730DDF" w14:paraId="701DB89D" w14:textId="77777777" w:rsidTr="00011421">
        <w:tc>
          <w:tcPr>
            <w:tcW w:w="10215" w:type="dxa"/>
            <w:gridSpan w:val="2"/>
            <w:shd w:val="clear" w:color="auto" w:fill="D9D9D9"/>
          </w:tcPr>
          <w:p w14:paraId="7594FF94" w14:textId="77777777" w:rsidR="005D3286" w:rsidRPr="00730DDF" w:rsidRDefault="005D3286" w:rsidP="002224C3">
            <w:r w:rsidRPr="00730DDF">
              <w:rPr>
                <w:rFonts w:ascii="Arial" w:hAnsi="Arial" w:cs="Arial"/>
                <w:b/>
                <w:i/>
                <w:sz w:val="16"/>
                <w:szCs w:val="16"/>
              </w:rPr>
              <w:t>Intérieur cabine</w:t>
            </w:r>
          </w:p>
        </w:tc>
      </w:tr>
      <w:tr w:rsidR="00730DDF" w:rsidRPr="00730DDF" w14:paraId="5B19F232" w14:textId="77777777" w:rsidTr="00011421">
        <w:trPr>
          <w:trHeight w:val="85"/>
        </w:trPr>
        <w:tc>
          <w:tcPr>
            <w:tcW w:w="7703" w:type="dxa"/>
          </w:tcPr>
          <w:p w14:paraId="3F4055F2" w14:textId="77777777" w:rsidR="005D3286" w:rsidRPr="00730DDF" w:rsidRDefault="005D3286" w:rsidP="002224C3">
            <w:pPr>
              <w:rPr>
                <w:rFonts w:ascii="Arial" w:hAnsi="Arial" w:cs="Arial"/>
                <w:bCs/>
                <w:sz w:val="16"/>
                <w:szCs w:val="16"/>
              </w:rPr>
            </w:pPr>
            <w:r w:rsidRPr="00730DDF">
              <w:rPr>
                <w:rFonts w:ascii="Arial" w:eastAsia="MS Gothic" w:hAnsi="Arial" w:cs="Arial"/>
                <w:sz w:val="16"/>
                <w:szCs w:val="16"/>
              </w:rPr>
              <w:t>P</w:t>
            </w:r>
            <w:r w:rsidRPr="00730DDF">
              <w:rPr>
                <w:rFonts w:ascii="Arial" w:hAnsi="Arial" w:cs="Arial"/>
                <w:sz w:val="16"/>
                <w:szCs w:val="16"/>
              </w:rPr>
              <w:t>lancher(s) </w:t>
            </w:r>
            <w:r w:rsidRPr="00730DDF">
              <w:rPr>
                <w:rFonts w:ascii="Arial" w:hAnsi="Arial" w:cs="Arial"/>
                <w:bCs/>
                <w:sz w:val="16"/>
                <w:szCs w:val="16"/>
              </w:rPr>
              <w:t>: Pas de défauts évidents détectables (trou, moisissures, déformation, corrosion…)</w:t>
            </w:r>
          </w:p>
        </w:tc>
        <w:tc>
          <w:tcPr>
            <w:tcW w:w="2512" w:type="dxa"/>
          </w:tcPr>
          <w:p w14:paraId="222E08F2"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5F735B72" w14:textId="77777777" w:rsidTr="00011421">
        <w:trPr>
          <w:trHeight w:val="85"/>
        </w:trPr>
        <w:tc>
          <w:tcPr>
            <w:tcW w:w="7703" w:type="dxa"/>
          </w:tcPr>
          <w:p w14:paraId="0D6D508B" w14:textId="77777777" w:rsidR="005D3286" w:rsidRPr="00730DDF" w:rsidRDefault="005D3286" w:rsidP="002224C3">
            <w:pPr>
              <w:rPr>
                <w:rFonts w:ascii="Arial" w:eastAsia="MS Gothic" w:hAnsi="Arial" w:cs="Arial"/>
                <w:sz w:val="16"/>
                <w:szCs w:val="16"/>
              </w:rPr>
            </w:pPr>
            <w:r w:rsidRPr="00730DDF">
              <w:rPr>
                <w:rFonts w:ascii="Arial" w:hAnsi="Arial" w:cs="Arial"/>
                <w:sz w:val="16"/>
                <w:szCs w:val="16"/>
              </w:rPr>
              <w:lastRenderedPageBreak/>
              <w:t xml:space="preserve">Siège(s) : </w:t>
            </w:r>
            <w:r w:rsidRPr="00730DDF">
              <w:rPr>
                <w:rFonts w:ascii="Arial" w:hAnsi="Arial" w:cs="Arial"/>
                <w:bCs/>
                <w:sz w:val="16"/>
                <w:szCs w:val="16"/>
              </w:rPr>
              <w:t>Pas de défauts évidents détectables (fixations, réglage(s), verrouillage(s))</w:t>
            </w:r>
          </w:p>
        </w:tc>
        <w:tc>
          <w:tcPr>
            <w:tcW w:w="2512" w:type="dxa"/>
          </w:tcPr>
          <w:p w14:paraId="35B798F2"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03277FC9" w14:textId="77777777" w:rsidTr="00011421">
        <w:trPr>
          <w:trHeight w:val="85"/>
        </w:trPr>
        <w:tc>
          <w:tcPr>
            <w:tcW w:w="7703" w:type="dxa"/>
          </w:tcPr>
          <w:p w14:paraId="678814F4" w14:textId="77777777" w:rsidR="005D3286" w:rsidRPr="00730DDF" w:rsidRDefault="005D3286" w:rsidP="002224C3">
            <w:pPr>
              <w:rPr>
                <w:rFonts w:ascii="Arial" w:eastAsia="MS Gothic" w:hAnsi="Arial" w:cs="Arial"/>
                <w:sz w:val="16"/>
                <w:szCs w:val="16"/>
              </w:rPr>
            </w:pPr>
            <w:r w:rsidRPr="00730DDF">
              <w:rPr>
                <w:rFonts w:ascii="Arial" w:hAnsi="Arial" w:cs="Arial"/>
                <w:sz w:val="16"/>
                <w:szCs w:val="16"/>
              </w:rPr>
              <w:t>Ceintures </w:t>
            </w:r>
            <w:r w:rsidRPr="00730DDF">
              <w:rPr>
                <w:rFonts w:ascii="Arial" w:hAnsi="Arial" w:cs="Arial"/>
                <w:bCs/>
                <w:sz w:val="16"/>
                <w:szCs w:val="16"/>
              </w:rPr>
              <w:t>: Pas de défauts évidents détectables</w:t>
            </w:r>
            <w:r w:rsidRPr="00730DDF">
              <w:rPr>
                <w:rFonts w:ascii="Arial" w:hAnsi="Arial" w:cs="Arial"/>
                <w:sz w:val="16"/>
                <w:szCs w:val="16"/>
              </w:rPr>
              <w:t xml:space="preserve"> (</w:t>
            </w:r>
            <w:r w:rsidRPr="00730DDF">
              <w:rPr>
                <w:rFonts w:ascii="Arial" w:hAnsi="Arial" w:cs="Arial"/>
                <w:bCs/>
                <w:sz w:val="16"/>
                <w:szCs w:val="16"/>
              </w:rPr>
              <w:t>fixation, réglage, verrouillage (date de vie limite))</w:t>
            </w:r>
          </w:p>
        </w:tc>
        <w:tc>
          <w:tcPr>
            <w:tcW w:w="2512" w:type="dxa"/>
          </w:tcPr>
          <w:p w14:paraId="6A98CE19"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7315AD6" w14:textId="77777777" w:rsidTr="00011421">
        <w:trPr>
          <w:trHeight w:val="85"/>
        </w:trPr>
        <w:tc>
          <w:tcPr>
            <w:tcW w:w="7703" w:type="dxa"/>
          </w:tcPr>
          <w:p w14:paraId="1D5DE84F" w14:textId="77777777" w:rsidR="005D3286" w:rsidRPr="00730DDF" w:rsidRDefault="005D3286" w:rsidP="002224C3">
            <w:pPr>
              <w:rPr>
                <w:rFonts w:ascii="Arial" w:eastAsia="MS Gothic" w:hAnsi="Arial" w:cs="Arial"/>
                <w:sz w:val="16"/>
                <w:szCs w:val="16"/>
              </w:rPr>
            </w:pPr>
            <w:r w:rsidRPr="00730DDF">
              <w:rPr>
                <w:rFonts w:ascii="Arial" w:hAnsi="Arial" w:cs="Arial"/>
                <w:bCs/>
                <w:sz w:val="16"/>
                <w:szCs w:val="16"/>
              </w:rPr>
              <w:t>Commandes de vol en poste : Pas de défauts évidents détectables ((jeux, dureté, débattements, interférences avec des parties de la cabine (tableau de bord, radio, manettes…), corrosion, réglage(s) palonniers…)</w:t>
            </w:r>
          </w:p>
        </w:tc>
        <w:tc>
          <w:tcPr>
            <w:tcW w:w="2512" w:type="dxa"/>
          </w:tcPr>
          <w:p w14:paraId="36A5F193"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5729AE4B" w14:textId="77777777" w:rsidTr="00011421">
        <w:trPr>
          <w:trHeight w:val="85"/>
        </w:trPr>
        <w:tc>
          <w:tcPr>
            <w:tcW w:w="7703" w:type="dxa"/>
          </w:tcPr>
          <w:p w14:paraId="5B7693B0" w14:textId="77777777" w:rsidR="005D3286" w:rsidRPr="00730DDF" w:rsidRDefault="005D3286" w:rsidP="002224C3">
            <w:pPr>
              <w:rPr>
                <w:rFonts w:ascii="Arial" w:eastAsia="MS Gothic" w:hAnsi="Arial" w:cs="Arial"/>
                <w:sz w:val="16"/>
                <w:szCs w:val="16"/>
              </w:rPr>
            </w:pPr>
            <w:r w:rsidRPr="00730DDF">
              <w:rPr>
                <w:rFonts w:ascii="Arial" w:hAnsi="Arial" w:cs="Arial"/>
                <w:sz w:val="16"/>
                <w:szCs w:val="16"/>
              </w:rPr>
              <w:t xml:space="preserve">Soufflets de manche, de pas collectif, de palonniers : </w:t>
            </w:r>
            <w:r w:rsidRPr="00730DDF">
              <w:rPr>
                <w:rFonts w:ascii="Arial" w:hAnsi="Arial" w:cs="Arial"/>
                <w:bCs/>
                <w:sz w:val="16"/>
                <w:szCs w:val="16"/>
              </w:rPr>
              <w:t xml:space="preserve">Pas de défauts évidents détectables </w:t>
            </w:r>
            <w:r w:rsidRPr="00730DDF">
              <w:rPr>
                <w:rFonts w:ascii="Arial" w:hAnsi="Arial" w:cs="Arial"/>
                <w:sz w:val="16"/>
                <w:szCs w:val="16"/>
              </w:rPr>
              <w:t>(déchirures, trous, pas de risque de passage de corps étrangers sous le plancher</w:t>
            </w:r>
          </w:p>
        </w:tc>
        <w:tc>
          <w:tcPr>
            <w:tcW w:w="2512" w:type="dxa"/>
          </w:tcPr>
          <w:p w14:paraId="6F0CBFDF"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2FB72E30" w14:textId="77777777" w:rsidTr="00011421">
        <w:trPr>
          <w:trHeight w:val="85"/>
        </w:trPr>
        <w:tc>
          <w:tcPr>
            <w:tcW w:w="7703" w:type="dxa"/>
          </w:tcPr>
          <w:p w14:paraId="75105CD1" w14:textId="77777777" w:rsidR="005D3286" w:rsidRPr="00730DDF" w:rsidRDefault="005D3286" w:rsidP="002224C3">
            <w:pPr>
              <w:rPr>
                <w:rFonts w:ascii="Arial" w:hAnsi="Arial" w:cs="Arial"/>
                <w:sz w:val="16"/>
                <w:szCs w:val="16"/>
              </w:rPr>
            </w:pPr>
            <w:r w:rsidRPr="00730DDF">
              <w:rPr>
                <w:rFonts w:ascii="Arial" w:hAnsi="Arial" w:cs="Arial"/>
                <w:sz w:val="16"/>
                <w:szCs w:val="16"/>
              </w:rPr>
              <w:t xml:space="preserve">Tableau de bord et instruments : </w:t>
            </w:r>
            <w:r w:rsidRPr="00730DDF">
              <w:rPr>
                <w:rFonts w:ascii="Arial" w:hAnsi="Arial" w:cs="Arial"/>
                <w:bCs/>
                <w:sz w:val="16"/>
                <w:szCs w:val="16"/>
              </w:rPr>
              <w:t xml:space="preserve">Pas de défauts évidents détectables </w:t>
            </w:r>
            <w:r w:rsidRPr="00730DDF">
              <w:rPr>
                <w:rFonts w:ascii="Arial" w:hAnsi="Arial" w:cs="Arial"/>
                <w:sz w:val="16"/>
                <w:szCs w:val="16"/>
              </w:rPr>
              <w:t>(propreté, fixation, corrosion…)</w:t>
            </w:r>
          </w:p>
        </w:tc>
        <w:tc>
          <w:tcPr>
            <w:tcW w:w="2512" w:type="dxa"/>
          </w:tcPr>
          <w:p w14:paraId="0FC5BB82"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4E65CBA" w14:textId="77777777" w:rsidTr="00011421">
        <w:trPr>
          <w:trHeight w:val="85"/>
        </w:trPr>
        <w:tc>
          <w:tcPr>
            <w:tcW w:w="7703" w:type="dxa"/>
          </w:tcPr>
          <w:p w14:paraId="2173B79D" w14:textId="77777777" w:rsidR="005D3286" w:rsidRPr="00730DDF" w:rsidRDefault="005D3286" w:rsidP="002224C3">
            <w:pPr>
              <w:rPr>
                <w:rFonts w:ascii="Arial" w:hAnsi="Arial" w:cs="Arial"/>
                <w:sz w:val="16"/>
                <w:szCs w:val="16"/>
              </w:rPr>
            </w:pPr>
            <w:r w:rsidRPr="00730DDF">
              <w:rPr>
                <w:rFonts w:ascii="Arial" w:hAnsi="Arial" w:cs="Arial"/>
                <w:sz w:val="16"/>
                <w:szCs w:val="16"/>
              </w:rPr>
              <w:t xml:space="preserve">Pare-brise, verrière : </w:t>
            </w:r>
            <w:r w:rsidRPr="00730DDF">
              <w:rPr>
                <w:rFonts w:ascii="Arial" w:hAnsi="Arial" w:cs="Arial"/>
                <w:bCs/>
                <w:sz w:val="16"/>
                <w:szCs w:val="16"/>
              </w:rPr>
              <w:t xml:space="preserve">Pas de défauts évidents détectables </w:t>
            </w:r>
            <w:r w:rsidRPr="00730DDF">
              <w:rPr>
                <w:rFonts w:ascii="Arial" w:hAnsi="Arial" w:cs="Arial"/>
                <w:sz w:val="16"/>
                <w:szCs w:val="16"/>
              </w:rPr>
              <w:t xml:space="preserve">(absence de criques et/ou </w:t>
            </w:r>
            <w:proofErr w:type="spellStart"/>
            <w:r w:rsidRPr="00730DDF">
              <w:rPr>
                <w:rFonts w:ascii="Arial" w:hAnsi="Arial" w:cs="Arial"/>
                <w:sz w:val="16"/>
                <w:szCs w:val="16"/>
              </w:rPr>
              <w:t>crasing</w:t>
            </w:r>
            <w:proofErr w:type="spellEnd"/>
            <w:r w:rsidRPr="00730DDF">
              <w:rPr>
                <w:rFonts w:ascii="Arial" w:hAnsi="Arial" w:cs="Arial"/>
                <w:sz w:val="16"/>
                <w:szCs w:val="16"/>
              </w:rPr>
              <w:t>, ouverture, fermeture et verrouillage(s) aisé(s) des portes, fenêtre(s), verrière(s)</w:t>
            </w:r>
          </w:p>
        </w:tc>
        <w:tc>
          <w:tcPr>
            <w:tcW w:w="2512" w:type="dxa"/>
          </w:tcPr>
          <w:p w14:paraId="6F57C325"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13050CE" w14:textId="77777777" w:rsidTr="00011421">
        <w:trPr>
          <w:trHeight w:val="85"/>
        </w:trPr>
        <w:tc>
          <w:tcPr>
            <w:tcW w:w="7703" w:type="dxa"/>
          </w:tcPr>
          <w:p w14:paraId="64800FD4" w14:textId="77777777" w:rsidR="005D3286" w:rsidRPr="00730DDF" w:rsidRDefault="005D3286" w:rsidP="002224C3">
            <w:pPr>
              <w:rPr>
                <w:rFonts w:ascii="Arial" w:eastAsia="MS Gothic" w:hAnsi="Arial" w:cs="Arial"/>
                <w:sz w:val="16"/>
                <w:szCs w:val="16"/>
              </w:rPr>
            </w:pPr>
            <w:r w:rsidRPr="00730DDF">
              <w:rPr>
                <w:rFonts w:ascii="Arial" w:hAnsi="Arial" w:cs="Arial"/>
                <w:sz w:val="16"/>
                <w:szCs w:val="16"/>
              </w:rPr>
              <w:t>Charnières/glissières : En bon état, pas de jeux excessifs…</w:t>
            </w:r>
          </w:p>
        </w:tc>
        <w:tc>
          <w:tcPr>
            <w:tcW w:w="2512" w:type="dxa"/>
          </w:tcPr>
          <w:p w14:paraId="1FEC2411"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26CA6E3C" w14:textId="77777777" w:rsidTr="00011421">
        <w:trPr>
          <w:trHeight w:val="85"/>
        </w:trPr>
        <w:tc>
          <w:tcPr>
            <w:tcW w:w="7703" w:type="dxa"/>
          </w:tcPr>
          <w:p w14:paraId="7598C440" w14:textId="77777777" w:rsidR="005D3286" w:rsidRPr="00730DDF" w:rsidRDefault="005D3286" w:rsidP="002224C3">
            <w:pPr>
              <w:rPr>
                <w:rFonts w:ascii="Arial" w:hAnsi="Arial" w:cs="Arial"/>
                <w:sz w:val="16"/>
                <w:szCs w:val="16"/>
              </w:rPr>
            </w:pPr>
            <w:r w:rsidRPr="00730DDF">
              <w:rPr>
                <w:rFonts w:ascii="Arial" w:hAnsi="Arial" w:cs="Arial"/>
                <w:sz w:val="16"/>
                <w:szCs w:val="16"/>
              </w:rPr>
              <w:t xml:space="preserve">Bouteille(s) d’oxygène (si installée(s)) : En bon état, </w:t>
            </w:r>
            <w:proofErr w:type="gramStart"/>
            <w:r w:rsidRPr="00730DDF">
              <w:rPr>
                <w:rFonts w:ascii="Arial" w:hAnsi="Arial" w:cs="Arial"/>
                <w:sz w:val="16"/>
                <w:szCs w:val="16"/>
              </w:rPr>
              <w:t>bonne fixations</w:t>
            </w:r>
            <w:proofErr w:type="gramEnd"/>
            <w:r w:rsidRPr="00730DDF">
              <w:rPr>
                <w:rFonts w:ascii="Arial" w:hAnsi="Arial" w:cs="Arial"/>
                <w:sz w:val="16"/>
                <w:szCs w:val="16"/>
              </w:rPr>
              <w:t xml:space="preserve">, bon branchement </w:t>
            </w:r>
            <w:r w:rsidRPr="00730DDF">
              <w:rPr>
                <w:rFonts w:ascii="Arial" w:hAnsi="Arial" w:cs="Arial"/>
                <w:bCs/>
                <w:sz w:val="16"/>
                <w:szCs w:val="16"/>
              </w:rPr>
              <w:t>…)</w:t>
            </w:r>
          </w:p>
        </w:tc>
        <w:tc>
          <w:tcPr>
            <w:tcW w:w="2512" w:type="dxa"/>
          </w:tcPr>
          <w:p w14:paraId="00ADCE27"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736EA14" w14:textId="77777777" w:rsidTr="00011421">
        <w:trPr>
          <w:trHeight w:val="85"/>
        </w:trPr>
        <w:tc>
          <w:tcPr>
            <w:tcW w:w="7703" w:type="dxa"/>
          </w:tcPr>
          <w:p w14:paraId="3EF3B2E3" w14:textId="77777777" w:rsidR="005D3286" w:rsidRPr="00730DDF" w:rsidRDefault="005D3286" w:rsidP="002224C3">
            <w:pPr>
              <w:rPr>
                <w:rFonts w:ascii="Arial" w:hAnsi="Arial" w:cs="Arial"/>
                <w:sz w:val="16"/>
                <w:szCs w:val="16"/>
              </w:rPr>
            </w:pPr>
            <w:r w:rsidRPr="00730DDF">
              <w:rPr>
                <w:rFonts w:ascii="Arial" w:hAnsi="Arial" w:cs="Arial"/>
                <w:bCs/>
                <w:sz w:val="16"/>
                <w:szCs w:val="16"/>
              </w:rPr>
              <w:t>Extincteur(s) (si requis) : Bonne fixation, date de péremption non dépassée)</w:t>
            </w:r>
          </w:p>
        </w:tc>
        <w:tc>
          <w:tcPr>
            <w:tcW w:w="2512" w:type="dxa"/>
          </w:tcPr>
          <w:p w14:paraId="2622918F"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C5B068D" w14:textId="77777777" w:rsidTr="00011421">
        <w:trPr>
          <w:trHeight w:val="85"/>
        </w:trPr>
        <w:tc>
          <w:tcPr>
            <w:tcW w:w="7703" w:type="dxa"/>
          </w:tcPr>
          <w:p w14:paraId="30BEAD8D" w14:textId="77777777" w:rsidR="005D3286" w:rsidRPr="00730DDF" w:rsidRDefault="005D3286" w:rsidP="002224C3">
            <w:pPr>
              <w:rPr>
                <w:rFonts w:ascii="Arial" w:hAnsi="Arial" w:cs="Arial"/>
                <w:sz w:val="16"/>
                <w:szCs w:val="16"/>
              </w:rPr>
            </w:pPr>
            <w:r w:rsidRPr="00730DDF">
              <w:rPr>
                <w:rFonts w:ascii="Arial" w:hAnsi="Arial" w:cs="Arial"/>
                <w:bCs/>
                <w:sz w:val="16"/>
                <w:szCs w:val="16"/>
              </w:rPr>
              <w:t>Autre :</w:t>
            </w:r>
          </w:p>
        </w:tc>
        <w:tc>
          <w:tcPr>
            <w:tcW w:w="2512" w:type="dxa"/>
          </w:tcPr>
          <w:p w14:paraId="1E14BB1D"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25482D4A" w14:textId="77777777" w:rsidTr="00011421">
        <w:trPr>
          <w:trHeight w:val="85"/>
        </w:trPr>
        <w:tc>
          <w:tcPr>
            <w:tcW w:w="10215" w:type="dxa"/>
            <w:gridSpan w:val="2"/>
          </w:tcPr>
          <w:p w14:paraId="6B171FD8" w14:textId="77777777" w:rsidR="005D3286" w:rsidRPr="00730DDF" w:rsidRDefault="005D3286" w:rsidP="002224C3">
            <w:pPr>
              <w:spacing w:after="200" w:line="276" w:lineRule="auto"/>
              <w:rPr>
                <w:rFonts w:ascii="Arial" w:hAnsi="Arial"/>
                <w:sz w:val="16"/>
                <w:szCs w:val="16"/>
              </w:rPr>
            </w:pPr>
            <w:r w:rsidRPr="00730DDF">
              <w:rPr>
                <w:rFonts w:ascii="Arial" w:hAnsi="Arial"/>
                <w:sz w:val="16"/>
                <w:szCs w:val="16"/>
              </w:rPr>
              <w:t>Notes :</w:t>
            </w:r>
          </w:p>
          <w:p w14:paraId="712D8C64" w14:textId="77777777" w:rsidR="005D3286" w:rsidRPr="00730DDF" w:rsidRDefault="005D3286" w:rsidP="002224C3">
            <w:pPr>
              <w:rPr>
                <w:rFonts w:ascii="Arial" w:eastAsia="MS Gothic" w:hAnsi="Arial" w:cs="Arial"/>
                <w:sz w:val="16"/>
                <w:szCs w:val="16"/>
              </w:rPr>
            </w:pPr>
          </w:p>
          <w:p w14:paraId="7B6FB9F5" w14:textId="77777777" w:rsidR="005D3286" w:rsidRPr="00730DDF" w:rsidRDefault="005D3286" w:rsidP="002224C3">
            <w:pPr>
              <w:rPr>
                <w:rFonts w:ascii="Arial" w:eastAsia="MS Gothic" w:hAnsi="Arial" w:cs="Arial"/>
                <w:sz w:val="16"/>
                <w:szCs w:val="16"/>
              </w:rPr>
            </w:pPr>
          </w:p>
          <w:p w14:paraId="083DDFEC" w14:textId="77777777" w:rsidR="005D3286" w:rsidRPr="00730DDF" w:rsidRDefault="005D3286" w:rsidP="002224C3">
            <w:pPr>
              <w:rPr>
                <w:rFonts w:ascii="Arial" w:eastAsia="MS Gothic" w:hAnsi="Arial" w:cs="Arial"/>
                <w:sz w:val="16"/>
                <w:szCs w:val="16"/>
              </w:rPr>
            </w:pPr>
          </w:p>
          <w:p w14:paraId="48C41436" w14:textId="77777777" w:rsidR="005D3286" w:rsidRPr="00730DDF" w:rsidRDefault="005D3286" w:rsidP="002224C3">
            <w:pPr>
              <w:rPr>
                <w:rFonts w:ascii="MS Gothic" w:eastAsia="MS Gothic" w:hAnsi="MS Gothic" w:cs="Arial"/>
                <w:sz w:val="16"/>
                <w:szCs w:val="16"/>
              </w:rPr>
            </w:pPr>
          </w:p>
        </w:tc>
      </w:tr>
      <w:tr w:rsidR="00730DDF" w:rsidRPr="00730DDF" w14:paraId="224DD0A8" w14:textId="77777777" w:rsidTr="00011421">
        <w:trPr>
          <w:trHeight w:val="85"/>
        </w:trPr>
        <w:tc>
          <w:tcPr>
            <w:tcW w:w="10215" w:type="dxa"/>
            <w:gridSpan w:val="2"/>
            <w:shd w:val="clear" w:color="auto" w:fill="D9D9D9"/>
          </w:tcPr>
          <w:p w14:paraId="5CFE4945" w14:textId="77777777" w:rsidR="005D3286" w:rsidRPr="00730DDF" w:rsidRDefault="005D3286" w:rsidP="002224C3">
            <w:pPr>
              <w:rPr>
                <w:rFonts w:ascii="Arial" w:hAnsi="Arial" w:cs="Arial"/>
                <w:b/>
                <w:i/>
                <w:sz w:val="16"/>
                <w:szCs w:val="16"/>
              </w:rPr>
            </w:pPr>
            <w:r w:rsidRPr="00730DDF">
              <w:rPr>
                <w:rFonts w:ascii="Arial" w:hAnsi="Arial" w:cs="Arial"/>
                <w:b/>
                <w:i/>
                <w:sz w:val="16"/>
                <w:szCs w:val="16"/>
              </w:rPr>
              <w:t>Fuselage/cellule</w:t>
            </w:r>
          </w:p>
        </w:tc>
      </w:tr>
      <w:tr w:rsidR="00730DDF" w:rsidRPr="00730DDF" w14:paraId="619A6127" w14:textId="77777777" w:rsidTr="00011421">
        <w:trPr>
          <w:trHeight w:val="85"/>
        </w:trPr>
        <w:tc>
          <w:tcPr>
            <w:tcW w:w="7703" w:type="dxa"/>
          </w:tcPr>
          <w:p w14:paraId="1E4A88C9"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Pas de défauts évidents détectables (corrosion, fixations, chocs, criques, déformation, jeux, délaminages, décollements, rivets ébranlés…)</w:t>
            </w:r>
          </w:p>
          <w:p w14:paraId="2C6E5300"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Métallique</w:t>
            </w:r>
          </w:p>
          <w:p w14:paraId="332F0A63"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Composite</w:t>
            </w:r>
          </w:p>
          <w:p w14:paraId="2EAE430B"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Autre</w:t>
            </w:r>
          </w:p>
        </w:tc>
        <w:tc>
          <w:tcPr>
            <w:tcW w:w="2512" w:type="dxa"/>
          </w:tcPr>
          <w:p w14:paraId="6E4ED6FC"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A237C4C" w14:textId="77777777" w:rsidTr="00011421">
        <w:trPr>
          <w:trHeight w:val="85"/>
        </w:trPr>
        <w:tc>
          <w:tcPr>
            <w:tcW w:w="7703" w:type="dxa"/>
          </w:tcPr>
          <w:p w14:paraId="7A8E0CAD" w14:textId="77777777" w:rsidR="005D3286" w:rsidRPr="00730DDF" w:rsidRDefault="005D3286" w:rsidP="002224C3">
            <w:pPr>
              <w:rPr>
                <w:rFonts w:ascii="Arial" w:hAnsi="Arial" w:cs="Arial"/>
                <w:sz w:val="16"/>
                <w:szCs w:val="16"/>
              </w:rPr>
            </w:pPr>
            <w:r w:rsidRPr="00730DDF">
              <w:rPr>
                <w:rFonts w:ascii="Arial" w:hAnsi="Arial" w:cs="Arial"/>
                <w:bCs/>
                <w:sz w:val="16"/>
                <w:szCs w:val="16"/>
              </w:rPr>
              <w:t xml:space="preserve">Seuils de porte(s) et </w:t>
            </w:r>
            <w:proofErr w:type="spellStart"/>
            <w:r w:rsidRPr="00730DDF">
              <w:rPr>
                <w:rFonts w:ascii="Arial" w:hAnsi="Arial" w:cs="Arial"/>
                <w:bCs/>
                <w:sz w:val="16"/>
                <w:szCs w:val="16"/>
              </w:rPr>
              <w:t>soute</w:t>
            </w:r>
            <w:proofErr w:type="spellEnd"/>
            <w:r w:rsidRPr="00730DDF">
              <w:rPr>
                <w:rFonts w:ascii="Arial" w:hAnsi="Arial" w:cs="Arial"/>
                <w:bCs/>
                <w:sz w:val="16"/>
                <w:szCs w:val="16"/>
              </w:rPr>
              <w:t xml:space="preserve">(s). Pas de défauts évidents détectables (charnières, </w:t>
            </w:r>
            <w:proofErr w:type="gramStart"/>
            <w:r w:rsidRPr="00730DDF">
              <w:rPr>
                <w:rFonts w:ascii="Arial" w:hAnsi="Arial" w:cs="Arial"/>
                <w:bCs/>
                <w:sz w:val="16"/>
                <w:szCs w:val="16"/>
              </w:rPr>
              <w:t>fixations,  jeux</w:t>
            </w:r>
            <w:proofErr w:type="gramEnd"/>
            <w:r w:rsidRPr="00730DDF">
              <w:rPr>
                <w:rFonts w:ascii="Arial" w:hAnsi="Arial" w:cs="Arial"/>
                <w:bCs/>
                <w:sz w:val="16"/>
                <w:szCs w:val="16"/>
              </w:rPr>
              <w:t>, verrouillages…)</w:t>
            </w:r>
          </w:p>
        </w:tc>
        <w:tc>
          <w:tcPr>
            <w:tcW w:w="2512" w:type="dxa"/>
          </w:tcPr>
          <w:p w14:paraId="36893E30"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086BD137" w14:textId="77777777" w:rsidTr="00011421">
        <w:trPr>
          <w:trHeight w:val="85"/>
        </w:trPr>
        <w:tc>
          <w:tcPr>
            <w:tcW w:w="7703" w:type="dxa"/>
          </w:tcPr>
          <w:p w14:paraId="4E6446AD" w14:textId="77777777" w:rsidR="005D3286" w:rsidRPr="00730DDF" w:rsidRDefault="005D3286" w:rsidP="002224C3">
            <w:pPr>
              <w:tabs>
                <w:tab w:val="left" w:pos="1276"/>
              </w:tabs>
              <w:ind w:right="214"/>
              <w:rPr>
                <w:rFonts w:ascii="Arial" w:hAnsi="Arial" w:cs="Arial"/>
                <w:sz w:val="16"/>
                <w:szCs w:val="16"/>
              </w:rPr>
            </w:pPr>
            <w:r w:rsidRPr="00730DDF">
              <w:rPr>
                <w:rFonts w:ascii="Arial" w:hAnsi="Arial" w:cs="Arial"/>
                <w:bCs/>
                <w:sz w:val="16"/>
                <w:szCs w:val="16"/>
              </w:rPr>
              <w:t xml:space="preserve">Batterie et compartiment batterie. Pas de corrosion, pas de </w:t>
            </w:r>
            <w:proofErr w:type="gramStart"/>
            <w:r w:rsidRPr="00730DDF">
              <w:rPr>
                <w:rFonts w:ascii="Arial" w:hAnsi="Arial" w:cs="Arial"/>
                <w:bCs/>
                <w:sz w:val="16"/>
                <w:szCs w:val="16"/>
              </w:rPr>
              <w:t>criques,  pas</w:t>
            </w:r>
            <w:proofErr w:type="gramEnd"/>
            <w:r w:rsidRPr="00730DDF">
              <w:rPr>
                <w:rFonts w:ascii="Arial" w:hAnsi="Arial" w:cs="Arial"/>
                <w:bCs/>
                <w:sz w:val="16"/>
                <w:szCs w:val="16"/>
              </w:rPr>
              <w:t xml:space="preserve"> de fuites, mise à l’air libre en état…</w:t>
            </w:r>
          </w:p>
        </w:tc>
        <w:tc>
          <w:tcPr>
            <w:tcW w:w="2512" w:type="dxa"/>
          </w:tcPr>
          <w:p w14:paraId="77F8373B"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3E86BCEE" w14:textId="77777777" w:rsidTr="00011421">
        <w:trPr>
          <w:trHeight w:val="85"/>
        </w:trPr>
        <w:tc>
          <w:tcPr>
            <w:tcW w:w="7703" w:type="dxa"/>
          </w:tcPr>
          <w:p w14:paraId="2B45EB58" w14:textId="06800839" w:rsidR="005D3286" w:rsidRPr="00730DDF" w:rsidRDefault="005D3286" w:rsidP="002224C3">
            <w:pPr>
              <w:tabs>
                <w:tab w:val="left" w:pos="1276"/>
              </w:tabs>
              <w:ind w:right="214"/>
              <w:rPr>
                <w:rFonts w:ascii="Arial" w:hAnsi="Arial" w:cs="Arial"/>
                <w:bCs/>
                <w:sz w:val="16"/>
                <w:szCs w:val="16"/>
              </w:rPr>
            </w:pPr>
            <w:r w:rsidRPr="00730DDF">
              <w:rPr>
                <w:rFonts w:ascii="Arial" w:hAnsi="Arial" w:cs="Arial"/>
                <w:bCs/>
                <w:sz w:val="16"/>
                <w:szCs w:val="16"/>
              </w:rPr>
              <w:t>Crochet de treuil : Bon fonctionnement, bonne propreté, pas de corrosion…</w:t>
            </w:r>
          </w:p>
        </w:tc>
        <w:tc>
          <w:tcPr>
            <w:tcW w:w="2512" w:type="dxa"/>
          </w:tcPr>
          <w:p w14:paraId="346269EF"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9A3C73B" w14:textId="77777777" w:rsidTr="00011421">
        <w:trPr>
          <w:trHeight w:val="85"/>
        </w:trPr>
        <w:tc>
          <w:tcPr>
            <w:tcW w:w="7703" w:type="dxa"/>
          </w:tcPr>
          <w:p w14:paraId="520ADEC3" w14:textId="77777777" w:rsidR="005D3286" w:rsidRPr="00730DDF" w:rsidRDefault="005D3286" w:rsidP="002224C3">
            <w:pPr>
              <w:tabs>
                <w:tab w:val="left" w:pos="1276"/>
              </w:tabs>
              <w:ind w:right="214"/>
              <w:rPr>
                <w:rFonts w:ascii="Arial" w:hAnsi="Arial" w:cs="Arial"/>
                <w:bCs/>
                <w:sz w:val="16"/>
                <w:szCs w:val="16"/>
              </w:rPr>
            </w:pPr>
            <w:r w:rsidRPr="00730DDF">
              <w:rPr>
                <w:rFonts w:ascii="Arial" w:hAnsi="Arial" w:cs="Arial"/>
                <w:bCs/>
                <w:sz w:val="16"/>
                <w:szCs w:val="16"/>
              </w:rPr>
              <w:t>Partie inférieure du fuselage. (</w:t>
            </w:r>
            <w:proofErr w:type="gramStart"/>
            <w:r w:rsidRPr="00730DDF">
              <w:rPr>
                <w:rFonts w:ascii="Arial" w:hAnsi="Arial" w:cs="Arial"/>
                <w:bCs/>
                <w:sz w:val="16"/>
                <w:szCs w:val="16"/>
              </w:rPr>
              <w:t>chocs</w:t>
            </w:r>
            <w:proofErr w:type="gramEnd"/>
            <w:r w:rsidRPr="00730DDF">
              <w:rPr>
                <w:rFonts w:ascii="Arial" w:hAnsi="Arial" w:cs="Arial"/>
                <w:bCs/>
                <w:sz w:val="16"/>
                <w:szCs w:val="16"/>
              </w:rPr>
              <w:t>, délaminages, frottements, décollement, trous de drainage, traces de fuites (huile, hydraulique, autre..), antennes (si installées) fixations…)</w:t>
            </w:r>
          </w:p>
        </w:tc>
        <w:tc>
          <w:tcPr>
            <w:tcW w:w="2512" w:type="dxa"/>
          </w:tcPr>
          <w:p w14:paraId="0610B2B0"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78C5C93B" w14:textId="77777777" w:rsidTr="00011421">
        <w:trPr>
          <w:trHeight w:val="85"/>
        </w:trPr>
        <w:tc>
          <w:tcPr>
            <w:tcW w:w="7703" w:type="dxa"/>
          </w:tcPr>
          <w:p w14:paraId="2B1EEC3D"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Partie supérieure du fuselage. (</w:t>
            </w:r>
            <w:proofErr w:type="gramStart"/>
            <w:r w:rsidRPr="00730DDF">
              <w:rPr>
                <w:rFonts w:ascii="Arial" w:hAnsi="Arial" w:cs="Arial"/>
                <w:bCs/>
                <w:sz w:val="16"/>
                <w:szCs w:val="16"/>
              </w:rPr>
              <w:t>chocs</w:t>
            </w:r>
            <w:proofErr w:type="gramEnd"/>
            <w:r w:rsidRPr="00730DDF">
              <w:rPr>
                <w:rFonts w:ascii="Arial" w:hAnsi="Arial" w:cs="Arial"/>
                <w:bCs/>
                <w:sz w:val="16"/>
                <w:szCs w:val="16"/>
              </w:rPr>
              <w:t>, délaminages, antennes de toit (si installées) fixations, beacon/</w:t>
            </w:r>
            <w:proofErr w:type="spellStart"/>
            <w:r w:rsidRPr="00730DDF">
              <w:rPr>
                <w:rFonts w:ascii="Arial" w:hAnsi="Arial" w:cs="Arial"/>
                <w:bCs/>
                <w:sz w:val="16"/>
                <w:szCs w:val="16"/>
              </w:rPr>
              <w:t>rotating</w:t>
            </w:r>
            <w:proofErr w:type="spellEnd"/>
            <w:r w:rsidRPr="00730DDF">
              <w:rPr>
                <w:rFonts w:ascii="Arial" w:hAnsi="Arial" w:cs="Arial"/>
                <w:bCs/>
                <w:sz w:val="16"/>
                <w:szCs w:val="16"/>
              </w:rPr>
              <w:t>/feux à éclat/feux de position (si installé) fonctionnement, fixation…)</w:t>
            </w:r>
          </w:p>
        </w:tc>
        <w:tc>
          <w:tcPr>
            <w:tcW w:w="2512" w:type="dxa"/>
          </w:tcPr>
          <w:p w14:paraId="5C59B6C7"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26CBB93" w14:textId="77777777" w:rsidTr="00011421">
        <w:trPr>
          <w:trHeight w:val="85"/>
        </w:trPr>
        <w:tc>
          <w:tcPr>
            <w:tcW w:w="7703" w:type="dxa"/>
          </w:tcPr>
          <w:p w14:paraId="56C5CD93" w14:textId="77777777" w:rsidR="005D3286" w:rsidRPr="00730DDF" w:rsidRDefault="005D3286" w:rsidP="002224C3">
            <w:pPr>
              <w:rPr>
                <w:rFonts w:ascii="Arial" w:hAnsi="Arial" w:cs="Arial"/>
                <w:bCs/>
                <w:sz w:val="16"/>
                <w:szCs w:val="16"/>
              </w:rPr>
            </w:pPr>
            <w:r w:rsidRPr="00730DDF">
              <w:rPr>
                <w:rFonts w:ascii="Arial" w:hAnsi="Arial" w:cs="Arial"/>
                <w:sz w:val="16"/>
                <w:szCs w:val="16"/>
              </w:rPr>
              <w:t xml:space="preserve">Empennages horizontal et vertical ou en V. (fixations, </w:t>
            </w:r>
            <w:r w:rsidRPr="00730DDF">
              <w:rPr>
                <w:rFonts w:ascii="Arial" w:hAnsi="Arial" w:cs="Arial"/>
                <w:bCs/>
                <w:sz w:val="16"/>
                <w:szCs w:val="16"/>
              </w:rPr>
              <w:t>chocs, corrosion, délaminages, décollements, rivets ébranlés…) drainages libres…</w:t>
            </w:r>
          </w:p>
        </w:tc>
        <w:tc>
          <w:tcPr>
            <w:tcW w:w="2512" w:type="dxa"/>
          </w:tcPr>
          <w:p w14:paraId="7D6C6507"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BDEE63B" w14:textId="77777777" w:rsidTr="00011421">
        <w:trPr>
          <w:trHeight w:val="85"/>
        </w:trPr>
        <w:tc>
          <w:tcPr>
            <w:tcW w:w="7703" w:type="dxa"/>
          </w:tcPr>
          <w:p w14:paraId="6064BDF5" w14:textId="77777777" w:rsidR="005D3286" w:rsidRPr="00730DDF" w:rsidRDefault="005D3286" w:rsidP="002224C3">
            <w:pPr>
              <w:tabs>
                <w:tab w:val="left" w:pos="1276"/>
              </w:tabs>
              <w:ind w:right="214"/>
              <w:rPr>
                <w:rFonts w:ascii="Arial" w:hAnsi="Arial" w:cs="Arial"/>
                <w:bCs/>
                <w:sz w:val="16"/>
                <w:szCs w:val="16"/>
              </w:rPr>
            </w:pPr>
            <w:r w:rsidRPr="00730DDF">
              <w:rPr>
                <w:rFonts w:ascii="Arial" w:hAnsi="Arial" w:cs="Arial"/>
                <w:bCs/>
                <w:sz w:val="16"/>
                <w:szCs w:val="16"/>
              </w:rPr>
              <w:t>Gouvernes et articulations. (</w:t>
            </w:r>
            <w:proofErr w:type="gramStart"/>
            <w:r w:rsidRPr="00730DDF">
              <w:rPr>
                <w:rFonts w:ascii="Arial" w:hAnsi="Arial" w:cs="Arial"/>
                <w:sz w:val="16"/>
                <w:szCs w:val="16"/>
              </w:rPr>
              <w:t>fixations</w:t>
            </w:r>
            <w:proofErr w:type="gramEnd"/>
            <w:r w:rsidRPr="00730DDF">
              <w:rPr>
                <w:rFonts w:ascii="Arial" w:hAnsi="Arial" w:cs="Arial"/>
                <w:sz w:val="16"/>
                <w:szCs w:val="16"/>
              </w:rPr>
              <w:t xml:space="preserve">, </w:t>
            </w:r>
            <w:r w:rsidRPr="00730DDF">
              <w:rPr>
                <w:rFonts w:ascii="Arial" w:hAnsi="Arial" w:cs="Arial"/>
                <w:bCs/>
                <w:sz w:val="16"/>
                <w:szCs w:val="16"/>
              </w:rPr>
              <w:t>chocs, corrosion, délaminages, décollements, rivets ébranlés, jeux, branchements…) drainages libres.</w:t>
            </w:r>
          </w:p>
        </w:tc>
        <w:tc>
          <w:tcPr>
            <w:tcW w:w="2512" w:type="dxa"/>
          </w:tcPr>
          <w:p w14:paraId="13D84BC1"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A4A813B" w14:textId="77777777" w:rsidTr="00011421">
        <w:trPr>
          <w:trHeight w:val="85"/>
        </w:trPr>
        <w:tc>
          <w:tcPr>
            <w:tcW w:w="7703" w:type="dxa"/>
          </w:tcPr>
          <w:p w14:paraId="61334B56" w14:textId="77777777" w:rsidR="005D3286" w:rsidRPr="00730DDF" w:rsidRDefault="005D3286" w:rsidP="002224C3">
            <w:pPr>
              <w:tabs>
                <w:tab w:val="left" w:pos="1276"/>
              </w:tabs>
              <w:ind w:right="214"/>
              <w:rPr>
                <w:rFonts w:ascii="Arial" w:hAnsi="Arial" w:cs="Arial"/>
                <w:bCs/>
                <w:sz w:val="16"/>
                <w:szCs w:val="16"/>
              </w:rPr>
            </w:pPr>
            <w:r w:rsidRPr="00730DDF">
              <w:rPr>
                <w:rFonts w:ascii="Arial" w:hAnsi="Arial" w:cs="Arial"/>
                <w:bCs/>
                <w:sz w:val="16"/>
                <w:szCs w:val="16"/>
              </w:rPr>
              <w:t>Parties internes visibles du fuselage/cellule (trappes de visites ouvertes si nécessaire). (</w:t>
            </w:r>
            <w:proofErr w:type="gramStart"/>
            <w:r w:rsidRPr="00730DDF">
              <w:rPr>
                <w:rFonts w:ascii="Arial" w:hAnsi="Arial" w:cs="Arial"/>
                <w:bCs/>
                <w:sz w:val="16"/>
                <w:szCs w:val="16"/>
              </w:rPr>
              <w:t>propreté</w:t>
            </w:r>
            <w:proofErr w:type="gramEnd"/>
            <w:r w:rsidRPr="00730DDF">
              <w:rPr>
                <w:rFonts w:ascii="Arial" w:hAnsi="Arial" w:cs="Arial"/>
                <w:bCs/>
                <w:sz w:val="16"/>
                <w:szCs w:val="16"/>
              </w:rPr>
              <w:t>, corrosion, déformations, câbles/tubes pas de corrosion, présence des freinages, cheminement des câblages sécurisés …)</w:t>
            </w:r>
          </w:p>
        </w:tc>
        <w:tc>
          <w:tcPr>
            <w:tcW w:w="2512" w:type="dxa"/>
          </w:tcPr>
          <w:p w14:paraId="07DDFD49" w14:textId="77777777" w:rsidR="005D3286" w:rsidRPr="00730DDF" w:rsidRDefault="005D3286" w:rsidP="00046379">
            <w:pPr>
              <w:jc w:val="center"/>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2292AA8A" w14:textId="77777777" w:rsidTr="00011421">
        <w:trPr>
          <w:trHeight w:val="85"/>
        </w:trPr>
        <w:tc>
          <w:tcPr>
            <w:tcW w:w="10215" w:type="dxa"/>
            <w:gridSpan w:val="2"/>
          </w:tcPr>
          <w:p w14:paraId="474C989D" w14:textId="77777777" w:rsidR="005D3286" w:rsidRPr="00730DDF" w:rsidRDefault="005D3286" w:rsidP="002224C3">
            <w:pPr>
              <w:spacing w:after="200" w:line="276" w:lineRule="auto"/>
              <w:rPr>
                <w:rFonts w:ascii="Arial" w:hAnsi="Arial"/>
                <w:sz w:val="16"/>
                <w:szCs w:val="16"/>
              </w:rPr>
            </w:pPr>
            <w:r w:rsidRPr="00730DDF">
              <w:rPr>
                <w:rFonts w:ascii="Arial" w:hAnsi="Arial"/>
                <w:sz w:val="16"/>
                <w:szCs w:val="16"/>
              </w:rPr>
              <w:t>Notes :</w:t>
            </w:r>
          </w:p>
          <w:p w14:paraId="60879341" w14:textId="77777777" w:rsidR="005D3286" w:rsidRPr="00730DDF" w:rsidRDefault="005D3286" w:rsidP="002224C3">
            <w:pPr>
              <w:rPr>
                <w:rFonts w:ascii="Arial" w:eastAsia="MS Gothic" w:hAnsi="Arial" w:cs="Arial"/>
                <w:sz w:val="16"/>
                <w:szCs w:val="16"/>
              </w:rPr>
            </w:pPr>
          </w:p>
          <w:p w14:paraId="4C2904BF" w14:textId="77777777" w:rsidR="005D3286" w:rsidRPr="00730DDF" w:rsidRDefault="005D3286" w:rsidP="002224C3">
            <w:pPr>
              <w:rPr>
                <w:rFonts w:ascii="Arial" w:eastAsia="MS Gothic" w:hAnsi="Arial" w:cs="Arial"/>
                <w:sz w:val="16"/>
                <w:szCs w:val="16"/>
              </w:rPr>
            </w:pPr>
          </w:p>
          <w:p w14:paraId="5CA7EEF3" w14:textId="77777777" w:rsidR="005D3286" w:rsidRPr="00730DDF" w:rsidRDefault="005D3286" w:rsidP="002224C3">
            <w:pPr>
              <w:rPr>
                <w:rFonts w:ascii="Arial" w:eastAsia="MS Gothic" w:hAnsi="Arial" w:cs="Arial"/>
                <w:sz w:val="16"/>
                <w:szCs w:val="16"/>
              </w:rPr>
            </w:pPr>
          </w:p>
          <w:p w14:paraId="3186B8C5" w14:textId="77777777" w:rsidR="005D3286" w:rsidRPr="00730DDF" w:rsidRDefault="005D3286" w:rsidP="002224C3">
            <w:pPr>
              <w:rPr>
                <w:rFonts w:ascii="Arial" w:eastAsia="MS Gothic" w:hAnsi="Arial" w:cs="Arial"/>
                <w:sz w:val="16"/>
                <w:szCs w:val="16"/>
              </w:rPr>
            </w:pPr>
          </w:p>
          <w:p w14:paraId="186B24E7" w14:textId="77777777" w:rsidR="005D3286" w:rsidRPr="00730DDF" w:rsidRDefault="005D3286" w:rsidP="002224C3">
            <w:pPr>
              <w:rPr>
                <w:rFonts w:ascii="Arial" w:eastAsia="MS Gothic" w:hAnsi="Arial" w:cs="Arial"/>
                <w:sz w:val="16"/>
                <w:szCs w:val="16"/>
              </w:rPr>
            </w:pPr>
          </w:p>
          <w:p w14:paraId="61736265" w14:textId="77777777" w:rsidR="005D3286" w:rsidRPr="00730DDF" w:rsidRDefault="005D3286" w:rsidP="002224C3">
            <w:pPr>
              <w:rPr>
                <w:rFonts w:ascii="MS Gothic" w:eastAsia="MS Gothic" w:hAnsi="MS Gothic" w:cs="Arial"/>
                <w:sz w:val="16"/>
                <w:szCs w:val="16"/>
              </w:rPr>
            </w:pPr>
          </w:p>
        </w:tc>
      </w:tr>
      <w:tr w:rsidR="00730DDF" w:rsidRPr="00730DDF" w14:paraId="2EF79677" w14:textId="77777777" w:rsidTr="00011421">
        <w:trPr>
          <w:trHeight w:val="85"/>
        </w:trPr>
        <w:tc>
          <w:tcPr>
            <w:tcW w:w="10215" w:type="dxa"/>
            <w:gridSpan w:val="2"/>
            <w:shd w:val="clear" w:color="auto" w:fill="D9D9D9"/>
          </w:tcPr>
          <w:p w14:paraId="6FA52E8C" w14:textId="77777777" w:rsidR="005D3286" w:rsidRPr="00730DDF" w:rsidRDefault="005D3286" w:rsidP="002224C3">
            <w:pPr>
              <w:rPr>
                <w:rFonts w:ascii="Arial" w:hAnsi="Arial" w:cs="Arial"/>
                <w:b/>
                <w:i/>
                <w:sz w:val="16"/>
                <w:szCs w:val="16"/>
              </w:rPr>
            </w:pPr>
            <w:r w:rsidRPr="00730DDF">
              <w:rPr>
                <w:rFonts w:ascii="Arial" w:hAnsi="Arial" w:cs="Arial"/>
                <w:b/>
                <w:i/>
                <w:sz w:val="16"/>
                <w:szCs w:val="16"/>
              </w:rPr>
              <w:t>Trains d’atterrissage</w:t>
            </w:r>
          </w:p>
        </w:tc>
      </w:tr>
      <w:tr w:rsidR="00730DDF" w:rsidRPr="00730DDF" w14:paraId="25795202" w14:textId="77777777" w:rsidTr="00011421">
        <w:trPr>
          <w:trHeight w:val="85"/>
        </w:trPr>
        <w:tc>
          <w:tcPr>
            <w:tcW w:w="7703" w:type="dxa"/>
          </w:tcPr>
          <w:p w14:paraId="6B541265"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Pas de défauts évidents détectables (corrosion, fixations, chocs, criques, déformation, jeux, délaminages, décollements, rivets ébranlés…)</w:t>
            </w:r>
          </w:p>
          <w:p w14:paraId="13528B41"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Train fixe</w:t>
            </w:r>
          </w:p>
          <w:p w14:paraId="60B4F914"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Train rentrant</w:t>
            </w:r>
          </w:p>
          <w:p w14:paraId="19C46483"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Train tricycle</w:t>
            </w:r>
          </w:p>
          <w:p w14:paraId="1E50ACD0"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Train classique</w:t>
            </w:r>
          </w:p>
          <w:p w14:paraId="18027C62"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lastRenderedPageBreak/>
              <w:t>☐</w:t>
            </w:r>
            <w:r w:rsidRPr="00730DDF">
              <w:rPr>
                <w:rFonts w:ascii="Arial" w:hAnsi="Arial" w:cs="Arial"/>
                <w:bCs/>
                <w:sz w:val="16"/>
                <w:szCs w:val="16"/>
              </w:rPr>
              <w:t>Patin</w:t>
            </w:r>
          </w:p>
          <w:p w14:paraId="326A86C1"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Flottabilité de secours</w:t>
            </w:r>
          </w:p>
          <w:p w14:paraId="3BC07B12"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Flotteurs</w:t>
            </w:r>
          </w:p>
          <w:p w14:paraId="623E3D06"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Métallique</w:t>
            </w:r>
          </w:p>
          <w:p w14:paraId="08B80712"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Composite</w:t>
            </w:r>
          </w:p>
          <w:p w14:paraId="16F3E2A2"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Autre</w:t>
            </w:r>
          </w:p>
        </w:tc>
        <w:tc>
          <w:tcPr>
            <w:tcW w:w="2512" w:type="dxa"/>
          </w:tcPr>
          <w:p w14:paraId="254A10F5" w14:textId="77777777" w:rsidR="005D3286" w:rsidRPr="00730DDF" w:rsidRDefault="005D3286" w:rsidP="00046379">
            <w:pPr>
              <w:jc w:val="center"/>
            </w:pPr>
            <w:r w:rsidRPr="00730DDF">
              <w:rPr>
                <w:rFonts w:ascii="MS Gothic" w:eastAsia="MS Gothic" w:hAnsi="MS Gothic" w:cs="Arial"/>
                <w:sz w:val="16"/>
                <w:szCs w:val="16"/>
              </w:rPr>
              <w:lastRenderedPageBreak/>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A36D7AC" w14:textId="77777777" w:rsidTr="00011421">
        <w:trPr>
          <w:trHeight w:val="85"/>
        </w:trPr>
        <w:tc>
          <w:tcPr>
            <w:tcW w:w="7703" w:type="dxa"/>
          </w:tcPr>
          <w:p w14:paraId="3A4BE9BF" w14:textId="77777777" w:rsidR="005D3286" w:rsidRPr="00730DDF" w:rsidRDefault="005D3286" w:rsidP="002224C3">
            <w:pPr>
              <w:rPr>
                <w:rFonts w:ascii="Arial" w:hAnsi="Arial" w:cs="Arial"/>
                <w:b/>
                <w:sz w:val="16"/>
                <w:szCs w:val="16"/>
                <w:u w:val="single"/>
              </w:rPr>
            </w:pPr>
            <w:proofErr w:type="gramStart"/>
            <w:r w:rsidRPr="00730DDF">
              <w:rPr>
                <w:rFonts w:ascii="Arial" w:hAnsi="Arial" w:cs="Arial"/>
                <w:bCs/>
                <w:sz w:val="16"/>
                <w:szCs w:val="16"/>
              </w:rPr>
              <w:t>Carénages:</w:t>
            </w:r>
            <w:proofErr w:type="gramEnd"/>
            <w:r w:rsidRPr="00730DDF">
              <w:rPr>
                <w:rFonts w:ascii="Arial" w:hAnsi="Arial" w:cs="Arial"/>
                <w:bCs/>
                <w:sz w:val="16"/>
                <w:szCs w:val="16"/>
              </w:rPr>
              <w:t xml:space="preserve"> Pas de défauts évidents détectables (fixations, chocs, déformations…), présence des pictogrammes de pression des pneus (si requis au manuel de vol)</w:t>
            </w:r>
          </w:p>
        </w:tc>
        <w:tc>
          <w:tcPr>
            <w:tcW w:w="2512" w:type="dxa"/>
          </w:tcPr>
          <w:p w14:paraId="0D53281F"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31885EC2" w14:textId="77777777" w:rsidTr="00011421">
        <w:trPr>
          <w:trHeight w:val="85"/>
        </w:trPr>
        <w:tc>
          <w:tcPr>
            <w:tcW w:w="7703" w:type="dxa"/>
          </w:tcPr>
          <w:p w14:paraId="34FCB3FB" w14:textId="77777777" w:rsidR="005D3286" w:rsidRPr="00730DDF" w:rsidRDefault="005D3286" w:rsidP="002224C3">
            <w:pPr>
              <w:rPr>
                <w:rFonts w:ascii="Arial" w:hAnsi="Arial" w:cs="Arial"/>
                <w:b/>
                <w:sz w:val="16"/>
                <w:szCs w:val="16"/>
                <w:u w:val="single"/>
              </w:rPr>
            </w:pPr>
            <w:proofErr w:type="gramStart"/>
            <w:r w:rsidRPr="00730DDF">
              <w:rPr>
                <w:rFonts w:ascii="Arial" w:hAnsi="Arial" w:cs="Arial"/>
                <w:bCs/>
                <w:sz w:val="16"/>
                <w:szCs w:val="16"/>
              </w:rPr>
              <w:t>Amortisseurs:</w:t>
            </w:r>
            <w:proofErr w:type="gramEnd"/>
            <w:r w:rsidRPr="00730DDF">
              <w:rPr>
                <w:rFonts w:ascii="Arial" w:hAnsi="Arial" w:cs="Arial"/>
                <w:bCs/>
                <w:sz w:val="16"/>
                <w:szCs w:val="16"/>
              </w:rPr>
              <w:t xml:space="preserve"> Pas de défauts évidents détectables (fuites hydraulique, corrosion, chocs, déformations, criques…), enfoncement normal…</w:t>
            </w:r>
          </w:p>
        </w:tc>
        <w:tc>
          <w:tcPr>
            <w:tcW w:w="2512" w:type="dxa"/>
          </w:tcPr>
          <w:p w14:paraId="5D917D7F"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332AB804" w14:textId="77777777" w:rsidTr="00011421">
        <w:trPr>
          <w:trHeight w:val="85"/>
        </w:trPr>
        <w:tc>
          <w:tcPr>
            <w:tcW w:w="7703" w:type="dxa"/>
          </w:tcPr>
          <w:p w14:paraId="57A80859" w14:textId="77777777" w:rsidR="005D3286" w:rsidRPr="00730DDF" w:rsidRDefault="005D3286" w:rsidP="002224C3">
            <w:pPr>
              <w:rPr>
                <w:rFonts w:ascii="Arial" w:hAnsi="Arial" w:cs="Arial"/>
                <w:b/>
                <w:sz w:val="16"/>
                <w:szCs w:val="16"/>
                <w:u w:val="single"/>
              </w:rPr>
            </w:pPr>
            <w:r w:rsidRPr="00730DDF">
              <w:rPr>
                <w:rFonts w:ascii="Arial" w:hAnsi="Arial" w:cs="Arial"/>
                <w:bCs/>
                <w:sz w:val="16"/>
                <w:szCs w:val="16"/>
              </w:rPr>
              <w:t>Flexibles de freins (sur et autour des trains</w:t>
            </w:r>
            <w:proofErr w:type="gramStart"/>
            <w:r w:rsidRPr="00730DDF">
              <w:rPr>
                <w:rFonts w:ascii="Arial" w:hAnsi="Arial" w:cs="Arial"/>
                <w:bCs/>
                <w:sz w:val="16"/>
                <w:szCs w:val="16"/>
              </w:rPr>
              <w:t>):</w:t>
            </w:r>
            <w:proofErr w:type="gramEnd"/>
            <w:r w:rsidRPr="00730DDF">
              <w:rPr>
                <w:rFonts w:ascii="Arial" w:hAnsi="Arial" w:cs="Arial"/>
                <w:bCs/>
                <w:sz w:val="16"/>
                <w:szCs w:val="16"/>
              </w:rPr>
              <w:t xml:space="preserve"> pas de fuites, coupures, traces de frottements…</w:t>
            </w:r>
          </w:p>
        </w:tc>
        <w:tc>
          <w:tcPr>
            <w:tcW w:w="2512" w:type="dxa"/>
          </w:tcPr>
          <w:p w14:paraId="6455304C"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5855A36F" w14:textId="77777777" w:rsidTr="00011421">
        <w:trPr>
          <w:trHeight w:val="85"/>
        </w:trPr>
        <w:tc>
          <w:tcPr>
            <w:tcW w:w="7703" w:type="dxa"/>
          </w:tcPr>
          <w:p w14:paraId="08E23438" w14:textId="77777777" w:rsidR="005D3286" w:rsidRPr="00730DDF" w:rsidRDefault="005D3286" w:rsidP="002224C3">
            <w:pPr>
              <w:rPr>
                <w:rFonts w:ascii="Arial" w:hAnsi="Arial" w:cs="Arial"/>
                <w:b/>
                <w:sz w:val="16"/>
                <w:szCs w:val="16"/>
                <w:u w:val="single"/>
              </w:rPr>
            </w:pPr>
            <w:r w:rsidRPr="00730DDF">
              <w:rPr>
                <w:rFonts w:ascii="Arial" w:hAnsi="Arial" w:cs="Arial"/>
                <w:bCs/>
                <w:sz w:val="16"/>
                <w:szCs w:val="16"/>
              </w:rPr>
              <w:t>Verrouillages : Pas de défauts évidents détectables (peinture, oxydation, déformations, chocs, usure, affaissement, files électrique, contacteurs…)</w:t>
            </w:r>
            <w:r w:rsidRPr="00730DDF">
              <w:rPr>
                <w:rFonts w:ascii="Arial" w:hAnsi="Arial" w:cs="Arial"/>
                <w:sz w:val="16"/>
                <w:szCs w:val="16"/>
              </w:rPr>
              <w:t>, présence des freinages et goupilles…</w:t>
            </w:r>
          </w:p>
        </w:tc>
        <w:tc>
          <w:tcPr>
            <w:tcW w:w="2512" w:type="dxa"/>
          </w:tcPr>
          <w:p w14:paraId="68F9F5C0"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3183E41" w14:textId="77777777" w:rsidTr="00011421">
        <w:trPr>
          <w:trHeight w:val="85"/>
        </w:trPr>
        <w:tc>
          <w:tcPr>
            <w:tcW w:w="7703" w:type="dxa"/>
          </w:tcPr>
          <w:p w14:paraId="686BCD9C" w14:textId="77777777" w:rsidR="005D3286" w:rsidRPr="00730DDF" w:rsidRDefault="005D3286" w:rsidP="002224C3">
            <w:pPr>
              <w:rPr>
                <w:rFonts w:ascii="Arial" w:hAnsi="Arial" w:cs="Arial"/>
                <w:b/>
                <w:sz w:val="16"/>
                <w:szCs w:val="16"/>
                <w:u w:val="single"/>
              </w:rPr>
            </w:pPr>
            <w:r w:rsidRPr="00730DDF">
              <w:rPr>
                <w:rFonts w:ascii="Arial" w:hAnsi="Arial" w:cs="Arial"/>
                <w:bCs/>
                <w:sz w:val="16"/>
                <w:szCs w:val="16"/>
              </w:rPr>
              <w:t>Caisson(s) de train(s</w:t>
            </w:r>
            <w:proofErr w:type="gramStart"/>
            <w:r w:rsidRPr="00730DDF">
              <w:rPr>
                <w:rFonts w:ascii="Arial" w:hAnsi="Arial" w:cs="Arial"/>
                <w:bCs/>
                <w:sz w:val="16"/>
                <w:szCs w:val="16"/>
              </w:rPr>
              <w:t>):</w:t>
            </w:r>
            <w:proofErr w:type="gramEnd"/>
            <w:r w:rsidRPr="00730DDF">
              <w:rPr>
                <w:rFonts w:ascii="Arial" w:hAnsi="Arial" w:cs="Arial"/>
                <w:bCs/>
                <w:sz w:val="16"/>
                <w:szCs w:val="16"/>
              </w:rPr>
              <w:t xml:space="preserve"> Pas de défauts évidents détectables (chocs, corrosion, déformations, criques, décollements, délaminages…)</w:t>
            </w:r>
          </w:p>
        </w:tc>
        <w:tc>
          <w:tcPr>
            <w:tcW w:w="2512" w:type="dxa"/>
          </w:tcPr>
          <w:p w14:paraId="0ABBD648"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631ECDC" w14:textId="77777777" w:rsidTr="00011421">
        <w:trPr>
          <w:trHeight w:val="85"/>
        </w:trPr>
        <w:tc>
          <w:tcPr>
            <w:tcW w:w="7703" w:type="dxa"/>
          </w:tcPr>
          <w:p w14:paraId="34192300"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Trappes de trains : Pas de défauts évidents détectables (chocs, corrosion, déformations, criques, décollements, délaminages, …)</w:t>
            </w:r>
          </w:p>
        </w:tc>
        <w:tc>
          <w:tcPr>
            <w:tcW w:w="2512" w:type="dxa"/>
          </w:tcPr>
          <w:p w14:paraId="4360733E"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70A4C078" w14:textId="77777777" w:rsidTr="00011421">
        <w:trPr>
          <w:trHeight w:val="85"/>
        </w:trPr>
        <w:tc>
          <w:tcPr>
            <w:tcW w:w="7703" w:type="dxa"/>
          </w:tcPr>
          <w:p w14:paraId="24589DDF"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Roue(s)/Patin(s</w:t>
            </w:r>
            <w:proofErr w:type="gramStart"/>
            <w:r w:rsidRPr="00730DDF">
              <w:rPr>
                <w:rFonts w:ascii="Arial" w:hAnsi="Arial" w:cs="Arial"/>
                <w:bCs/>
                <w:sz w:val="16"/>
                <w:szCs w:val="16"/>
              </w:rPr>
              <w:t>):</w:t>
            </w:r>
            <w:proofErr w:type="gramEnd"/>
            <w:r w:rsidRPr="00730DDF">
              <w:rPr>
                <w:rFonts w:ascii="Arial" w:hAnsi="Arial" w:cs="Arial"/>
                <w:bCs/>
                <w:sz w:val="16"/>
                <w:szCs w:val="16"/>
              </w:rPr>
              <w:t xml:space="preserve"> pas de défauts évidents détectables (chocs, déformations, corrosion, criques, usure…) pneu(s) usure normale, pas d’entaille, témoins de glissement alignés.</w:t>
            </w:r>
          </w:p>
        </w:tc>
        <w:tc>
          <w:tcPr>
            <w:tcW w:w="2512" w:type="dxa"/>
          </w:tcPr>
          <w:p w14:paraId="76AD47B4"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0310E43" w14:textId="77777777" w:rsidTr="00011421">
        <w:trPr>
          <w:trHeight w:val="85"/>
        </w:trPr>
        <w:tc>
          <w:tcPr>
            <w:tcW w:w="10215" w:type="dxa"/>
            <w:gridSpan w:val="2"/>
          </w:tcPr>
          <w:p w14:paraId="7B78B400" w14:textId="77777777" w:rsidR="005D3286" w:rsidRPr="00730DDF" w:rsidRDefault="005D3286" w:rsidP="002224C3">
            <w:pPr>
              <w:spacing w:after="200" w:line="276" w:lineRule="auto"/>
              <w:rPr>
                <w:rFonts w:ascii="Arial" w:hAnsi="Arial"/>
                <w:sz w:val="16"/>
                <w:szCs w:val="16"/>
              </w:rPr>
            </w:pPr>
            <w:r w:rsidRPr="00730DDF">
              <w:rPr>
                <w:rFonts w:ascii="Arial" w:hAnsi="Arial"/>
                <w:sz w:val="16"/>
                <w:szCs w:val="16"/>
              </w:rPr>
              <w:t>Notes :</w:t>
            </w:r>
          </w:p>
          <w:p w14:paraId="609E604E" w14:textId="77777777" w:rsidR="005D3286" w:rsidRPr="00730DDF" w:rsidRDefault="005D3286" w:rsidP="002224C3">
            <w:pPr>
              <w:rPr>
                <w:rFonts w:ascii="Arial" w:eastAsia="MS Gothic" w:hAnsi="Arial" w:cs="Arial"/>
                <w:sz w:val="16"/>
                <w:szCs w:val="16"/>
              </w:rPr>
            </w:pPr>
          </w:p>
          <w:p w14:paraId="36E1775D" w14:textId="77777777" w:rsidR="005D3286" w:rsidRPr="00730DDF" w:rsidRDefault="005D3286" w:rsidP="002224C3">
            <w:pPr>
              <w:rPr>
                <w:rFonts w:ascii="Arial" w:eastAsia="MS Gothic" w:hAnsi="Arial" w:cs="Arial"/>
                <w:sz w:val="16"/>
                <w:szCs w:val="16"/>
              </w:rPr>
            </w:pPr>
          </w:p>
          <w:p w14:paraId="02ACFB43" w14:textId="77777777" w:rsidR="005D3286" w:rsidRPr="00730DDF" w:rsidRDefault="005D3286" w:rsidP="002224C3">
            <w:pPr>
              <w:rPr>
                <w:rFonts w:ascii="Arial" w:eastAsia="MS Gothic" w:hAnsi="Arial" w:cs="Arial"/>
                <w:sz w:val="16"/>
                <w:szCs w:val="16"/>
              </w:rPr>
            </w:pPr>
          </w:p>
          <w:p w14:paraId="412FEFF6" w14:textId="77777777" w:rsidR="005D3286" w:rsidRPr="00730DDF" w:rsidRDefault="005D3286" w:rsidP="002224C3">
            <w:pPr>
              <w:rPr>
                <w:rFonts w:ascii="Arial" w:eastAsia="MS Gothic" w:hAnsi="Arial" w:cs="Arial"/>
                <w:sz w:val="16"/>
                <w:szCs w:val="16"/>
              </w:rPr>
            </w:pPr>
          </w:p>
          <w:p w14:paraId="67159A2B" w14:textId="77777777" w:rsidR="005D3286" w:rsidRPr="00730DDF" w:rsidRDefault="005D3286" w:rsidP="002224C3">
            <w:pPr>
              <w:rPr>
                <w:rFonts w:ascii="Arial" w:eastAsia="MS Gothic" w:hAnsi="Arial" w:cs="Arial"/>
                <w:sz w:val="16"/>
                <w:szCs w:val="16"/>
              </w:rPr>
            </w:pPr>
          </w:p>
          <w:p w14:paraId="42C84062" w14:textId="77777777" w:rsidR="005D3286" w:rsidRPr="00730DDF" w:rsidRDefault="005D3286" w:rsidP="002224C3">
            <w:pPr>
              <w:rPr>
                <w:rFonts w:ascii="Arial" w:eastAsia="MS Gothic" w:hAnsi="Arial" w:cs="Arial"/>
                <w:sz w:val="16"/>
                <w:szCs w:val="16"/>
              </w:rPr>
            </w:pPr>
          </w:p>
          <w:p w14:paraId="175AC480" w14:textId="77777777" w:rsidR="005D3286" w:rsidRPr="00730DDF" w:rsidRDefault="005D3286" w:rsidP="002224C3">
            <w:pPr>
              <w:rPr>
                <w:rFonts w:ascii="MS Gothic" w:eastAsia="MS Gothic" w:hAnsi="MS Gothic" w:cs="Arial"/>
                <w:sz w:val="16"/>
                <w:szCs w:val="16"/>
              </w:rPr>
            </w:pPr>
          </w:p>
        </w:tc>
      </w:tr>
      <w:tr w:rsidR="00730DDF" w:rsidRPr="00730DDF" w14:paraId="32C9C56D" w14:textId="77777777" w:rsidTr="00011421">
        <w:trPr>
          <w:trHeight w:val="85"/>
        </w:trPr>
        <w:tc>
          <w:tcPr>
            <w:tcW w:w="10215" w:type="dxa"/>
            <w:gridSpan w:val="2"/>
            <w:shd w:val="clear" w:color="auto" w:fill="D9D9D9"/>
          </w:tcPr>
          <w:p w14:paraId="44FCD6D0" w14:textId="77777777" w:rsidR="005D3286" w:rsidRPr="00730DDF" w:rsidRDefault="005D3286" w:rsidP="002224C3">
            <w:pPr>
              <w:rPr>
                <w:rFonts w:ascii="Arial" w:hAnsi="Arial" w:cs="Arial"/>
                <w:b/>
                <w:i/>
                <w:sz w:val="16"/>
                <w:szCs w:val="16"/>
              </w:rPr>
            </w:pPr>
            <w:r w:rsidRPr="00730DDF">
              <w:rPr>
                <w:rFonts w:ascii="Arial" w:hAnsi="Arial" w:cs="Arial"/>
                <w:b/>
                <w:i/>
                <w:sz w:val="16"/>
                <w:szCs w:val="16"/>
              </w:rPr>
              <w:t>Ailes</w:t>
            </w:r>
          </w:p>
        </w:tc>
      </w:tr>
      <w:tr w:rsidR="00730DDF" w:rsidRPr="00730DDF" w14:paraId="1F34C1D7" w14:textId="77777777" w:rsidTr="00011421">
        <w:trPr>
          <w:trHeight w:val="85"/>
        </w:trPr>
        <w:tc>
          <w:tcPr>
            <w:tcW w:w="7703" w:type="dxa"/>
            <w:vAlign w:val="center"/>
          </w:tcPr>
          <w:p w14:paraId="01A7B49A"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Pas de défauts évidents détectables (corrosion, fixations, chocs, criques, déformation, jeux, délaminages, décollements, rivets ébranlés, trous de drainages libres…)</w:t>
            </w:r>
          </w:p>
          <w:p w14:paraId="19C82ECC"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Métallique</w:t>
            </w:r>
          </w:p>
          <w:p w14:paraId="40020941" w14:textId="77777777" w:rsidR="005D3286" w:rsidRPr="00730DDF" w:rsidRDefault="005D3286" w:rsidP="00764E18">
            <w:pPr>
              <w:pStyle w:val="Paragraphedeliste"/>
              <w:numPr>
                <w:ilvl w:val="0"/>
                <w:numId w:val="7"/>
              </w:numPr>
              <w:rPr>
                <w:rFonts w:ascii="Arial" w:hAnsi="Arial" w:cs="Arial"/>
                <w:bCs/>
                <w:sz w:val="16"/>
                <w:szCs w:val="16"/>
              </w:rPr>
            </w:pPr>
            <w:r w:rsidRPr="00730DDF">
              <w:rPr>
                <w:rFonts w:ascii="MS Gothic" w:eastAsia="MS Gothic" w:hAnsi="MS Gothic" w:cs="Arial"/>
                <w:bCs/>
                <w:sz w:val="16"/>
                <w:szCs w:val="16"/>
              </w:rPr>
              <w:t>☐</w:t>
            </w:r>
            <w:r w:rsidRPr="00730DDF">
              <w:rPr>
                <w:rFonts w:ascii="Arial" w:hAnsi="Arial" w:cs="Arial"/>
                <w:bCs/>
                <w:sz w:val="16"/>
                <w:szCs w:val="16"/>
              </w:rPr>
              <w:t>Composite</w:t>
            </w:r>
          </w:p>
          <w:p w14:paraId="2929C9FC" w14:textId="323DA673" w:rsidR="005D3286" w:rsidRPr="00730DDF" w:rsidRDefault="005D3286" w:rsidP="00764E18">
            <w:pPr>
              <w:pStyle w:val="Paragraphedeliste"/>
              <w:numPr>
                <w:ilvl w:val="0"/>
                <w:numId w:val="7"/>
              </w:numPr>
              <w:rPr>
                <w:rFonts w:ascii="Arial" w:hAnsi="Arial" w:cs="Arial"/>
                <w:bCs/>
                <w:sz w:val="16"/>
                <w:szCs w:val="16"/>
              </w:rPr>
            </w:pPr>
          </w:p>
        </w:tc>
        <w:tc>
          <w:tcPr>
            <w:tcW w:w="2512" w:type="dxa"/>
          </w:tcPr>
          <w:p w14:paraId="43368FBB"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EB33BA4" w14:textId="77777777" w:rsidTr="00011421">
        <w:trPr>
          <w:trHeight w:val="85"/>
        </w:trPr>
        <w:tc>
          <w:tcPr>
            <w:tcW w:w="7703" w:type="dxa"/>
          </w:tcPr>
          <w:p w14:paraId="45FD24D4"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Bouchon(s) de réservoir(s</w:t>
            </w:r>
            <w:proofErr w:type="gramStart"/>
            <w:r w:rsidRPr="00730DDF">
              <w:rPr>
                <w:rFonts w:ascii="Arial" w:hAnsi="Arial" w:cs="Arial"/>
                <w:bCs/>
                <w:sz w:val="16"/>
                <w:szCs w:val="16"/>
              </w:rPr>
              <w:t>):</w:t>
            </w:r>
            <w:proofErr w:type="gramEnd"/>
            <w:r w:rsidRPr="00730DDF">
              <w:rPr>
                <w:rFonts w:ascii="Arial" w:hAnsi="Arial" w:cs="Arial"/>
                <w:bCs/>
                <w:sz w:val="16"/>
                <w:szCs w:val="16"/>
              </w:rPr>
              <w:t xml:space="preserve"> Pas de trace de fuites.</w:t>
            </w:r>
          </w:p>
        </w:tc>
        <w:tc>
          <w:tcPr>
            <w:tcW w:w="2512" w:type="dxa"/>
          </w:tcPr>
          <w:p w14:paraId="1B7ABD0C"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3C8DAAD" w14:textId="77777777" w:rsidTr="00011421">
        <w:trPr>
          <w:trHeight w:val="85"/>
        </w:trPr>
        <w:tc>
          <w:tcPr>
            <w:tcW w:w="7703" w:type="dxa"/>
          </w:tcPr>
          <w:p w14:paraId="4D03EAF4"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Mise à l’air libre du (des) réservoir(s) : pas de corrosion, déformations…</w:t>
            </w:r>
          </w:p>
        </w:tc>
        <w:tc>
          <w:tcPr>
            <w:tcW w:w="2512" w:type="dxa"/>
          </w:tcPr>
          <w:p w14:paraId="2A596D75"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59064BE9" w14:textId="77777777" w:rsidTr="00011421">
        <w:trPr>
          <w:trHeight w:val="85"/>
        </w:trPr>
        <w:tc>
          <w:tcPr>
            <w:tcW w:w="7703" w:type="dxa"/>
          </w:tcPr>
          <w:p w14:paraId="0B79E908"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Partie interne des ailes (trappes de visites ouvertes si nécessaire ou par l’emplanture si l’aile est déposée (planeurs) : Pas de défauts évidents détectables</w:t>
            </w:r>
          </w:p>
        </w:tc>
        <w:tc>
          <w:tcPr>
            <w:tcW w:w="2512" w:type="dxa"/>
          </w:tcPr>
          <w:p w14:paraId="5EED84A3"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2C0BD07F" w14:textId="77777777" w:rsidTr="00011421">
        <w:trPr>
          <w:trHeight w:val="85"/>
        </w:trPr>
        <w:tc>
          <w:tcPr>
            <w:tcW w:w="7703" w:type="dxa"/>
          </w:tcPr>
          <w:p w14:paraId="619B1CA8"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Aérofreins : Pas de défauts évidents détectables (verrouillages, jeux, interférences avec l’extrados de l’aile, points durs, corrosion, délaminage, décollements, criques…) pas d’eau dans les caissons d’extrados.</w:t>
            </w:r>
          </w:p>
        </w:tc>
        <w:tc>
          <w:tcPr>
            <w:tcW w:w="2512" w:type="dxa"/>
          </w:tcPr>
          <w:p w14:paraId="16A75245"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70ED0F5D" w14:textId="77777777" w:rsidTr="00011421">
        <w:trPr>
          <w:trHeight w:val="85"/>
        </w:trPr>
        <w:tc>
          <w:tcPr>
            <w:tcW w:w="7703" w:type="dxa"/>
          </w:tcPr>
          <w:p w14:paraId="5C4A7126"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 xml:space="preserve">Ballastes d’ailes et de </w:t>
            </w:r>
            <w:proofErr w:type="gramStart"/>
            <w:r w:rsidRPr="00730DDF">
              <w:rPr>
                <w:rFonts w:ascii="Arial" w:hAnsi="Arial" w:cs="Arial"/>
                <w:bCs/>
                <w:sz w:val="16"/>
                <w:szCs w:val="16"/>
              </w:rPr>
              <w:t>queue:</w:t>
            </w:r>
            <w:proofErr w:type="gramEnd"/>
            <w:r w:rsidRPr="00730DDF">
              <w:rPr>
                <w:rFonts w:ascii="Arial" w:hAnsi="Arial" w:cs="Arial"/>
                <w:bCs/>
                <w:sz w:val="16"/>
                <w:szCs w:val="16"/>
              </w:rPr>
              <w:t xml:space="preserve"> Pas de trace de fuites internes (moisissures…), bon fonctionnement des commandes d’ouverture, pas d’obstruction des évacuations…</w:t>
            </w:r>
          </w:p>
        </w:tc>
        <w:tc>
          <w:tcPr>
            <w:tcW w:w="2512" w:type="dxa"/>
          </w:tcPr>
          <w:p w14:paraId="2EE3B6EB"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F851159" w14:textId="77777777" w:rsidTr="00011421">
        <w:trPr>
          <w:trHeight w:val="85"/>
        </w:trPr>
        <w:tc>
          <w:tcPr>
            <w:tcW w:w="7703" w:type="dxa"/>
          </w:tcPr>
          <w:p w14:paraId="51735340"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Emplanture : (karmans, joints, étanchéité, déformation, corrosion, jeux …)</w:t>
            </w:r>
          </w:p>
        </w:tc>
        <w:tc>
          <w:tcPr>
            <w:tcW w:w="2512" w:type="dxa"/>
          </w:tcPr>
          <w:p w14:paraId="504DB0D1"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29945A3F" w14:textId="77777777" w:rsidTr="00011421">
        <w:trPr>
          <w:trHeight w:val="85"/>
        </w:trPr>
        <w:tc>
          <w:tcPr>
            <w:tcW w:w="7703" w:type="dxa"/>
          </w:tcPr>
          <w:p w14:paraId="3EF771DA" w14:textId="022756BC" w:rsidR="005D3286" w:rsidRPr="00730DDF" w:rsidRDefault="005D3286" w:rsidP="002224C3">
            <w:pPr>
              <w:rPr>
                <w:rFonts w:ascii="Arial" w:hAnsi="Arial" w:cs="Arial"/>
                <w:bCs/>
                <w:sz w:val="16"/>
                <w:szCs w:val="16"/>
              </w:rPr>
            </w:pPr>
          </w:p>
        </w:tc>
        <w:tc>
          <w:tcPr>
            <w:tcW w:w="2512" w:type="dxa"/>
          </w:tcPr>
          <w:p w14:paraId="35D78EF7" w14:textId="04D0F8B8" w:rsidR="005D3286" w:rsidRPr="00730DDF" w:rsidRDefault="005D3286" w:rsidP="00046379">
            <w:pPr>
              <w:jc w:val="center"/>
            </w:pPr>
          </w:p>
        </w:tc>
      </w:tr>
      <w:tr w:rsidR="00730DDF" w:rsidRPr="00730DDF" w14:paraId="5EF1A8EA" w14:textId="77777777" w:rsidTr="00011421">
        <w:trPr>
          <w:trHeight w:val="85"/>
        </w:trPr>
        <w:tc>
          <w:tcPr>
            <w:tcW w:w="7703" w:type="dxa"/>
          </w:tcPr>
          <w:p w14:paraId="3B56E56C"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Bord d’attaque : Pas de défauts évidents détectables (corrosion, fixations, chocs, criques, déformation, délaminages, décollements, rivets ébranlés…)</w:t>
            </w:r>
          </w:p>
        </w:tc>
        <w:tc>
          <w:tcPr>
            <w:tcW w:w="2512" w:type="dxa"/>
          </w:tcPr>
          <w:p w14:paraId="0FAC4577"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3AAD3D4C" w14:textId="77777777" w:rsidTr="00011421">
        <w:trPr>
          <w:trHeight w:val="85"/>
        </w:trPr>
        <w:tc>
          <w:tcPr>
            <w:tcW w:w="7703" w:type="dxa"/>
          </w:tcPr>
          <w:p w14:paraId="77EA0C2B"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Phares (si installes</w:t>
            </w:r>
            <w:proofErr w:type="gramStart"/>
            <w:r w:rsidRPr="00730DDF">
              <w:rPr>
                <w:rFonts w:ascii="Arial" w:hAnsi="Arial" w:cs="Arial"/>
                <w:bCs/>
                <w:sz w:val="16"/>
                <w:szCs w:val="16"/>
              </w:rPr>
              <w:t>):</w:t>
            </w:r>
            <w:proofErr w:type="gramEnd"/>
            <w:r w:rsidRPr="00730DDF">
              <w:rPr>
                <w:rFonts w:ascii="Arial" w:hAnsi="Arial" w:cs="Arial"/>
                <w:bCs/>
                <w:sz w:val="16"/>
                <w:szCs w:val="16"/>
              </w:rPr>
              <w:t xml:space="preserve"> Bonnes fixations, fonctionnement…</w:t>
            </w:r>
          </w:p>
        </w:tc>
        <w:tc>
          <w:tcPr>
            <w:tcW w:w="2512" w:type="dxa"/>
          </w:tcPr>
          <w:p w14:paraId="68E1D4CA"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ECB7A46" w14:textId="77777777" w:rsidTr="00011421">
        <w:trPr>
          <w:trHeight w:val="85"/>
        </w:trPr>
        <w:tc>
          <w:tcPr>
            <w:tcW w:w="7703" w:type="dxa"/>
          </w:tcPr>
          <w:p w14:paraId="23156660"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Dégivreurs : Pas de défauts évidents détectables (trous, déchirures, décollements, déformations…)</w:t>
            </w:r>
          </w:p>
        </w:tc>
        <w:tc>
          <w:tcPr>
            <w:tcW w:w="2512" w:type="dxa"/>
          </w:tcPr>
          <w:p w14:paraId="07053B95"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C2EDE70" w14:textId="77777777" w:rsidTr="00011421">
        <w:trPr>
          <w:trHeight w:val="85"/>
        </w:trPr>
        <w:tc>
          <w:tcPr>
            <w:tcW w:w="7703" w:type="dxa"/>
          </w:tcPr>
          <w:p w14:paraId="0F1EC3A6"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Avertisseur de décrochage : Bon fonctionnement, propreté.</w:t>
            </w:r>
          </w:p>
        </w:tc>
        <w:tc>
          <w:tcPr>
            <w:tcW w:w="2512" w:type="dxa"/>
          </w:tcPr>
          <w:p w14:paraId="2A44604B"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06302C53" w14:textId="77777777" w:rsidTr="00011421">
        <w:trPr>
          <w:trHeight w:val="85"/>
        </w:trPr>
        <w:tc>
          <w:tcPr>
            <w:tcW w:w="7703" w:type="dxa"/>
          </w:tcPr>
          <w:p w14:paraId="4D182336"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Tube(s) Pitot : Pas de défauts évidents détectables (corrosion, fixations, chocs, criques, déformation…)</w:t>
            </w:r>
          </w:p>
        </w:tc>
        <w:tc>
          <w:tcPr>
            <w:tcW w:w="2512" w:type="dxa"/>
          </w:tcPr>
          <w:p w14:paraId="320BB51F"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DEE1694" w14:textId="77777777" w:rsidTr="00011421">
        <w:trPr>
          <w:trHeight w:val="85"/>
        </w:trPr>
        <w:tc>
          <w:tcPr>
            <w:tcW w:w="7703" w:type="dxa"/>
          </w:tcPr>
          <w:p w14:paraId="01211943"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Becs : Pas de défauts évidents détectables (corrosion, fixations, chocs, criques, déformation, jeux…)</w:t>
            </w:r>
          </w:p>
        </w:tc>
        <w:tc>
          <w:tcPr>
            <w:tcW w:w="2512" w:type="dxa"/>
          </w:tcPr>
          <w:p w14:paraId="6DD2E026"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915F52B" w14:textId="77777777" w:rsidTr="00011421">
        <w:trPr>
          <w:trHeight w:val="85"/>
        </w:trPr>
        <w:tc>
          <w:tcPr>
            <w:tcW w:w="7703" w:type="dxa"/>
          </w:tcPr>
          <w:p w14:paraId="41E50C0C"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Saumons : Pas de corrosion, chocs, criques, déformations, jeux, délaminages, décollements…</w:t>
            </w:r>
          </w:p>
        </w:tc>
        <w:tc>
          <w:tcPr>
            <w:tcW w:w="2512" w:type="dxa"/>
          </w:tcPr>
          <w:p w14:paraId="0B0C11DD"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0B347375" w14:textId="77777777" w:rsidTr="00011421">
        <w:trPr>
          <w:trHeight w:val="85"/>
        </w:trPr>
        <w:tc>
          <w:tcPr>
            <w:tcW w:w="7703" w:type="dxa"/>
          </w:tcPr>
          <w:p w14:paraId="0A6B6112"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 xml:space="preserve">Feux de navigation et feux à </w:t>
            </w:r>
            <w:proofErr w:type="gramStart"/>
            <w:r w:rsidRPr="00730DDF">
              <w:rPr>
                <w:rFonts w:ascii="Arial" w:hAnsi="Arial" w:cs="Arial"/>
                <w:bCs/>
                <w:sz w:val="16"/>
                <w:szCs w:val="16"/>
              </w:rPr>
              <w:t>éclats:</w:t>
            </w:r>
            <w:proofErr w:type="gramEnd"/>
            <w:r w:rsidRPr="00730DDF">
              <w:rPr>
                <w:rFonts w:ascii="Arial" w:hAnsi="Arial" w:cs="Arial"/>
                <w:bCs/>
                <w:sz w:val="16"/>
                <w:szCs w:val="16"/>
              </w:rPr>
              <w:t xml:space="preserve"> Bonnes fixations, bon fonctionnement…</w:t>
            </w:r>
          </w:p>
        </w:tc>
        <w:tc>
          <w:tcPr>
            <w:tcW w:w="2512" w:type="dxa"/>
          </w:tcPr>
          <w:p w14:paraId="547798F9"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02E645AC" w14:textId="77777777" w:rsidTr="00011421">
        <w:trPr>
          <w:trHeight w:val="85"/>
        </w:trPr>
        <w:tc>
          <w:tcPr>
            <w:tcW w:w="7703" w:type="dxa"/>
          </w:tcPr>
          <w:p w14:paraId="763E11AA"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Patins </w:t>
            </w:r>
            <w:proofErr w:type="gramStart"/>
            <w:r w:rsidRPr="00730DDF">
              <w:rPr>
                <w:rFonts w:ascii="Arial" w:hAnsi="Arial" w:cs="Arial"/>
                <w:bCs/>
                <w:sz w:val="16"/>
                <w:szCs w:val="16"/>
              </w:rPr>
              <w:t>d’usure:</w:t>
            </w:r>
            <w:proofErr w:type="gramEnd"/>
            <w:r w:rsidRPr="00730DDF">
              <w:rPr>
                <w:rFonts w:ascii="Arial" w:hAnsi="Arial" w:cs="Arial"/>
                <w:bCs/>
                <w:sz w:val="16"/>
                <w:szCs w:val="16"/>
              </w:rPr>
              <w:t xml:space="preserve"> Bon état</w:t>
            </w:r>
          </w:p>
        </w:tc>
        <w:tc>
          <w:tcPr>
            <w:tcW w:w="2512" w:type="dxa"/>
          </w:tcPr>
          <w:p w14:paraId="46388F82"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572FC73" w14:textId="77777777" w:rsidTr="00011421">
        <w:trPr>
          <w:trHeight w:val="85"/>
        </w:trPr>
        <w:tc>
          <w:tcPr>
            <w:tcW w:w="7703" w:type="dxa"/>
          </w:tcPr>
          <w:p w14:paraId="570B89FC" w14:textId="77777777" w:rsidR="005D3286" w:rsidRPr="00730DDF" w:rsidRDefault="005D3286" w:rsidP="002224C3">
            <w:pPr>
              <w:rPr>
                <w:rFonts w:ascii="Arial" w:hAnsi="Arial" w:cs="Arial"/>
                <w:bCs/>
                <w:sz w:val="16"/>
                <w:szCs w:val="16"/>
              </w:rPr>
            </w:pPr>
            <w:r w:rsidRPr="00730DDF">
              <w:rPr>
                <w:rFonts w:ascii="Arial" w:hAnsi="Arial" w:cs="Arial"/>
                <w:bCs/>
                <w:sz w:val="16"/>
                <w:szCs w:val="16"/>
              </w:rPr>
              <w:lastRenderedPageBreak/>
              <w:t xml:space="preserve">Bords de </w:t>
            </w:r>
            <w:proofErr w:type="gramStart"/>
            <w:r w:rsidRPr="00730DDF">
              <w:rPr>
                <w:rFonts w:ascii="Arial" w:hAnsi="Arial" w:cs="Arial"/>
                <w:bCs/>
                <w:sz w:val="16"/>
                <w:szCs w:val="16"/>
              </w:rPr>
              <w:t>fuite:</w:t>
            </w:r>
            <w:proofErr w:type="gramEnd"/>
            <w:r w:rsidRPr="00730DDF">
              <w:rPr>
                <w:rFonts w:ascii="Arial" w:hAnsi="Arial" w:cs="Arial"/>
                <w:bCs/>
                <w:sz w:val="16"/>
                <w:szCs w:val="16"/>
              </w:rPr>
              <w:t xml:space="preserve"> Pas de défauts évidents détectables…</w:t>
            </w:r>
          </w:p>
        </w:tc>
        <w:tc>
          <w:tcPr>
            <w:tcW w:w="2512" w:type="dxa"/>
          </w:tcPr>
          <w:p w14:paraId="70B972B8"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0BE57542" w14:textId="77777777" w:rsidTr="00011421">
        <w:trPr>
          <w:trHeight w:val="85"/>
        </w:trPr>
        <w:tc>
          <w:tcPr>
            <w:tcW w:w="7703" w:type="dxa"/>
          </w:tcPr>
          <w:p w14:paraId="774B8823"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Volets et ailerons : pas de défauts évidents détectables…</w:t>
            </w:r>
          </w:p>
        </w:tc>
        <w:tc>
          <w:tcPr>
            <w:tcW w:w="2512" w:type="dxa"/>
          </w:tcPr>
          <w:p w14:paraId="27B2A80B"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2F3C6092" w14:textId="77777777" w:rsidTr="00011421">
        <w:trPr>
          <w:trHeight w:val="85"/>
        </w:trPr>
        <w:tc>
          <w:tcPr>
            <w:tcW w:w="7703" w:type="dxa"/>
          </w:tcPr>
          <w:p w14:paraId="7CD00E7C"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Articulation et jeux des gouvernes : pas de défauts évidents détectables (présence des goupillages et freinages…)</w:t>
            </w:r>
          </w:p>
        </w:tc>
        <w:tc>
          <w:tcPr>
            <w:tcW w:w="2512" w:type="dxa"/>
          </w:tcPr>
          <w:p w14:paraId="54C89D03"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34FB560B" w14:textId="77777777" w:rsidTr="00011421">
        <w:trPr>
          <w:trHeight w:val="85"/>
        </w:trPr>
        <w:tc>
          <w:tcPr>
            <w:tcW w:w="7703" w:type="dxa"/>
          </w:tcPr>
          <w:p w14:paraId="3A518AC5" w14:textId="77777777" w:rsidR="005D3286" w:rsidRPr="00730DDF" w:rsidRDefault="005D3286" w:rsidP="002224C3">
            <w:pPr>
              <w:rPr>
                <w:rFonts w:ascii="Arial" w:hAnsi="Arial" w:cs="Arial"/>
                <w:b/>
                <w:i/>
                <w:sz w:val="16"/>
                <w:szCs w:val="16"/>
              </w:rPr>
            </w:pPr>
            <w:r w:rsidRPr="00730DDF">
              <w:rPr>
                <w:rFonts w:ascii="Arial" w:hAnsi="Arial" w:cs="Arial"/>
                <w:bCs/>
                <w:sz w:val="16"/>
                <w:szCs w:val="16"/>
              </w:rPr>
              <w:t>Marche pied : pas de défauts évidents détectables (fixations, criques, oxydation, déformations, décollements, délaminages…)</w:t>
            </w:r>
          </w:p>
        </w:tc>
        <w:tc>
          <w:tcPr>
            <w:tcW w:w="2512" w:type="dxa"/>
          </w:tcPr>
          <w:p w14:paraId="65457737"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3A73CDA8" w14:textId="77777777" w:rsidTr="00011421">
        <w:trPr>
          <w:trHeight w:val="85"/>
        </w:trPr>
        <w:tc>
          <w:tcPr>
            <w:tcW w:w="10215" w:type="dxa"/>
            <w:gridSpan w:val="2"/>
          </w:tcPr>
          <w:p w14:paraId="2920AE67" w14:textId="77777777" w:rsidR="005D3286" w:rsidRPr="00730DDF" w:rsidRDefault="005D3286" w:rsidP="00993F3D">
            <w:pPr>
              <w:spacing w:after="200" w:line="276" w:lineRule="auto"/>
              <w:rPr>
                <w:rFonts w:ascii="Arial" w:hAnsi="Arial"/>
                <w:sz w:val="16"/>
                <w:szCs w:val="16"/>
              </w:rPr>
            </w:pPr>
            <w:r w:rsidRPr="00730DDF">
              <w:rPr>
                <w:rFonts w:ascii="Arial" w:hAnsi="Arial"/>
                <w:sz w:val="16"/>
                <w:szCs w:val="16"/>
              </w:rPr>
              <w:t>Notes :</w:t>
            </w:r>
          </w:p>
          <w:p w14:paraId="65CF670E" w14:textId="77777777" w:rsidR="005D3286" w:rsidRPr="00730DDF" w:rsidRDefault="005D3286" w:rsidP="00993F3D">
            <w:pPr>
              <w:rPr>
                <w:rFonts w:ascii="Arial" w:eastAsia="MS Gothic" w:hAnsi="Arial" w:cs="Arial"/>
                <w:sz w:val="16"/>
                <w:szCs w:val="16"/>
              </w:rPr>
            </w:pPr>
          </w:p>
          <w:p w14:paraId="60B1626B" w14:textId="77777777" w:rsidR="005D3286" w:rsidRPr="00730DDF" w:rsidRDefault="005D3286" w:rsidP="00993F3D">
            <w:pPr>
              <w:rPr>
                <w:rFonts w:ascii="Arial" w:eastAsia="MS Gothic" w:hAnsi="Arial" w:cs="Arial"/>
                <w:sz w:val="16"/>
                <w:szCs w:val="16"/>
              </w:rPr>
            </w:pPr>
          </w:p>
          <w:p w14:paraId="10199703" w14:textId="77777777" w:rsidR="005D3286" w:rsidRPr="00730DDF" w:rsidRDefault="005D3286" w:rsidP="00993F3D">
            <w:pPr>
              <w:rPr>
                <w:rFonts w:ascii="Arial" w:eastAsia="MS Gothic" w:hAnsi="Arial" w:cs="Arial"/>
                <w:sz w:val="16"/>
                <w:szCs w:val="16"/>
              </w:rPr>
            </w:pPr>
          </w:p>
          <w:p w14:paraId="40C31665" w14:textId="77777777" w:rsidR="005D3286" w:rsidRPr="00730DDF" w:rsidRDefault="005D3286" w:rsidP="00993F3D">
            <w:pPr>
              <w:rPr>
                <w:rFonts w:ascii="Arial" w:eastAsia="MS Gothic" w:hAnsi="Arial" w:cs="Arial"/>
                <w:sz w:val="16"/>
                <w:szCs w:val="16"/>
              </w:rPr>
            </w:pPr>
          </w:p>
          <w:p w14:paraId="173F0566" w14:textId="77777777" w:rsidR="005D3286" w:rsidRPr="00730DDF" w:rsidRDefault="005D3286" w:rsidP="00993F3D">
            <w:pPr>
              <w:rPr>
                <w:rFonts w:ascii="Arial" w:eastAsia="MS Gothic" w:hAnsi="Arial" w:cs="Arial"/>
                <w:sz w:val="16"/>
                <w:szCs w:val="16"/>
              </w:rPr>
            </w:pPr>
          </w:p>
          <w:p w14:paraId="67BED253" w14:textId="77777777" w:rsidR="005D3286" w:rsidRPr="00730DDF" w:rsidRDefault="005D3286" w:rsidP="00993F3D">
            <w:pPr>
              <w:rPr>
                <w:rFonts w:ascii="Arial" w:eastAsia="MS Gothic" w:hAnsi="Arial" w:cs="Arial"/>
                <w:sz w:val="16"/>
                <w:szCs w:val="16"/>
              </w:rPr>
            </w:pPr>
          </w:p>
          <w:p w14:paraId="1E97A3CE" w14:textId="77777777" w:rsidR="005D3286" w:rsidRPr="00730DDF" w:rsidRDefault="005D3286" w:rsidP="00993F3D">
            <w:pPr>
              <w:rPr>
                <w:rFonts w:ascii="MS Gothic" w:eastAsia="MS Gothic" w:hAnsi="MS Gothic" w:cs="Arial"/>
                <w:sz w:val="16"/>
                <w:szCs w:val="16"/>
              </w:rPr>
            </w:pPr>
          </w:p>
        </w:tc>
      </w:tr>
      <w:tr w:rsidR="00730DDF" w:rsidRPr="00730DDF" w14:paraId="7501AA58" w14:textId="77777777" w:rsidTr="00011421">
        <w:trPr>
          <w:trHeight w:val="85"/>
        </w:trPr>
        <w:tc>
          <w:tcPr>
            <w:tcW w:w="10215" w:type="dxa"/>
            <w:gridSpan w:val="2"/>
            <w:shd w:val="clear" w:color="auto" w:fill="D9D9D9"/>
            <w:vAlign w:val="center"/>
          </w:tcPr>
          <w:p w14:paraId="07A58C3D" w14:textId="77777777" w:rsidR="005D3286" w:rsidRPr="00730DDF" w:rsidRDefault="005D3286" w:rsidP="002224C3">
            <w:pPr>
              <w:rPr>
                <w:rFonts w:ascii="Arial" w:hAnsi="Arial" w:cs="Arial"/>
                <w:b/>
                <w:i/>
                <w:sz w:val="16"/>
                <w:szCs w:val="16"/>
              </w:rPr>
            </w:pPr>
            <w:r w:rsidRPr="00730DDF">
              <w:rPr>
                <w:rFonts w:ascii="Arial" w:hAnsi="Arial" w:cs="Arial"/>
                <w:b/>
                <w:i/>
                <w:sz w:val="16"/>
                <w:szCs w:val="16"/>
              </w:rPr>
              <w:t xml:space="preserve">Groupe moto propulseur </w:t>
            </w:r>
            <w:r w:rsidRPr="00730DDF">
              <w:rPr>
                <w:rFonts w:ascii="Arial" w:hAnsi="Arial" w:cs="Arial"/>
                <w:i/>
                <w:sz w:val="16"/>
                <w:szCs w:val="16"/>
              </w:rPr>
              <w:t xml:space="preserve">(pour </w:t>
            </w:r>
            <w:proofErr w:type="gramStart"/>
            <w:r w:rsidRPr="00730DDF">
              <w:rPr>
                <w:rFonts w:ascii="Arial" w:hAnsi="Arial" w:cs="Arial"/>
                <w:i/>
                <w:sz w:val="16"/>
                <w:szCs w:val="16"/>
              </w:rPr>
              <w:t>un multi moteurs</w:t>
            </w:r>
            <w:proofErr w:type="gramEnd"/>
            <w:r w:rsidRPr="00730DDF">
              <w:rPr>
                <w:rFonts w:ascii="Arial" w:hAnsi="Arial" w:cs="Arial"/>
                <w:i/>
                <w:sz w:val="16"/>
                <w:szCs w:val="16"/>
              </w:rPr>
              <w:t xml:space="preserve"> effectuer la check liste pour chaque GMP)</w:t>
            </w:r>
          </w:p>
        </w:tc>
      </w:tr>
      <w:tr w:rsidR="00730DDF" w:rsidRPr="00730DDF" w14:paraId="0DF4FC63" w14:textId="77777777" w:rsidTr="00011421">
        <w:trPr>
          <w:trHeight w:val="85"/>
        </w:trPr>
        <w:tc>
          <w:tcPr>
            <w:tcW w:w="7703" w:type="dxa"/>
          </w:tcPr>
          <w:p w14:paraId="5BF0D5EC" w14:textId="77777777" w:rsidR="005D3286" w:rsidRPr="00730DDF" w:rsidRDefault="005D3286" w:rsidP="002224C3">
            <w:pPr>
              <w:rPr>
                <w:rFonts w:ascii="Arial" w:hAnsi="Arial" w:cs="Arial"/>
                <w:b/>
                <w:i/>
                <w:sz w:val="16"/>
                <w:szCs w:val="16"/>
              </w:rPr>
            </w:pPr>
            <w:r w:rsidRPr="00730DDF">
              <w:rPr>
                <w:rFonts w:ascii="Arial" w:hAnsi="Arial" w:cs="Arial"/>
                <w:bCs/>
                <w:sz w:val="16"/>
                <w:szCs w:val="16"/>
              </w:rPr>
              <w:t xml:space="preserve">Capots moteurs : Pas de défauts évidents détectables (fixations, jeux, criques, </w:t>
            </w:r>
            <w:proofErr w:type="gramStart"/>
            <w:r w:rsidRPr="00730DDF">
              <w:rPr>
                <w:rFonts w:ascii="Arial" w:hAnsi="Arial" w:cs="Arial"/>
                <w:bCs/>
                <w:sz w:val="16"/>
                <w:szCs w:val="16"/>
              </w:rPr>
              <w:t>chocs,  brulures</w:t>
            </w:r>
            <w:proofErr w:type="gramEnd"/>
            <w:r w:rsidRPr="00730DDF">
              <w:rPr>
                <w:rFonts w:ascii="Arial" w:hAnsi="Arial" w:cs="Arial"/>
                <w:bCs/>
                <w:sz w:val="16"/>
                <w:szCs w:val="16"/>
              </w:rPr>
              <w:t>, rivets ébranlés, délaminages…)</w:t>
            </w:r>
          </w:p>
        </w:tc>
        <w:tc>
          <w:tcPr>
            <w:tcW w:w="2512" w:type="dxa"/>
          </w:tcPr>
          <w:p w14:paraId="414BA490" w14:textId="77777777" w:rsidR="005D3286" w:rsidRPr="00730DDF" w:rsidRDefault="005D3286" w:rsidP="00046379">
            <w:pPr>
              <w:jc w:val="center"/>
              <w:rPr>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21D59EC0" w14:textId="77777777" w:rsidTr="00011421">
        <w:trPr>
          <w:trHeight w:val="85"/>
        </w:trPr>
        <w:tc>
          <w:tcPr>
            <w:tcW w:w="7703" w:type="dxa"/>
          </w:tcPr>
          <w:p w14:paraId="0A830DCD"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 xml:space="preserve">Volets de </w:t>
            </w:r>
            <w:proofErr w:type="gramStart"/>
            <w:r w:rsidRPr="00730DDF">
              <w:rPr>
                <w:rFonts w:ascii="Arial" w:hAnsi="Arial" w:cs="Arial"/>
                <w:bCs/>
                <w:sz w:val="16"/>
                <w:szCs w:val="16"/>
              </w:rPr>
              <w:t>capot:</w:t>
            </w:r>
            <w:proofErr w:type="gramEnd"/>
            <w:r w:rsidRPr="00730DDF">
              <w:rPr>
                <w:rFonts w:ascii="Arial" w:hAnsi="Arial" w:cs="Arial"/>
                <w:bCs/>
                <w:sz w:val="16"/>
                <w:szCs w:val="16"/>
              </w:rPr>
              <w:t xml:space="preserve"> Bon fonctionnement, absence de déformations.</w:t>
            </w:r>
          </w:p>
        </w:tc>
        <w:tc>
          <w:tcPr>
            <w:tcW w:w="2512" w:type="dxa"/>
          </w:tcPr>
          <w:p w14:paraId="60B52EEA"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7852229" w14:textId="77777777" w:rsidTr="00011421">
        <w:trPr>
          <w:trHeight w:val="85"/>
        </w:trPr>
        <w:tc>
          <w:tcPr>
            <w:tcW w:w="7703" w:type="dxa"/>
          </w:tcPr>
          <w:p w14:paraId="1B37FA21"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Moteur(s) (capots déposes</w:t>
            </w:r>
            <w:proofErr w:type="gramStart"/>
            <w:r w:rsidRPr="00730DDF">
              <w:rPr>
                <w:rFonts w:ascii="Arial" w:hAnsi="Arial" w:cs="Arial"/>
                <w:bCs/>
                <w:sz w:val="16"/>
                <w:szCs w:val="16"/>
              </w:rPr>
              <w:t>):</w:t>
            </w:r>
            <w:proofErr w:type="gramEnd"/>
            <w:r w:rsidRPr="00730DDF">
              <w:rPr>
                <w:rFonts w:ascii="Arial" w:hAnsi="Arial" w:cs="Arial"/>
                <w:bCs/>
                <w:sz w:val="16"/>
                <w:szCs w:val="16"/>
              </w:rPr>
              <w:t xml:space="preserve"> Pas de défauts évidents détectables. (</w:t>
            </w:r>
            <w:proofErr w:type="gramStart"/>
            <w:r w:rsidRPr="00730DDF">
              <w:rPr>
                <w:rFonts w:ascii="Arial" w:hAnsi="Arial" w:cs="Arial"/>
                <w:bCs/>
                <w:sz w:val="16"/>
                <w:szCs w:val="16"/>
              </w:rPr>
              <w:t>propreté</w:t>
            </w:r>
            <w:proofErr w:type="gramEnd"/>
            <w:r w:rsidRPr="00730DDF">
              <w:rPr>
                <w:rFonts w:ascii="Arial" w:hAnsi="Arial" w:cs="Arial"/>
                <w:bCs/>
                <w:sz w:val="16"/>
                <w:szCs w:val="16"/>
              </w:rPr>
              <w:t>, fuites d’huile, fuites de carburant, fuites de gaz d’échappement, organisation et fixations des tuyauteries, câblages  électriques, timonerie et câbles d’allumage (pas d’interférences, pas de traces de frottements)…).</w:t>
            </w:r>
          </w:p>
        </w:tc>
        <w:tc>
          <w:tcPr>
            <w:tcW w:w="2512" w:type="dxa"/>
          </w:tcPr>
          <w:p w14:paraId="4D837750"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2D8091E" w14:textId="77777777" w:rsidTr="00011421">
        <w:trPr>
          <w:trHeight w:val="85"/>
        </w:trPr>
        <w:tc>
          <w:tcPr>
            <w:tcW w:w="7703" w:type="dxa"/>
          </w:tcPr>
          <w:p w14:paraId="597C6086"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Alternateur(s)/Dynamo(s) : Pas de défauts évidents détectables</w:t>
            </w:r>
          </w:p>
        </w:tc>
        <w:tc>
          <w:tcPr>
            <w:tcW w:w="2512" w:type="dxa"/>
          </w:tcPr>
          <w:p w14:paraId="138FE886"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7BF75951" w14:textId="77777777" w:rsidTr="00011421">
        <w:trPr>
          <w:trHeight w:val="85"/>
        </w:trPr>
        <w:tc>
          <w:tcPr>
            <w:tcW w:w="7703" w:type="dxa"/>
          </w:tcPr>
          <w:p w14:paraId="04E26C5D"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Carburateur(s)/circuit(s) d’injection : Pas de défauts évidents détectables</w:t>
            </w:r>
          </w:p>
        </w:tc>
        <w:tc>
          <w:tcPr>
            <w:tcW w:w="2512" w:type="dxa"/>
          </w:tcPr>
          <w:p w14:paraId="7D63E28E"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7FC64148" w14:textId="77777777" w:rsidTr="00011421">
        <w:trPr>
          <w:trHeight w:val="85"/>
        </w:trPr>
        <w:tc>
          <w:tcPr>
            <w:tcW w:w="7703" w:type="dxa"/>
          </w:tcPr>
          <w:p w14:paraId="5B2A82D1"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Echappement(s) : Pas de défauts évidents détectables (chocs, brulures, corrosion, fixations, criques, déformations…)</w:t>
            </w:r>
          </w:p>
        </w:tc>
        <w:tc>
          <w:tcPr>
            <w:tcW w:w="2512" w:type="dxa"/>
          </w:tcPr>
          <w:p w14:paraId="08E978A7"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FA920A5" w14:textId="77777777" w:rsidTr="00011421">
        <w:trPr>
          <w:trHeight w:val="85"/>
        </w:trPr>
        <w:tc>
          <w:tcPr>
            <w:tcW w:w="7703" w:type="dxa"/>
          </w:tcPr>
          <w:p w14:paraId="73C36435"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Turbo(s) compresseur(s) : Pas de défauts évidents détectables</w:t>
            </w:r>
          </w:p>
        </w:tc>
        <w:tc>
          <w:tcPr>
            <w:tcW w:w="2512" w:type="dxa"/>
          </w:tcPr>
          <w:p w14:paraId="29E84B9A"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ED862AD" w14:textId="77777777" w:rsidTr="00011421">
        <w:trPr>
          <w:trHeight w:val="85"/>
        </w:trPr>
        <w:tc>
          <w:tcPr>
            <w:tcW w:w="7703" w:type="dxa"/>
          </w:tcPr>
          <w:p w14:paraId="265641A5"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Turbine(s) (capots déposés</w:t>
            </w:r>
            <w:proofErr w:type="gramStart"/>
            <w:r w:rsidRPr="00730DDF">
              <w:rPr>
                <w:rFonts w:ascii="Arial" w:hAnsi="Arial" w:cs="Arial"/>
                <w:bCs/>
                <w:sz w:val="16"/>
                <w:szCs w:val="16"/>
              </w:rPr>
              <w:t>):</w:t>
            </w:r>
            <w:proofErr w:type="gramEnd"/>
            <w:r w:rsidRPr="00730DDF">
              <w:rPr>
                <w:rFonts w:ascii="Arial" w:hAnsi="Arial" w:cs="Arial"/>
                <w:bCs/>
                <w:sz w:val="16"/>
                <w:szCs w:val="16"/>
              </w:rPr>
              <w:t xml:space="preserve"> Pas de défauts évident détectable (zone compresseur, générateur de gaz, accessoires, réducteur, fixations, chocs, brulures, déformations, criques, corrosion, jeux…)</w:t>
            </w:r>
          </w:p>
        </w:tc>
        <w:tc>
          <w:tcPr>
            <w:tcW w:w="2512" w:type="dxa"/>
          </w:tcPr>
          <w:p w14:paraId="56211967"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75071ED9" w14:textId="77777777" w:rsidTr="00011421">
        <w:trPr>
          <w:trHeight w:val="85"/>
        </w:trPr>
        <w:tc>
          <w:tcPr>
            <w:tcW w:w="7703" w:type="dxa"/>
          </w:tcPr>
          <w:p w14:paraId="5E4E7404"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Bâti(s) moteur(s) : Pas de défauts évidents détectables (propreté, corrosion, déformations, criques, frottements, silentblocs...)</w:t>
            </w:r>
          </w:p>
        </w:tc>
        <w:tc>
          <w:tcPr>
            <w:tcW w:w="2512" w:type="dxa"/>
          </w:tcPr>
          <w:p w14:paraId="02C5B03F"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31A879B" w14:textId="77777777" w:rsidTr="00011421">
        <w:trPr>
          <w:trHeight w:val="85"/>
        </w:trPr>
        <w:tc>
          <w:tcPr>
            <w:tcW w:w="7703" w:type="dxa"/>
          </w:tcPr>
          <w:p w14:paraId="2D37735B"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Radiateur d’huile : Pas de défauts évidents détectables (fixations, fuites, propreté, corrosion, chocs…)</w:t>
            </w:r>
          </w:p>
          <w:p w14:paraId="435132AA" w14:textId="77777777" w:rsidR="005D3286" w:rsidRPr="00730DDF" w:rsidRDefault="005D3286" w:rsidP="002224C3">
            <w:pPr>
              <w:rPr>
                <w:rFonts w:ascii="Arial" w:hAnsi="Arial" w:cs="Arial"/>
                <w:bCs/>
                <w:sz w:val="16"/>
                <w:szCs w:val="16"/>
              </w:rPr>
            </w:pPr>
          </w:p>
        </w:tc>
        <w:tc>
          <w:tcPr>
            <w:tcW w:w="2512" w:type="dxa"/>
          </w:tcPr>
          <w:p w14:paraId="1D117DF9"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5DE89C87" w14:textId="77777777" w:rsidTr="00011421">
        <w:trPr>
          <w:trHeight w:val="85"/>
        </w:trPr>
        <w:tc>
          <w:tcPr>
            <w:tcW w:w="7703" w:type="dxa"/>
          </w:tcPr>
          <w:p w14:paraId="6BD13074"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Réservoir d’huile : Pas de défauts évidents détectables (</w:t>
            </w:r>
            <w:proofErr w:type="gramStart"/>
            <w:r w:rsidRPr="00730DDF">
              <w:rPr>
                <w:rFonts w:ascii="Arial" w:hAnsi="Arial" w:cs="Arial"/>
                <w:bCs/>
                <w:sz w:val="16"/>
                <w:szCs w:val="16"/>
              </w:rPr>
              <w:t>criques,  fuites</w:t>
            </w:r>
            <w:proofErr w:type="gramEnd"/>
            <w:r w:rsidRPr="00730DDF">
              <w:rPr>
                <w:rFonts w:ascii="Arial" w:hAnsi="Arial" w:cs="Arial"/>
                <w:bCs/>
                <w:sz w:val="16"/>
                <w:szCs w:val="16"/>
              </w:rPr>
              <w:t>, déformations, corrosion…)</w:t>
            </w:r>
          </w:p>
        </w:tc>
        <w:tc>
          <w:tcPr>
            <w:tcW w:w="2512" w:type="dxa"/>
          </w:tcPr>
          <w:p w14:paraId="533CC89A"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6A3C62C6" w14:textId="77777777" w:rsidTr="00011421">
        <w:trPr>
          <w:trHeight w:val="85"/>
        </w:trPr>
        <w:tc>
          <w:tcPr>
            <w:tcW w:w="7703" w:type="dxa"/>
          </w:tcPr>
          <w:p w14:paraId="3FC9C60D"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 xml:space="preserve">Entrée d’air : Pas de défauts </w:t>
            </w:r>
            <w:proofErr w:type="gramStart"/>
            <w:r w:rsidRPr="00730DDF">
              <w:rPr>
                <w:rFonts w:ascii="Arial" w:hAnsi="Arial" w:cs="Arial"/>
                <w:bCs/>
                <w:sz w:val="16"/>
                <w:szCs w:val="16"/>
              </w:rPr>
              <w:t>évidents  détectables</w:t>
            </w:r>
            <w:proofErr w:type="gramEnd"/>
            <w:r w:rsidRPr="00730DDF">
              <w:rPr>
                <w:rFonts w:ascii="Arial" w:hAnsi="Arial" w:cs="Arial"/>
                <w:bCs/>
                <w:sz w:val="16"/>
                <w:szCs w:val="16"/>
              </w:rPr>
              <w:t xml:space="preserve"> (chocs, criques, corrosion, fixations, perforations…)</w:t>
            </w:r>
          </w:p>
        </w:tc>
        <w:tc>
          <w:tcPr>
            <w:tcW w:w="2512" w:type="dxa"/>
          </w:tcPr>
          <w:p w14:paraId="3ABFC6DA"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3F586C7" w14:textId="77777777" w:rsidTr="00011421">
        <w:trPr>
          <w:trHeight w:val="85"/>
        </w:trPr>
        <w:tc>
          <w:tcPr>
            <w:tcW w:w="7703" w:type="dxa"/>
          </w:tcPr>
          <w:p w14:paraId="29A62E02"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Filtre à air : Pas de défauts évidents détectables (encrassement, fixations, perforations…)</w:t>
            </w:r>
          </w:p>
        </w:tc>
        <w:tc>
          <w:tcPr>
            <w:tcW w:w="2512" w:type="dxa"/>
          </w:tcPr>
          <w:p w14:paraId="673FC1AA"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447B29B" w14:textId="77777777" w:rsidTr="00011421">
        <w:trPr>
          <w:trHeight w:val="85"/>
        </w:trPr>
        <w:tc>
          <w:tcPr>
            <w:tcW w:w="7703" w:type="dxa"/>
          </w:tcPr>
          <w:p w14:paraId="4D4048F9"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Hélice : pas de défauts évidents détectables. (</w:t>
            </w:r>
            <w:proofErr w:type="gramStart"/>
            <w:r w:rsidRPr="00730DDF">
              <w:rPr>
                <w:rFonts w:ascii="Arial" w:hAnsi="Arial" w:cs="Arial"/>
                <w:bCs/>
                <w:sz w:val="16"/>
                <w:szCs w:val="16"/>
              </w:rPr>
              <w:t>propreté</w:t>
            </w:r>
            <w:proofErr w:type="gramEnd"/>
            <w:r w:rsidRPr="00730DDF">
              <w:rPr>
                <w:rFonts w:ascii="Arial" w:hAnsi="Arial" w:cs="Arial"/>
                <w:bCs/>
                <w:sz w:val="16"/>
                <w:szCs w:val="16"/>
              </w:rPr>
              <w:t>, fixations, protection, corrosion, choc en bord d’attaque ou bord de fuite, criques, déformations...)</w:t>
            </w:r>
          </w:p>
        </w:tc>
        <w:tc>
          <w:tcPr>
            <w:tcW w:w="2512" w:type="dxa"/>
          </w:tcPr>
          <w:p w14:paraId="363C59A4"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5C284E8" w14:textId="77777777" w:rsidTr="00011421">
        <w:trPr>
          <w:trHeight w:val="85"/>
        </w:trPr>
        <w:tc>
          <w:tcPr>
            <w:tcW w:w="7703" w:type="dxa"/>
          </w:tcPr>
          <w:p w14:paraId="0D9BCFD6"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Dégivreurs : pas de défauts évidents détectables (décollements, déchirures…)</w:t>
            </w:r>
          </w:p>
        </w:tc>
        <w:tc>
          <w:tcPr>
            <w:tcW w:w="2512" w:type="dxa"/>
          </w:tcPr>
          <w:p w14:paraId="2D80EAF5"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7848941A" w14:textId="77777777" w:rsidTr="00011421">
        <w:trPr>
          <w:trHeight w:val="85"/>
        </w:trPr>
        <w:tc>
          <w:tcPr>
            <w:tcW w:w="7703" w:type="dxa"/>
          </w:tcPr>
          <w:p w14:paraId="52719232"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 xml:space="preserve">Plateau de </w:t>
            </w:r>
            <w:proofErr w:type="gramStart"/>
            <w:r w:rsidRPr="00730DDF">
              <w:rPr>
                <w:rFonts w:ascii="Arial" w:hAnsi="Arial" w:cs="Arial"/>
                <w:bCs/>
                <w:sz w:val="16"/>
                <w:szCs w:val="16"/>
              </w:rPr>
              <w:t>dégivrage:</w:t>
            </w:r>
            <w:proofErr w:type="gramEnd"/>
            <w:r w:rsidRPr="00730DDF">
              <w:rPr>
                <w:rFonts w:ascii="Arial" w:hAnsi="Arial" w:cs="Arial"/>
                <w:bCs/>
                <w:sz w:val="16"/>
                <w:szCs w:val="16"/>
              </w:rPr>
              <w:t xml:space="preserve"> pas de défauts évidents détectables (usure, corrosion, criques...)</w:t>
            </w:r>
          </w:p>
        </w:tc>
        <w:tc>
          <w:tcPr>
            <w:tcW w:w="2512" w:type="dxa"/>
          </w:tcPr>
          <w:p w14:paraId="6A0260CD"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104A227C" w14:textId="77777777" w:rsidTr="00011421">
        <w:trPr>
          <w:trHeight w:val="85"/>
        </w:trPr>
        <w:tc>
          <w:tcPr>
            <w:tcW w:w="7703" w:type="dxa"/>
          </w:tcPr>
          <w:p w14:paraId="13669E69"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Plateau de changement de pas : pas de défauts évidents détectables (</w:t>
            </w:r>
            <w:proofErr w:type="gramStart"/>
            <w:r w:rsidRPr="00730DDF">
              <w:rPr>
                <w:rFonts w:ascii="Arial" w:hAnsi="Arial" w:cs="Arial"/>
                <w:bCs/>
                <w:sz w:val="16"/>
                <w:szCs w:val="16"/>
              </w:rPr>
              <w:t>piste,  fourchettes</w:t>
            </w:r>
            <w:proofErr w:type="gramEnd"/>
            <w:r w:rsidRPr="00730DDF">
              <w:rPr>
                <w:rFonts w:ascii="Arial" w:hAnsi="Arial" w:cs="Arial"/>
                <w:bCs/>
                <w:sz w:val="16"/>
                <w:szCs w:val="16"/>
              </w:rPr>
              <w:t xml:space="preserve"> de changement pas, roulements, câble de commande…)</w:t>
            </w:r>
          </w:p>
        </w:tc>
        <w:tc>
          <w:tcPr>
            <w:tcW w:w="2512" w:type="dxa"/>
          </w:tcPr>
          <w:p w14:paraId="62D7EA73"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7868F16" w14:textId="77777777" w:rsidTr="00011421">
        <w:trPr>
          <w:trHeight w:val="85"/>
        </w:trPr>
        <w:tc>
          <w:tcPr>
            <w:tcW w:w="7703" w:type="dxa"/>
          </w:tcPr>
          <w:p w14:paraId="0719A752"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 xml:space="preserve">Cône(s) d’hélice(s) : pas de défauts évidents détectables (chocs, criques, jeux, corrosion…) </w:t>
            </w:r>
          </w:p>
        </w:tc>
        <w:tc>
          <w:tcPr>
            <w:tcW w:w="2512" w:type="dxa"/>
          </w:tcPr>
          <w:p w14:paraId="7E34B812"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2080C0AB" w14:textId="77777777" w:rsidTr="00011421">
        <w:trPr>
          <w:trHeight w:val="85"/>
        </w:trPr>
        <w:tc>
          <w:tcPr>
            <w:tcW w:w="7703" w:type="dxa"/>
          </w:tcPr>
          <w:p w14:paraId="102C2546" w14:textId="77777777" w:rsidR="005D3286" w:rsidRPr="00730DDF" w:rsidRDefault="005D3286" w:rsidP="002224C3">
            <w:pPr>
              <w:rPr>
                <w:rFonts w:ascii="Arial" w:hAnsi="Arial" w:cs="Arial"/>
                <w:bCs/>
                <w:sz w:val="16"/>
                <w:szCs w:val="16"/>
              </w:rPr>
            </w:pPr>
            <w:r w:rsidRPr="00730DDF">
              <w:rPr>
                <w:rFonts w:ascii="Arial" w:hAnsi="Arial" w:cs="Arial"/>
                <w:bCs/>
                <w:sz w:val="16"/>
                <w:szCs w:val="16"/>
              </w:rPr>
              <w:t>Autre :</w:t>
            </w:r>
          </w:p>
          <w:p w14:paraId="089E9F96" w14:textId="77777777" w:rsidR="005D3286" w:rsidRPr="00730DDF" w:rsidRDefault="005D3286" w:rsidP="002224C3">
            <w:pPr>
              <w:rPr>
                <w:rFonts w:ascii="Arial" w:hAnsi="Arial" w:cs="Arial"/>
                <w:bCs/>
                <w:sz w:val="16"/>
                <w:szCs w:val="16"/>
              </w:rPr>
            </w:pPr>
          </w:p>
          <w:p w14:paraId="485CF6F6" w14:textId="77777777" w:rsidR="005D3286" w:rsidRPr="00730DDF" w:rsidRDefault="005D3286" w:rsidP="002224C3">
            <w:pPr>
              <w:rPr>
                <w:rFonts w:ascii="Arial" w:hAnsi="Arial" w:cs="Arial"/>
                <w:bCs/>
                <w:sz w:val="16"/>
                <w:szCs w:val="16"/>
              </w:rPr>
            </w:pPr>
          </w:p>
          <w:p w14:paraId="317B216C" w14:textId="77777777" w:rsidR="005D3286" w:rsidRPr="00730DDF" w:rsidRDefault="005D3286" w:rsidP="002224C3">
            <w:pPr>
              <w:rPr>
                <w:rFonts w:ascii="Arial" w:hAnsi="Arial" w:cs="Arial"/>
                <w:bCs/>
                <w:sz w:val="16"/>
                <w:szCs w:val="16"/>
              </w:rPr>
            </w:pPr>
          </w:p>
        </w:tc>
        <w:tc>
          <w:tcPr>
            <w:tcW w:w="2512" w:type="dxa"/>
          </w:tcPr>
          <w:p w14:paraId="5BBDEED8" w14:textId="77777777" w:rsidR="005D3286" w:rsidRPr="00730DDF" w:rsidRDefault="005D3286" w:rsidP="00046379">
            <w:pPr>
              <w:jc w:val="cente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47124017" w14:textId="77777777" w:rsidTr="00011421">
        <w:trPr>
          <w:trHeight w:val="85"/>
        </w:trPr>
        <w:tc>
          <w:tcPr>
            <w:tcW w:w="10215" w:type="dxa"/>
            <w:gridSpan w:val="2"/>
          </w:tcPr>
          <w:p w14:paraId="066C1EB1" w14:textId="77777777" w:rsidR="005D3286" w:rsidRPr="00730DDF" w:rsidRDefault="005D3286" w:rsidP="002224C3">
            <w:pPr>
              <w:spacing w:after="200" w:line="276" w:lineRule="auto"/>
              <w:rPr>
                <w:rFonts w:ascii="Arial" w:hAnsi="Arial"/>
                <w:sz w:val="16"/>
                <w:szCs w:val="16"/>
              </w:rPr>
            </w:pPr>
            <w:r w:rsidRPr="00730DDF">
              <w:rPr>
                <w:rFonts w:ascii="Arial" w:hAnsi="Arial"/>
                <w:sz w:val="16"/>
                <w:szCs w:val="16"/>
              </w:rPr>
              <w:t>Notes :</w:t>
            </w:r>
          </w:p>
          <w:p w14:paraId="7CE2131C" w14:textId="77777777" w:rsidR="005D3286" w:rsidRPr="00730DDF" w:rsidRDefault="005D3286" w:rsidP="002224C3">
            <w:pPr>
              <w:rPr>
                <w:rFonts w:ascii="Arial" w:eastAsia="MS Gothic" w:hAnsi="Arial" w:cs="Arial"/>
                <w:sz w:val="16"/>
                <w:szCs w:val="16"/>
              </w:rPr>
            </w:pPr>
          </w:p>
          <w:p w14:paraId="08041CD3" w14:textId="77777777" w:rsidR="005D3286" w:rsidRPr="00730DDF" w:rsidRDefault="005D3286" w:rsidP="002224C3">
            <w:pPr>
              <w:rPr>
                <w:rFonts w:ascii="Arial" w:eastAsia="MS Gothic" w:hAnsi="Arial" w:cs="Arial"/>
                <w:sz w:val="16"/>
                <w:szCs w:val="16"/>
              </w:rPr>
            </w:pPr>
          </w:p>
          <w:p w14:paraId="20D283AD" w14:textId="77777777" w:rsidR="005D3286" w:rsidRPr="00730DDF" w:rsidRDefault="005D3286" w:rsidP="002224C3">
            <w:pPr>
              <w:rPr>
                <w:rFonts w:ascii="MS Gothic" w:eastAsia="MS Gothic" w:hAnsi="MS Gothic" w:cs="Arial"/>
                <w:sz w:val="16"/>
                <w:szCs w:val="16"/>
              </w:rPr>
            </w:pPr>
          </w:p>
        </w:tc>
      </w:tr>
      <w:tr w:rsidR="00730DDF" w:rsidRPr="00730DDF" w14:paraId="6215A93F" w14:textId="77777777" w:rsidTr="00011421">
        <w:trPr>
          <w:trHeight w:val="85"/>
        </w:trPr>
        <w:tc>
          <w:tcPr>
            <w:tcW w:w="10215" w:type="dxa"/>
            <w:gridSpan w:val="2"/>
            <w:shd w:val="clear" w:color="auto" w:fill="D9D9D9"/>
            <w:vAlign w:val="center"/>
          </w:tcPr>
          <w:p w14:paraId="22318DB2" w14:textId="77777777" w:rsidR="005D3286" w:rsidRPr="00730DDF" w:rsidRDefault="005D3286" w:rsidP="002224C3">
            <w:pPr>
              <w:rPr>
                <w:rFonts w:ascii="Arial" w:hAnsi="Arial" w:cs="Arial"/>
                <w:b/>
                <w:i/>
                <w:sz w:val="16"/>
                <w:szCs w:val="16"/>
              </w:rPr>
            </w:pPr>
            <w:r w:rsidRPr="00730DDF">
              <w:rPr>
                <w:rFonts w:ascii="Arial" w:hAnsi="Arial" w:cs="Arial"/>
                <w:b/>
                <w:i/>
                <w:sz w:val="16"/>
                <w:szCs w:val="16"/>
              </w:rPr>
              <w:t>Ensemble Transmissions et Rotors (Hélicoptères)</w:t>
            </w:r>
          </w:p>
        </w:tc>
      </w:tr>
      <w:tr w:rsidR="00730DDF" w:rsidRPr="00730DDF" w14:paraId="1032AAE2" w14:textId="77777777" w:rsidTr="00011421">
        <w:trPr>
          <w:trHeight w:val="85"/>
        </w:trPr>
        <w:tc>
          <w:tcPr>
            <w:tcW w:w="7703" w:type="dxa"/>
            <w:vAlign w:val="center"/>
          </w:tcPr>
          <w:p w14:paraId="740ACFF1" w14:textId="77777777" w:rsidR="005D3286" w:rsidRPr="00730DDF" w:rsidRDefault="005D3286" w:rsidP="002224C3">
            <w:pPr>
              <w:rPr>
                <w:rFonts w:ascii="Arial" w:hAnsi="Arial" w:cs="Arial"/>
                <w:bCs/>
                <w:sz w:val="16"/>
                <w:szCs w:val="16"/>
              </w:rPr>
            </w:pPr>
            <w:r w:rsidRPr="00730DDF">
              <w:rPr>
                <w:rFonts w:ascii="Arial" w:hAnsi="Arial"/>
                <w:sz w:val="16"/>
                <w:szCs w:val="16"/>
              </w:rPr>
              <w:lastRenderedPageBreak/>
              <w:t xml:space="preserve">Pas défauts évident détectables (fixations, chocs, criques, rivets ébranlés, jeux, peinture, oxydation, déformations, fuites, interférences, </w:t>
            </w:r>
            <w:proofErr w:type="spellStart"/>
            <w:r w:rsidRPr="00730DDF">
              <w:rPr>
                <w:rFonts w:ascii="Arial" w:hAnsi="Arial"/>
                <w:sz w:val="16"/>
                <w:szCs w:val="16"/>
              </w:rPr>
              <w:t>fretting</w:t>
            </w:r>
            <w:proofErr w:type="spellEnd"/>
            <w:r w:rsidRPr="00730DDF">
              <w:rPr>
                <w:rFonts w:ascii="Arial" w:hAnsi="Arial"/>
                <w:sz w:val="16"/>
                <w:szCs w:val="16"/>
              </w:rPr>
              <w:t xml:space="preserve">…), </w:t>
            </w:r>
            <w:r w:rsidRPr="00730DDF">
              <w:rPr>
                <w:rFonts w:ascii="Arial" w:hAnsi="Arial" w:cs="Arial"/>
                <w:bCs/>
                <w:sz w:val="16"/>
                <w:szCs w:val="16"/>
              </w:rPr>
              <w:t>organisation et fixations des tuyauteries et câblages électriques…</w:t>
            </w:r>
          </w:p>
          <w:p w14:paraId="5DD84CA1"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Pales principales</w:t>
            </w:r>
          </w:p>
          <w:p w14:paraId="4E00B4E6"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 xml:space="preserve">Tête rotor </w:t>
            </w:r>
          </w:p>
          <w:p w14:paraId="0C28B16D"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Amortisseurs de trainée</w:t>
            </w:r>
          </w:p>
          <w:p w14:paraId="102B5C39"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Mat</w:t>
            </w:r>
          </w:p>
          <w:p w14:paraId="6A7D9DF8"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Plateau cyclique</w:t>
            </w:r>
          </w:p>
          <w:p w14:paraId="702213D3"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Bielles de commandes</w:t>
            </w:r>
          </w:p>
          <w:p w14:paraId="665F7299"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Circuit hydraulique</w:t>
            </w:r>
          </w:p>
          <w:p w14:paraId="76BC359D"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BTP et Boitier(s) intermédiaire (s)</w:t>
            </w:r>
          </w:p>
          <w:p w14:paraId="2D61C6AA"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Plancher</w:t>
            </w:r>
          </w:p>
          <w:p w14:paraId="1B0F40B3"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Transmission(s) rotor de queue</w:t>
            </w:r>
          </w:p>
          <w:p w14:paraId="3331DDCF"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Poutre de queue et empennages</w:t>
            </w:r>
          </w:p>
          <w:p w14:paraId="1B170C51"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Boitier de transmission de rotor de queue</w:t>
            </w:r>
          </w:p>
          <w:p w14:paraId="5E404927"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 xml:space="preserve">Ensemble rotor de queue/fenestron </w:t>
            </w:r>
          </w:p>
          <w:p w14:paraId="6343532E" w14:textId="77777777" w:rsidR="005D3286" w:rsidRPr="00730DDF" w:rsidRDefault="005D3286" w:rsidP="00764E18">
            <w:pPr>
              <w:pStyle w:val="Paragraphedeliste"/>
              <w:numPr>
                <w:ilvl w:val="0"/>
                <w:numId w:val="8"/>
              </w:numPr>
              <w:rPr>
                <w:rFonts w:ascii="Arial" w:hAnsi="Arial"/>
                <w:sz w:val="16"/>
                <w:szCs w:val="16"/>
              </w:rPr>
            </w:pPr>
            <w:r w:rsidRPr="00730DDF">
              <w:rPr>
                <w:rFonts w:ascii="MS Gothic" w:eastAsia="MS Gothic" w:hAnsi="MS Gothic"/>
                <w:sz w:val="16"/>
                <w:szCs w:val="16"/>
              </w:rPr>
              <w:t>☐</w:t>
            </w:r>
            <w:r w:rsidRPr="00730DDF">
              <w:rPr>
                <w:rFonts w:ascii="Arial" w:hAnsi="Arial"/>
                <w:sz w:val="16"/>
                <w:szCs w:val="16"/>
              </w:rPr>
              <w:t>Autre(s)</w:t>
            </w:r>
          </w:p>
          <w:p w14:paraId="28DAE8C6" w14:textId="77777777" w:rsidR="005D3286" w:rsidRPr="00730DDF" w:rsidRDefault="005D3286" w:rsidP="00764E18">
            <w:pPr>
              <w:pStyle w:val="Paragraphedeliste"/>
              <w:numPr>
                <w:ilvl w:val="0"/>
                <w:numId w:val="8"/>
              </w:numPr>
              <w:rPr>
                <w:rFonts w:ascii="Arial" w:hAnsi="Arial"/>
                <w:sz w:val="16"/>
                <w:szCs w:val="16"/>
              </w:rPr>
            </w:pPr>
          </w:p>
        </w:tc>
        <w:tc>
          <w:tcPr>
            <w:tcW w:w="2512" w:type="dxa"/>
          </w:tcPr>
          <w:p w14:paraId="7120BE55" w14:textId="77777777" w:rsidR="005D3286" w:rsidRPr="00730DDF" w:rsidRDefault="005D3286" w:rsidP="00046379">
            <w:pPr>
              <w:jc w:val="center"/>
              <w:rPr>
                <w:rFonts w:ascii="Arial" w:hAnsi="Arial" w:cs="Arial"/>
                <w:sz w:val="16"/>
                <w:szCs w:val="16"/>
              </w:rPr>
            </w:pPr>
            <w:r w:rsidRPr="00730DDF">
              <w:rPr>
                <w:rFonts w:ascii="MS Gothic" w:eastAsia="MS Gothic" w:hAnsi="MS Gothic" w:cs="Arial"/>
                <w:sz w:val="16"/>
                <w:szCs w:val="16"/>
              </w:rPr>
              <w:t>☐</w:t>
            </w:r>
            <w:r w:rsidRPr="00730DDF">
              <w:rPr>
                <w:rFonts w:ascii="Arial" w:hAnsi="Arial" w:cs="Arial"/>
                <w:sz w:val="16"/>
                <w:szCs w:val="16"/>
              </w:rPr>
              <w:t xml:space="preserve">FC </w:t>
            </w:r>
            <w:r w:rsidRPr="00730DDF">
              <w:rPr>
                <w:rFonts w:ascii="MS Gothic" w:eastAsia="MS Gothic" w:hAnsi="MS Gothic" w:cs="Arial"/>
                <w:sz w:val="16"/>
                <w:szCs w:val="16"/>
              </w:rPr>
              <w:t>☐</w:t>
            </w:r>
            <w:r w:rsidRPr="00730DDF">
              <w:rPr>
                <w:rFonts w:ascii="Arial" w:hAnsi="Arial" w:cs="Arial"/>
                <w:sz w:val="16"/>
                <w:szCs w:val="16"/>
              </w:rPr>
              <w:t xml:space="preserve">NA </w:t>
            </w:r>
            <w:r w:rsidRPr="00730DDF">
              <w:rPr>
                <w:rFonts w:ascii="MS Gothic" w:eastAsia="MS Gothic" w:hAnsi="MS Gothic" w:cs="Arial"/>
                <w:sz w:val="16"/>
                <w:szCs w:val="16"/>
              </w:rPr>
              <w:t>☐</w:t>
            </w:r>
            <w:proofErr w:type="spellStart"/>
            <w:r w:rsidRPr="00730DDF">
              <w:rPr>
                <w:rFonts w:ascii="Arial" w:hAnsi="Arial" w:cs="Arial"/>
                <w:sz w:val="16"/>
                <w:szCs w:val="16"/>
              </w:rPr>
              <w:t>Finding</w:t>
            </w:r>
            <w:proofErr w:type="spellEnd"/>
          </w:p>
        </w:tc>
      </w:tr>
      <w:tr w:rsidR="00730DDF" w:rsidRPr="00730DDF" w14:paraId="7499A2CA" w14:textId="77777777" w:rsidTr="00011421">
        <w:trPr>
          <w:trHeight w:val="85"/>
        </w:trPr>
        <w:tc>
          <w:tcPr>
            <w:tcW w:w="10215" w:type="dxa"/>
            <w:gridSpan w:val="2"/>
          </w:tcPr>
          <w:p w14:paraId="02D25814" w14:textId="77777777" w:rsidR="005D3286" w:rsidRPr="00730DDF" w:rsidRDefault="005D3286" w:rsidP="002224C3">
            <w:pPr>
              <w:spacing w:after="200" w:line="276" w:lineRule="auto"/>
              <w:rPr>
                <w:rFonts w:ascii="Arial" w:hAnsi="Arial"/>
                <w:sz w:val="16"/>
                <w:szCs w:val="16"/>
              </w:rPr>
            </w:pPr>
            <w:r w:rsidRPr="00730DDF">
              <w:rPr>
                <w:rFonts w:ascii="Arial" w:hAnsi="Arial"/>
                <w:sz w:val="16"/>
                <w:szCs w:val="16"/>
              </w:rPr>
              <w:t>Notes :</w:t>
            </w:r>
          </w:p>
          <w:p w14:paraId="5A899EAD" w14:textId="77777777" w:rsidR="005D3286" w:rsidRPr="00730DDF" w:rsidRDefault="005D3286" w:rsidP="002224C3">
            <w:pPr>
              <w:rPr>
                <w:rFonts w:ascii="Arial" w:eastAsia="MS Gothic" w:hAnsi="Arial" w:cs="Arial"/>
                <w:sz w:val="16"/>
                <w:szCs w:val="16"/>
              </w:rPr>
            </w:pPr>
          </w:p>
          <w:p w14:paraId="6C994184" w14:textId="77777777" w:rsidR="005D3286" w:rsidRPr="00730DDF" w:rsidRDefault="005D3286" w:rsidP="002224C3">
            <w:pPr>
              <w:rPr>
                <w:rFonts w:ascii="Arial" w:eastAsia="MS Gothic" w:hAnsi="Arial" w:cs="Arial"/>
                <w:sz w:val="16"/>
                <w:szCs w:val="16"/>
              </w:rPr>
            </w:pPr>
          </w:p>
          <w:p w14:paraId="4E7360A9" w14:textId="77777777" w:rsidR="005D3286" w:rsidRPr="00730DDF" w:rsidRDefault="005D3286" w:rsidP="002224C3">
            <w:pPr>
              <w:rPr>
                <w:rFonts w:ascii="Arial" w:eastAsia="MS Gothic" w:hAnsi="Arial" w:cs="Arial"/>
                <w:sz w:val="16"/>
                <w:szCs w:val="16"/>
              </w:rPr>
            </w:pPr>
          </w:p>
          <w:p w14:paraId="3B50090A" w14:textId="77777777" w:rsidR="005D3286" w:rsidRPr="00730DDF" w:rsidRDefault="005D3286" w:rsidP="002224C3">
            <w:pPr>
              <w:rPr>
                <w:rFonts w:ascii="Arial" w:eastAsia="MS Gothic" w:hAnsi="Arial" w:cs="Arial"/>
                <w:sz w:val="16"/>
                <w:szCs w:val="16"/>
              </w:rPr>
            </w:pPr>
          </w:p>
          <w:p w14:paraId="08778FB7" w14:textId="77777777" w:rsidR="00011421" w:rsidRPr="00730DDF" w:rsidRDefault="00011421" w:rsidP="002224C3">
            <w:pPr>
              <w:rPr>
                <w:rFonts w:ascii="Arial" w:eastAsia="MS Gothic" w:hAnsi="Arial" w:cs="Arial"/>
                <w:sz w:val="16"/>
                <w:szCs w:val="16"/>
              </w:rPr>
            </w:pPr>
          </w:p>
          <w:p w14:paraId="6DD1131B" w14:textId="77777777" w:rsidR="005D3286" w:rsidRPr="00730DDF" w:rsidRDefault="005D3286" w:rsidP="002224C3">
            <w:pPr>
              <w:rPr>
                <w:rFonts w:ascii="Arial" w:eastAsia="MS Gothic" w:hAnsi="Arial" w:cs="Arial"/>
                <w:sz w:val="16"/>
                <w:szCs w:val="16"/>
              </w:rPr>
            </w:pPr>
          </w:p>
          <w:p w14:paraId="08D6D26C" w14:textId="77777777" w:rsidR="005D3286" w:rsidRPr="00730DDF" w:rsidRDefault="005D3286" w:rsidP="002224C3">
            <w:pPr>
              <w:rPr>
                <w:rFonts w:ascii="Arial" w:eastAsia="MS Gothic" w:hAnsi="Arial" w:cs="Arial"/>
                <w:sz w:val="16"/>
                <w:szCs w:val="16"/>
              </w:rPr>
            </w:pPr>
          </w:p>
          <w:p w14:paraId="34532405" w14:textId="77777777" w:rsidR="005D3286" w:rsidRPr="00730DDF" w:rsidRDefault="005D3286" w:rsidP="002224C3">
            <w:pPr>
              <w:rPr>
                <w:rFonts w:ascii="MS Gothic" w:eastAsia="MS Gothic" w:hAnsi="MS Gothic" w:cs="Arial"/>
                <w:sz w:val="16"/>
                <w:szCs w:val="16"/>
              </w:rPr>
            </w:pPr>
          </w:p>
        </w:tc>
      </w:tr>
    </w:tbl>
    <w:p w14:paraId="4A6FFB71" w14:textId="77777777" w:rsidR="00011421" w:rsidRPr="00730DDF" w:rsidRDefault="00011421" w:rsidP="000428A3">
      <w:pPr>
        <w:tabs>
          <w:tab w:val="left" w:pos="7054"/>
        </w:tabs>
        <w:rPr>
          <w:rFonts w:ascii="Arial" w:hAnsi="Arial"/>
          <w:sz w:val="16"/>
          <w:szCs w:val="16"/>
        </w:rPr>
        <w:sectPr w:rsidR="00011421" w:rsidRPr="00730DDF" w:rsidSect="00D570EB">
          <w:pgSz w:w="11906" w:h="16838" w:code="9"/>
          <w:pgMar w:top="567" w:right="737" w:bottom="709" w:left="851" w:header="567" w:footer="567" w:gutter="0"/>
          <w:cols w:space="708"/>
          <w:docGrid w:linePitch="360"/>
        </w:sectPr>
      </w:pPr>
    </w:p>
    <w:tbl>
      <w:tblPr>
        <w:tblW w:w="10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0"/>
      </w:tblGrid>
      <w:tr w:rsidR="00A53883" w:rsidRPr="00730DDF" w14:paraId="2A95ED86" w14:textId="77777777" w:rsidTr="00011421">
        <w:tc>
          <w:tcPr>
            <w:tcW w:w="10320" w:type="dxa"/>
            <w:shd w:val="clear" w:color="auto" w:fill="auto"/>
          </w:tcPr>
          <w:p w14:paraId="450DEF57" w14:textId="77777777" w:rsidR="00A53883" w:rsidRPr="00730DDF" w:rsidRDefault="00D361DD" w:rsidP="000428A3">
            <w:pPr>
              <w:tabs>
                <w:tab w:val="left" w:pos="7054"/>
              </w:tabs>
              <w:rPr>
                <w:rFonts w:ascii="Arial" w:hAnsi="Arial"/>
                <w:sz w:val="16"/>
                <w:szCs w:val="16"/>
              </w:rPr>
            </w:pPr>
            <w:r w:rsidRPr="00730DDF">
              <w:rPr>
                <w:rFonts w:ascii="Arial" w:hAnsi="Arial"/>
                <w:sz w:val="16"/>
                <w:szCs w:val="16"/>
              </w:rPr>
              <w:lastRenderedPageBreak/>
              <w:br w:type="page"/>
            </w:r>
          </w:p>
          <w:p w14:paraId="42A3AA3B" w14:textId="77777777" w:rsidR="00385C28" w:rsidRPr="00730DDF" w:rsidRDefault="001B555F" w:rsidP="000428A3">
            <w:pPr>
              <w:tabs>
                <w:tab w:val="left" w:pos="7054"/>
              </w:tabs>
              <w:jc w:val="center"/>
              <w:rPr>
                <w:rFonts w:ascii="Arial" w:hAnsi="Arial" w:cs="Arial"/>
                <w:b/>
                <w:sz w:val="28"/>
                <w:szCs w:val="28"/>
                <w:u w:val="single"/>
              </w:rPr>
            </w:pPr>
            <w:r w:rsidRPr="00730DDF">
              <w:rPr>
                <w:rFonts w:ascii="Arial" w:hAnsi="Arial" w:cs="Arial"/>
                <w:b/>
                <w:sz w:val="28"/>
                <w:szCs w:val="28"/>
                <w:u w:val="single"/>
              </w:rPr>
              <w:t>PARTIE</w:t>
            </w:r>
            <w:r w:rsidR="00312FA0" w:rsidRPr="00730DDF">
              <w:rPr>
                <w:rFonts w:ascii="Arial" w:hAnsi="Arial" w:cs="Arial"/>
                <w:b/>
                <w:sz w:val="28"/>
                <w:szCs w:val="28"/>
                <w:u w:val="single"/>
              </w:rPr>
              <w:t xml:space="preserve"> II</w:t>
            </w:r>
            <w:r w:rsidR="00385C28" w:rsidRPr="00730DDF">
              <w:rPr>
                <w:rFonts w:ascii="Arial" w:hAnsi="Arial" w:cs="Arial"/>
                <w:b/>
                <w:sz w:val="28"/>
                <w:szCs w:val="28"/>
                <w:u w:val="single"/>
              </w:rPr>
              <w:t>.3</w:t>
            </w:r>
          </w:p>
          <w:p w14:paraId="1BC67A2B" w14:textId="77777777" w:rsidR="00A53883" w:rsidRPr="00730DDF" w:rsidRDefault="00A53883" w:rsidP="000428A3">
            <w:pPr>
              <w:tabs>
                <w:tab w:val="left" w:pos="7054"/>
              </w:tabs>
              <w:jc w:val="center"/>
              <w:rPr>
                <w:rFonts w:ascii="Arial" w:hAnsi="Arial" w:cs="Arial"/>
                <w:sz w:val="28"/>
                <w:szCs w:val="28"/>
              </w:rPr>
            </w:pPr>
            <w:r w:rsidRPr="00730DDF">
              <w:rPr>
                <w:rFonts w:ascii="Arial" w:hAnsi="Arial" w:cs="Arial"/>
                <w:b/>
                <w:sz w:val="28"/>
                <w:szCs w:val="28"/>
                <w:u w:val="single"/>
              </w:rPr>
              <w:t>CONCLUSIONS EXAMEN DE NAVIGABILITE</w:t>
            </w:r>
          </w:p>
          <w:p w14:paraId="28498A35" w14:textId="7B805480" w:rsidR="00A53883" w:rsidRPr="00730DDF" w:rsidRDefault="000267A2" w:rsidP="000428A3">
            <w:pPr>
              <w:tabs>
                <w:tab w:val="left" w:pos="7054"/>
              </w:tabs>
              <w:rPr>
                <w:rFonts w:ascii="Arial" w:hAnsi="Arial"/>
                <w:sz w:val="16"/>
                <w:szCs w:val="16"/>
              </w:rPr>
            </w:pPr>
            <w:r w:rsidRPr="00730DDF">
              <w:rPr>
                <w:rFonts w:ascii="Arial" w:hAnsi="Arial"/>
                <w:noProof/>
                <w:sz w:val="16"/>
                <w:szCs w:val="16"/>
              </w:rPr>
              <mc:AlternateContent>
                <mc:Choice Requires="wps">
                  <w:drawing>
                    <wp:anchor distT="0" distB="0" distL="114300" distR="114300" simplePos="0" relativeHeight="251680256" behindDoc="0" locked="0" layoutInCell="1" allowOverlap="1" wp14:anchorId="555C2A0C" wp14:editId="31E36401">
                      <wp:simplePos x="0" y="0"/>
                      <wp:positionH relativeFrom="column">
                        <wp:posOffset>-184785</wp:posOffset>
                      </wp:positionH>
                      <wp:positionV relativeFrom="paragraph">
                        <wp:posOffset>-5715</wp:posOffset>
                      </wp:positionV>
                      <wp:extent cx="0" cy="7973695"/>
                      <wp:effectExtent l="5080" t="9525" r="13970" b="8255"/>
                      <wp:wrapNone/>
                      <wp:docPr id="11"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73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E2F1B4" id="AutoShape 64" o:spid="_x0000_s1026" type="#_x0000_t32" style="position:absolute;margin-left:-14.55pt;margin-top:-.45pt;width:0;height:627.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"/>
                  </w:pict>
                </mc:Fallback>
              </mc:AlternateContent>
            </w:r>
          </w:p>
          <w:p w14:paraId="653AFE9F" w14:textId="745EA15C" w:rsidR="00A53883" w:rsidRPr="00730DDF" w:rsidRDefault="00A53883" w:rsidP="000428A3">
            <w:pPr>
              <w:tabs>
                <w:tab w:val="left" w:pos="7054"/>
              </w:tabs>
              <w:jc w:val="center"/>
              <w:rPr>
                <w:rFonts w:ascii="Arial" w:hAnsi="Arial" w:cs="Arial"/>
                <w:sz w:val="16"/>
                <w:szCs w:val="16"/>
              </w:rPr>
            </w:pPr>
            <w:r w:rsidRPr="00730DDF">
              <w:rPr>
                <w:rFonts w:ascii="Arial" w:hAnsi="Arial" w:cs="Arial"/>
                <w:sz w:val="16"/>
                <w:szCs w:val="16"/>
              </w:rPr>
              <w:t>A renseigner obligatoirement par le PEN</w:t>
            </w:r>
            <w:r w:rsidR="00561D70" w:rsidRPr="00730DDF">
              <w:rPr>
                <w:rFonts w:ascii="Arial" w:hAnsi="Arial" w:cs="Arial"/>
                <w:sz w:val="16"/>
                <w:szCs w:val="16"/>
              </w:rPr>
              <w:t xml:space="preserve"> ayant effectué l’examen de navigabilité</w:t>
            </w:r>
            <w:r w:rsidR="00151566" w:rsidRPr="00730DDF">
              <w:rPr>
                <w:rFonts w:ascii="Arial" w:hAnsi="Arial" w:cs="Arial"/>
                <w:sz w:val="16"/>
                <w:szCs w:val="16"/>
              </w:rPr>
              <w:t xml:space="preserve"> : </w:t>
            </w:r>
          </w:p>
          <w:p w14:paraId="2346FACC" w14:textId="510BD579" w:rsidR="00A53883" w:rsidRPr="00730DDF" w:rsidRDefault="00151566" w:rsidP="000428A3">
            <w:pPr>
              <w:tabs>
                <w:tab w:val="left" w:pos="7054"/>
              </w:tabs>
              <w:jc w:val="center"/>
              <w:rPr>
                <w:rFonts w:ascii="Arial" w:hAnsi="Arial" w:cs="Arial"/>
                <w:sz w:val="16"/>
                <w:szCs w:val="16"/>
              </w:rPr>
            </w:pPr>
            <w:r w:rsidRPr="00730DDF">
              <w:rPr>
                <w:rFonts w:ascii="Arial" w:hAnsi="Arial" w:cs="Arial"/>
                <w:sz w:val="16"/>
                <w:szCs w:val="16"/>
              </w:rPr>
              <w:t>Nota : toutes les justifications doivent être disponibles afin de pouvoir établir cette conclusion.</w:t>
            </w:r>
          </w:p>
          <w:p w14:paraId="75102033" w14:textId="77777777" w:rsidR="00A53883" w:rsidRPr="00730DDF" w:rsidRDefault="00A53883" w:rsidP="000428A3">
            <w:pPr>
              <w:tabs>
                <w:tab w:val="left" w:pos="7054"/>
              </w:tabs>
              <w:jc w:val="center"/>
              <w:rPr>
                <w:rFonts w:ascii="Arial" w:hAnsi="Arial" w:cs="Arial"/>
                <w:b/>
                <w:sz w:val="16"/>
                <w:szCs w:val="16"/>
              </w:rPr>
            </w:pPr>
          </w:p>
          <w:p w14:paraId="06B0384C" w14:textId="1D0A367B" w:rsidR="003802FC" w:rsidRPr="00730DDF" w:rsidRDefault="003802FC" w:rsidP="00B56282">
            <w:pPr>
              <w:pStyle w:val="Paragraphedeliste"/>
              <w:numPr>
                <w:ilvl w:val="0"/>
                <w:numId w:val="10"/>
              </w:numPr>
              <w:pBdr>
                <w:bottom w:val="single" w:sz="12" w:space="1" w:color="auto"/>
              </w:pBdr>
              <w:rPr>
                <w:rFonts w:ascii="Arial" w:hAnsi="Arial" w:cs="Arial"/>
                <w:b/>
                <w:sz w:val="16"/>
                <w:szCs w:val="16"/>
              </w:rPr>
            </w:pPr>
            <w:r w:rsidRPr="00730DDF">
              <w:rPr>
                <w:rFonts w:ascii="Arial" w:hAnsi="Arial" w:cs="Arial"/>
                <w:b/>
                <w:sz w:val="16"/>
                <w:szCs w:val="16"/>
              </w:rPr>
              <w:t xml:space="preserve">Non conformités passées </w:t>
            </w:r>
            <w:r w:rsidR="00151566" w:rsidRPr="00730DDF">
              <w:rPr>
                <w:rFonts w:ascii="Arial" w:hAnsi="Arial" w:cs="Arial"/>
                <w:b/>
                <w:sz w:val="16"/>
                <w:szCs w:val="16"/>
              </w:rPr>
              <w:t>–</w:t>
            </w:r>
            <w:r w:rsidRPr="00730DDF">
              <w:rPr>
                <w:rFonts w:ascii="Arial" w:hAnsi="Arial" w:cs="Arial"/>
                <w:b/>
                <w:sz w:val="16"/>
                <w:szCs w:val="16"/>
              </w:rPr>
              <w:t xml:space="preserve"> n’affectant plus l’aéronef </w:t>
            </w:r>
            <w:r w:rsidRPr="00730DDF">
              <w:rPr>
                <w:rFonts w:ascii="Arial" w:hAnsi="Arial" w:cs="Arial"/>
                <w:sz w:val="16"/>
                <w:szCs w:val="16"/>
              </w:rPr>
              <w:t>(ANNEXE X DU G-40-01 § 5.1.1)</w:t>
            </w:r>
            <w:r w:rsidR="00151566" w:rsidRPr="00730DDF">
              <w:rPr>
                <w:rFonts w:ascii="Arial" w:hAnsi="Arial" w:cs="Arial"/>
                <w:sz w:val="16"/>
                <w:szCs w:val="16"/>
              </w:rPr>
              <w:t> </w:t>
            </w:r>
            <w:r w:rsidRPr="00730DDF">
              <w:rPr>
                <w:rFonts w:ascii="Arial" w:hAnsi="Arial" w:cs="Arial"/>
                <w:sz w:val="16"/>
                <w:szCs w:val="16"/>
              </w:rPr>
              <w:t>:</w:t>
            </w:r>
          </w:p>
          <w:p w14:paraId="25D7C8B8" w14:textId="77777777" w:rsidR="00D27C47" w:rsidRPr="00730DDF" w:rsidRDefault="00D27C47" w:rsidP="00D27C47">
            <w:pPr>
              <w:pStyle w:val="Paragraphedeliste"/>
              <w:tabs>
                <w:tab w:val="left" w:pos="7054"/>
              </w:tabs>
              <w:rPr>
                <w:rFonts w:ascii="Arial" w:hAnsi="Arial" w:cs="Arial"/>
                <w:sz w:val="16"/>
                <w:szCs w:val="16"/>
              </w:rPr>
            </w:pPr>
          </w:p>
          <w:p w14:paraId="35ACA618" w14:textId="77777777" w:rsidR="00F778B2" w:rsidRPr="00730DDF" w:rsidRDefault="00F778B2" w:rsidP="00D27C47">
            <w:pPr>
              <w:pStyle w:val="Paragraphedeliste"/>
              <w:tabs>
                <w:tab w:val="left" w:pos="7054"/>
              </w:tabs>
              <w:rPr>
                <w:rFonts w:ascii="Arial" w:hAnsi="Arial" w:cs="Arial"/>
                <w:b/>
                <w:sz w:val="16"/>
                <w:szCs w:val="16"/>
              </w:rPr>
            </w:pPr>
          </w:p>
          <w:p w14:paraId="623C137B" w14:textId="6BD1A15E" w:rsidR="003802FC" w:rsidRPr="00730DDF" w:rsidRDefault="003802FC" w:rsidP="00040B62">
            <w:pPr>
              <w:pStyle w:val="Paragraphedeliste"/>
              <w:numPr>
                <w:ilvl w:val="0"/>
                <w:numId w:val="10"/>
              </w:numPr>
              <w:rPr>
                <w:rFonts w:ascii="Arial" w:hAnsi="Arial" w:cs="Arial"/>
                <w:b/>
                <w:sz w:val="16"/>
                <w:szCs w:val="16"/>
              </w:rPr>
            </w:pPr>
            <w:r w:rsidRPr="00730DDF">
              <w:rPr>
                <w:rFonts w:ascii="Arial" w:hAnsi="Arial" w:cs="Arial"/>
                <w:b/>
                <w:sz w:val="16"/>
                <w:szCs w:val="16"/>
              </w:rPr>
              <w:t xml:space="preserve">Non conformités affectant l’aéronef au moment de </w:t>
            </w:r>
            <w:proofErr w:type="gramStart"/>
            <w:r w:rsidRPr="00730DDF">
              <w:rPr>
                <w:rFonts w:ascii="Arial" w:hAnsi="Arial" w:cs="Arial"/>
                <w:b/>
                <w:sz w:val="16"/>
                <w:szCs w:val="16"/>
              </w:rPr>
              <w:t xml:space="preserve">l’examen </w:t>
            </w:r>
            <w:r w:rsidR="00151566" w:rsidRPr="00730DDF">
              <w:rPr>
                <w:rFonts w:ascii="Arial" w:hAnsi="Arial" w:cs="Arial"/>
                <w:sz w:val="16"/>
                <w:szCs w:val="16"/>
              </w:rPr>
              <w:t> </w:t>
            </w:r>
            <w:r w:rsidRPr="00730DDF">
              <w:rPr>
                <w:rFonts w:ascii="Arial" w:hAnsi="Arial" w:cs="Arial"/>
                <w:sz w:val="16"/>
                <w:szCs w:val="16"/>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59"/>
              <w:gridCol w:w="2693"/>
              <w:gridCol w:w="2977"/>
              <w:gridCol w:w="1382"/>
            </w:tblGrid>
            <w:tr w:rsidR="00730DDF" w:rsidRPr="00730DDF" w14:paraId="20CAD1BC" w14:textId="77777777" w:rsidTr="00FF1BA7">
              <w:tc>
                <w:tcPr>
                  <w:tcW w:w="704" w:type="dxa"/>
                  <w:shd w:val="pct10" w:color="auto" w:fill="auto"/>
                  <w:vAlign w:val="center"/>
                </w:tcPr>
                <w:p w14:paraId="35C45151" w14:textId="77777777" w:rsidR="00C15901" w:rsidRPr="00730DDF" w:rsidRDefault="00C15901" w:rsidP="00FF1BA7">
                  <w:pPr>
                    <w:tabs>
                      <w:tab w:val="left" w:pos="7054"/>
                    </w:tabs>
                    <w:jc w:val="center"/>
                    <w:rPr>
                      <w:rFonts w:ascii="Arial" w:hAnsi="Arial" w:cs="Arial"/>
                      <w:b/>
                      <w:sz w:val="16"/>
                      <w:szCs w:val="16"/>
                    </w:rPr>
                  </w:pPr>
                  <w:r w:rsidRPr="00730DDF">
                    <w:rPr>
                      <w:rFonts w:ascii="Arial" w:hAnsi="Arial" w:cs="Arial"/>
                      <w:b/>
                      <w:sz w:val="16"/>
                      <w:szCs w:val="16"/>
                    </w:rPr>
                    <w:t>N° écart</w:t>
                  </w:r>
                </w:p>
              </w:tc>
              <w:tc>
                <w:tcPr>
                  <w:tcW w:w="1559" w:type="dxa"/>
                  <w:shd w:val="pct10" w:color="auto" w:fill="auto"/>
                  <w:vAlign w:val="center"/>
                </w:tcPr>
                <w:p w14:paraId="47705F07" w14:textId="77777777" w:rsidR="00C15901" w:rsidRPr="00730DDF" w:rsidRDefault="00C15901" w:rsidP="00FF1BA7">
                  <w:pPr>
                    <w:tabs>
                      <w:tab w:val="left" w:pos="7054"/>
                    </w:tabs>
                    <w:jc w:val="center"/>
                    <w:rPr>
                      <w:rFonts w:ascii="Arial" w:hAnsi="Arial" w:cs="Arial"/>
                      <w:b/>
                      <w:sz w:val="16"/>
                      <w:szCs w:val="16"/>
                    </w:rPr>
                  </w:pPr>
                  <w:r w:rsidRPr="00730DDF">
                    <w:rPr>
                      <w:rFonts w:ascii="Arial" w:hAnsi="Arial" w:cs="Arial"/>
                      <w:b/>
                      <w:sz w:val="16"/>
                      <w:szCs w:val="16"/>
                    </w:rPr>
                    <w:t>Référence réglementaire</w:t>
                  </w:r>
                </w:p>
              </w:tc>
              <w:tc>
                <w:tcPr>
                  <w:tcW w:w="2693" w:type="dxa"/>
                  <w:shd w:val="pct10" w:color="auto" w:fill="auto"/>
                  <w:vAlign w:val="center"/>
                </w:tcPr>
                <w:p w14:paraId="6B0624AA" w14:textId="77777777" w:rsidR="00C15901" w:rsidRPr="00730DDF" w:rsidRDefault="00C15901" w:rsidP="00FF1BA7">
                  <w:pPr>
                    <w:tabs>
                      <w:tab w:val="left" w:pos="7054"/>
                    </w:tabs>
                    <w:jc w:val="center"/>
                    <w:rPr>
                      <w:rFonts w:ascii="Arial" w:hAnsi="Arial" w:cs="Arial"/>
                      <w:b/>
                      <w:sz w:val="16"/>
                      <w:szCs w:val="16"/>
                    </w:rPr>
                  </w:pPr>
                  <w:r w:rsidRPr="00730DDF">
                    <w:rPr>
                      <w:rFonts w:ascii="Arial" w:hAnsi="Arial" w:cs="Arial"/>
                      <w:b/>
                      <w:sz w:val="16"/>
                      <w:szCs w:val="16"/>
                    </w:rPr>
                    <w:t>Libellé écart</w:t>
                  </w:r>
                </w:p>
              </w:tc>
              <w:tc>
                <w:tcPr>
                  <w:tcW w:w="2977" w:type="dxa"/>
                  <w:shd w:val="pct10" w:color="auto" w:fill="auto"/>
                  <w:vAlign w:val="center"/>
                </w:tcPr>
                <w:p w14:paraId="65B97083" w14:textId="77777777" w:rsidR="00C15901" w:rsidRPr="00730DDF" w:rsidRDefault="00C15901" w:rsidP="00FF1BA7">
                  <w:pPr>
                    <w:tabs>
                      <w:tab w:val="left" w:pos="7054"/>
                    </w:tabs>
                    <w:jc w:val="center"/>
                    <w:rPr>
                      <w:rFonts w:ascii="Arial" w:hAnsi="Arial" w:cs="Arial"/>
                      <w:b/>
                      <w:sz w:val="16"/>
                      <w:szCs w:val="16"/>
                    </w:rPr>
                  </w:pPr>
                  <w:r w:rsidRPr="00730DDF">
                    <w:rPr>
                      <w:rFonts w:ascii="Arial" w:hAnsi="Arial" w:cs="Arial"/>
                      <w:b/>
                      <w:sz w:val="16"/>
                      <w:szCs w:val="16"/>
                    </w:rPr>
                    <w:t>Action de clôture mise en place par le gestionnaire de la navigabilité de l’aéronef*</w:t>
                  </w:r>
                </w:p>
              </w:tc>
              <w:tc>
                <w:tcPr>
                  <w:tcW w:w="1382" w:type="dxa"/>
                  <w:shd w:val="pct10" w:color="auto" w:fill="auto"/>
                  <w:vAlign w:val="center"/>
                </w:tcPr>
                <w:p w14:paraId="161E3B04" w14:textId="77777777" w:rsidR="00C15901" w:rsidRPr="00730DDF" w:rsidRDefault="00C15901" w:rsidP="00FF1BA7">
                  <w:pPr>
                    <w:tabs>
                      <w:tab w:val="left" w:pos="7054"/>
                    </w:tabs>
                    <w:jc w:val="center"/>
                    <w:rPr>
                      <w:rFonts w:ascii="Arial" w:hAnsi="Arial" w:cs="Arial"/>
                      <w:b/>
                      <w:sz w:val="16"/>
                      <w:szCs w:val="16"/>
                    </w:rPr>
                  </w:pPr>
                  <w:r w:rsidRPr="00730DDF">
                    <w:rPr>
                      <w:rFonts w:ascii="Arial" w:hAnsi="Arial" w:cs="Arial"/>
                      <w:b/>
                      <w:sz w:val="16"/>
                      <w:szCs w:val="16"/>
                    </w:rPr>
                    <w:t>Acceptation des actions de clôture par le PEN</w:t>
                  </w:r>
                </w:p>
              </w:tc>
            </w:tr>
            <w:tr w:rsidR="00730DDF" w:rsidRPr="00730DDF" w14:paraId="20FDCA40" w14:textId="77777777" w:rsidTr="00FF1BA7">
              <w:tc>
                <w:tcPr>
                  <w:tcW w:w="704" w:type="dxa"/>
                  <w:shd w:val="clear" w:color="auto" w:fill="auto"/>
                  <w:vAlign w:val="center"/>
                </w:tcPr>
                <w:p w14:paraId="1FDCE580" w14:textId="77777777" w:rsidR="00C15901" w:rsidRPr="00730DDF" w:rsidRDefault="00C15901" w:rsidP="00FF1BA7">
                  <w:pPr>
                    <w:tabs>
                      <w:tab w:val="left" w:pos="7054"/>
                    </w:tabs>
                    <w:rPr>
                      <w:rFonts w:ascii="Arial" w:hAnsi="Arial" w:cs="Arial"/>
                      <w:b/>
                      <w:sz w:val="16"/>
                      <w:szCs w:val="16"/>
                    </w:rPr>
                  </w:pPr>
                </w:p>
                <w:p w14:paraId="785D2EEC" w14:textId="77777777" w:rsidR="00C15901" w:rsidRPr="00730DDF" w:rsidRDefault="00C15901" w:rsidP="00FF1BA7">
                  <w:pPr>
                    <w:tabs>
                      <w:tab w:val="left" w:pos="7054"/>
                    </w:tabs>
                    <w:rPr>
                      <w:rFonts w:ascii="Arial" w:hAnsi="Arial" w:cs="Arial"/>
                      <w:b/>
                      <w:sz w:val="16"/>
                      <w:szCs w:val="16"/>
                    </w:rPr>
                  </w:pPr>
                </w:p>
                <w:p w14:paraId="29DE0241" w14:textId="77777777" w:rsidR="00C15901" w:rsidRPr="00730DDF" w:rsidRDefault="00C15901" w:rsidP="00FF1BA7">
                  <w:pPr>
                    <w:tabs>
                      <w:tab w:val="left" w:pos="7054"/>
                    </w:tabs>
                    <w:rPr>
                      <w:rFonts w:ascii="Arial" w:hAnsi="Arial" w:cs="Arial"/>
                      <w:b/>
                      <w:sz w:val="16"/>
                      <w:szCs w:val="16"/>
                    </w:rPr>
                  </w:pPr>
                </w:p>
                <w:p w14:paraId="45094E75" w14:textId="77777777" w:rsidR="00C15901" w:rsidRPr="00730DDF" w:rsidRDefault="00C15901" w:rsidP="00FF1BA7">
                  <w:pPr>
                    <w:tabs>
                      <w:tab w:val="left" w:pos="7054"/>
                    </w:tabs>
                    <w:rPr>
                      <w:rFonts w:ascii="Arial" w:hAnsi="Arial" w:cs="Arial"/>
                      <w:b/>
                      <w:sz w:val="16"/>
                      <w:szCs w:val="16"/>
                    </w:rPr>
                  </w:pPr>
                </w:p>
                <w:p w14:paraId="1113A5FD" w14:textId="77777777" w:rsidR="00C15901" w:rsidRPr="00730DDF" w:rsidRDefault="00C15901" w:rsidP="00FF1BA7">
                  <w:pPr>
                    <w:tabs>
                      <w:tab w:val="left" w:pos="7054"/>
                    </w:tabs>
                    <w:rPr>
                      <w:rFonts w:ascii="Arial" w:hAnsi="Arial" w:cs="Arial"/>
                      <w:b/>
                      <w:sz w:val="16"/>
                      <w:szCs w:val="16"/>
                    </w:rPr>
                  </w:pPr>
                </w:p>
              </w:tc>
              <w:tc>
                <w:tcPr>
                  <w:tcW w:w="1559" w:type="dxa"/>
                  <w:shd w:val="clear" w:color="auto" w:fill="auto"/>
                  <w:vAlign w:val="center"/>
                </w:tcPr>
                <w:p w14:paraId="39D39953" w14:textId="77777777" w:rsidR="00C15901" w:rsidRPr="00730DDF" w:rsidRDefault="00C15901" w:rsidP="00FF1BA7">
                  <w:pPr>
                    <w:tabs>
                      <w:tab w:val="left" w:pos="7054"/>
                    </w:tabs>
                    <w:rPr>
                      <w:rFonts w:ascii="Arial" w:hAnsi="Arial" w:cs="Arial"/>
                      <w:b/>
                      <w:sz w:val="16"/>
                      <w:szCs w:val="16"/>
                    </w:rPr>
                  </w:pPr>
                </w:p>
              </w:tc>
              <w:tc>
                <w:tcPr>
                  <w:tcW w:w="2693" w:type="dxa"/>
                  <w:shd w:val="clear" w:color="auto" w:fill="auto"/>
                  <w:vAlign w:val="center"/>
                </w:tcPr>
                <w:p w14:paraId="1FAB1924" w14:textId="77777777" w:rsidR="00C15901" w:rsidRPr="00730DDF" w:rsidRDefault="00C15901" w:rsidP="00FF1BA7">
                  <w:pPr>
                    <w:tabs>
                      <w:tab w:val="left" w:pos="7054"/>
                    </w:tabs>
                    <w:rPr>
                      <w:rFonts w:ascii="Arial" w:hAnsi="Arial" w:cs="Arial"/>
                      <w:b/>
                      <w:sz w:val="16"/>
                      <w:szCs w:val="16"/>
                    </w:rPr>
                  </w:pPr>
                </w:p>
              </w:tc>
              <w:tc>
                <w:tcPr>
                  <w:tcW w:w="2977" w:type="dxa"/>
                  <w:shd w:val="clear" w:color="auto" w:fill="auto"/>
                  <w:vAlign w:val="center"/>
                </w:tcPr>
                <w:p w14:paraId="01F0368D" w14:textId="77777777" w:rsidR="00C15901" w:rsidRPr="00730DDF" w:rsidRDefault="00C15901" w:rsidP="00FF1BA7">
                  <w:pPr>
                    <w:tabs>
                      <w:tab w:val="left" w:pos="7054"/>
                    </w:tabs>
                    <w:rPr>
                      <w:rFonts w:ascii="Arial" w:hAnsi="Arial" w:cs="Arial"/>
                      <w:sz w:val="16"/>
                      <w:szCs w:val="16"/>
                    </w:rPr>
                  </w:pPr>
                </w:p>
              </w:tc>
              <w:tc>
                <w:tcPr>
                  <w:tcW w:w="1382" w:type="dxa"/>
                  <w:shd w:val="clear" w:color="auto" w:fill="auto"/>
                  <w:vAlign w:val="center"/>
                </w:tcPr>
                <w:p w14:paraId="44CF92DD" w14:textId="77777777" w:rsidR="00C15901" w:rsidRPr="00730DDF" w:rsidRDefault="00C15901" w:rsidP="00FF1BA7">
                  <w:pPr>
                    <w:tabs>
                      <w:tab w:val="left" w:pos="7054"/>
                    </w:tabs>
                    <w:rPr>
                      <w:rFonts w:ascii="Arial" w:hAnsi="Arial" w:cs="Arial"/>
                      <w:sz w:val="16"/>
                      <w:szCs w:val="16"/>
                    </w:rPr>
                  </w:pPr>
                  <w:r w:rsidRPr="00730DDF">
                    <w:rPr>
                      <w:rFonts w:ascii="Segoe UI Symbol" w:eastAsia="MS Gothic" w:hAnsi="Segoe UI Symbol" w:cs="Segoe UI Symbol"/>
                      <w:sz w:val="16"/>
                      <w:szCs w:val="16"/>
                    </w:rPr>
                    <w:t>☐</w:t>
                  </w:r>
                  <w:r w:rsidRPr="00730DDF">
                    <w:rPr>
                      <w:rFonts w:ascii="Arial" w:hAnsi="Arial" w:cs="Arial"/>
                      <w:sz w:val="16"/>
                      <w:szCs w:val="16"/>
                    </w:rPr>
                    <w:t xml:space="preserve"> Accepté, écart clos</w:t>
                  </w:r>
                </w:p>
                <w:p w14:paraId="0418979E" w14:textId="77777777" w:rsidR="00C15901" w:rsidRPr="00730DDF" w:rsidRDefault="00C15901" w:rsidP="00FF1BA7">
                  <w:pPr>
                    <w:tabs>
                      <w:tab w:val="left" w:pos="7054"/>
                    </w:tabs>
                    <w:rPr>
                      <w:rFonts w:ascii="Arial" w:hAnsi="Arial" w:cs="Arial"/>
                      <w:sz w:val="16"/>
                      <w:szCs w:val="16"/>
                    </w:rPr>
                  </w:pPr>
                </w:p>
                <w:p w14:paraId="776962BC" w14:textId="15E6BC0E" w:rsidR="00C15901" w:rsidRPr="00730DDF" w:rsidRDefault="00C15901" w:rsidP="00FF1BA7">
                  <w:pPr>
                    <w:tabs>
                      <w:tab w:val="left" w:pos="7054"/>
                    </w:tabs>
                    <w:rPr>
                      <w:rFonts w:ascii="Arial" w:hAnsi="Arial" w:cs="Arial"/>
                      <w:sz w:val="16"/>
                      <w:szCs w:val="16"/>
                    </w:rPr>
                  </w:pPr>
                  <w:r w:rsidRPr="00730DDF">
                    <w:rPr>
                      <w:rFonts w:ascii="Segoe UI Symbol" w:eastAsia="MS Gothic" w:hAnsi="Segoe UI Symbol" w:cs="Segoe UI Symbol"/>
                      <w:sz w:val="16"/>
                      <w:szCs w:val="16"/>
                    </w:rPr>
                    <w:t>☐</w:t>
                  </w:r>
                  <w:r w:rsidRPr="00730DDF">
                    <w:rPr>
                      <w:rFonts w:ascii="Arial" w:eastAsia="MS Gothic" w:hAnsi="Arial" w:cs="Arial"/>
                      <w:sz w:val="16"/>
                      <w:szCs w:val="16"/>
                    </w:rPr>
                    <w:t xml:space="preserve"> </w:t>
                  </w:r>
                  <w:r w:rsidRPr="00730DDF">
                    <w:rPr>
                      <w:rFonts w:ascii="Arial" w:hAnsi="Arial" w:cs="Arial"/>
                      <w:sz w:val="16"/>
                      <w:szCs w:val="16"/>
                    </w:rPr>
                    <w:t>Reste ouvert</w:t>
                  </w:r>
                </w:p>
              </w:tc>
            </w:tr>
            <w:tr w:rsidR="00730DDF" w:rsidRPr="00730DDF" w14:paraId="468EF488" w14:textId="77777777" w:rsidTr="00FF1BA7">
              <w:tc>
                <w:tcPr>
                  <w:tcW w:w="704" w:type="dxa"/>
                  <w:shd w:val="clear" w:color="auto" w:fill="auto"/>
                  <w:vAlign w:val="center"/>
                </w:tcPr>
                <w:p w14:paraId="4344BEB5" w14:textId="77777777" w:rsidR="00C15901" w:rsidRPr="00730DDF" w:rsidRDefault="00C15901" w:rsidP="00FF1BA7">
                  <w:pPr>
                    <w:tabs>
                      <w:tab w:val="left" w:pos="7054"/>
                    </w:tabs>
                    <w:rPr>
                      <w:rFonts w:ascii="Arial" w:hAnsi="Arial" w:cs="Arial"/>
                      <w:b/>
                      <w:sz w:val="16"/>
                      <w:szCs w:val="16"/>
                    </w:rPr>
                  </w:pPr>
                </w:p>
                <w:p w14:paraId="3F550E34" w14:textId="77777777" w:rsidR="00C15901" w:rsidRPr="00730DDF" w:rsidRDefault="00C15901" w:rsidP="00FF1BA7">
                  <w:pPr>
                    <w:tabs>
                      <w:tab w:val="left" w:pos="7054"/>
                    </w:tabs>
                    <w:rPr>
                      <w:rFonts w:ascii="Arial" w:hAnsi="Arial" w:cs="Arial"/>
                      <w:b/>
                      <w:sz w:val="16"/>
                      <w:szCs w:val="16"/>
                    </w:rPr>
                  </w:pPr>
                </w:p>
                <w:p w14:paraId="3D0EC2AC" w14:textId="77777777" w:rsidR="00C15901" w:rsidRPr="00730DDF" w:rsidRDefault="00C15901" w:rsidP="00FF1BA7">
                  <w:pPr>
                    <w:tabs>
                      <w:tab w:val="left" w:pos="7054"/>
                    </w:tabs>
                    <w:rPr>
                      <w:rFonts w:ascii="Arial" w:hAnsi="Arial" w:cs="Arial"/>
                      <w:b/>
                      <w:sz w:val="16"/>
                      <w:szCs w:val="16"/>
                    </w:rPr>
                  </w:pPr>
                </w:p>
                <w:p w14:paraId="7A4F1BE5" w14:textId="77777777" w:rsidR="00C15901" w:rsidRPr="00730DDF" w:rsidRDefault="00C15901" w:rsidP="00FF1BA7">
                  <w:pPr>
                    <w:tabs>
                      <w:tab w:val="left" w:pos="7054"/>
                    </w:tabs>
                    <w:rPr>
                      <w:rFonts w:ascii="Arial" w:hAnsi="Arial" w:cs="Arial"/>
                      <w:b/>
                      <w:sz w:val="16"/>
                      <w:szCs w:val="16"/>
                    </w:rPr>
                  </w:pPr>
                </w:p>
                <w:p w14:paraId="47EE111C" w14:textId="77777777" w:rsidR="00C15901" w:rsidRPr="00730DDF" w:rsidRDefault="00C15901" w:rsidP="00FF1BA7">
                  <w:pPr>
                    <w:tabs>
                      <w:tab w:val="left" w:pos="7054"/>
                    </w:tabs>
                    <w:rPr>
                      <w:rFonts w:ascii="Arial" w:hAnsi="Arial" w:cs="Arial"/>
                      <w:b/>
                      <w:sz w:val="16"/>
                      <w:szCs w:val="16"/>
                    </w:rPr>
                  </w:pPr>
                </w:p>
              </w:tc>
              <w:tc>
                <w:tcPr>
                  <w:tcW w:w="1559" w:type="dxa"/>
                  <w:shd w:val="clear" w:color="auto" w:fill="auto"/>
                  <w:vAlign w:val="center"/>
                </w:tcPr>
                <w:p w14:paraId="13132ED3" w14:textId="77777777" w:rsidR="00C15901" w:rsidRPr="00730DDF" w:rsidRDefault="00C15901" w:rsidP="00FF1BA7">
                  <w:pPr>
                    <w:tabs>
                      <w:tab w:val="left" w:pos="7054"/>
                    </w:tabs>
                    <w:rPr>
                      <w:rFonts w:ascii="Arial" w:hAnsi="Arial" w:cs="Arial"/>
                      <w:b/>
                      <w:sz w:val="16"/>
                      <w:szCs w:val="16"/>
                    </w:rPr>
                  </w:pPr>
                </w:p>
              </w:tc>
              <w:tc>
                <w:tcPr>
                  <w:tcW w:w="2693" w:type="dxa"/>
                  <w:shd w:val="clear" w:color="auto" w:fill="auto"/>
                  <w:vAlign w:val="center"/>
                </w:tcPr>
                <w:p w14:paraId="1B061516" w14:textId="77777777" w:rsidR="00C15901" w:rsidRPr="00730DDF" w:rsidRDefault="00C15901" w:rsidP="00FF1BA7">
                  <w:pPr>
                    <w:tabs>
                      <w:tab w:val="left" w:pos="7054"/>
                    </w:tabs>
                    <w:rPr>
                      <w:rFonts w:ascii="Arial" w:hAnsi="Arial" w:cs="Arial"/>
                      <w:b/>
                      <w:sz w:val="16"/>
                      <w:szCs w:val="16"/>
                    </w:rPr>
                  </w:pPr>
                </w:p>
              </w:tc>
              <w:tc>
                <w:tcPr>
                  <w:tcW w:w="2977" w:type="dxa"/>
                  <w:shd w:val="clear" w:color="auto" w:fill="auto"/>
                  <w:vAlign w:val="center"/>
                </w:tcPr>
                <w:p w14:paraId="5363A4F6" w14:textId="77777777" w:rsidR="00C15901" w:rsidRPr="00730DDF" w:rsidRDefault="00C15901" w:rsidP="00FF1BA7">
                  <w:pPr>
                    <w:tabs>
                      <w:tab w:val="left" w:pos="7054"/>
                    </w:tabs>
                    <w:rPr>
                      <w:rFonts w:ascii="Arial" w:hAnsi="Arial" w:cs="Arial"/>
                      <w:b/>
                      <w:sz w:val="16"/>
                      <w:szCs w:val="16"/>
                    </w:rPr>
                  </w:pPr>
                </w:p>
              </w:tc>
              <w:tc>
                <w:tcPr>
                  <w:tcW w:w="1382" w:type="dxa"/>
                  <w:shd w:val="clear" w:color="auto" w:fill="auto"/>
                  <w:vAlign w:val="center"/>
                </w:tcPr>
                <w:p w14:paraId="5B7AD2B8" w14:textId="77777777" w:rsidR="00C15901" w:rsidRPr="00730DDF" w:rsidRDefault="00C15901" w:rsidP="00334726">
                  <w:pPr>
                    <w:tabs>
                      <w:tab w:val="left" w:pos="7054"/>
                    </w:tabs>
                    <w:rPr>
                      <w:rFonts w:ascii="Arial" w:hAnsi="Arial" w:cs="Arial"/>
                      <w:sz w:val="16"/>
                      <w:szCs w:val="16"/>
                    </w:rPr>
                  </w:pPr>
                  <w:r w:rsidRPr="00730DDF">
                    <w:rPr>
                      <w:rFonts w:ascii="Segoe UI Symbol" w:eastAsia="MS Gothic" w:hAnsi="Segoe UI Symbol" w:cs="Segoe UI Symbol"/>
                      <w:sz w:val="16"/>
                      <w:szCs w:val="16"/>
                    </w:rPr>
                    <w:t>☐</w:t>
                  </w:r>
                  <w:r w:rsidRPr="00730DDF">
                    <w:rPr>
                      <w:rFonts w:ascii="Arial" w:hAnsi="Arial" w:cs="Arial"/>
                      <w:sz w:val="16"/>
                      <w:szCs w:val="16"/>
                    </w:rPr>
                    <w:t xml:space="preserve"> Accepté, écart clos</w:t>
                  </w:r>
                </w:p>
                <w:p w14:paraId="11F2C6F2" w14:textId="77777777" w:rsidR="00C15901" w:rsidRPr="00730DDF" w:rsidRDefault="00C15901" w:rsidP="00334726">
                  <w:pPr>
                    <w:tabs>
                      <w:tab w:val="left" w:pos="7054"/>
                    </w:tabs>
                    <w:rPr>
                      <w:rFonts w:ascii="Arial" w:hAnsi="Arial" w:cs="Arial"/>
                      <w:sz w:val="16"/>
                      <w:szCs w:val="16"/>
                    </w:rPr>
                  </w:pPr>
                </w:p>
                <w:p w14:paraId="30BC6582" w14:textId="29C6ED2F" w:rsidR="00C15901" w:rsidRPr="00730DDF" w:rsidRDefault="00C15901" w:rsidP="00334726">
                  <w:pPr>
                    <w:tabs>
                      <w:tab w:val="left" w:pos="7054"/>
                    </w:tabs>
                    <w:rPr>
                      <w:rFonts w:ascii="Arial" w:hAnsi="Arial" w:cs="Arial"/>
                      <w:b/>
                      <w:sz w:val="16"/>
                      <w:szCs w:val="16"/>
                    </w:rPr>
                  </w:pPr>
                  <w:r w:rsidRPr="00730DDF">
                    <w:rPr>
                      <w:rFonts w:ascii="Segoe UI Symbol" w:eastAsia="MS Gothic" w:hAnsi="Segoe UI Symbol" w:cs="Segoe UI Symbol"/>
                      <w:sz w:val="16"/>
                      <w:szCs w:val="16"/>
                    </w:rPr>
                    <w:t>☐</w:t>
                  </w:r>
                  <w:r w:rsidRPr="00730DDF">
                    <w:rPr>
                      <w:rFonts w:ascii="Arial" w:eastAsia="MS Gothic" w:hAnsi="Arial" w:cs="Arial"/>
                      <w:sz w:val="16"/>
                      <w:szCs w:val="16"/>
                    </w:rPr>
                    <w:t xml:space="preserve"> </w:t>
                  </w:r>
                  <w:r w:rsidRPr="00730DDF">
                    <w:rPr>
                      <w:rFonts w:ascii="Arial" w:hAnsi="Arial" w:cs="Arial"/>
                      <w:sz w:val="16"/>
                      <w:szCs w:val="16"/>
                    </w:rPr>
                    <w:t>Reste ouvert</w:t>
                  </w:r>
                </w:p>
              </w:tc>
            </w:tr>
            <w:tr w:rsidR="00730DDF" w:rsidRPr="00730DDF" w14:paraId="65921781" w14:textId="77777777" w:rsidTr="00FF1BA7">
              <w:tc>
                <w:tcPr>
                  <w:tcW w:w="704" w:type="dxa"/>
                  <w:shd w:val="clear" w:color="auto" w:fill="auto"/>
                  <w:vAlign w:val="center"/>
                </w:tcPr>
                <w:p w14:paraId="7547EA1B" w14:textId="77777777" w:rsidR="00C15901" w:rsidRPr="00730DDF" w:rsidRDefault="00C15901" w:rsidP="00FF1BA7">
                  <w:pPr>
                    <w:tabs>
                      <w:tab w:val="left" w:pos="7054"/>
                    </w:tabs>
                    <w:rPr>
                      <w:rFonts w:ascii="Arial" w:hAnsi="Arial" w:cs="Arial"/>
                      <w:b/>
                      <w:sz w:val="16"/>
                      <w:szCs w:val="16"/>
                    </w:rPr>
                  </w:pPr>
                </w:p>
                <w:p w14:paraId="62ED12CE" w14:textId="77777777" w:rsidR="00C15901" w:rsidRPr="00730DDF" w:rsidRDefault="00C15901" w:rsidP="00FF1BA7">
                  <w:pPr>
                    <w:tabs>
                      <w:tab w:val="left" w:pos="7054"/>
                    </w:tabs>
                    <w:rPr>
                      <w:rFonts w:ascii="Arial" w:hAnsi="Arial" w:cs="Arial"/>
                      <w:b/>
                      <w:sz w:val="16"/>
                      <w:szCs w:val="16"/>
                    </w:rPr>
                  </w:pPr>
                </w:p>
                <w:p w14:paraId="3BF7528F" w14:textId="77777777" w:rsidR="00C15901" w:rsidRPr="00730DDF" w:rsidRDefault="00C15901" w:rsidP="00FF1BA7">
                  <w:pPr>
                    <w:tabs>
                      <w:tab w:val="left" w:pos="7054"/>
                    </w:tabs>
                    <w:rPr>
                      <w:rFonts w:ascii="Arial" w:hAnsi="Arial" w:cs="Arial"/>
                      <w:b/>
                      <w:sz w:val="16"/>
                      <w:szCs w:val="16"/>
                    </w:rPr>
                  </w:pPr>
                </w:p>
                <w:p w14:paraId="1A271D1B" w14:textId="77777777" w:rsidR="00C15901" w:rsidRPr="00730DDF" w:rsidRDefault="00C15901" w:rsidP="00FF1BA7">
                  <w:pPr>
                    <w:tabs>
                      <w:tab w:val="left" w:pos="7054"/>
                    </w:tabs>
                    <w:rPr>
                      <w:rFonts w:ascii="Arial" w:hAnsi="Arial" w:cs="Arial"/>
                      <w:b/>
                      <w:sz w:val="16"/>
                      <w:szCs w:val="16"/>
                    </w:rPr>
                  </w:pPr>
                </w:p>
                <w:p w14:paraId="69945086" w14:textId="77777777" w:rsidR="00C15901" w:rsidRPr="00730DDF" w:rsidRDefault="00C15901" w:rsidP="00FF1BA7">
                  <w:pPr>
                    <w:tabs>
                      <w:tab w:val="left" w:pos="7054"/>
                    </w:tabs>
                    <w:rPr>
                      <w:rFonts w:ascii="Arial" w:hAnsi="Arial" w:cs="Arial"/>
                      <w:b/>
                      <w:sz w:val="16"/>
                      <w:szCs w:val="16"/>
                    </w:rPr>
                  </w:pPr>
                </w:p>
              </w:tc>
              <w:tc>
                <w:tcPr>
                  <w:tcW w:w="1559" w:type="dxa"/>
                  <w:shd w:val="clear" w:color="auto" w:fill="auto"/>
                  <w:vAlign w:val="center"/>
                </w:tcPr>
                <w:p w14:paraId="79E21BF6" w14:textId="77777777" w:rsidR="00C15901" w:rsidRPr="00730DDF" w:rsidRDefault="00C15901" w:rsidP="00FF1BA7">
                  <w:pPr>
                    <w:tabs>
                      <w:tab w:val="left" w:pos="7054"/>
                    </w:tabs>
                    <w:rPr>
                      <w:rFonts w:ascii="Arial" w:hAnsi="Arial" w:cs="Arial"/>
                      <w:b/>
                      <w:sz w:val="16"/>
                      <w:szCs w:val="16"/>
                    </w:rPr>
                  </w:pPr>
                </w:p>
              </w:tc>
              <w:tc>
                <w:tcPr>
                  <w:tcW w:w="2693" w:type="dxa"/>
                  <w:shd w:val="clear" w:color="auto" w:fill="auto"/>
                  <w:vAlign w:val="center"/>
                </w:tcPr>
                <w:p w14:paraId="5A381BD4" w14:textId="77777777" w:rsidR="00C15901" w:rsidRPr="00730DDF" w:rsidRDefault="00C15901" w:rsidP="00FF1BA7">
                  <w:pPr>
                    <w:tabs>
                      <w:tab w:val="left" w:pos="7054"/>
                    </w:tabs>
                    <w:rPr>
                      <w:rFonts w:ascii="Arial" w:hAnsi="Arial" w:cs="Arial"/>
                      <w:b/>
                      <w:sz w:val="16"/>
                      <w:szCs w:val="16"/>
                    </w:rPr>
                  </w:pPr>
                </w:p>
              </w:tc>
              <w:tc>
                <w:tcPr>
                  <w:tcW w:w="2977" w:type="dxa"/>
                  <w:shd w:val="clear" w:color="auto" w:fill="auto"/>
                  <w:vAlign w:val="center"/>
                </w:tcPr>
                <w:p w14:paraId="3590860F" w14:textId="77777777" w:rsidR="00C15901" w:rsidRPr="00730DDF" w:rsidRDefault="00C15901" w:rsidP="00FF1BA7">
                  <w:pPr>
                    <w:tabs>
                      <w:tab w:val="left" w:pos="7054"/>
                    </w:tabs>
                    <w:rPr>
                      <w:rFonts w:ascii="Arial" w:hAnsi="Arial" w:cs="Arial"/>
                      <w:b/>
                      <w:sz w:val="16"/>
                      <w:szCs w:val="16"/>
                    </w:rPr>
                  </w:pPr>
                </w:p>
              </w:tc>
              <w:tc>
                <w:tcPr>
                  <w:tcW w:w="1382" w:type="dxa"/>
                  <w:shd w:val="clear" w:color="auto" w:fill="auto"/>
                  <w:vAlign w:val="center"/>
                </w:tcPr>
                <w:p w14:paraId="60908104" w14:textId="77777777" w:rsidR="00C15901" w:rsidRPr="00730DDF" w:rsidRDefault="00C15901" w:rsidP="00334726">
                  <w:pPr>
                    <w:tabs>
                      <w:tab w:val="left" w:pos="7054"/>
                    </w:tabs>
                    <w:rPr>
                      <w:rFonts w:ascii="Arial" w:hAnsi="Arial" w:cs="Arial"/>
                      <w:sz w:val="16"/>
                      <w:szCs w:val="16"/>
                    </w:rPr>
                  </w:pPr>
                  <w:r w:rsidRPr="00730DDF">
                    <w:rPr>
                      <w:rFonts w:ascii="Segoe UI Symbol" w:eastAsia="MS Gothic" w:hAnsi="Segoe UI Symbol" w:cs="Segoe UI Symbol"/>
                      <w:sz w:val="16"/>
                      <w:szCs w:val="16"/>
                    </w:rPr>
                    <w:t>☐</w:t>
                  </w:r>
                  <w:r w:rsidRPr="00730DDF">
                    <w:rPr>
                      <w:rFonts w:ascii="Arial" w:hAnsi="Arial" w:cs="Arial"/>
                      <w:sz w:val="16"/>
                      <w:szCs w:val="16"/>
                    </w:rPr>
                    <w:t xml:space="preserve"> Accepté, écart clos</w:t>
                  </w:r>
                </w:p>
                <w:p w14:paraId="22B26BA5" w14:textId="77777777" w:rsidR="00C15901" w:rsidRPr="00730DDF" w:rsidRDefault="00C15901" w:rsidP="00334726">
                  <w:pPr>
                    <w:tabs>
                      <w:tab w:val="left" w:pos="7054"/>
                    </w:tabs>
                    <w:rPr>
                      <w:rFonts w:ascii="Arial" w:hAnsi="Arial" w:cs="Arial"/>
                      <w:sz w:val="16"/>
                      <w:szCs w:val="16"/>
                    </w:rPr>
                  </w:pPr>
                </w:p>
                <w:p w14:paraId="0473B276" w14:textId="31D84FB7" w:rsidR="00C15901" w:rsidRPr="00730DDF" w:rsidRDefault="00C15901" w:rsidP="00334726">
                  <w:pPr>
                    <w:tabs>
                      <w:tab w:val="left" w:pos="7054"/>
                    </w:tabs>
                    <w:rPr>
                      <w:rFonts w:ascii="Arial" w:hAnsi="Arial" w:cs="Arial"/>
                      <w:b/>
                      <w:sz w:val="16"/>
                      <w:szCs w:val="16"/>
                    </w:rPr>
                  </w:pPr>
                  <w:r w:rsidRPr="00730DDF">
                    <w:rPr>
                      <w:rFonts w:ascii="Segoe UI Symbol" w:eastAsia="MS Gothic" w:hAnsi="Segoe UI Symbol" w:cs="Segoe UI Symbol"/>
                      <w:sz w:val="16"/>
                      <w:szCs w:val="16"/>
                    </w:rPr>
                    <w:t>☐</w:t>
                  </w:r>
                  <w:r w:rsidRPr="00730DDF">
                    <w:rPr>
                      <w:rFonts w:ascii="Arial" w:eastAsia="MS Gothic" w:hAnsi="Arial" w:cs="Arial"/>
                      <w:sz w:val="16"/>
                      <w:szCs w:val="16"/>
                    </w:rPr>
                    <w:t xml:space="preserve"> </w:t>
                  </w:r>
                  <w:r w:rsidRPr="00730DDF">
                    <w:rPr>
                      <w:rFonts w:ascii="Arial" w:hAnsi="Arial" w:cs="Arial"/>
                      <w:sz w:val="16"/>
                      <w:szCs w:val="16"/>
                    </w:rPr>
                    <w:t>Reste ouvert</w:t>
                  </w:r>
                </w:p>
              </w:tc>
            </w:tr>
            <w:tr w:rsidR="00730DDF" w:rsidRPr="00730DDF" w14:paraId="53934D69" w14:textId="77777777" w:rsidTr="00FF1BA7">
              <w:tc>
                <w:tcPr>
                  <w:tcW w:w="704" w:type="dxa"/>
                  <w:shd w:val="clear" w:color="auto" w:fill="auto"/>
                  <w:vAlign w:val="center"/>
                </w:tcPr>
                <w:p w14:paraId="309CAA5F" w14:textId="77777777" w:rsidR="00C15901" w:rsidRPr="00730DDF" w:rsidRDefault="00C15901" w:rsidP="00FF1BA7">
                  <w:pPr>
                    <w:tabs>
                      <w:tab w:val="left" w:pos="7054"/>
                    </w:tabs>
                    <w:rPr>
                      <w:rFonts w:ascii="Arial" w:hAnsi="Arial" w:cs="Arial"/>
                      <w:b/>
                      <w:sz w:val="16"/>
                      <w:szCs w:val="16"/>
                    </w:rPr>
                  </w:pPr>
                </w:p>
                <w:p w14:paraId="0540D7AE" w14:textId="77777777" w:rsidR="00C15901" w:rsidRPr="00730DDF" w:rsidRDefault="00C15901" w:rsidP="00FF1BA7">
                  <w:pPr>
                    <w:tabs>
                      <w:tab w:val="left" w:pos="7054"/>
                    </w:tabs>
                    <w:rPr>
                      <w:rFonts w:ascii="Arial" w:hAnsi="Arial" w:cs="Arial"/>
                      <w:b/>
                      <w:sz w:val="16"/>
                      <w:szCs w:val="16"/>
                    </w:rPr>
                  </w:pPr>
                </w:p>
                <w:p w14:paraId="239EE788" w14:textId="77777777" w:rsidR="00C15901" w:rsidRPr="00730DDF" w:rsidRDefault="00C15901" w:rsidP="00FF1BA7">
                  <w:pPr>
                    <w:tabs>
                      <w:tab w:val="left" w:pos="7054"/>
                    </w:tabs>
                    <w:rPr>
                      <w:rFonts w:ascii="Arial" w:hAnsi="Arial" w:cs="Arial"/>
                      <w:b/>
                      <w:sz w:val="16"/>
                      <w:szCs w:val="16"/>
                    </w:rPr>
                  </w:pPr>
                </w:p>
                <w:p w14:paraId="22252486" w14:textId="77777777" w:rsidR="00C15901" w:rsidRPr="00730DDF" w:rsidRDefault="00C15901" w:rsidP="00FF1BA7">
                  <w:pPr>
                    <w:tabs>
                      <w:tab w:val="left" w:pos="7054"/>
                    </w:tabs>
                    <w:rPr>
                      <w:rFonts w:ascii="Arial" w:hAnsi="Arial" w:cs="Arial"/>
                      <w:b/>
                      <w:sz w:val="16"/>
                      <w:szCs w:val="16"/>
                    </w:rPr>
                  </w:pPr>
                </w:p>
                <w:p w14:paraId="05F6F389" w14:textId="77777777" w:rsidR="00C15901" w:rsidRPr="00730DDF" w:rsidRDefault="00C15901" w:rsidP="00FF1BA7">
                  <w:pPr>
                    <w:tabs>
                      <w:tab w:val="left" w:pos="7054"/>
                    </w:tabs>
                    <w:rPr>
                      <w:rFonts w:ascii="Arial" w:hAnsi="Arial" w:cs="Arial"/>
                      <w:b/>
                      <w:sz w:val="16"/>
                      <w:szCs w:val="16"/>
                    </w:rPr>
                  </w:pPr>
                </w:p>
                <w:p w14:paraId="6DE993DA" w14:textId="77777777" w:rsidR="00C15901" w:rsidRPr="00730DDF" w:rsidRDefault="00C15901" w:rsidP="00FF1BA7">
                  <w:pPr>
                    <w:tabs>
                      <w:tab w:val="left" w:pos="7054"/>
                    </w:tabs>
                    <w:rPr>
                      <w:rFonts w:ascii="Arial" w:hAnsi="Arial" w:cs="Arial"/>
                      <w:b/>
                      <w:sz w:val="16"/>
                      <w:szCs w:val="16"/>
                    </w:rPr>
                  </w:pPr>
                </w:p>
              </w:tc>
              <w:tc>
                <w:tcPr>
                  <w:tcW w:w="1559" w:type="dxa"/>
                  <w:shd w:val="clear" w:color="auto" w:fill="auto"/>
                  <w:vAlign w:val="center"/>
                </w:tcPr>
                <w:p w14:paraId="34D9FE2B" w14:textId="77777777" w:rsidR="00C15901" w:rsidRPr="00730DDF" w:rsidRDefault="00C15901" w:rsidP="00FF1BA7">
                  <w:pPr>
                    <w:tabs>
                      <w:tab w:val="left" w:pos="7054"/>
                    </w:tabs>
                    <w:rPr>
                      <w:rFonts w:ascii="Arial" w:hAnsi="Arial" w:cs="Arial"/>
                      <w:b/>
                      <w:sz w:val="16"/>
                      <w:szCs w:val="16"/>
                    </w:rPr>
                  </w:pPr>
                </w:p>
              </w:tc>
              <w:tc>
                <w:tcPr>
                  <w:tcW w:w="2693" w:type="dxa"/>
                  <w:shd w:val="clear" w:color="auto" w:fill="auto"/>
                  <w:vAlign w:val="center"/>
                </w:tcPr>
                <w:p w14:paraId="22AB1ABD" w14:textId="77777777" w:rsidR="00C15901" w:rsidRPr="00730DDF" w:rsidRDefault="00C15901" w:rsidP="00FF1BA7">
                  <w:pPr>
                    <w:tabs>
                      <w:tab w:val="left" w:pos="7054"/>
                    </w:tabs>
                    <w:rPr>
                      <w:rFonts w:ascii="Arial" w:hAnsi="Arial" w:cs="Arial"/>
                      <w:b/>
                      <w:sz w:val="16"/>
                      <w:szCs w:val="16"/>
                    </w:rPr>
                  </w:pPr>
                </w:p>
              </w:tc>
              <w:tc>
                <w:tcPr>
                  <w:tcW w:w="2977" w:type="dxa"/>
                  <w:shd w:val="clear" w:color="auto" w:fill="auto"/>
                  <w:vAlign w:val="center"/>
                </w:tcPr>
                <w:p w14:paraId="192D888C" w14:textId="77777777" w:rsidR="00C15901" w:rsidRPr="00730DDF" w:rsidRDefault="00C15901" w:rsidP="00FF1BA7">
                  <w:pPr>
                    <w:tabs>
                      <w:tab w:val="left" w:pos="7054"/>
                    </w:tabs>
                    <w:rPr>
                      <w:rFonts w:ascii="Arial" w:hAnsi="Arial" w:cs="Arial"/>
                      <w:b/>
                      <w:sz w:val="16"/>
                      <w:szCs w:val="16"/>
                    </w:rPr>
                  </w:pPr>
                </w:p>
              </w:tc>
              <w:tc>
                <w:tcPr>
                  <w:tcW w:w="1382" w:type="dxa"/>
                  <w:shd w:val="clear" w:color="auto" w:fill="auto"/>
                  <w:vAlign w:val="center"/>
                </w:tcPr>
                <w:p w14:paraId="3802BF13" w14:textId="77777777" w:rsidR="00C15901" w:rsidRPr="00730DDF" w:rsidRDefault="00C15901" w:rsidP="00334726">
                  <w:pPr>
                    <w:tabs>
                      <w:tab w:val="left" w:pos="7054"/>
                    </w:tabs>
                    <w:rPr>
                      <w:rFonts w:ascii="Arial" w:hAnsi="Arial" w:cs="Arial"/>
                      <w:sz w:val="16"/>
                      <w:szCs w:val="16"/>
                    </w:rPr>
                  </w:pPr>
                  <w:r w:rsidRPr="00730DDF">
                    <w:rPr>
                      <w:rFonts w:ascii="Segoe UI Symbol" w:eastAsia="MS Gothic" w:hAnsi="Segoe UI Symbol" w:cs="Segoe UI Symbol"/>
                      <w:sz w:val="16"/>
                      <w:szCs w:val="16"/>
                    </w:rPr>
                    <w:t>☐</w:t>
                  </w:r>
                  <w:r w:rsidRPr="00730DDF">
                    <w:rPr>
                      <w:rFonts w:ascii="Arial" w:hAnsi="Arial" w:cs="Arial"/>
                      <w:sz w:val="16"/>
                      <w:szCs w:val="16"/>
                    </w:rPr>
                    <w:t xml:space="preserve"> Accepté, écart clos</w:t>
                  </w:r>
                </w:p>
                <w:p w14:paraId="5C691A9C" w14:textId="77777777" w:rsidR="00C15901" w:rsidRPr="00730DDF" w:rsidRDefault="00C15901" w:rsidP="00334726">
                  <w:pPr>
                    <w:tabs>
                      <w:tab w:val="left" w:pos="7054"/>
                    </w:tabs>
                    <w:rPr>
                      <w:rFonts w:ascii="Arial" w:hAnsi="Arial" w:cs="Arial"/>
                      <w:sz w:val="16"/>
                      <w:szCs w:val="16"/>
                    </w:rPr>
                  </w:pPr>
                </w:p>
                <w:p w14:paraId="02DC2C12" w14:textId="472EC34A" w:rsidR="00C15901" w:rsidRPr="00730DDF" w:rsidRDefault="00C15901" w:rsidP="00334726">
                  <w:pPr>
                    <w:tabs>
                      <w:tab w:val="left" w:pos="7054"/>
                    </w:tabs>
                    <w:rPr>
                      <w:rFonts w:ascii="Arial" w:hAnsi="Arial" w:cs="Arial"/>
                      <w:b/>
                      <w:sz w:val="16"/>
                      <w:szCs w:val="16"/>
                    </w:rPr>
                  </w:pPr>
                  <w:r w:rsidRPr="00730DDF">
                    <w:rPr>
                      <w:rFonts w:ascii="Segoe UI Symbol" w:eastAsia="MS Gothic" w:hAnsi="Segoe UI Symbol" w:cs="Segoe UI Symbol"/>
                      <w:sz w:val="16"/>
                      <w:szCs w:val="16"/>
                    </w:rPr>
                    <w:t>☐</w:t>
                  </w:r>
                  <w:r w:rsidRPr="00730DDF">
                    <w:rPr>
                      <w:rFonts w:ascii="Arial" w:eastAsia="MS Gothic" w:hAnsi="Arial" w:cs="Arial"/>
                      <w:sz w:val="16"/>
                      <w:szCs w:val="16"/>
                    </w:rPr>
                    <w:t xml:space="preserve"> </w:t>
                  </w:r>
                  <w:r w:rsidRPr="00730DDF">
                    <w:rPr>
                      <w:rFonts w:ascii="Arial" w:hAnsi="Arial" w:cs="Arial"/>
                      <w:sz w:val="16"/>
                      <w:szCs w:val="16"/>
                    </w:rPr>
                    <w:t>Reste ouvert</w:t>
                  </w:r>
                </w:p>
              </w:tc>
            </w:tr>
            <w:tr w:rsidR="00730DDF" w:rsidRPr="00730DDF" w14:paraId="2F4A7A56" w14:textId="77777777" w:rsidTr="00FF1BA7">
              <w:tc>
                <w:tcPr>
                  <w:tcW w:w="704" w:type="dxa"/>
                  <w:shd w:val="clear" w:color="auto" w:fill="auto"/>
                  <w:vAlign w:val="center"/>
                </w:tcPr>
                <w:p w14:paraId="550D88B1" w14:textId="77777777" w:rsidR="00C15901" w:rsidRPr="00730DDF" w:rsidRDefault="00C15901" w:rsidP="00FF1BA7">
                  <w:pPr>
                    <w:tabs>
                      <w:tab w:val="left" w:pos="7054"/>
                    </w:tabs>
                    <w:rPr>
                      <w:rFonts w:ascii="Arial" w:hAnsi="Arial" w:cs="Arial"/>
                      <w:b/>
                      <w:sz w:val="16"/>
                      <w:szCs w:val="16"/>
                    </w:rPr>
                  </w:pPr>
                </w:p>
                <w:p w14:paraId="0341CD17" w14:textId="77777777" w:rsidR="00C15901" w:rsidRPr="00730DDF" w:rsidRDefault="00C15901" w:rsidP="00FF1BA7">
                  <w:pPr>
                    <w:tabs>
                      <w:tab w:val="left" w:pos="7054"/>
                    </w:tabs>
                    <w:rPr>
                      <w:rFonts w:ascii="Arial" w:hAnsi="Arial" w:cs="Arial"/>
                      <w:b/>
                      <w:sz w:val="16"/>
                      <w:szCs w:val="16"/>
                    </w:rPr>
                  </w:pPr>
                </w:p>
                <w:p w14:paraId="0E659638" w14:textId="77777777" w:rsidR="00C15901" w:rsidRPr="00730DDF" w:rsidRDefault="00C15901" w:rsidP="00FF1BA7">
                  <w:pPr>
                    <w:tabs>
                      <w:tab w:val="left" w:pos="7054"/>
                    </w:tabs>
                    <w:rPr>
                      <w:rFonts w:ascii="Arial" w:hAnsi="Arial" w:cs="Arial"/>
                      <w:b/>
                      <w:sz w:val="16"/>
                      <w:szCs w:val="16"/>
                    </w:rPr>
                  </w:pPr>
                </w:p>
                <w:p w14:paraId="6A4091EC" w14:textId="77777777" w:rsidR="00C15901" w:rsidRPr="00730DDF" w:rsidRDefault="00C15901" w:rsidP="00FF1BA7">
                  <w:pPr>
                    <w:tabs>
                      <w:tab w:val="left" w:pos="7054"/>
                    </w:tabs>
                    <w:rPr>
                      <w:rFonts w:ascii="Arial" w:hAnsi="Arial" w:cs="Arial"/>
                      <w:b/>
                      <w:sz w:val="16"/>
                      <w:szCs w:val="16"/>
                    </w:rPr>
                  </w:pPr>
                </w:p>
                <w:p w14:paraId="4A2B08B0" w14:textId="77777777" w:rsidR="00C15901" w:rsidRPr="00730DDF" w:rsidRDefault="00C15901" w:rsidP="00FF1BA7">
                  <w:pPr>
                    <w:tabs>
                      <w:tab w:val="left" w:pos="7054"/>
                    </w:tabs>
                    <w:rPr>
                      <w:rFonts w:ascii="Arial" w:hAnsi="Arial" w:cs="Arial"/>
                      <w:b/>
                      <w:sz w:val="16"/>
                      <w:szCs w:val="16"/>
                    </w:rPr>
                  </w:pPr>
                </w:p>
                <w:p w14:paraId="6FF92EBD" w14:textId="77777777" w:rsidR="00C15901" w:rsidRPr="00730DDF" w:rsidRDefault="00C15901" w:rsidP="00FF1BA7">
                  <w:pPr>
                    <w:tabs>
                      <w:tab w:val="left" w:pos="7054"/>
                    </w:tabs>
                    <w:rPr>
                      <w:rFonts w:ascii="Arial" w:hAnsi="Arial" w:cs="Arial"/>
                      <w:b/>
                      <w:sz w:val="16"/>
                      <w:szCs w:val="16"/>
                    </w:rPr>
                  </w:pPr>
                </w:p>
              </w:tc>
              <w:tc>
                <w:tcPr>
                  <w:tcW w:w="1559" w:type="dxa"/>
                  <w:shd w:val="clear" w:color="auto" w:fill="auto"/>
                  <w:vAlign w:val="center"/>
                </w:tcPr>
                <w:p w14:paraId="4582EA97" w14:textId="77777777" w:rsidR="00C15901" w:rsidRPr="00730DDF" w:rsidRDefault="00C15901" w:rsidP="00FF1BA7">
                  <w:pPr>
                    <w:tabs>
                      <w:tab w:val="left" w:pos="7054"/>
                    </w:tabs>
                    <w:rPr>
                      <w:rFonts w:ascii="Arial" w:hAnsi="Arial" w:cs="Arial"/>
                      <w:b/>
                      <w:sz w:val="16"/>
                      <w:szCs w:val="16"/>
                    </w:rPr>
                  </w:pPr>
                </w:p>
              </w:tc>
              <w:tc>
                <w:tcPr>
                  <w:tcW w:w="2693" w:type="dxa"/>
                  <w:shd w:val="clear" w:color="auto" w:fill="auto"/>
                  <w:vAlign w:val="center"/>
                </w:tcPr>
                <w:p w14:paraId="74A7E7E3" w14:textId="77777777" w:rsidR="00C15901" w:rsidRPr="00730DDF" w:rsidRDefault="00C15901" w:rsidP="00FF1BA7">
                  <w:pPr>
                    <w:tabs>
                      <w:tab w:val="left" w:pos="7054"/>
                    </w:tabs>
                    <w:rPr>
                      <w:rFonts w:ascii="Arial" w:hAnsi="Arial" w:cs="Arial"/>
                      <w:b/>
                      <w:sz w:val="16"/>
                      <w:szCs w:val="16"/>
                    </w:rPr>
                  </w:pPr>
                </w:p>
              </w:tc>
              <w:tc>
                <w:tcPr>
                  <w:tcW w:w="2977" w:type="dxa"/>
                  <w:shd w:val="clear" w:color="auto" w:fill="auto"/>
                  <w:vAlign w:val="center"/>
                </w:tcPr>
                <w:p w14:paraId="6877E540" w14:textId="77777777" w:rsidR="00C15901" w:rsidRPr="00730DDF" w:rsidRDefault="00C15901" w:rsidP="00FF1BA7">
                  <w:pPr>
                    <w:tabs>
                      <w:tab w:val="left" w:pos="7054"/>
                    </w:tabs>
                    <w:rPr>
                      <w:rFonts w:ascii="Arial" w:hAnsi="Arial" w:cs="Arial"/>
                      <w:b/>
                      <w:sz w:val="16"/>
                      <w:szCs w:val="16"/>
                    </w:rPr>
                  </w:pPr>
                </w:p>
              </w:tc>
              <w:tc>
                <w:tcPr>
                  <w:tcW w:w="1382" w:type="dxa"/>
                  <w:shd w:val="clear" w:color="auto" w:fill="auto"/>
                  <w:vAlign w:val="center"/>
                </w:tcPr>
                <w:p w14:paraId="6731757D" w14:textId="77777777" w:rsidR="00C15901" w:rsidRPr="00730DDF" w:rsidRDefault="00C15901" w:rsidP="00334726">
                  <w:pPr>
                    <w:tabs>
                      <w:tab w:val="left" w:pos="7054"/>
                    </w:tabs>
                    <w:rPr>
                      <w:rFonts w:ascii="Arial" w:hAnsi="Arial" w:cs="Arial"/>
                      <w:sz w:val="16"/>
                      <w:szCs w:val="16"/>
                    </w:rPr>
                  </w:pPr>
                  <w:r w:rsidRPr="00730DDF">
                    <w:rPr>
                      <w:rFonts w:ascii="Segoe UI Symbol" w:eastAsia="MS Gothic" w:hAnsi="Segoe UI Symbol" w:cs="Segoe UI Symbol"/>
                      <w:sz w:val="16"/>
                      <w:szCs w:val="16"/>
                    </w:rPr>
                    <w:t>☐</w:t>
                  </w:r>
                  <w:r w:rsidRPr="00730DDF">
                    <w:rPr>
                      <w:rFonts w:ascii="Arial" w:hAnsi="Arial" w:cs="Arial"/>
                      <w:sz w:val="16"/>
                      <w:szCs w:val="16"/>
                    </w:rPr>
                    <w:t xml:space="preserve"> Accepté, écart clos</w:t>
                  </w:r>
                </w:p>
                <w:p w14:paraId="6F752FCC" w14:textId="77777777" w:rsidR="00C15901" w:rsidRPr="00730DDF" w:rsidRDefault="00C15901" w:rsidP="00334726">
                  <w:pPr>
                    <w:tabs>
                      <w:tab w:val="left" w:pos="7054"/>
                    </w:tabs>
                    <w:rPr>
                      <w:rFonts w:ascii="Arial" w:hAnsi="Arial" w:cs="Arial"/>
                      <w:sz w:val="16"/>
                      <w:szCs w:val="16"/>
                    </w:rPr>
                  </w:pPr>
                </w:p>
                <w:p w14:paraId="5AA2B6C5" w14:textId="7DB79AD1" w:rsidR="00C15901" w:rsidRPr="00730DDF" w:rsidRDefault="00C15901" w:rsidP="00334726">
                  <w:pPr>
                    <w:tabs>
                      <w:tab w:val="left" w:pos="7054"/>
                    </w:tabs>
                    <w:rPr>
                      <w:rFonts w:ascii="Arial" w:hAnsi="Arial" w:cs="Arial"/>
                      <w:b/>
                      <w:sz w:val="16"/>
                      <w:szCs w:val="16"/>
                    </w:rPr>
                  </w:pPr>
                  <w:r w:rsidRPr="00730DDF">
                    <w:rPr>
                      <w:rFonts w:ascii="Segoe UI Symbol" w:eastAsia="MS Gothic" w:hAnsi="Segoe UI Symbol" w:cs="Segoe UI Symbol"/>
                      <w:sz w:val="16"/>
                      <w:szCs w:val="16"/>
                    </w:rPr>
                    <w:t>☐</w:t>
                  </w:r>
                  <w:r w:rsidRPr="00730DDF">
                    <w:rPr>
                      <w:rFonts w:ascii="Arial" w:eastAsia="MS Gothic" w:hAnsi="Arial" w:cs="Arial"/>
                      <w:sz w:val="16"/>
                      <w:szCs w:val="16"/>
                    </w:rPr>
                    <w:t xml:space="preserve"> </w:t>
                  </w:r>
                  <w:r w:rsidRPr="00730DDF">
                    <w:rPr>
                      <w:rFonts w:ascii="Arial" w:hAnsi="Arial" w:cs="Arial"/>
                      <w:sz w:val="16"/>
                      <w:szCs w:val="16"/>
                    </w:rPr>
                    <w:t>Reste ouvert</w:t>
                  </w:r>
                </w:p>
              </w:tc>
            </w:tr>
          </w:tbl>
          <w:p w14:paraId="76009C65" w14:textId="77777777" w:rsidR="00011421" w:rsidRPr="00730DDF" w:rsidRDefault="00011421" w:rsidP="000428A3">
            <w:pPr>
              <w:tabs>
                <w:tab w:val="left" w:pos="7054"/>
              </w:tabs>
              <w:rPr>
                <w:rFonts w:ascii="Arial" w:hAnsi="Arial" w:cs="Arial"/>
                <w:b/>
                <w:sz w:val="16"/>
                <w:szCs w:val="16"/>
              </w:rPr>
            </w:pPr>
          </w:p>
          <w:p w14:paraId="107CD557" w14:textId="77777777" w:rsidR="0084411D" w:rsidRPr="00730DDF" w:rsidRDefault="0084411D" w:rsidP="000428A3">
            <w:pPr>
              <w:tabs>
                <w:tab w:val="left" w:pos="7054"/>
              </w:tabs>
              <w:rPr>
                <w:rFonts w:ascii="Arial" w:hAnsi="Arial" w:cs="Arial"/>
                <w:b/>
                <w:sz w:val="16"/>
                <w:szCs w:val="16"/>
              </w:rPr>
            </w:pPr>
          </w:p>
          <w:bookmarkStart w:id="25" w:name="_Toc464727675"/>
          <w:p w14:paraId="20112DD2" w14:textId="3286EDF0" w:rsidR="00B74530" w:rsidRPr="00730DDF" w:rsidRDefault="000267A2" w:rsidP="00F63CE0">
            <w:pPr>
              <w:pStyle w:val="Paragraphedeliste"/>
              <w:numPr>
                <w:ilvl w:val="0"/>
                <w:numId w:val="10"/>
              </w:numPr>
              <w:rPr>
                <w:rFonts w:ascii="Arial" w:hAnsi="Arial" w:cs="Arial"/>
                <w:b/>
                <w:sz w:val="16"/>
                <w:szCs w:val="16"/>
              </w:rPr>
            </w:pPr>
            <w:r w:rsidRPr="00730DDF">
              <w:rPr>
                <w:rFonts w:ascii="Arial" w:hAnsi="Arial" w:cs="Arial"/>
                <w:b/>
                <w:noProof/>
                <w:sz w:val="16"/>
                <w:szCs w:val="16"/>
              </w:rPr>
              <mc:AlternateContent>
                <mc:Choice Requires="wps">
                  <w:drawing>
                    <wp:anchor distT="0" distB="0" distL="114300" distR="114300" simplePos="0" relativeHeight="251681280" behindDoc="0" locked="0" layoutInCell="1" allowOverlap="1" wp14:anchorId="4BC5E919" wp14:editId="59A538F5">
                      <wp:simplePos x="0" y="0"/>
                      <wp:positionH relativeFrom="column">
                        <wp:posOffset>-179070</wp:posOffset>
                      </wp:positionH>
                      <wp:positionV relativeFrom="paragraph">
                        <wp:posOffset>23495</wp:posOffset>
                      </wp:positionV>
                      <wp:extent cx="0" cy="4725670"/>
                      <wp:effectExtent l="10795" t="10160" r="8255" b="7620"/>
                      <wp:wrapNone/>
                      <wp:docPr id="10"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256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4AC1F7" id="AutoShape 65" o:spid="_x0000_s1026" type="#_x0000_t32" style="position:absolute;margin-left:-14.1pt;margin-top:1.85pt;width:0;height:372.1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"/>
                  </w:pict>
                </mc:Fallback>
              </mc:AlternateContent>
            </w:r>
            <w:r w:rsidR="00B74530" w:rsidRPr="00730DDF">
              <w:rPr>
                <w:rFonts w:ascii="Arial" w:hAnsi="Arial" w:cs="Arial"/>
                <w:b/>
                <w:sz w:val="16"/>
                <w:szCs w:val="16"/>
              </w:rPr>
              <w:t>Observations</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8895"/>
            </w:tblGrid>
            <w:tr w:rsidR="00730DDF" w:rsidRPr="00730DDF" w14:paraId="51EC0497" w14:textId="77777777" w:rsidTr="00730DDF">
              <w:tc>
                <w:tcPr>
                  <w:tcW w:w="1413" w:type="dxa"/>
                  <w:shd w:val="pct10" w:color="auto" w:fill="auto"/>
                  <w:vAlign w:val="center"/>
                </w:tcPr>
                <w:p w14:paraId="4E178224" w14:textId="77777777" w:rsidR="00B74530" w:rsidRPr="00730DDF" w:rsidRDefault="00B74530" w:rsidP="00FF1BA7">
                  <w:pPr>
                    <w:tabs>
                      <w:tab w:val="left" w:pos="7054"/>
                    </w:tabs>
                    <w:jc w:val="center"/>
                    <w:rPr>
                      <w:rFonts w:ascii="Arial" w:hAnsi="Arial" w:cs="Arial"/>
                      <w:b/>
                      <w:sz w:val="16"/>
                      <w:szCs w:val="16"/>
                    </w:rPr>
                  </w:pPr>
                  <w:r w:rsidRPr="00730DDF">
                    <w:rPr>
                      <w:rFonts w:ascii="Arial" w:hAnsi="Arial" w:cs="Arial"/>
                      <w:b/>
                      <w:sz w:val="16"/>
                      <w:szCs w:val="16"/>
                    </w:rPr>
                    <w:t>N° observation</w:t>
                  </w:r>
                </w:p>
              </w:tc>
              <w:tc>
                <w:tcPr>
                  <w:tcW w:w="8895" w:type="dxa"/>
                  <w:shd w:val="pct10" w:color="auto" w:fill="auto"/>
                  <w:vAlign w:val="center"/>
                </w:tcPr>
                <w:p w14:paraId="76E88966" w14:textId="77777777" w:rsidR="00B74530" w:rsidRPr="00730DDF" w:rsidRDefault="00B74530" w:rsidP="00FF1BA7">
                  <w:pPr>
                    <w:tabs>
                      <w:tab w:val="left" w:pos="7054"/>
                    </w:tabs>
                    <w:jc w:val="center"/>
                    <w:rPr>
                      <w:rFonts w:ascii="Arial" w:hAnsi="Arial" w:cs="Arial"/>
                      <w:b/>
                      <w:sz w:val="16"/>
                      <w:szCs w:val="16"/>
                    </w:rPr>
                  </w:pPr>
                  <w:r w:rsidRPr="00730DDF">
                    <w:rPr>
                      <w:rFonts w:ascii="Arial" w:hAnsi="Arial" w:cs="Arial"/>
                      <w:b/>
                      <w:sz w:val="16"/>
                      <w:szCs w:val="16"/>
                    </w:rPr>
                    <w:t>Libellé de l’observation</w:t>
                  </w:r>
                </w:p>
              </w:tc>
            </w:tr>
            <w:tr w:rsidR="00730DDF" w:rsidRPr="00730DDF" w14:paraId="40F7140C" w14:textId="77777777" w:rsidTr="00730DDF">
              <w:trPr>
                <w:trHeight w:val="567"/>
              </w:trPr>
              <w:tc>
                <w:tcPr>
                  <w:tcW w:w="1413" w:type="dxa"/>
                  <w:shd w:val="clear" w:color="auto" w:fill="auto"/>
                  <w:vAlign w:val="center"/>
                </w:tcPr>
                <w:p w14:paraId="6678FC7B" w14:textId="77777777" w:rsidR="00B74530" w:rsidRPr="00730DDF" w:rsidRDefault="00B74530" w:rsidP="00FF1BA7">
                  <w:pPr>
                    <w:tabs>
                      <w:tab w:val="left" w:pos="7054"/>
                    </w:tabs>
                    <w:rPr>
                      <w:rFonts w:ascii="Arial" w:hAnsi="Arial" w:cs="Arial"/>
                      <w:b/>
                      <w:sz w:val="16"/>
                      <w:szCs w:val="16"/>
                    </w:rPr>
                  </w:pPr>
                </w:p>
                <w:p w14:paraId="4A7ADC8A" w14:textId="77777777" w:rsidR="00B74530" w:rsidRPr="00730DDF" w:rsidRDefault="00B74530" w:rsidP="00FF1BA7">
                  <w:pPr>
                    <w:tabs>
                      <w:tab w:val="left" w:pos="7054"/>
                    </w:tabs>
                    <w:rPr>
                      <w:rFonts w:ascii="Arial" w:hAnsi="Arial" w:cs="Arial"/>
                      <w:b/>
                      <w:sz w:val="16"/>
                      <w:szCs w:val="16"/>
                    </w:rPr>
                  </w:pPr>
                </w:p>
                <w:p w14:paraId="666B7C83" w14:textId="77777777" w:rsidR="00B74530" w:rsidRPr="00730DDF" w:rsidRDefault="00B74530" w:rsidP="00FF1BA7">
                  <w:pPr>
                    <w:tabs>
                      <w:tab w:val="left" w:pos="7054"/>
                    </w:tabs>
                    <w:rPr>
                      <w:rFonts w:ascii="Arial" w:hAnsi="Arial" w:cs="Arial"/>
                      <w:b/>
                      <w:sz w:val="16"/>
                      <w:szCs w:val="16"/>
                    </w:rPr>
                  </w:pPr>
                </w:p>
                <w:p w14:paraId="44949A63" w14:textId="77777777" w:rsidR="00B74530" w:rsidRPr="00730DDF" w:rsidRDefault="00B74530" w:rsidP="00FF1BA7">
                  <w:pPr>
                    <w:tabs>
                      <w:tab w:val="left" w:pos="7054"/>
                    </w:tabs>
                    <w:rPr>
                      <w:rFonts w:ascii="Arial" w:hAnsi="Arial" w:cs="Arial"/>
                      <w:b/>
                      <w:sz w:val="16"/>
                      <w:szCs w:val="16"/>
                    </w:rPr>
                  </w:pPr>
                </w:p>
                <w:p w14:paraId="13F397EB" w14:textId="77777777" w:rsidR="00B74530" w:rsidRPr="00730DDF" w:rsidRDefault="00B74530" w:rsidP="00FF1BA7">
                  <w:pPr>
                    <w:tabs>
                      <w:tab w:val="left" w:pos="7054"/>
                    </w:tabs>
                    <w:rPr>
                      <w:rFonts w:ascii="Arial" w:hAnsi="Arial" w:cs="Arial"/>
                      <w:b/>
                      <w:sz w:val="16"/>
                      <w:szCs w:val="16"/>
                    </w:rPr>
                  </w:pPr>
                </w:p>
              </w:tc>
              <w:tc>
                <w:tcPr>
                  <w:tcW w:w="8895" w:type="dxa"/>
                  <w:shd w:val="clear" w:color="auto" w:fill="auto"/>
                  <w:vAlign w:val="center"/>
                </w:tcPr>
                <w:p w14:paraId="0317BE95" w14:textId="77777777" w:rsidR="00B74530" w:rsidRPr="00730DDF" w:rsidRDefault="00B74530" w:rsidP="00FF1BA7">
                  <w:pPr>
                    <w:tabs>
                      <w:tab w:val="left" w:pos="7054"/>
                    </w:tabs>
                    <w:rPr>
                      <w:rFonts w:ascii="Arial" w:hAnsi="Arial" w:cs="Arial"/>
                      <w:sz w:val="16"/>
                      <w:szCs w:val="16"/>
                    </w:rPr>
                  </w:pPr>
                </w:p>
              </w:tc>
            </w:tr>
            <w:tr w:rsidR="00730DDF" w:rsidRPr="00730DDF" w14:paraId="1919C3FE" w14:textId="77777777" w:rsidTr="00730DDF">
              <w:trPr>
                <w:trHeight w:val="567"/>
              </w:trPr>
              <w:tc>
                <w:tcPr>
                  <w:tcW w:w="1413" w:type="dxa"/>
                  <w:shd w:val="clear" w:color="auto" w:fill="auto"/>
                  <w:vAlign w:val="center"/>
                </w:tcPr>
                <w:p w14:paraId="61C8F9DC" w14:textId="77777777" w:rsidR="00B74530" w:rsidRPr="00730DDF" w:rsidRDefault="00B74530" w:rsidP="00FF1BA7">
                  <w:pPr>
                    <w:tabs>
                      <w:tab w:val="left" w:pos="7054"/>
                    </w:tabs>
                    <w:rPr>
                      <w:rFonts w:ascii="Arial" w:hAnsi="Arial" w:cs="Arial"/>
                      <w:b/>
                      <w:sz w:val="16"/>
                      <w:szCs w:val="16"/>
                    </w:rPr>
                  </w:pPr>
                </w:p>
                <w:p w14:paraId="7626542C" w14:textId="77777777" w:rsidR="00B74530" w:rsidRPr="00730DDF" w:rsidRDefault="00B74530" w:rsidP="00FF1BA7">
                  <w:pPr>
                    <w:tabs>
                      <w:tab w:val="left" w:pos="7054"/>
                    </w:tabs>
                    <w:rPr>
                      <w:rFonts w:ascii="Arial" w:hAnsi="Arial" w:cs="Arial"/>
                      <w:b/>
                      <w:sz w:val="16"/>
                      <w:szCs w:val="16"/>
                    </w:rPr>
                  </w:pPr>
                </w:p>
                <w:p w14:paraId="3778015D" w14:textId="77777777" w:rsidR="00B74530" w:rsidRPr="00730DDF" w:rsidRDefault="00B74530" w:rsidP="00FF1BA7">
                  <w:pPr>
                    <w:tabs>
                      <w:tab w:val="left" w:pos="7054"/>
                    </w:tabs>
                    <w:rPr>
                      <w:rFonts w:ascii="Arial" w:hAnsi="Arial" w:cs="Arial"/>
                      <w:b/>
                      <w:sz w:val="16"/>
                      <w:szCs w:val="16"/>
                    </w:rPr>
                  </w:pPr>
                </w:p>
                <w:p w14:paraId="11D91D7C" w14:textId="77777777" w:rsidR="00B74530" w:rsidRPr="00730DDF" w:rsidRDefault="00B74530" w:rsidP="00FF1BA7">
                  <w:pPr>
                    <w:tabs>
                      <w:tab w:val="left" w:pos="7054"/>
                    </w:tabs>
                    <w:rPr>
                      <w:rFonts w:ascii="Arial" w:hAnsi="Arial" w:cs="Arial"/>
                      <w:b/>
                      <w:sz w:val="16"/>
                      <w:szCs w:val="16"/>
                    </w:rPr>
                  </w:pPr>
                </w:p>
                <w:p w14:paraId="514CE993" w14:textId="77777777" w:rsidR="00B74530" w:rsidRPr="00730DDF" w:rsidRDefault="00B74530" w:rsidP="00FF1BA7">
                  <w:pPr>
                    <w:tabs>
                      <w:tab w:val="left" w:pos="7054"/>
                    </w:tabs>
                    <w:rPr>
                      <w:rFonts w:ascii="Arial" w:hAnsi="Arial" w:cs="Arial"/>
                      <w:b/>
                      <w:sz w:val="16"/>
                      <w:szCs w:val="16"/>
                    </w:rPr>
                  </w:pPr>
                </w:p>
              </w:tc>
              <w:tc>
                <w:tcPr>
                  <w:tcW w:w="8895" w:type="dxa"/>
                  <w:shd w:val="clear" w:color="auto" w:fill="auto"/>
                  <w:vAlign w:val="center"/>
                </w:tcPr>
                <w:p w14:paraId="0EA989D7" w14:textId="77777777" w:rsidR="00B74530" w:rsidRPr="00730DDF" w:rsidRDefault="00B74530" w:rsidP="00FF1BA7">
                  <w:pPr>
                    <w:tabs>
                      <w:tab w:val="left" w:pos="7054"/>
                    </w:tabs>
                    <w:rPr>
                      <w:rFonts w:ascii="Arial" w:hAnsi="Arial" w:cs="Arial"/>
                      <w:sz w:val="16"/>
                      <w:szCs w:val="16"/>
                    </w:rPr>
                  </w:pPr>
                </w:p>
              </w:tc>
            </w:tr>
            <w:tr w:rsidR="00730DDF" w:rsidRPr="00730DDF" w14:paraId="4D0C1D4A" w14:textId="77777777" w:rsidTr="00730DDF">
              <w:trPr>
                <w:trHeight w:val="567"/>
              </w:trPr>
              <w:tc>
                <w:tcPr>
                  <w:tcW w:w="1413" w:type="dxa"/>
                  <w:shd w:val="clear" w:color="auto" w:fill="auto"/>
                  <w:vAlign w:val="center"/>
                </w:tcPr>
                <w:p w14:paraId="674071A8" w14:textId="77777777" w:rsidR="00DF0EF2" w:rsidRPr="00730DDF" w:rsidRDefault="00DF0EF2" w:rsidP="00FF1BA7">
                  <w:pPr>
                    <w:tabs>
                      <w:tab w:val="left" w:pos="7054"/>
                    </w:tabs>
                    <w:rPr>
                      <w:rFonts w:ascii="Arial" w:hAnsi="Arial" w:cs="Arial"/>
                      <w:b/>
                      <w:sz w:val="16"/>
                      <w:szCs w:val="16"/>
                    </w:rPr>
                  </w:pPr>
                </w:p>
                <w:p w14:paraId="2E5534D7" w14:textId="77777777" w:rsidR="00DF0EF2" w:rsidRPr="00730DDF" w:rsidRDefault="00DF0EF2" w:rsidP="00FF1BA7">
                  <w:pPr>
                    <w:tabs>
                      <w:tab w:val="left" w:pos="7054"/>
                    </w:tabs>
                    <w:rPr>
                      <w:rFonts w:ascii="Arial" w:hAnsi="Arial" w:cs="Arial"/>
                      <w:b/>
                      <w:sz w:val="16"/>
                      <w:szCs w:val="16"/>
                    </w:rPr>
                  </w:pPr>
                </w:p>
                <w:p w14:paraId="15D8EAC8" w14:textId="77777777" w:rsidR="00DF0EF2" w:rsidRPr="00730DDF" w:rsidRDefault="00DF0EF2" w:rsidP="00FF1BA7">
                  <w:pPr>
                    <w:tabs>
                      <w:tab w:val="left" w:pos="7054"/>
                    </w:tabs>
                    <w:rPr>
                      <w:rFonts w:ascii="Arial" w:hAnsi="Arial" w:cs="Arial"/>
                      <w:b/>
                      <w:sz w:val="16"/>
                      <w:szCs w:val="16"/>
                    </w:rPr>
                  </w:pPr>
                </w:p>
                <w:p w14:paraId="3DB3C9DB" w14:textId="77777777" w:rsidR="00DF0EF2" w:rsidRPr="00730DDF" w:rsidRDefault="00DF0EF2" w:rsidP="00FF1BA7">
                  <w:pPr>
                    <w:tabs>
                      <w:tab w:val="left" w:pos="7054"/>
                    </w:tabs>
                    <w:rPr>
                      <w:rFonts w:ascii="Arial" w:hAnsi="Arial" w:cs="Arial"/>
                      <w:b/>
                      <w:sz w:val="16"/>
                      <w:szCs w:val="16"/>
                    </w:rPr>
                  </w:pPr>
                </w:p>
                <w:p w14:paraId="3553B02C" w14:textId="77777777" w:rsidR="00DF0EF2" w:rsidRPr="00730DDF" w:rsidRDefault="00DF0EF2" w:rsidP="00FF1BA7">
                  <w:pPr>
                    <w:tabs>
                      <w:tab w:val="left" w:pos="7054"/>
                    </w:tabs>
                    <w:rPr>
                      <w:rFonts w:ascii="Arial" w:hAnsi="Arial" w:cs="Arial"/>
                      <w:b/>
                      <w:sz w:val="16"/>
                      <w:szCs w:val="16"/>
                    </w:rPr>
                  </w:pPr>
                </w:p>
              </w:tc>
              <w:tc>
                <w:tcPr>
                  <w:tcW w:w="8895" w:type="dxa"/>
                  <w:shd w:val="clear" w:color="auto" w:fill="auto"/>
                  <w:vAlign w:val="center"/>
                </w:tcPr>
                <w:p w14:paraId="669A6B1D" w14:textId="77777777" w:rsidR="00DF0EF2" w:rsidRPr="00730DDF" w:rsidRDefault="00DF0EF2" w:rsidP="00FF1BA7">
                  <w:pPr>
                    <w:tabs>
                      <w:tab w:val="left" w:pos="7054"/>
                    </w:tabs>
                    <w:rPr>
                      <w:rFonts w:ascii="Arial" w:hAnsi="Arial" w:cs="Arial"/>
                      <w:sz w:val="16"/>
                      <w:szCs w:val="16"/>
                    </w:rPr>
                  </w:pPr>
                </w:p>
              </w:tc>
            </w:tr>
            <w:tr w:rsidR="00730DDF" w:rsidRPr="00730DDF" w14:paraId="1406A10F" w14:textId="77777777" w:rsidTr="00730DDF">
              <w:trPr>
                <w:trHeight w:val="567"/>
              </w:trPr>
              <w:tc>
                <w:tcPr>
                  <w:tcW w:w="1413" w:type="dxa"/>
                  <w:shd w:val="clear" w:color="auto" w:fill="auto"/>
                  <w:vAlign w:val="center"/>
                </w:tcPr>
                <w:p w14:paraId="64CC6CFB" w14:textId="77777777" w:rsidR="00DF0EF2" w:rsidRPr="00730DDF" w:rsidRDefault="00DF0EF2" w:rsidP="00FF1BA7">
                  <w:pPr>
                    <w:tabs>
                      <w:tab w:val="left" w:pos="7054"/>
                    </w:tabs>
                    <w:rPr>
                      <w:rFonts w:ascii="Arial" w:hAnsi="Arial" w:cs="Arial"/>
                      <w:b/>
                      <w:sz w:val="16"/>
                      <w:szCs w:val="16"/>
                    </w:rPr>
                  </w:pPr>
                </w:p>
                <w:p w14:paraId="117DD5DE" w14:textId="77777777" w:rsidR="00DF0EF2" w:rsidRPr="00730DDF" w:rsidRDefault="00DF0EF2" w:rsidP="00FF1BA7">
                  <w:pPr>
                    <w:tabs>
                      <w:tab w:val="left" w:pos="7054"/>
                    </w:tabs>
                    <w:rPr>
                      <w:rFonts w:ascii="Arial" w:hAnsi="Arial" w:cs="Arial"/>
                      <w:b/>
                      <w:sz w:val="16"/>
                      <w:szCs w:val="16"/>
                    </w:rPr>
                  </w:pPr>
                </w:p>
                <w:p w14:paraId="238262B8" w14:textId="77777777" w:rsidR="00DF0EF2" w:rsidRPr="00730DDF" w:rsidRDefault="00DF0EF2" w:rsidP="00FF1BA7">
                  <w:pPr>
                    <w:tabs>
                      <w:tab w:val="left" w:pos="7054"/>
                    </w:tabs>
                    <w:rPr>
                      <w:rFonts w:ascii="Arial" w:hAnsi="Arial" w:cs="Arial"/>
                      <w:b/>
                      <w:sz w:val="16"/>
                      <w:szCs w:val="16"/>
                    </w:rPr>
                  </w:pPr>
                </w:p>
                <w:p w14:paraId="5C11E1BE" w14:textId="77777777" w:rsidR="00DF0EF2" w:rsidRPr="00730DDF" w:rsidRDefault="00DF0EF2" w:rsidP="00FF1BA7">
                  <w:pPr>
                    <w:tabs>
                      <w:tab w:val="left" w:pos="7054"/>
                    </w:tabs>
                    <w:rPr>
                      <w:rFonts w:ascii="Arial" w:hAnsi="Arial" w:cs="Arial"/>
                      <w:b/>
                      <w:sz w:val="16"/>
                      <w:szCs w:val="16"/>
                    </w:rPr>
                  </w:pPr>
                </w:p>
                <w:p w14:paraId="350E1901" w14:textId="77777777" w:rsidR="00DF0EF2" w:rsidRPr="00730DDF" w:rsidRDefault="00DF0EF2" w:rsidP="00FF1BA7">
                  <w:pPr>
                    <w:tabs>
                      <w:tab w:val="left" w:pos="7054"/>
                    </w:tabs>
                    <w:rPr>
                      <w:rFonts w:ascii="Arial" w:hAnsi="Arial" w:cs="Arial"/>
                      <w:b/>
                      <w:sz w:val="16"/>
                      <w:szCs w:val="16"/>
                    </w:rPr>
                  </w:pPr>
                </w:p>
              </w:tc>
              <w:tc>
                <w:tcPr>
                  <w:tcW w:w="8895" w:type="dxa"/>
                  <w:shd w:val="clear" w:color="auto" w:fill="auto"/>
                  <w:vAlign w:val="center"/>
                </w:tcPr>
                <w:p w14:paraId="78E2132D" w14:textId="77777777" w:rsidR="00DF0EF2" w:rsidRPr="00730DDF" w:rsidRDefault="00DF0EF2" w:rsidP="00FF1BA7">
                  <w:pPr>
                    <w:tabs>
                      <w:tab w:val="left" w:pos="7054"/>
                    </w:tabs>
                    <w:rPr>
                      <w:rFonts w:ascii="Arial" w:hAnsi="Arial" w:cs="Arial"/>
                      <w:sz w:val="16"/>
                      <w:szCs w:val="16"/>
                    </w:rPr>
                  </w:pPr>
                </w:p>
              </w:tc>
            </w:tr>
          </w:tbl>
          <w:p w14:paraId="5D5D6BBA" w14:textId="77777777" w:rsidR="00DE5B08" w:rsidRPr="00730DDF" w:rsidRDefault="00DE5B08" w:rsidP="00DE5B08">
            <w:pPr>
              <w:tabs>
                <w:tab w:val="left" w:pos="7054"/>
              </w:tabs>
              <w:rPr>
                <w:rFonts w:ascii="Arial" w:hAnsi="Arial" w:cs="Arial"/>
                <w:b/>
                <w:sz w:val="16"/>
                <w:szCs w:val="16"/>
              </w:rPr>
            </w:pPr>
          </w:p>
          <w:p w14:paraId="63FAB003" w14:textId="7D99834A" w:rsidR="00DE5B08" w:rsidRPr="00730DDF" w:rsidRDefault="00DE5B08" w:rsidP="00DE5B08">
            <w:pPr>
              <w:tabs>
                <w:tab w:val="left" w:pos="7054"/>
              </w:tabs>
              <w:jc w:val="both"/>
              <w:rPr>
                <w:rFonts w:ascii="Arial" w:hAnsi="Arial" w:cs="Arial"/>
                <w:b/>
                <w:sz w:val="16"/>
                <w:szCs w:val="16"/>
              </w:rPr>
            </w:pPr>
            <w:r w:rsidRPr="00730DDF">
              <w:rPr>
                <w:rFonts w:ascii="Arial" w:hAnsi="Arial" w:cs="Arial"/>
                <w:b/>
                <w:sz w:val="16"/>
                <w:szCs w:val="16"/>
              </w:rPr>
              <w:t xml:space="preserve">Signature du </w:t>
            </w:r>
            <w:r w:rsidR="00DA1969" w:rsidRPr="00730DDF">
              <w:rPr>
                <w:rFonts w:ascii="Arial" w:hAnsi="Arial" w:cs="Arial"/>
                <w:b/>
                <w:sz w:val="16"/>
                <w:szCs w:val="16"/>
              </w:rPr>
              <w:t xml:space="preserve">demandeur </w:t>
            </w:r>
            <w:r w:rsidRPr="00730DDF">
              <w:rPr>
                <w:rFonts w:ascii="Arial" w:hAnsi="Arial" w:cs="Arial"/>
                <w:b/>
                <w:sz w:val="16"/>
                <w:szCs w:val="16"/>
              </w:rPr>
              <w:t>attestant de la connaissance et de la prise en compte des écarts (§2 ci-dessus) et observa</w:t>
            </w:r>
            <w:r w:rsidR="00A62A31" w:rsidRPr="00730DDF">
              <w:rPr>
                <w:rFonts w:ascii="Arial" w:hAnsi="Arial" w:cs="Arial"/>
                <w:b/>
                <w:sz w:val="16"/>
                <w:szCs w:val="16"/>
              </w:rPr>
              <w:t xml:space="preserve">tions (§3 ci-dessus) relevés </w:t>
            </w:r>
            <w:r w:rsidRPr="00730DDF">
              <w:rPr>
                <w:rFonts w:ascii="Arial" w:hAnsi="Arial" w:cs="Arial"/>
                <w:b/>
                <w:sz w:val="16"/>
                <w:szCs w:val="16"/>
              </w:rPr>
              <w:t>le cas échéant</w:t>
            </w:r>
            <w:r w:rsidR="00151566" w:rsidRPr="00730DDF">
              <w:rPr>
                <w:rFonts w:ascii="Arial" w:hAnsi="Arial" w:cs="Arial"/>
                <w:b/>
                <w:sz w:val="16"/>
                <w:szCs w:val="16"/>
              </w:rPr>
              <w:t> </w:t>
            </w:r>
            <w:r w:rsidRPr="00730DDF">
              <w:rPr>
                <w:rFonts w:ascii="Arial" w:hAnsi="Arial" w:cs="Arial"/>
                <w:b/>
                <w:sz w:val="16"/>
                <w:szCs w:val="16"/>
              </w:rPr>
              <w:t>:</w:t>
            </w:r>
          </w:p>
          <w:bookmarkEnd w:id="25"/>
          <w:p w14:paraId="233F3D15" w14:textId="77777777" w:rsidR="00071D66" w:rsidRPr="00730DDF" w:rsidRDefault="00071D66" w:rsidP="000428A3">
            <w:pPr>
              <w:tabs>
                <w:tab w:val="left" w:pos="7054"/>
              </w:tabs>
              <w:rPr>
                <w:rFonts w:ascii="Arial" w:hAnsi="Arial" w:cs="Arial"/>
                <w:b/>
                <w:sz w:val="16"/>
                <w:szCs w:val="16"/>
              </w:rPr>
            </w:pPr>
          </w:p>
          <w:p w14:paraId="4C1707E0" w14:textId="77777777" w:rsidR="00A53883" w:rsidRPr="00730DDF" w:rsidRDefault="00A53883" w:rsidP="000428A3">
            <w:pPr>
              <w:tabs>
                <w:tab w:val="left" w:pos="7054"/>
              </w:tabs>
              <w:rPr>
                <w:rFonts w:ascii="Arial" w:hAnsi="Arial"/>
                <w:sz w:val="16"/>
                <w:szCs w:val="16"/>
              </w:rPr>
            </w:pPr>
          </w:p>
        </w:tc>
      </w:tr>
    </w:tbl>
    <w:p w14:paraId="54C5FCA7" w14:textId="77777777" w:rsidR="00DF0EF2" w:rsidRPr="00730DDF" w:rsidRDefault="00DF0EF2" w:rsidP="00A500A8">
      <w:pPr>
        <w:tabs>
          <w:tab w:val="left" w:pos="7054"/>
        </w:tabs>
        <w:rPr>
          <w:rFonts w:ascii="Arial" w:hAnsi="Arial"/>
          <w:sz w:val="16"/>
          <w:szCs w:val="16"/>
        </w:rPr>
      </w:pPr>
    </w:p>
    <w:p w14:paraId="4A7A7DBD" w14:textId="48557006" w:rsidR="00DF0EF2" w:rsidRPr="00730DDF" w:rsidRDefault="00DF0EF2">
      <w:pPr>
        <w:rPr>
          <w:rFonts w:ascii="Arial" w:hAnsi="Arial"/>
          <w:sz w:val="16"/>
          <w:szCs w:val="16"/>
        </w:rPr>
      </w:pPr>
      <w:r w:rsidRPr="00730DDF">
        <w:rPr>
          <w:rFonts w:ascii="Arial" w:hAnsi="Arial"/>
          <w:sz w:val="16"/>
          <w:szCs w:val="16"/>
        </w:rPr>
        <w:br w:type="page"/>
      </w:r>
    </w:p>
    <w:tbl>
      <w:tblPr>
        <w:tblW w:w="10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0"/>
      </w:tblGrid>
      <w:tr w:rsidR="0035262E" w:rsidRPr="00730DDF" w14:paraId="4B8E3ABF" w14:textId="77777777" w:rsidTr="007C6388">
        <w:tc>
          <w:tcPr>
            <w:tcW w:w="10320" w:type="dxa"/>
            <w:shd w:val="clear" w:color="auto" w:fill="auto"/>
          </w:tcPr>
          <w:p w14:paraId="7250AF9E" w14:textId="77777777" w:rsidR="0035262E" w:rsidRPr="00730DDF" w:rsidRDefault="0035262E" w:rsidP="007C6388">
            <w:pPr>
              <w:tabs>
                <w:tab w:val="left" w:pos="7054"/>
              </w:tabs>
              <w:rPr>
                <w:rFonts w:ascii="Arial" w:hAnsi="Arial"/>
                <w:sz w:val="16"/>
                <w:szCs w:val="16"/>
              </w:rPr>
            </w:pPr>
            <w:r w:rsidRPr="00730DDF">
              <w:rPr>
                <w:rFonts w:ascii="Arial" w:hAnsi="Arial"/>
                <w:sz w:val="16"/>
                <w:szCs w:val="16"/>
              </w:rPr>
              <w:lastRenderedPageBreak/>
              <w:br w:type="page"/>
            </w:r>
          </w:p>
          <w:p w14:paraId="1C6E416D" w14:textId="0E6E6E88" w:rsidR="0035262E" w:rsidRPr="00730DDF" w:rsidRDefault="0035262E" w:rsidP="007C6388">
            <w:pPr>
              <w:tabs>
                <w:tab w:val="left" w:pos="7054"/>
              </w:tabs>
              <w:jc w:val="center"/>
              <w:rPr>
                <w:rFonts w:ascii="Arial" w:hAnsi="Arial"/>
                <w:b/>
                <w:sz w:val="28"/>
                <w:szCs w:val="28"/>
                <w:u w:val="single"/>
              </w:rPr>
            </w:pPr>
            <w:r w:rsidRPr="00730DDF">
              <w:rPr>
                <w:rFonts w:ascii="Arial" w:hAnsi="Arial"/>
                <w:b/>
                <w:sz w:val="28"/>
                <w:szCs w:val="28"/>
                <w:u w:val="single"/>
              </w:rPr>
              <w:t>PARTIE II.4</w:t>
            </w:r>
          </w:p>
          <w:p w14:paraId="4CD0C458" w14:textId="0EBA39BE" w:rsidR="0035262E" w:rsidRPr="00730DDF" w:rsidRDefault="0035262E" w:rsidP="007C6388">
            <w:pPr>
              <w:tabs>
                <w:tab w:val="left" w:pos="7054"/>
              </w:tabs>
              <w:jc w:val="center"/>
              <w:rPr>
                <w:rFonts w:ascii="Arial" w:hAnsi="Arial"/>
                <w:sz w:val="14"/>
                <w:szCs w:val="14"/>
              </w:rPr>
            </w:pPr>
            <w:r w:rsidRPr="00730DDF">
              <w:rPr>
                <w:rFonts w:ascii="Arial" w:hAnsi="Arial"/>
                <w:b/>
                <w:sz w:val="28"/>
                <w:szCs w:val="28"/>
                <w:u w:val="single"/>
              </w:rPr>
              <w:t xml:space="preserve">IDENTIFICATION DES </w:t>
            </w:r>
            <w:r w:rsidR="003604D0" w:rsidRPr="00730DDF">
              <w:rPr>
                <w:rFonts w:ascii="Arial" w:hAnsi="Arial"/>
                <w:b/>
                <w:sz w:val="28"/>
                <w:szCs w:val="28"/>
                <w:u w:val="single"/>
              </w:rPr>
              <w:t>ELEMENTS D’AERONEF</w:t>
            </w:r>
            <w:r w:rsidRPr="00730DDF">
              <w:rPr>
                <w:rFonts w:ascii="Arial" w:hAnsi="Arial"/>
                <w:b/>
                <w:sz w:val="28"/>
                <w:szCs w:val="28"/>
                <w:u w:val="single"/>
              </w:rPr>
              <w:t xml:space="preserve"> A </w:t>
            </w:r>
            <w:r w:rsidR="003C7F6D" w:rsidRPr="00730DDF">
              <w:rPr>
                <w:rFonts w:ascii="Arial" w:hAnsi="Arial"/>
                <w:b/>
                <w:sz w:val="28"/>
                <w:szCs w:val="28"/>
                <w:u w:val="single"/>
              </w:rPr>
              <w:t xml:space="preserve">FAIRE </w:t>
            </w:r>
            <w:r w:rsidRPr="00730DDF">
              <w:rPr>
                <w:rFonts w:ascii="Arial" w:hAnsi="Arial"/>
                <w:b/>
                <w:sz w:val="28"/>
                <w:szCs w:val="28"/>
                <w:u w:val="single"/>
              </w:rPr>
              <w:t xml:space="preserve">DEPOSER </w:t>
            </w:r>
            <w:r w:rsidR="001B62C1" w:rsidRPr="00730DDF">
              <w:rPr>
                <w:rFonts w:ascii="Arial" w:hAnsi="Arial"/>
                <w:b/>
                <w:sz w:val="28"/>
                <w:szCs w:val="28"/>
                <w:u w:val="single"/>
              </w:rPr>
              <w:t xml:space="preserve">EN </w:t>
            </w:r>
            <w:r w:rsidRPr="00730DDF">
              <w:rPr>
                <w:rFonts w:ascii="Arial" w:hAnsi="Arial"/>
                <w:b/>
                <w:sz w:val="28"/>
                <w:szCs w:val="28"/>
                <w:u w:val="single"/>
              </w:rPr>
              <w:t>« </w:t>
            </w:r>
            <w:r w:rsidR="001B62C1" w:rsidRPr="00730DDF">
              <w:rPr>
                <w:rFonts w:ascii="Arial" w:hAnsi="Arial"/>
                <w:b/>
                <w:sz w:val="28"/>
                <w:szCs w:val="28"/>
                <w:u w:val="single"/>
              </w:rPr>
              <w:t>BON ETAT </w:t>
            </w:r>
            <w:r w:rsidRPr="00730DDF">
              <w:rPr>
                <w:rFonts w:ascii="Arial" w:hAnsi="Arial"/>
                <w:b/>
                <w:sz w:val="28"/>
                <w:szCs w:val="28"/>
                <w:u w:val="single"/>
              </w:rPr>
              <w:t xml:space="preserve">» PAR UN ORGANISME </w:t>
            </w:r>
            <w:r w:rsidR="001B62C1" w:rsidRPr="00730DDF">
              <w:rPr>
                <w:rFonts w:ascii="Arial" w:hAnsi="Arial"/>
                <w:b/>
                <w:sz w:val="28"/>
                <w:szCs w:val="28"/>
                <w:u w:val="single"/>
              </w:rPr>
              <w:t>DE MAINTENANCE AGREE</w:t>
            </w:r>
          </w:p>
          <w:p w14:paraId="3FAEB4B4" w14:textId="4F29C984" w:rsidR="00EA431B" w:rsidRPr="00730DDF" w:rsidRDefault="00151566" w:rsidP="007C6388">
            <w:pPr>
              <w:tabs>
                <w:tab w:val="left" w:pos="7054"/>
              </w:tabs>
              <w:rPr>
                <w:rFonts w:ascii="Arial" w:hAnsi="Arial"/>
                <w:sz w:val="16"/>
                <w:szCs w:val="16"/>
              </w:rPr>
            </w:pPr>
            <w:r w:rsidRPr="00730DDF">
              <w:rPr>
                <w:rFonts w:ascii="Arial" w:hAnsi="Arial"/>
                <w:sz w:val="16"/>
                <w:szCs w:val="16"/>
              </w:rPr>
              <w:t>(Cf. guide RP-25-</w:t>
            </w:r>
            <w:proofErr w:type="gramStart"/>
            <w:r w:rsidRPr="00730DDF">
              <w:rPr>
                <w:rFonts w:ascii="Arial" w:hAnsi="Arial"/>
                <w:sz w:val="16"/>
                <w:szCs w:val="16"/>
              </w:rPr>
              <w:t>00 )</w:t>
            </w:r>
            <w:proofErr w:type="gramEnd"/>
            <w:r w:rsidRPr="00730DDF">
              <w:rPr>
                <w:rFonts w:ascii="Arial" w:hAnsi="Arial"/>
                <w:sz w:val="16"/>
                <w:szCs w:val="16"/>
              </w:rPr>
              <w:t xml:space="preserve"> </w:t>
            </w:r>
          </w:p>
          <w:p w14:paraId="00094455" w14:textId="1DCC3F8D" w:rsidR="0035262E" w:rsidRPr="00730DDF" w:rsidRDefault="0035262E" w:rsidP="007C6388">
            <w:pPr>
              <w:tabs>
                <w:tab w:val="left" w:pos="7054"/>
              </w:tabs>
              <w:rPr>
                <w:rFonts w:ascii="Arial" w:hAnsi="Arial"/>
                <w:sz w:val="16"/>
                <w:szCs w:val="16"/>
              </w:rPr>
            </w:pPr>
            <w:r w:rsidRPr="00730DDF">
              <w:rPr>
                <w:rFonts w:ascii="Arial" w:hAnsi="Arial"/>
                <w:noProof/>
                <w:sz w:val="16"/>
                <w:szCs w:val="16"/>
              </w:rPr>
              <mc:AlternateContent>
                <mc:Choice Requires="wps">
                  <w:drawing>
                    <wp:anchor distT="0" distB="0" distL="114300" distR="114300" simplePos="0" relativeHeight="251695616" behindDoc="0" locked="0" layoutInCell="1" allowOverlap="1" wp14:anchorId="2A70829C" wp14:editId="394F709E">
                      <wp:simplePos x="0" y="0"/>
                      <wp:positionH relativeFrom="column">
                        <wp:posOffset>-184785</wp:posOffset>
                      </wp:positionH>
                      <wp:positionV relativeFrom="paragraph">
                        <wp:posOffset>-5715</wp:posOffset>
                      </wp:positionV>
                      <wp:extent cx="0" cy="7973695"/>
                      <wp:effectExtent l="5080" t="9525" r="13970" b="8255"/>
                      <wp:wrapNone/>
                      <wp:docPr id="1"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73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019266" id="_x0000_t32" coordsize="21600,21600" o:spt="32" o:oned="t" path="m,l21600,21600e" filled="f">
                      <v:path arrowok="t" fillok="f" o:connecttype="none"/>
                      <o:lock v:ext="edit" shapetype="t"/>
                    </v:shapetype>
                    <v:shape id="AutoShape 64" o:spid="_x0000_s1026" type="#_x0000_t32" style="position:absolute;margin-left:-14.55pt;margin-top:-.45pt;width:0;height:627.8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"/>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59"/>
              <w:gridCol w:w="2693"/>
              <w:gridCol w:w="2977"/>
              <w:gridCol w:w="1907"/>
            </w:tblGrid>
            <w:tr w:rsidR="00730DDF" w:rsidRPr="00730DDF" w14:paraId="53929AEA" w14:textId="77777777" w:rsidTr="0035262E">
              <w:tc>
                <w:tcPr>
                  <w:tcW w:w="704" w:type="dxa"/>
                  <w:shd w:val="pct10" w:color="auto" w:fill="auto"/>
                  <w:vAlign w:val="center"/>
                </w:tcPr>
                <w:p w14:paraId="7018E466" w14:textId="194D7365" w:rsidR="0035262E" w:rsidRPr="00730DDF" w:rsidRDefault="0035262E" w:rsidP="007C6388">
                  <w:pPr>
                    <w:tabs>
                      <w:tab w:val="left" w:pos="7054"/>
                    </w:tabs>
                    <w:jc w:val="center"/>
                    <w:rPr>
                      <w:rFonts w:ascii="Arial" w:hAnsi="Arial" w:cs="Arial"/>
                      <w:b/>
                      <w:sz w:val="16"/>
                      <w:szCs w:val="16"/>
                    </w:rPr>
                  </w:pPr>
                  <w:r w:rsidRPr="00730DDF">
                    <w:rPr>
                      <w:rFonts w:ascii="Arial" w:hAnsi="Arial" w:cs="Arial"/>
                      <w:b/>
                      <w:sz w:val="16"/>
                      <w:szCs w:val="16"/>
                    </w:rPr>
                    <w:t xml:space="preserve">N° </w:t>
                  </w:r>
                </w:p>
              </w:tc>
              <w:tc>
                <w:tcPr>
                  <w:tcW w:w="1559" w:type="dxa"/>
                  <w:shd w:val="pct10" w:color="auto" w:fill="auto"/>
                  <w:vAlign w:val="center"/>
                </w:tcPr>
                <w:p w14:paraId="05FF1505" w14:textId="1056EE6C" w:rsidR="0035262E" w:rsidRPr="00730DDF" w:rsidRDefault="0035262E" w:rsidP="007C6388">
                  <w:pPr>
                    <w:tabs>
                      <w:tab w:val="left" w:pos="7054"/>
                    </w:tabs>
                    <w:jc w:val="center"/>
                    <w:rPr>
                      <w:rFonts w:ascii="Arial" w:hAnsi="Arial" w:cs="Arial"/>
                      <w:b/>
                      <w:sz w:val="16"/>
                      <w:szCs w:val="16"/>
                    </w:rPr>
                  </w:pPr>
                  <w:r w:rsidRPr="00730DDF">
                    <w:rPr>
                      <w:rFonts w:ascii="Arial" w:hAnsi="Arial" w:cs="Arial"/>
                      <w:b/>
                      <w:sz w:val="16"/>
                      <w:szCs w:val="16"/>
                    </w:rPr>
                    <w:t>Part-</w:t>
                  </w:r>
                  <w:proofErr w:type="spellStart"/>
                  <w:r w:rsidRPr="00730DDF">
                    <w:rPr>
                      <w:rFonts w:ascii="Arial" w:hAnsi="Arial" w:cs="Arial"/>
                      <w:b/>
                      <w:sz w:val="16"/>
                      <w:szCs w:val="16"/>
                    </w:rPr>
                    <w:t>Number</w:t>
                  </w:r>
                  <w:proofErr w:type="spellEnd"/>
                </w:p>
              </w:tc>
              <w:tc>
                <w:tcPr>
                  <w:tcW w:w="2693" w:type="dxa"/>
                  <w:shd w:val="pct10" w:color="auto" w:fill="auto"/>
                  <w:vAlign w:val="center"/>
                </w:tcPr>
                <w:p w14:paraId="1FBB9F98" w14:textId="31AD4A85" w:rsidR="0035262E" w:rsidRPr="00730DDF" w:rsidRDefault="0035262E" w:rsidP="007C6388">
                  <w:pPr>
                    <w:tabs>
                      <w:tab w:val="left" w:pos="7054"/>
                    </w:tabs>
                    <w:jc w:val="center"/>
                    <w:rPr>
                      <w:rFonts w:ascii="Arial" w:hAnsi="Arial" w:cs="Arial"/>
                      <w:b/>
                      <w:sz w:val="16"/>
                      <w:szCs w:val="16"/>
                    </w:rPr>
                  </w:pPr>
                  <w:r w:rsidRPr="00730DDF">
                    <w:rPr>
                      <w:rFonts w:ascii="Arial" w:hAnsi="Arial" w:cs="Arial"/>
                      <w:b/>
                      <w:sz w:val="16"/>
                      <w:szCs w:val="16"/>
                    </w:rPr>
                    <w:t xml:space="preserve">Serial </w:t>
                  </w:r>
                  <w:proofErr w:type="spellStart"/>
                  <w:r w:rsidRPr="00730DDF">
                    <w:rPr>
                      <w:rFonts w:ascii="Arial" w:hAnsi="Arial" w:cs="Arial"/>
                      <w:b/>
                      <w:sz w:val="16"/>
                      <w:szCs w:val="16"/>
                    </w:rPr>
                    <w:t>Number</w:t>
                  </w:r>
                  <w:proofErr w:type="spellEnd"/>
                </w:p>
              </w:tc>
              <w:tc>
                <w:tcPr>
                  <w:tcW w:w="2977" w:type="dxa"/>
                  <w:shd w:val="pct10" w:color="auto" w:fill="auto"/>
                  <w:vAlign w:val="center"/>
                </w:tcPr>
                <w:p w14:paraId="721B9EB9" w14:textId="77777777" w:rsidR="0035262E" w:rsidRPr="00730DDF" w:rsidRDefault="00393226" w:rsidP="007C6388">
                  <w:pPr>
                    <w:tabs>
                      <w:tab w:val="left" w:pos="7054"/>
                    </w:tabs>
                    <w:jc w:val="center"/>
                    <w:rPr>
                      <w:rFonts w:ascii="Arial" w:hAnsi="Arial" w:cs="Arial"/>
                      <w:b/>
                      <w:sz w:val="16"/>
                      <w:szCs w:val="16"/>
                    </w:rPr>
                  </w:pPr>
                  <w:r w:rsidRPr="00730DDF">
                    <w:rPr>
                      <w:rFonts w:ascii="Arial" w:hAnsi="Arial" w:cs="Arial"/>
                      <w:b/>
                      <w:sz w:val="16"/>
                      <w:szCs w:val="16"/>
                    </w:rPr>
                    <w:t>Impact des non-conformités relevées au II.3 et non closes</w:t>
                  </w:r>
                </w:p>
                <w:p w14:paraId="7BE65179" w14:textId="216247B4" w:rsidR="00F6101C" w:rsidRPr="00730DDF" w:rsidRDefault="00A4124F" w:rsidP="007C6388">
                  <w:pPr>
                    <w:tabs>
                      <w:tab w:val="left" w:pos="7054"/>
                    </w:tabs>
                    <w:jc w:val="center"/>
                    <w:rPr>
                      <w:rFonts w:ascii="Arial" w:hAnsi="Arial" w:cs="Arial"/>
                      <w:b/>
                      <w:sz w:val="16"/>
                      <w:szCs w:val="16"/>
                    </w:rPr>
                  </w:pPr>
                  <w:proofErr w:type="gramStart"/>
                  <w:r w:rsidRPr="00730DDF">
                    <w:rPr>
                      <w:rFonts w:ascii="Arial" w:hAnsi="Arial" w:cs="Arial"/>
                      <w:b/>
                      <w:sz w:val="16"/>
                      <w:szCs w:val="16"/>
                    </w:rPr>
                    <w:t>et</w:t>
                  </w:r>
                  <w:proofErr w:type="gramEnd"/>
                  <w:r w:rsidRPr="00730DDF">
                    <w:rPr>
                      <w:rFonts w:ascii="Arial" w:hAnsi="Arial" w:cs="Arial"/>
                      <w:b/>
                      <w:sz w:val="16"/>
                      <w:szCs w:val="16"/>
                    </w:rPr>
                    <w:t xml:space="preserve"> des </w:t>
                  </w:r>
                  <w:r w:rsidR="00F6101C" w:rsidRPr="00730DDF">
                    <w:rPr>
                      <w:rFonts w:ascii="Arial" w:hAnsi="Arial" w:cs="Arial"/>
                      <w:b/>
                      <w:sz w:val="16"/>
                      <w:szCs w:val="16"/>
                    </w:rPr>
                    <w:t xml:space="preserve">parties </w:t>
                  </w:r>
                  <w:r w:rsidRPr="00730DDF">
                    <w:rPr>
                      <w:rFonts w:ascii="Arial" w:hAnsi="Arial" w:cs="Arial"/>
                      <w:b/>
                      <w:sz w:val="16"/>
                      <w:szCs w:val="16"/>
                    </w:rPr>
                    <w:t>de l’</w:t>
                  </w:r>
                  <w:r w:rsidR="00F6101C" w:rsidRPr="00730DDF">
                    <w:rPr>
                      <w:rFonts w:ascii="Arial" w:hAnsi="Arial" w:cs="Arial"/>
                      <w:b/>
                      <w:sz w:val="16"/>
                      <w:szCs w:val="16"/>
                    </w:rPr>
                    <w:t>aéronef non contrôlées</w:t>
                  </w:r>
                </w:p>
              </w:tc>
              <w:tc>
                <w:tcPr>
                  <w:tcW w:w="1907" w:type="dxa"/>
                  <w:shd w:val="pct10" w:color="auto" w:fill="auto"/>
                  <w:vAlign w:val="center"/>
                </w:tcPr>
                <w:p w14:paraId="4DD08532" w14:textId="0D569C04" w:rsidR="0035262E" w:rsidRPr="00730DDF" w:rsidRDefault="00393226" w:rsidP="007C6388">
                  <w:pPr>
                    <w:tabs>
                      <w:tab w:val="left" w:pos="7054"/>
                    </w:tabs>
                    <w:jc w:val="center"/>
                    <w:rPr>
                      <w:rFonts w:ascii="Arial" w:hAnsi="Arial" w:cs="Arial"/>
                      <w:b/>
                      <w:sz w:val="16"/>
                      <w:szCs w:val="16"/>
                    </w:rPr>
                  </w:pPr>
                  <w:r w:rsidRPr="00730DDF">
                    <w:rPr>
                      <w:rFonts w:ascii="Arial" w:hAnsi="Arial" w:cs="Arial"/>
                      <w:b/>
                      <w:sz w:val="16"/>
                      <w:szCs w:val="16"/>
                    </w:rPr>
                    <w:t>Recommandation PEN</w:t>
                  </w:r>
                </w:p>
              </w:tc>
            </w:tr>
            <w:tr w:rsidR="00730DDF" w:rsidRPr="00730DDF" w14:paraId="398C51CD" w14:textId="77777777" w:rsidTr="0035262E">
              <w:tc>
                <w:tcPr>
                  <w:tcW w:w="704" w:type="dxa"/>
                  <w:shd w:val="clear" w:color="auto" w:fill="auto"/>
                  <w:vAlign w:val="center"/>
                </w:tcPr>
                <w:p w14:paraId="3A4DF559" w14:textId="77777777" w:rsidR="0035262E" w:rsidRPr="00730DDF" w:rsidRDefault="0035262E" w:rsidP="007C6388">
                  <w:pPr>
                    <w:tabs>
                      <w:tab w:val="left" w:pos="7054"/>
                    </w:tabs>
                    <w:rPr>
                      <w:rFonts w:ascii="Arial" w:hAnsi="Arial" w:cs="Arial"/>
                      <w:b/>
                      <w:sz w:val="16"/>
                      <w:szCs w:val="16"/>
                    </w:rPr>
                  </w:pPr>
                </w:p>
                <w:p w14:paraId="5BCA3837" w14:textId="77777777" w:rsidR="0035262E" w:rsidRPr="00730DDF" w:rsidRDefault="0035262E" w:rsidP="007C6388">
                  <w:pPr>
                    <w:tabs>
                      <w:tab w:val="left" w:pos="7054"/>
                    </w:tabs>
                    <w:rPr>
                      <w:rFonts w:ascii="Arial" w:hAnsi="Arial" w:cs="Arial"/>
                      <w:b/>
                      <w:sz w:val="16"/>
                      <w:szCs w:val="16"/>
                    </w:rPr>
                  </w:pPr>
                </w:p>
                <w:p w14:paraId="77DB6A7F" w14:textId="77777777" w:rsidR="0035262E" w:rsidRPr="00730DDF" w:rsidRDefault="0035262E" w:rsidP="007C6388">
                  <w:pPr>
                    <w:tabs>
                      <w:tab w:val="left" w:pos="7054"/>
                    </w:tabs>
                    <w:rPr>
                      <w:rFonts w:ascii="Arial" w:hAnsi="Arial" w:cs="Arial"/>
                      <w:b/>
                      <w:sz w:val="16"/>
                      <w:szCs w:val="16"/>
                    </w:rPr>
                  </w:pPr>
                </w:p>
                <w:p w14:paraId="37918625" w14:textId="77777777" w:rsidR="0035262E" w:rsidRPr="00730DDF" w:rsidRDefault="0035262E" w:rsidP="007C6388">
                  <w:pPr>
                    <w:tabs>
                      <w:tab w:val="left" w:pos="7054"/>
                    </w:tabs>
                    <w:rPr>
                      <w:rFonts w:ascii="Arial" w:hAnsi="Arial" w:cs="Arial"/>
                      <w:b/>
                      <w:sz w:val="16"/>
                      <w:szCs w:val="16"/>
                    </w:rPr>
                  </w:pPr>
                </w:p>
                <w:p w14:paraId="64D40498" w14:textId="77777777" w:rsidR="0035262E" w:rsidRPr="00730DDF" w:rsidRDefault="0035262E" w:rsidP="007C6388">
                  <w:pPr>
                    <w:tabs>
                      <w:tab w:val="left" w:pos="7054"/>
                    </w:tabs>
                    <w:rPr>
                      <w:rFonts w:ascii="Arial" w:hAnsi="Arial" w:cs="Arial"/>
                      <w:b/>
                      <w:sz w:val="16"/>
                      <w:szCs w:val="16"/>
                    </w:rPr>
                  </w:pPr>
                </w:p>
              </w:tc>
              <w:tc>
                <w:tcPr>
                  <w:tcW w:w="1559" w:type="dxa"/>
                  <w:shd w:val="clear" w:color="auto" w:fill="auto"/>
                  <w:vAlign w:val="center"/>
                </w:tcPr>
                <w:p w14:paraId="34C11C2D" w14:textId="77777777" w:rsidR="0035262E" w:rsidRPr="00730DDF" w:rsidRDefault="0035262E" w:rsidP="007C6388">
                  <w:pPr>
                    <w:tabs>
                      <w:tab w:val="left" w:pos="7054"/>
                    </w:tabs>
                    <w:rPr>
                      <w:rFonts w:ascii="Arial" w:hAnsi="Arial" w:cs="Arial"/>
                      <w:b/>
                      <w:sz w:val="16"/>
                      <w:szCs w:val="16"/>
                    </w:rPr>
                  </w:pPr>
                </w:p>
              </w:tc>
              <w:tc>
                <w:tcPr>
                  <w:tcW w:w="2693" w:type="dxa"/>
                  <w:shd w:val="clear" w:color="auto" w:fill="auto"/>
                  <w:vAlign w:val="center"/>
                </w:tcPr>
                <w:p w14:paraId="7F152027" w14:textId="77777777" w:rsidR="0035262E" w:rsidRPr="00730DDF" w:rsidRDefault="0035262E" w:rsidP="007C6388">
                  <w:pPr>
                    <w:tabs>
                      <w:tab w:val="left" w:pos="7054"/>
                    </w:tabs>
                    <w:rPr>
                      <w:rFonts w:ascii="Arial" w:hAnsi="Arial" w:cs="Arial"/>
                      <w:b/>
                      <w:sz w:val="16"/>
                      <w:szCs w:val="16"/>
                    </w:rPr>
                  </w:pPr>
                </w:p>
              </w:tc>
              <w:tc>
                <w:tcPr>
                  <w:tcW w:w="2977" w:type="dxa"/>
                  <w:shd w:val="clear" w:color="auto" w:fill="auto"/>
                  <w:vAlign w:val="center"/>
                </w:tcPr>
                <w:p w14:paraId="687F74FF" w14:textId="77777777" w:rsidR="0035262E" w:rsidRPr="00730DDF" w:rsidRDefault="0035262E" w:rsidP="007C6388">
                  <w:pPr>
                    <w:tabs>
                      <w:tab w:val="left" w:pos="7054"/>
                    </w:tabs>
                    <w:rPr>
                      <w:rFonts w:ascii="Arial" w:hAnsi="Arial" w:cs="Arial"/>
                      <w:sz w:val="16"/>
                      <w:szCs w:val="16"/>
                    </w:rPr>
                  </w:pPr>
                </w:p>
              </w:tc>
              <w:tc>
                <w:tcPr>
                  <w:tcW w:w="1907" w:type="dxa"/>
                  <w:shd w:val="clear" w:color="auto" w:fill="auto"/>
                  <w:vAlign w:val="center"/>
                </w:tcPr>
                <w:p w14:paraId="7CB84C26" w14:textId="2E81EEAE" w:rsidR="0035262E" w:rsidRPr="00730DDF" w:rsidRDefault="0035262E" w:rsidP="007C6388">
                  <w:pPr>
                    <w:tabs>
                      <w:tab w:val="left" w:pos="7054"/>
                    </w:tabs>
                    <w:rPr>
                      <w:rFonts w:ascii="Arial" w:hAnsi="Arial" w:cs="Arial"/>
                      <w:sz w:val="16"/>
                      <w:szCs w:val="16"/>
                    </w:rPr>
                  </w:pPr>
                  <w:r w:rsidRPr="00730DDF">
                    <w:rPr>
                      <w:rFonts w:ascii="Segoe UI Symbol" w:hAnsi="Segoe UI Symbol" w:cs="Segoe UI Symbol"/>
                      <w:sz w:val="16"/>
                      <w:szCs w:val="16"/>
                    </w:rPr>
                    <w:t>☐</w:t>
                  </w:r>
                  <w:r w:rsidRPr="00730DDF">
                    <w:rPr>
                      <w:rFonts w:ascii="Arial" w:hAnsi="Arial" w:cs="Arial"/>
                      <w:sz w:val="16"/>
                      <w:szCs w:val="16"/>
                    </w:rPr>
                    <w:t xml:space="preserve"> </w:t>
                  </w:r>
                  <w:r w:rsidR="00393226" w:rsidRPr="00730DDF">
                    <w:rPr>
                      <w:rFonts w:ascii="Arial" w:hAnsi="Arial" w:cs="Arial"/>
                      <w:sz w:val="16"/>
                      <w:szCs w:val="16"/>
                    </w:rPr>
                    <w:t xml:space="preserve">Dépose acceptable </w:t>
                  </w:r>
                  <w:r w:rsidR="001B62C1" w:rsidRPr="00730DDF">
                    <w:rPr>
                      <w:rFonts w:ascii="Arial" w:hAnsi="Arial" w:cs="Arial"/>
                      <w:sz w:val="16"/>
                      <w:szCs w:val="16"/>
                    </w:rPr>
                    <w:t xml:space="preserve">en </w:t>
                  </w:r>
                  <w:r w:rsidR="00393226" w:rsidRPr="00730DDF">
                    <w:rPr>
                      <w:rFonts w:ascii="Arial" w:hAnsi="Arial" w:cs="Arial"/>
                      <w:sz w:val="16"/>
                      <w:szCs w:val="16"/>
                    </w:rPr>
                    <w:t>« </w:t>
                  </w:r>
                  <w:r w:rsidR="001B62C1" w:rsidRPr="00730DDF">
                    <w:rPr>
                      <w:rFonts w:ascii="Arial" w:hAnsi="Arial" w:cs="Arial"/>
                      <w:sz w:val="16"/>
                      <w:szCs w:val="16"/>
                    </w:rPr>
                    <w:t>bon état »</w:t>
                  </w:r>
                </w:p>
                <w:p w14:paraId="454E5520" w14:textId="77777777" w:rsidR="0035262E" w:rsidRPr="00730DDF" w:rsidRDefault="0035262E" w:rsidP="007C6388">
                  <w:pPr>
                    <w:tabs>
                      <w:tab w:val="left" w:pos="7054"/>
                    </w:tabs>
                    <w:rPr>
                      <w:rFonts w:ascii="Arial" w:hAnsi="Arial" w:cs="Arial"/>
                      <w:sz w:val="16"/>
                      <w:szCs w:val="16"/>
                    </w:rPr>
                  </w:pPr>
                </w:p>
                <w:p w14:paraId="69248843" w14:textId="5EE79857" w:rsidR="0035262E" w:rsidRPr="00730DDF" w:rsidRDefault="0035262E" w:rsidP="007C6388">
                  <w:pPr>
                    <w:tabs>
                      <w:tab w:val="left" w:pos="7054"/>
                    </w:tabs>
                    <w:rPr>
                      <w:rFonts w:ascii="Arial" w:hAnsi="Arial" w:cs="Arial"/>
                      <w:sz w:val="16"/>
                      <w:szCs w:val="16"/>
                    </w:rPr>
                  </w:pPr>
                  <w:r w:rsidRPr="00730DDF">
                    <w:rPr>
                      <w:rFonts w:ascii="Segoe UI Symbol" w:hAnsi="Segoe UI Symbol" w:cs="Segoe UI Symbol"/>
                      <w:sz w:val="16"/>
                      <w:szCs w:val="16"/>
                    </w:rPr>
                    <w:t>☐</w:t>
                  </w:r>
                  <w:r w:rsidRPr="00730DDF">
                    <w:rPr>
                      <w:rFonts w:ascii="Arial" w:hAnsi="Arial" w:cs="Arial"/>
                      <w:sz w:val="16"/>
                      <w:szCs w:val="16"/>
                    </w:rPr>
                    <w:t xml:space="preserve"> </w:t>
                  </w:r>
                  <w:proofErr w:type="spellStart"/>
                  <w:r w:rsidR="00393226" w:rsidRPr="00730DDF">
                    <w:rPr>
                      <w:rFonts w:ascii="Arial" w:hAnsi="Arial" w:cs="Arial"/>
                      <w:sz w:val="16"/>
                      <w:szCs w:val="16"/>
                    </w:rPr>
                    <w:t>Necessite</w:t>
                  </w:r>
                  <w:proofErr w:type="spellEnd"/>
                  <w:r w:rsidR="00393226" w:rsidRPr="00730DDF">
                    <w:rPr>
                      <w:rFonts w:ascii="Arial" w:hAnsi="Arial" w:cs="Arial"/>
                      <w:sz w:val="16"/>
                      <w:szCs w:val="16"/>
                    </w:rPr>
                    <w:t xml:space="preserve"> </w:t>
                  </w:r>
                  <w:r w:rsidR="001B62C1" w:rsidRPr="00730DDF">
                    <w:rPr>
                      <w:rFonts w:ascii="Arial" w:hAnsi="Arial" w:cs="Arial"/>
                      <w:sz w:val="16"/>
                      <w:szCs w:val="16"/>
                    </w:rPr>
                    <w:t>de la maintenance</w:t>
                  </w:r>
                  <w:r w:rsidR="00393226" w:rsidRPr="00730DDF">
                    <w:rPr>
                      <w:rFonts w:ascii="Arial" w:hAnsi="Arial" w:cs="Arial"/>
                      <w:sz w:val="16"/>
                      <w:szCs w:val="16"/>
                    </w:rPr>
                    <w:t xml:space="preserve"> selon AMC2 145.A.50(d)</w:t>
                  </w:r>
                </w:p>
              </w:tc>
            </w:tr>
            <w:tr w:rsidR="00730DDF" w:rsidRPr="00730DDF" w14:paraId="61E73A23" w14:textId="77777777" w:rsidTr="0035262E">
              <w:tc>
                <w:tcPr>
                  <w:tcW w:w="704" w:type="dxa"/>
                  <w:shd w:val="clear" w:color="auto" w:fill="auto"/>
                  <w:vAlign w:val="center"/>
                </w:tcPr>
                <w:p w14:paraId="572AE8AF" w14:textId="77777777" w:rsidR="0035262E" w:rsidRPr="00730DDF" w:rsidRDefault="0035262E" w:rsidP="007C6388">
                  <w:pPr>
                    <w:tabs>
                      <w:tab w:val="left" w:pos="7054"/>
                    </w:tabs>
                    <w:rPr>
                      <w:rFonts w:ascii="Arial" w:hAnsi="Arial" w:cs="Arial"/>
                      <w:b/>
                      <w:sz w:val="16"/>
                      <w:szCs w:val="16"/>
                    </w:rPr>
                  </w:pPr>
                </w:p>
                <w:p w14:paraId="242D58CB" w14:textId="77777777" w:rsidR="0035262E" w:rsidRPr="00730DDF" w:rsidRDefault="0035262E" w:rsidP="007C6388">
                  <w:pPr>
                    <w:tabs>
                      <w:tab w:val="left" w:pos="7054"/>
                    </w:tabs>
                    <w:rPr>
                      <w:rFonts w:ascii="Arial" w:hAnsi="Arial" w:cs="Arial"/>
                      <w:b/>
                      <w:sz w:val="16"/>
                      <w:szCs w:val="16"/>
                    </w:rPr>
                  </w:pPr>
                </w:p>
                <w:p w14:paraId="7AB427B4" w14:textId="77777777" w:rsidR="0035262E" w:rsidRPr="00730DDF" w:rsidRDefault="0035262E" w:rsidP="007C6388">
                  <w:pPr>
                    <w:tabs>
                      <w:tab w:val="left" w:pos="7054"/>
                    </w:tabs>
                    <w:rPr>
                      <w:rFonts w:ascii="Arial" w:hAnsi="Arial" w:cs="Arial"/>
                      <w:b/>
                      <w:sz w:val="16"/>
                      <w:szCs w:val="16"/>
                    </w:rPr>
                  </w:pPr>
                </w:p>
                <w:p w14:paraId="6C641AED" w14:textId="77777777" w:rsidR="0035262E" w:rsidRPr="00730DDF" w:rsidRDefault="0035262E" w:rsidP="007C6388">
                  <w:pPr>
                    <w:tabs>
                      <w:tab w:val="left" w:pos="7054"/>
                    </w:tabs>
                    <w:rPr>
                      <w:rFonts w:ascii="Arial" w:hAnsi="Arial" w:cs="Arial"/>
                      <w:b/>
                      <w:sz w:val="16"/>
                      <w:szCs w:val="16"/>
                    </w:rPr>
                  </w:pPr>
                </w:p>
                <w:p w14:paraId="5769DDB9" w14:textId="77777777" w:rsidR="0035262E" w:rsidRPr="00730DDF" w:rsidRDefault="0035262E" w:rsidP="007C6388">
                  <w:pPr>
                    <w:tabs>
                      <w:tab w:val="left" w:pos="7054"/>
                    </w:tabs>
                    <w:rPr>
                      <w:rFonts w:ascii="Arial" w:hAnsi="Arial" w:cs="Arial"/>
                      <w:b/>
                      <w:sz w:val="16"/>
                      <w:szCs w:val="16"/>
                    </w:rPr>
                  </w:pPr>
                </w:p>
              </w:tc>
              <w:tc>
                <w:tcPr>
                  <w:tcW w:w="1559" w:type="dxa"/>
                  <w:shd w:val="clear" w:color="auto" w:fill="auto"/>
                  <w:vAlign w:val="center"/>
                </w:tcPr>
                <w:p w14:paraId="136BE424" w14:textId="77777777" w:rsidR="0035262E" w:rsidRPr="00730DDF" w:rsidRDefault="0035262E" w:rsidP="007C6388">
                  <w:pPr>
                    <w:tabs>
                      <w:tab w:val="left" w:pos="7054"/>
                    </w:tabs>
                    <w:rPr>
                      <w:rFonts w:ascii="Arial" w:hAnsi="Arial" w:cs="Arial"/>
                      <w:b/>
                      <w:sz w:val="16"/>
                      <w:szCs w:val="16"/>
                    </w:rPr>
                  </w:pPr>
                </w:p>
              </w:tc>
              <w:tc>
                <w:tcPr>
                  <w:tcW w:w="2693" w:type="dxa"/>
                  <w:shd w:val="clear" w:color="auto" w:fill="auto"/>
                  <w:vAlign w:val="center"/>
                </w:tcPr>
                <w:p w14:paraId="4D47BDBC" w14:textId="77777777" w:rsidR="0035262E" w:rsidRPr="00730DDF" w:rsidRDefault="0035262E" w:rsidP="007C6388">
                  <w:pPr>
                    <w:tabs>
                      <w:tab w:val="left" w:pos="7054"/>
                    </w:tabs>
                    <w:rPr>
                      <w:rFonts w:ascii="Arial" w:hAnsi="Arial" w:cs="Arial"/>
                      <w:b/>
                      <w:sz w:val="16"/>
                      <w:szCs w:val="16"/>
                    </w:rPr>
                  </w:pPr>
                </w:p>
              </w:tc>
              <w:tc>
                <w:tcPr>
                  <w:tcW w:w="2977" w:type="dxa"/>
                  <w:shd w:val="clear" w:color="auto" w:fill="auto"/>
                  <w:vAlign w:val="center"/>
                </w:tcPr>
                <w:p w14:paraId="5446A458" w14:textId="77777777" w:rsidR="0035262E" w:rsidRPr="00730DDF" w:rsidRDefault="0035262E" w:rsidP="007C6388">
                  <w:pPr>
                    <w:tabs>
                      <w:tab w:val="left" w:pos="7054"/>
                    </w:tabs>
                    <w:rPr>
                      <w:rFonts w:ascii="Arial" w:hAnsi="Arial" w:cs="Arial"/>
                      <w:b/>
                      <w:sz w:val="16"/>
                      <w:szCs w:val="16"/>
                    </w:rPr>
                  </w:pPr>
                </w:p>
              </w:tc>
              <w:tc>
                <w:tcPr>
                  <w:tcW w:w="1907" w:type="dxa"/>
                  <w:shd w:val="clear" w:color="auto" w:fill="auto"/>
                  <w:vAlign w:val="center"/>
                </w:tcPr>
                <w:p w14:paraId="7FCF0559" w14:textId="0B22C00F" w:rsidR="00393226" w:rsidRPr="00730DDF" w:rsidRDefault="00393226" w:rsidP="00393226">
                  <w:pPr>
                    <w:tabs>
                      <w:tab w:val="left" w:pos="7054"/>
                    </w:tabs>
                    <w:rPr>
                      <w:rFonts w:ascii="Arial" w:hAnsi="Arial" w:cs="Arial"/>
                      <w:sz w:val="16"/>
                      <w:szCs w:val="16"/>
                    </w:rPr>
                  </w:pPr>
                  <w:r w:rsidRPr="00730DDF">
                    <w:rPr>
                      <w:rFonts w:ascii="Segoe UI Symbol" w:hAnsi="Segoe UI Symbol" w:cs="Segoe UI Symbol"/>
                      <w:sz w:val="16"/>
                      <w:szCs w:val="16"/>
                    </w:rPr>
                    <w:t>☐</w:t>
                  </w:r>
                  <w:r w:rsidRPr="00730DDF">
                    <w:rPr>
                      <w:rFonts w:ascii="Arial" w:hAnsi="Arial" w:cs="Arial"/>
                      <w:sz w:val="16"/>
                      <w:szCs w:val="16"/>
                    </w:rPr>
                    <w:t xml:space="preserve"> Dépose acceptable </w:t>
                  </w:r>
                  <w:r w:rsidR="001B62C1" w:rsidRPr="00730DDF">
                    <w:rPr>
                      <w:rFonts w:ascii="Arial" w:hAnsi="Arial" w:cs="Arial"/>
                      <w:sz w:val="16"/>
                      <w:szCs w:val="16"/>
                    </w:rPr>
                    <w:t>en « bon état »</w:t>
                  </w:r>
                </w:p>
                <w:p w14:paraId="440D3386" w14:textId="77777777" w:rsidR="00393226" w:rsidRPr="00730DDF" w:rsidRDefault="00393226" w:rsidP="00393226">
                  <w:pPr>
                    <w:tabs>
                      <w:tab w:val="left" w:pos="7054"/>
                    </w:tabs>
                    <w:rPr>
                      <w:rFonts w:ascii="Arial" w:hAnsi="Arial" w:cs="Arial"/>
                      <w:sz w:val="16"/>
                      <w:szCs w:val="16"/>
                    </w:rPr>
                  </w:pPr>
                </w:p>
                <w:p w14:paraId="574DE216" w14:textId="433CECBB" w:rsidR="0035262E" w:rsidRPr="00730DDF" w:rsidRDefault="00393226" w:rsidP="00393226">
                  <w:pPr>
                    <w:tabs>
                      <w:tab w:val="left" w:pos="7054"/>
                    </w:tabs>
                    <w:rPr>
                      <w:rFonts w:ascii="Arial" w:hAnsi="Arial" w:cs="Arial"/>
                      <w:b/>
                      <w:sz w:val="16"/>
                      <w:szCs w:val="16"/>
                    </w:rPr>
                  </w:pPr>
                  <w:r w:rsidRPr="00730DDF">
                    <w:rPr>
                      <w:rFonts w:ascii="Segoe UI Symbol" w:hAnsi="Segoe UI Symbol" w:cs="Segoe UI Symbol"/>
                      <w:sz w:val="16"/>
                      <w:szCs w:val="16"/>
                    </w:rPr>
                    <w:t>☐</w:t>
                  </w:r>
                  <w:r w:rsidRPr="00730DDF">
                    <w:rPr>
                      <w:rFonts w:ascii="Arial" w:hAnsi="Arial" w:cs="Arial"/>
                      <w:sz w:val="16"/>
                      <w:szCs w:val="16"/>
                    </w:rPr>
                    <w:t xml:space="preserve"> </w:t>
                  </w:r>
                  <w:proofErr w:type="spellStart"/>
                  <w:r w:rsidRPr="00730DDF">
                    <w:rPr>
                      <w:rFonts w:ascii="Arial" w:hAnsi="Arial" w:cs="Arial"/>
                      <w:sz w:val="16"/>
                      <w:szCs w:val="16"/>
                    </w:rPr>
                    <w:t>Necessite</w:t>
                  </w:r>
                  <w:proofErr w:type="spellEnd"/>
                  <w:r w:rsidRPr="00730DDF">
                    <w:rPr>
                      <w:rFonts w:ascii="Arial" w:hAnsi="Arial" w:cs="Arial"/>
                      <w:sz w:val="16"/>
                      <w:szCs w:val="16"/>
                    </w:rPr>
                    <w:t xml:space="preserve"> </w:t>
                  </w:r>
                  <w:r w:rsidR="001B62C1" w:rsidRPr="00730DDF">
                    <w:rPr>
                      <w:rFonts w:ascii="Arial" w:hAnsi="Arial" w:cs="Arial"/>
                      <w:sz w:val="16"/>
                      <w:szCs w:val="16"/>
                    </w:rPr>
                    <w:t>de la maintenance</w:t>
                  </w:r>
                  <w:r w:rsidRPr="00730DDF">
                    <w:rPr>
                      <w:rFonts w:ascii="Arial" w:hAnsi="Arial" w:cs="Arial"/>
                      <w:sz w:val="16"/>
                      <w:szCs w:val="16"/>
                    </w:rPr>
                    <w:t xml:space="preserve"> selon AMC2 145.A.50(d)</w:t>
                  </w:r>
                </w:p>
              </w:tc>
            </w:tr>
            <w:tr w:rsidR="00730DDF" w:rsidRPr="00730DDF" w14:paraId="236F9E71" w14:textId="77777777" w:rsidTr="0035262E">
              <w:tc>
                <w:tcPr>
                  <w:tcW w:w="704" w:type="dxa"/>
                  <w:shd w:val="clear" w:color="auto" w:fill="auto"/>
                  <w:vAlign w:val="center"/>
                </w:tcPr>
                <w:p w14:paraId="7EAE40E1" w14:textId="77777777" w:rsidR="0035262E" w:rsidRPr="00730DDF" w:rsidRDefault="0035262E" w:rsidP="007C6388">
                  <w:pPr>
                    <w:tabs>
                      <w:tab w:val="left" w:pos="7054"/>
                    </w:tabs>
                    <w:rPr>
                      <w:rFonts w:ascii="Arial" w:hAnsi="Arial" w:cs="Arial"/>
                      <w:b/>
                      <w:sz w:val="16"/>
                      <w:szCs w:val="16"/>
                    </w:rPr>
                  </w:pPr>
                </w:p>
                <w:p w14:paraId="7DFBF4B7" w14:textId="77777777" w:rsidR="0035262E" w:rsidRPr="00730DDF" w:rsidRDefault="0035262E" w:rsidP="007C6388">
                  <w:pPr>
                    <w:tabs>
                      <w:tab w:val="left" w:pos="7054"/>
                    </w:tabs>
                    <w:rPr>
                      <w:rFonts w:ascii="Arial" w:hAnsi="Arial" w:cs="Arial"/>
                      <w:b/>
                      <w:sz w:val="16"/>
                      <w:szCs w:val="16"/>
                    </w:rPr>
                  </w:pPr>
                </w:p>
                <w:p w14:paraId="45E80FC9" w14:textId="77777777" w:rsidR="0035262E" w:rsidRPr="00730DDF" w:rsidRDefault="0035262E" w:rsidP="007C6388">
                  <w:pPr>
                    <w:tabs>
                      <w:tab w:val="left" w:pos="7054"/>
                    </w:tabs>
                    <w:rPr>
                      <w:rFonts w:ascii="Arial" w:hAnsi="Arial" w:cs="Arial"/>
                      <w:b/>
                      <w:sz w:val="16"/>
                      <w:szCs w:val="16"/>
                    </w:rPr>
                  </w:pPr>
                </w:p>
                <w:p w14:paraId="72B25CDF" w14:textId="77777777" w:rsidR="0035262E" w:rsidRPr="00730DDF" w:rsidRDefault="0035262E" w:rsidP="007C6388">
                  <w:pPr>
                    <w:tabs>
                      <w:tab w:val="left" w:pos="7054"/>
                    </w:tabs>
                    <w:rPr>
                      <w:rFonts w:ascii="Arial" w:hAnsi="Arial" w:cs="Arial"/>
                      <w:b/>
                      <w:sz w:val="16"/>
                      <w:szCs w:val="16"/>
                    </w:rPr>
                  </w:pPr>
                </w:p>
                <w:p w14:paraId="3FA1C276" w14:textId="77777777" w:rsidR="0035262E" w:rsidRPr="00730DDF" w:rsidRDefault="0035262E" w:rsidP="007C6388">
                  <w:pPr>
                    <w:tabs>
                      <w:tab w:val="left" w:pos="7054"/>
                    </w:tabs>
                    <w:rPr>
                      <w:rFonts w:ascii="Arial" w:hAnsi="Arial" w:cs="Arial"/>
                      <w:b/>
                      <w:sz w:val="16"/>
                      <w:szCs w:val="16"/>
                    </w:rPr>
                  </w:pPr>
                </w:p>
              </w:tc>
              <w:tc>
                <w:tcPr>
                  <w:tcW w:w="1559" w:type="dxa"/>
                  <w:shd w:val="clear" w:color="auto" w:fill="auto"/>
                  <w:vAlign w:val="center"/>
                </w:tcPr>
                <w:p w14:paraId="3BADEEA0" w14:textId="77777777" w:rsidR="0035262E" w:rsidRPr="00730DDF" w:rsidRDefault="0035262E" w:rsidP="007C6388">
                  <w:pPr>
                    <w:tabs>
                      <w:tab w:val="left" w:pos="7054"/>
                    </w:tabs>
                    <w:rPr>
                      <w:rFonts w:ascii="Arial" w:hAnsi="Arial" w:cs="Arial"/>
                      <w:b/>
                      <w:sz w:val="16"/>
                      <w:szCs w:val="16"/>
                    </w:rPr>
                  </w:pPr>
                </w:p>
              </w:tc>
              <w:tc>
                <w:tcPr>
                  <w:tcW w:w="2693" w:type="dxa"/>
                  <w:shd w:val="clear" w:color="auto" w:fill="auto"/>
                  <w:vAlign w:val="center"/>
                </w:tcPr>
                <w:p w14:paraId="35FBBACB" w14:textId="77777777" w:rsidR="0035262E" w:rsidRPr="00730DDF" w:rsidRDefault="0035262E" w:rsidP="007C6388">
                  <w:pPr>
                    <w:tabs>
                      <w:tab w:val="left" w:pos="7054"/>
                    </w:tabs>
                    <w:rPr>
                      <w:rFonts w:ascii="Arial" w:hAnsi="Arial" w:cs="Arial"/>
                      <w:b/>
                      <w:sz w:val="16"/>
                      <w:szCs w:val="16"/>
                    </w:rPr>
                  </w:pPr>
                </w:p>
              </w:tc>
              <w:tc>
                <w:tcPr>
                  <w:tcW w:w="2977" w:type="dxa"/>
                  <w:shd w:val="clear" w:color="auto" w:fill="auto"/>
                  <w:vAlign w:val="center"/>
                </w:tcPr>
                <w:p w14:paraId="1539E094" w14:textId="77777777" w:rsidR="0035262E" w:rsidRPr="00730DDF" w:rsidRDefault="0035262E" w:rsidP="007C6388">
                  <w:pPr>
                    <w:tabs>
                      <w:tab w:val="left" w:pos="7054"/>
                    </w:tabs>
                    <w:rPr>
                      <w:rFonts w:ascii="Arial" w:hAnsi="Arial" w:cs="Arial"/>
                      <w:b/>
                      <w:sz w:val="16"/>
                      <w:szCs w:val="16"/>
                    </w:rPr>
                  </w:pPr>
                </w:p>
              </w:tc>
              <w:tc>
                <w:tcPr>
                  <w:tcW w:w="1907" w:type="dxa"/>
                  <w:shd w:val="clear" w:color="auto" w:fill="auto"/>
                  <w:vAlign w:val="center"/>
                </w:tcPr>
                <w:p w14:paraId="2E7245FA" w14:textId="1D9C607D" w:rsidR="00393226" w:rsidRPr="00730DDF" w:rsidRDefault="00393226" w:rsidP="00393226">
                  <w:pPr>
                    <w:tabs>
                      <w:tab w:val="left" w:pos="7054"/>
                    </w:tabs>
                    <w:rPr>
                      <w:rFonts w:ascii="Arial" w:hAnsi="Arial" w:cs="Arial"/>
                      <w:sz w:val="16"/>
                      <w:szCs w:val="16"/>
                    </w:rPr>
                  </w:pPr>
                  <w:r w:rsidRPr="00730DDF">
                    <w:rPr>
                      <w:rFonts w:ascii="Segoe UI Symbol" w:hAnsi="Segoe UI Symbol" w:cs="Segoe UI Symbol"/>
                      <w:sz w:val="16"/>
                      <w:szCs w:val="16"/>
                    </w:rPr>
                    <w:t>☐</w:t>
                  </w:r>
                  <w:r w:rsidRPr="00730DDF">
                    <w:rPr>
                      <w:rFonts w:ascii="Arial" w:hAnsi="Arial" w:cs="Arial"/>
                      <w:sz w:val="16"/>
                      <w:szCs w:val="16"/>
                    </w:rPr>
                    <w:t xml:space="preserve"> Dépose acceptable </w:t>
                  </w:r>
                  <w:r w:rsidR="001B62C1" w:rsidRPr="00730DDF">
                    <w:rPr>
                      <w:rFonts w:ascii="Arial" w:hAnsi="Arial" w:cs="Arial"/>
                      <w:sz w:val="16"/>
                      <w:szCs w:val="16"/>
                    </w:rPr>
                    <w:t>en « bon état »</w:t>
                  </w:r>
                </w:p>
                <w:p w14:paraId="70F36015" w14:textId="77777777" w:rsidR="00393226" w:rsidRPr="00730DDF" w:rsidRDefault="00393226" w:rsidP="00393226">
                  <w:pPr>
                    <w:tabs>
                      <w:tab w:val="left" w:pos="7054"/>
                    </w:tabs>
                    <w:rPr>
                      <w:rFonts w:ascii="Arial" w:hAnsi="Arial" w:cs="Arial"/>
                      <w:sz w:val="16"/>
                      <w:szCs w:val="16"/>
                    </w:rPr>
                  </w:pPr>
                </w:p>
                <w:p w14:paraId="352339DD" w14:textId="37BEBBA3" w:rsidR="0035262E" w:rsidRPr="00730DDF" w:rsidRDefault="00393226" w:rsidP="00393226">
                  <w:pPr>
                    <w:tabs>
                      <w:tab w:val="left" w:pos="7054"/>
                    </w:tabs>
                    <w:rPr>
                      <w:rFonts w:ascii="Arial" w:hAnsi="Arial" w:cs="Arial"/>
                      <w:b/>
                      <w:sz w:val="16"/>
                      <w:szCs w:val="16"/>
                    </w:rPr>
                  </w:pPr>
                  <w:r w:rsidRPr="00730DDF">
                    <w:rPr>
                      <w:rFonts w:ascii="Segoe UI Symbol" w:hAnsi="Segoe UI Symbol" w:cs="Segoe UI Symbol"/>
                      <w:sz w:val="16"/>
                      <w:szCs w:val="16"/>
                    </w:rPr>
                    <w:t>☐</w:t>
                  </w:r>
                  <w:r w:rsidRPr="00730DDF">
                    <w:rPr>
                      <w:rFonts w:ascii="Arial" w:hAnsi="Arial" w:cs="Arial"/>
                      <w:sz w:val="16"/>
                      <w:szCs w:val="16"/>
                    </w:rPr>
                    <w:t xml:space="preserve"> </w:t>
                  </w:r>
                  <w:proofErr w:type="spellStart"/>
                  <w:r w:rsidRPr="00730DDF">
                    <w:rPr>
                      <w:rFonts w:ascii="Arial" w:hAnsi="Arial" w:cs="Arial"/>
                      <w:sz w:val="16"/>
                      <w:szCs w:val="16"/>
                    </w:rPr>
                    <w:t>Necessite</w:t>
                  </w:r>
                  <w:proofErr w:type="spellEnd"/>
                  <w:r w:rsidRPr="00730DDF">
                    <w:rPr>
                      <w:rFonts w:ascii="Arial" w:hAnsi="Arial" w:cs="Arial"/>
                      <w:sz w:val="16"/>
                      <w:szCs w:val="16"/>
                    </w:rPr>
                    <w:t xml:space="preserve"> </w:t>
                  </w:r>
                  <w:r w:rsidR="001B62C1" w:rsidRPr="00730DDF">
                    <w:rPr>
                      <w:rFonts w:ascii="Arial" w:hAnsi="Arial" w:cs="Arial"/>
                      <w:sz w:val="16"/>
                      <w:szCs w:val="16"/>
                    </w:rPr>
                    <w:t>de la maintenance</w:t>
                  </w:r>
                  <w:r w:rsidRPr="00730DDF">
                    <w:rPr>
                      <w:rFonts w:ascii="Arial" w:hAnsi="Arial" w:cs="Arial"/>
                      <w:sz w:val="16"/>
                      <w:szCs w:val="16"/>
                    </w:rPr>
                    <w:t xml:space="preserve"> selon AMC2 145.A.50(d)</w:t>
                  </w:r>
                </w:p>
              </w:tc>
            </w:tr>
            <w:tr w:rsidR="00730DDF" w:rsidRPr="00730DDF" w14:paraId="1FEF4441" w14:textId="77777777" w:rsidTr="0035262E">
              <w:tc>
                <w:tcPr>
                  <w:tcW w:w="704" w:type="dxa"/>
                  <w:shd w:val="clear" w:color="auto" w:fill="auto"/>
                  <w:vAlign w:val="center"/>
                </w:tcPr>
                <w:p w14:paraId="0C1E0FA6" w14:textId="77777777" w:rsidR="0035262E" w:rsidRPr="00730DDF" w:rsidRDefault="0035262E" w:rsidP="007C6388">
                  <w:pPr>
                    <w:tabs>
                      <w:tab w:val="left" w:pos="7054"/>
                    </w:tabs>
                    <w:rPr>
                      <w:rFonts w:ascii="Arial" w:hAnsi="Arial" w:cs="Arial"/>
                      <w:b/>
                      <w:sz w:val="16"/>
                      <w:szCs w:val="16"/>
                    </w:rPr>
                  </w:pPr>
                </w:p>
                <w:p w14:paraId="784B086D" w14:textId="77777777" w:rsidR="0035262E" w:rsidRPr="00730DDF" w:rsidRDefault="0035262E" w:rsidP="007C6388">
                  <w:pPr>
                    <w:tabs>
                      <w:tab w:val="left" w:pos="7054"/>
                    </w:tabs>
                    <w:rPr>
                      <w:rFonts w:ascii="Arial" w:hAnsi="Arial" w:cs="Arial"/>
                      <w:b/>
                      <w:sz w:val="16"/>
                      <w:szCs w:val="16"/>
                    </w:rPr>
                  </w:pPr>
                </w:p>
                <w:p w14:paraId="718F357B" w14:textId="77777777" w:rsidR="0035262E" w:rsidRPr="00730DDF" w:rsidRDefault="0035262E" w:rsidP="007C6388">
                  <w:pPr>
                    <w:tabs>
                      <w:tab w:val="left" w:pos="7054"/>
                    </w:tabs>
                    <w:rPr>
                      <w:rFonts w:ascii="Arial" w:hAnsi="Arial" w:cs="Arial"/>
                      <w:b/>
                      <w:sz w:val="16"/>
                      <w:szCs w:val="16"/>
                    </w:rPr>
                  </w:pPr>
                </w:p>
                <w:p w14:paraId="1E03A181" w14:textId="77777777" w:rsidR="0035262E" w:rsidRPr="00730DDF" w:rsidRDefault="0035262E" w:rsidP="007C6388">
                  <w:pPr>
                    <w:tabs>
                      <w:tab w:val="left" w:pos="7054"/>
                    </w:tabs>
                    <w:rPr>
                      <w:rFonts w:ascii="Arial" w:hAnsi="Arial" w:cs="Arial"/>
                      <w:b/>
                      <w:sz w:val="16"/>
                      <w:szCs w:val="16"/>
                    </w:rPr>
                  </w:pPr>
                </w:p>
                <w:p w14:paraId="0C57820C" w14:textId="77777777" w:rsidR="0035262E" w:rsidRPr="00730DDF" w:rsidRDefault="0035262E" w:rsidP="007C6388">
                  <w:pPr>
                    <w:tabs>
                      <w:tab w:val="left" w:pos="7054"/>
                    </w:tabs>
                    <w:rPr>
                      <w:rFonts w:ascii="Arial" w:hAnsi="Arial" w:cs="Arial"/>
                      <w:b/>
                      <w:sz w:val="16"/>
                      <w:szCs w:val="16"/>
                    </w:rPr>
                  </w:pPr>
                </w:p>
                <w:p w14:paraId="1424B1F8" w14:textId="77777777" w:rsidR="0035262E" w:rsidRPr="00730DDF" w:rsidRDefault="0035262E" w:rsidP="007C6388">
                  <w:pPr>
                    <w:tabs>
                      <w:tab w:val="left" w:pos="7054"/>
                    </w:tabs>
                    <w:rPr>
                      <w:rFonts w:ascii="Arial" w:hAnsi="Arial" w:cs="Arial"/>
                      <w:b/>
                      <w:sz w:val="16"/>
                      <w:szCs w:val="16"/>
                    </w:rPr>
                  </w:pPr>
                </w:p>
              </w:tc>
              <w:tc>
                <w:tcPr>
                  <w:tcW w:w="1559" w:type="dxa"/>
                  <w:shd w:val="clear" w:color="auto" w:fill="auto"/>
                  <w:vAlign w:val="center"/>
                </w:tcPr>
                <w:p w14:paraId="5ECC45FE" w14:textId="77777777" w:rsidR="0035262E" w:rsidRPr="00730DDF" w:rsidRDefault="0035262E" w:rsidP="007C6388">
                  <w:pPr>
                    <w:tabs>
                      <w:tab w:val="left" w:pos="7054"/>
                    </w:tabs>
                    <w:rPr>
                      <w:rFonts w:ascii="Arial" w:hAnsi="Arial" w:cs="Arial"/>
                      <w:b/>
                      <w:sz w:val="16"/>
                      <w:szCs w:val="16"/>
                    </w:rPr>
                  </w:pPr>
                </w:p>
              </w:tc>
              <w:tc>
                <w:tcPr>
                  <w:tcW w:w="2693" w:type="dxa"/>
                  <w:shd w:val="clear" w:color="auto" w:fill="auto"/>
                  <w:vAlign w:val="center"/>
                </w:tcPr>
                <w:p w14:paraId="56DCCAAA" w14:textId="77777777" w:rsidR="0035262E" w:rsidRPr="00730DDF" w:rsidRDefault="0035262E" w:rsidP="007C6388">
                  <w:pPr>
                    <w:tabs>
                      <w:tab w:val="left" w:pos="7054"/>
                    </w:tabs>
                    <w:rPr>
                      <w:rFonts w:ascii="Arial" w:hAnsi="Arial" w:cs="Arial"/>
                      <w:b/>
                      <w:sz w:val="16"/>
                      <w:szCs w:val="16"/>
                    </w:rPr>
                  </w:pPr>
                </w:p>
              </w:tc>
              <w:tc>
                <w:tcPr>
                  <w:tcW w:w="2977" w:type="dxa"/>
                  <w:shd w:val="clear" w:color="auto" w:fill="auto"/>
                  <w:vAlign w:val="center"/>
                </w:tcPr>
                <w:p w14:paraId="6F57B6F1" w14:textId="77777777" w:rsidR="0035262E" w:rsidRPr="00730DDF" w:rsidRDefault="0035262E" w:rsidP="007C6388">
                  <w:pPr>
                    <w:tabs>
                      <w:tab w:val="left" w:pos="7054"/>
                    </w:tabs>
                    <w:rPr>
                      <w:rFonts w:ascii="Arial" w:hAnsi="Arial" w:cs="Arial"/>
                      <w:b/>
                      <w:sz w:val="16"/>
                      <w:szCs w:val="16"/>
                    </w:rPr>
                  </w:pPr>
                </w:p>
              </w:tc>
              <w:tc>
                <w:tcPr>
                  <w:tcW w:w="1907" w:type="dxa"/>
                  <w:shd w:val="clear" w:color="auto" w:fill="auto"/>
                  <w:vAlign w:val="center"/>
                </w:tcPr>
                <w:p w14:paraId="37B8AE1C" w14:textId="7E3C0861" w:rsidR="00393226" w:rsidRPr="00730DDF" w:rsidRDefault="00393226" w:rsidP="00393226">
                  <w:pPr>
                    <w:tabs>
                      <w:tab w:val="left" w:pos="7054"/>
                    </w:tabs>
                    <w:rPr>
                      <w:rFonts w:ascii="Arial" w:hAnsi="Arial" w:cs="Arial"/>
                      <w:sz w:val="16"/>
                      <w:szCs w:val="16"/>
                    </w:rPr>
                  </w:pPr>
                  <w:r w:rsidRPr="00730DDF">
                    <w:rPr>
                      <w:rFonts w:ascii="Segoe UI Symbol" w:hAnsi="Segoe UI Symbol" w:cs="Segoe UI Symbol"/>
                      <w:sz w:val="16"/>
                      <w:szCs w:val="16"/>
                    </w:rPr>
                    <w:t>☐</w:t>
                  </w:r>
                  <w:r w:rsidRPr="00730DDF">
                    <w:rPr>
                      <w:rFonts w:ascii="Arial" w:hAnsi="Arial" w:cs="Arial"/>
                      <w:sz w:val="16"/>
                      <w:szCs w:val="16"/>
                    </w:rPr>
                    <w:t xml:space="preserve"> Dépose acceptable </w:t>
                  </w:r>
                  <w:r w:rsidR="001B62C1" w:rsidRPr="00730DDF">
                    <w:rPr>
                      <w:rFonts w:ascii="Arial" w:hAnsi="Arial" w:cs="Arial"/>
                      <w:sz w:val="16"/>
                      <w:szCs w:val="16"/>
                    </w:rPr>
                    <w:t>en « bon état »</w:t>
                  </w:r>
                </w:p>
                <w:p w14:paraId="42FC4323" w14:textId="77777777" w:rsidR="00393226" w:rsidRPr="00730DDF" w:rsidRDefault="00393226" w:rsidP="00393226">
                  <w:pPr>
                    <w:tabs>
                      <w:tab w:val="left" w:pos="7054"/>
                    </w:tabs>
                    <w:rPr>
                      <w:rFonts w:ascii="Arial" w:hAnsi="Arial" w:cs="Arial"/>
                      <w:sz w:val="16"/>
                      <w:szCs w:val="16"/>
                    </w:rPr>
                  </w:pPr>
                </w:p>
                <w:p w14:paraId="1D3BF33E" w14:textId="4A486378" w:rsidR="0035262E" w:rsidRPr="00730DDF" w:rsidRDefault="00393226" w:rsidP="00393226">
                  <w:pPr>
                    <w:tabs>
                      <w:tab w:val="left" w:pos="7054"/>
                    </w:tabs>
                    <w:rPr>
                      <w:rFonts w:ascii="Arial" w:hAnsi="Arial" w:cs="Arial"/>
                      <w:b/>
                      <w:sz w:val="16"/>
                      <w:szCs w:val="16"/>
                    </w:rPr>
                  </w:pPr>
                  <w:r w:rsidRPr="00730DDF">
                    <w:rPr>
                      <w:rFonts w:ascii="Segoe UI Symbol" w:hAnsi="Segoe UI Symbol" w:cs="Segoe UI Symbol"/>
                      <w:sz w:val="16"/>
                      <w:szCs w:val="16"/>
                    </w:rPr>
                    <w:t>☐</w:t>
                  </w:r>
                  <w:r w:rsidRPr="00730DDF">
                    <w:rPr>
                      <w:rFonts w:ascii="Arial" w:hAnsi="Arial" w:cs="Arial"/>
                      <w:sz w:val="16"/>
                      <w:szCs w:val="16"/>
                    </w:rPr>
                    <w:t xml:space="preserve"> </w:t>
                  </w:r>
                  <w:proofErr w:type="spellStart"/>
                  <w:r w:rsidRPr="00730DDF">
                    <w:rPr>
                      <w:rFonts w:ascii="Arial" w:hAnsi="Arial" w:cs="Arial"/>
                      <w:sz w:val="16"/>
                      <w:szCs w:val="16"/>
                    </w:rPr>
                    <w:t>Necessite</w:t>
                  </w:r>
                  <w:proofErr w:type="spellEnd"/>
                  <w:r w:rsidRPr="00730DDF">
                    <w:rPr>
                      <w:rFonts w:ascii="Arial" w:hAnsi="Arial" w:cs="Arial"/>
                      <w:sz w:val="16"/>
                      <w:szCs w:val="16"/>
                    </w:rPr>
                    <w:t xml:space="preserve"> </w:t>
                  </w:r>
                  <w:r w:rsidR="001B62C1" w:rsidRPr="00730DDF">
                    <w:rPr>
                      <w:rFonts w:ascii="Arial" w:hAnsi="Arial" w:cs="Arial"/>
                      <w:sz w:val="16"/>
                      <w:szCs w:val="16"/>
                    </w:rPr>
                    <w:t>de la maintenance</w:t>
                  </w:r>
                  <w:r w:rsidRPr="00730DDF">
                    <w:rPr>
                      <w:rFonts w:ascii="Arial" w:hAnsi="Arial" w:cs="Arial"/>
                      <w:sz w:val="16"/>
                      <w:szCs w:val="16"/>
                    </w:rPr>
                    <w:t xml:space="preserve"> selon AMC2 145.A.50(d)</w:t>
                  </w:r>
                </w:p>
              </w:tc>
            </w:tr>
            <w:tr w:rsidR="00730DDF" w:rsidRPr="00730DDF" w14:paraId="56F0DE57" w14:textId="77777777" w:rsidTr="0035262E">
              <w:tc>
                <w:tcPr>
                  <w:tcW w:w="704" w:type="dxa"/>
                  <w:shd w:val="clear" w:color="auto" w:fill="auto"/>
                  <w:vAlign w:val="center"/>
                </w:tcPr>
                <w:p w14:paraId="391A23F7" w14:textId="77777777" w:rsidR="0035262E" w:rsidRPr="00730DDF" w:rsidRDefault="0035262E" w:rsidP="007C6388">
                  <w:pPr>
                    <w:tabs>
                      <w:tab w:val="left" w:pos="7054"/>
                    </w:tabs>
                    <w:rPr>
                      <w:rFonts w:ascii="Arial" w:hAnsi="Arial" w:cs="Arial"/>
                      <w:b/>
                      <w:sz w:val="16"/>
                      <w:szCs w:val="16"/>
                    </w:rPr>
                  </w:pPr>
                </w:p>
                <w:p w14:paraId="3AE296F8" w14:textId="77777777" w:rsidR="0035262E" w:rsidRPr="00730DDF" w:rsidRDefault="0035262E" w:rsidP="007C6388">
                  <w:pPr>
                    <w:tabs>
                      <w:tab w:val="left" w:pos="7054"/>
                    </w:tabs>
                    <w:rPr>
                      <w:rFonts w:ascii="Arial" w:hAnsi="Arial" w:cs="Arial"/>
                      <w:b/>
                      <w:sz w:val="16"/>
                      <w:szCs w:val="16"/>
                    </w:rPr>
                  </w:pPr>
                </w:p>
                <w:p w14:paraId="21C67293" w14:textId="77777777" w:rsidR="0035262E" w:rsidRPr="00730DDF" w:rsidRDefault="0035262E" w:rsidP="007C6388">
                  <w:pPr>
                    <w:tabs>
                      <w:tab w:val="left" w:pos="7054"/>
                    </w:tabs>
                    <w:rPr>
                      <w:rFonts w:ascii="Arial" w:hAnsi="Arial" w:cs="Arial"/>
                      <w:b/>
                      <w:sz w:val="16"/>
                      <w:szCs w:val="16"/>
                    </w:rPr>
                  </w:pPr>
                </w:p>
                <w:p w14:paraId="55263A02" w14:textId="77777777" w:rsidR="0035262E" w:rsidRPr="00730DDF" w:rsidRDefault="0035262E" w:rsidP="007C6388">
                  <w:pPr>
                    <w:tabs>
                      <w:tab w:val="left" w:pos="7054"/>
                    </w:tabs>
                    <w:rPr>
                      <w:rFonts w:ascii="Arial" w:hAnsi="Arial" w:cs="Arial"/>
                      <w:b/>
                      <w:sz w:val="16"/>
                      <w:szCs w:val="16"/>
                    </w:rPr>
                  </w:pPr>
                </w:p>
                <w:p w14:paraId="368C38F1" w14:textId="77777777" w:rsidR="0035262E" w:rsidRPr="00730DDF" w:rsidRDefault="0035262E" w:rsidP="007C6388">
                  <w:pPr>
                    <w:tabs>
                      <w:tab w:val="left" w:pos="7054"/>
                    </w:tabs>
                    <w:rPr>
                      <w:rFonts w:ascii="Arial" w:hAnsi="Arial" w:cs="Arial"/>
                      <w:b/>
                      <w:sz w:val="16"/>
                      <w:szCs w:val="16"/>
                    </w:rPr>
                  </w:pPr>
                </w:p>
                <w:p w14:paraId="3C7143B4" w14:textId="77777777" w:rsidR="0035262E" w:rsidRPr="00730DDF" w:rsidRDefault="0035262E" w:rsidP="007C6388">
                  <w:pPr>
                    <w:tabs>
                      <w:tab w:val="left" w:pos="7054"/>
                    </w:tabs>
                    <w:rPr>
                      <w:rFonts w:ascii="Arial" w:hAnsi="Arial" w:cs="Arial"/>
                      <w:b/>
                      <w:sz w:val="16"/>
                      <w:szCs w:val="16"/>
                    </w:rPr>
                  </w:pPr>
                </w:p>
              </w:tc>
              <w:tc>
                <w:tcPr>
                  <w:tcW w:w="1559" w:type="dxa"/>
                  <w:shd w:val="clear" w:color="auto" w:fill="auto"/>
                  <w:vAlign w:val="center"/>
                </w:tcPr>
                <w:p w14:paraId="603F152C" w14:textId="77777777" w:rsidR="0035262E" w:rsidRPr="00730DDF" w:rsidRDefault="0035262E" w:rsidP="007C6388">
                  <w:pPr>
                    <w:tabs>
                      <w:tab w:val="left" w:pos="7054"/>
                    </w:tabs>
                    <w:rPr>
                      <w:rFonts w:ascii="Arial" w:hAnsi="Arial" w:cs="Arial"/>
                      <w:b/>
                      <w:sz w:val="16"/>
                      <w:szCs w:val="16"/>
                    </w:rPr>
                  </w:pPr>
                </w:p>
              </w:tc>
              <w:tc>
                <w:tcPr>
                  <w:tcW w:w="2693" w:type="dxa"/>
                  <w:shd w:val="clear" w:color="auto" w:fill="auto"/>
                  <w:vAlign w:val="center"/>
                </w:tcPr>
                <w:p w14:paraId="04441DC7" w14:textId="77777777" w:rsidR="0035262E" w:rsidRPr="00730DDF" w:rsidRDefault="0035262E" w:rsidP="007C6388">
                  <w:pPr>
                    <w:tabs>
                      <w:tab w:val="left" w:pos="7054"/>
                    </w:tabs>
                    <w:rPr>
                      <w:rFonts w:ascii="Arial" w:hAnsi="Arial" w:cs="Arial"/>
                      <w:b/>
                      <w:sz w:val="16"/>
                      <w:szCs w:val="16"/>
                    </w:rPr>
                  </w:pPr>
                </w:p>
              </w:tc>
              <w:tc>
                <w:tcPr>
                  <w:tcW w:w="2977" w:type="dxa"/>
                  <w:shd w:val="clear" w:color="auto" w:fill="auto"/>
                  <w:vAlign w:val="center"/>
                </w:tcPr>
                <w:p w14:paraId="44371F2E" w14:textId="77777777" w:rsidR="0035262E" w:rsidRPr="00730DDF" w:rsidRDefault="0035262E" w:rsidP="007C6388">
                  <w:pPr>
                    <w:tabs>
                      <w:tab w:val="left" w:pos="7054"/>
                    </w:tabs>
                    <w:rPr>
                      <w:rFonts w:ascii="Arial" w:hAnsi="Arial" w:cs="Arial"/>
                      <w:b/>
                      <w:sz w:val="16"/>
                      <w:szCs w:val="16"/>
                    </w:rPr>
                  </w:pPr>
                </w:p>
              </w:tc>
              <w:tc>
                <w:tcPr>
                  <w:tcW w:w="1907" w:type="dxa"/>
                  <w:shd w:val="clear" w:color="auto" w:fill="auto"/>
                  <w:vAlign w:val="center"/>
                </w:tcPr>
                <w:p w14:paraId="2DCC7A5A" w14:textId="7CBBA445" w:rsidR="00393226" w:rsidRPr="00730DDF" w:rsidRDefault="00393226" w:rsidP="00393226">
                  <w:pPr>
                    <w:tabs>
                      <w:tab w:val="left" w:pos="7054"/>
                    </w:tabs>
                    <w:rPr>
                      <w:rFonts w:ascii="Arial" w:hAnsi="Arial" w:cs="Arial"/>
                      <w:sz w:val="16"/>
                      <w:szCs w:val="16"/>
                    </w:rPr>
                  </w:pPr>
                  <w:r w:rsidRPr="00730DDF">
                    <w:rPr>
                      <w:rFonts w:ascii="Segoe UI Symbol" w:hAnsi="Segoe UI Symbol" w:cs="Segoe UI Symbol"/>
                      <w:sz w:val="16"/>
                      <w:szCs w:val="16"/>
                    </w:rPr>
                    <w:t>☐</w:t>
                  </w:r>
                  <w:r w:rsidRPr="00730DDF">
                    <w:rPr>
                      <w:rFonts w:ascii="Arial" w:hAnsi="Arial" w:cs="Arial"/>
                      <w:sz w:val="16"/>
                      <w:szCs w:val="16"/>
                    </w:rPr>
                    <w:t xml:space="preserve"> Dépose acceptable </w:t>
                  </w:r>
                  <w:r w:rsidR="001B62C1" w:rsidRPr="00730DDF">
                    <w:rPr>
                      <w:rFonts w:ascii="Arial" w:hAnsi="Arial" w:cs="Arial"/>
                      <w:sz w:val="16"/>
                      <w:szCs w:val="16"/>
                    </w:rPr>
                    <w:t>en « bon état »</w:t>
                  </w:r>
                </w:p>
                <w:p w14:paraId="187E9593" w14:textId="77777777" w:rsidR="00393226" w:rsidRPr="00730DDF" w:rsidRDefault="00393226" w:rsidP="00393226">
                  <w:pPr>
                    <w:tabs>
                      <w:tab w:val="left" w:pos="7054"/>
                    </w:tabs>
                    <w:rPr>
                      <w:rFonts w:ascii="Arial" w:hAnsi="Arial" w:cs="Arial"/>
                      <w:sz w:val="16"/>
                      <w:szCs w:val="16"/>
                    </w:rPr>
                  </w:pPr>
                </w:p>
                <w:p w14:paraId="697209DA" w14:textId="6740D706" w:rsidR="0035262E" w:rsidRPr="00730DDF" w:rsidRDefault="00393226" w:rsidP="00393226">
                  <w:pPr>
                    <w:tabs>
                      <w:tab w:val="left" w:pos="7054"/>
                    </w:tabs>
                    <w:rPr>
                      <w:rFonts w:ascii="Arial" w:hAnsi="Arial" w:cs="Arial"/>
                      <w:b/>
                      <w:sz w:val="16"/>
                      <w:szCs w:val="16"/>
                    </w:rPr>
                  </w:pPr>
                  <w:r w:rsidRPr="00730DDF">
                    <w:rPr>
                      <w:rFonts w:ascii="Segoe UI Symbol" w:hAnsi="Segoe UI Symbol" w:cs="Segoe UI Symbol"/>
                      <w:sz w:val="16"/>
                      <w:szCs w:val="16"/>
                    </w:rPr>
                    <w:t>☐</w:t>
                  </w:r>
                  <w:r w:rsidRPr="00730DDF">
                    <w:rPr>
                      <w:rFonts w:ascii="Arial" w:hAnsi="Arial" w:cs="Arial"/>
                      <w:sz w:val="16"/>
                      <w:szCs w:val="16"/>
                    </w:rPr>
                    <w:t xml:space="preserve"> </w:t>
                  </w:r>
                  <w:proofErr w:type="spellStart"/>
                  <w:r w:rsidRPr="00730DDF">
                    <w:rPr>
                      <w:rFonts w:ascii="Arial" w:hAnsi="Arial" w:cs="Arial"/>
                      <w:sz w:val="16"/>
                      <w:szCs w:val="16"/>
                    </w:rPr>
                    <w:t>Necessite</w:t>
                  </w:r>
                  <w:proofErr w:type="spellEnd"/>
                  <w:r w:rsidRPr="00730DDF">
                    <w:rPr>
                      <w:rFonts w:ascii="Arial" w:hAnsi="Arial" w:cs="Arial"/>
                      <w:sz w:val="16"/>
                      <w:szCs w:val="16"/>
                    </w:rPr>
                    <w:t xml:space="preserve"> </w:t>
                  </w:r>
                  <w:r w:rsidR="001B62C1" w:rsidRPr="00730DDF">
                    <w:rPr>
                      <w:rFonts w:ascii="Arial" w:hAnsi="Arial" w:cs="Arial"/>
                      <w:sz w:val="16"/>
                      <w:szCs w:val="16"/>
                    </w:rPr>
                    <w:t xml:space="preserve">de la maintenance </w:t>
                  </w:r>
                  <w:r w:rsidRPr="00730DDF">
                    <w:rPr>
                      <w:rFonts w:ascii="Arial" w:hAnsi="Arial" w:cs="Arial"/>
                      <w:sz w:val="16"/>
                      <w:szCs w:val="16"/>
                    </w:rPr>
                    <w:t>selon AMC2 145.A.50(d)</w:t>
                  </w:r>
                </w:p>
              </w:tc>
            </w:tr>
            <w:tr w:rsidR="00730DDF" w:rsidRPr="00730DDF" w14:paraId="21989213" w14:textId="77777777" w:rsidTr="0035262E">
              <w:tc>
                <w:tcPr>
                  <w:tcW w:w="704" w:type="dxa"/>
                  <w:shd w:val="clear" w:color="auto" w:fill="auto"/>
                  <w:vAlign w:val="center"/>
                </w:tcPr>
                <w:p w14:paraId="718E89E4" w14:textId="77777777" w:rsidR="0035262E" w:rsidRPr="00730DDF" w:rsidRDefault="0035262E" w:rsidP="007C6388">
                  <w:pPr>
                    <w:tabs>
                      <w:tab w:val="left" w:pos="7054"/>
                    </w:tabs>
                    <w:rPr>
                      <w:rFonts w:ascii="Arial" w:hAnsi="Arial" w:cs="Arial"/>
                      <w:b/>
                      <w:sz w:val="16"/>
                      <w:szCs w:val="16"/>
                    </w:rPr>
                  </w:pPr>
                </w:p>
                <w:p w14:paraId="044CEB50" w14:textId="77777777" w:rsidR="0035262E" w:rsidRPr="00730DDF" w:rsidRDefault="0035262E" w:rsidP="007C6388">
                  <w:pPr>
                    <w:tabs>
                      <w:tab w:val="left" w:pos="7054"/>
                    </w:tabs>
                    <w:rPr>
                      <w:rFonts w:ascii="Arial" w:hAnsi="Arial" w:cs="Arial"/>
                      <w:b/>
                      <w:sz w:val="16"/>
                      <w:szCs w:val="16"/>
                    </w:rPr>
                  </w:pPr>
                </w:p>
                <w:p w14:paraId="15EC1CBA" w14:textId="77777777" w:rsidR="0035262E" w:rsidRPr="00730DDF" w:rsidRDefault="0035262E" w:rsidP="007C6388">
                  <w:pPr>
                    <w:tabs>
                      <w:tab w:val="left" w:pos="7054"/>
                    </w:tabs>
                    <w:rPr>
                      <w:rFonts w:ascii="Arial" w:hAnsi="Arial" w:cs="Arial"/>
                      <w:b/>
                      <w:sz w:val="16"/>
                      <w:szCs w:val="16"/>
                    </w:rPr>
                  </w:pPr>
                </w:p>
                <w:p w14:paraId="1E16DC0C" w14:textId="77777777" w:rsidR="0035262E" w:rsidRPr="00730DDF" w:rsidRDefault="0035262E" w:rsidP="007C6388">
                  <w:pPr>
                    <w:tabs>
                      <w:tab w:val="left" w:pos="7054"/>
                    </w:tabs>
                    <w:rPr>
                      <w:rFonts w:ascii="Arial" w:hAnsi="Arial" w:cs="Arial"/>
                      <w:b/>
                      <w:sz w:val="16"/>
                      <w:szCs w:val="16"/>
                    </w:rPr>
                  </w:pPr>
                </w:p>
                <w:p w14:paraId="6E046EFB" w14:textId="77777777" w:rsidR="0035262E" w:rsidRPr="00730DDF" w:rsidRDefault="0035262E" w:rsidP="007C6388">
                  <w:pPr>
                    <w:tabs>
                      <w:tab w:val="left" w:pos="7054"/>
                    </w:tabs>
                    <w:rPr>
                      <w:rFonts w:ascii="Arial" w:hAnsi="Arial" w:cs="Arial"/>
                      <w:b/>
                      <w:sz w:val="16"/>
                      <w:szCs w:val="16"/>
                    </w:rPr>
                  </w:pPr>
                </w:p>
                <w:p w14:paraId="3B227CFC" w14:textId="77777777" w:rsidR="0035262E" w:rsidRPr="00730DDF" w:rsidRDefault="0035262E" w:rsidP="007C6388">
                  <w:pPr>
                    <w:tabs>
                      <w:tab w:val="left" w:pos="7054"/>
                    </w:tabs>
                    <w:rPr>
                      <w:rFonts w:ascii="Arial" w:hAnsi="Arial" w:cs="Arial"/>
                      <w:b/>
                      <w:sz w:val="16"/>
                      <w:szCs w:val="16"/>
                    </w:rPr>
                  </w:pPr>
                </w:p>
              </w:tc>
              <w:tc>
                <w:tcPr>
                  <w:tcW w:w="1559" w:type="dxa"/>
                  <w:shd w:val="clear" w:color="auto" w:fill="auto"/>
                  <w:vAlign w:val="center"/>
                </w:tcPr>
                <w:p w14:paraId="3521954E" w14:textId="77777777" w:rsidR="0035262E" w:rsidRPr="00730DDF" w:rsidRDefault="0035262E" w:rsidP="007C6388">
                  <w:pPr>
                    <w:tabs>
                      <w:tab w:val="left" w:pos="7054"/>
                    </w:tabs>
                    <w:rPr>
                      <w:rFonts w:ascii="Arial" w:hAnsi="Arial" w:cs="Arial"/>
                      <w:b/>
                      <w:sz w:val="16"/>
                      <w:szCs w:val="16"/>
                    </w:rPr>
                  </w:pPr>
                </w:p>
              </w:tc>
              <w:tc>
                <w:tcPr>
                  <w:tcW w:w="2693" w:type="dxa"/>
                  <w:shd w:val="clear" w:color="auto" w:fill="auto"/>
                  <w:vAlign w:val="center"/>
                </w:tcPr>
                <w:p w14:paraId="78DFEC30" w14:textId="77777777" w:rsidR="0035262E" w:rsidRPr="00730DDF" w:rsidRDefault="0035262E" w:rsidP="007C6388">
                  <w:pPr>
                    <w:tabs>
                      <w:tab w:val="left" w:pos="7054"/>
                    </w:tabs>
                    <w:rPr>
                      <w:rFonts w:ascii="Arial" w:hAnsi="Arial" w:cs="Arial"/>
                      <w:b/>
                      <w:sz w:val="16"/>
                      <w:szCs w:val="16"/>
                    </w:rPr>
                  </w:pPr>
                </w:p>
              </w:tc>
              <w:tc>
                <w:tcPr>
                  <w:tcW w:w="2977" w:type="dxa"/>
                  <w:shd w:val="clear" w:color="auto" w:fill="auto"/>
                  <w:vAlign w:val="center"/>
                </w:tcPr>
                <w:p w14:paraId="4174F6A2" w14:textId="77777777" w:rsidR="0035262E" w:rsidRPr="00730DDF" w:rsidRDefault="0035262E" w:rsidP="007C6388">
                  <w:pPr>
                    <w:tabs>
                      <w:tab w:val="left" w:pos="7054"/>
                    </w:tabs>
                    <w:rPr>
                      <w:rFonts w:ascii="Arial" w:hAnsi="Arial" w:cs="Arial"/>
                      <w:b/>
                      <w:sz w:val="16"/>
                      <w:szCs w:val="16"/>
                    </w:rPr>
                  </w:pPr>
                </w:p>
              </w:tc>
              <w:tc>
                <w:tcPr>
                  <w:tcW w:w="1907" w:type="dxa"/>
                  <w:shd w:val="clear" w:color="auto" w:fill="auto"/>
                  <w:vAlign w:val="center"/>
                </w:tcPr>
                <w:p w14:paraId="4DC33830" w14:textId="2F533C01" w:rsidR="00393226" w:rsidRPr="00730DDF" w:rsidRDefault="00393226" w:rsidP="00393226">
                  <w:pPr>
                    <w:tabs>
                      <w:tab w:val="left" w:pos="7054"/>
                    </w:tabs>
                    <w:rPr>
                      <w:rFonts w:ascii="Arial" w:hAnsi="Arial" w:cs="Arial"/>
                      <w:sz w:val="16"/>
                      <w:szCs w:val="16"/>
                    </w:rPr>
                  </w:pPr>
                  <w:r w:rsidRPr="00730DDF">
                    <w:rPr>
                      <w:rFonts w:ascii="Segoe UI Symbol" w:hAnsi="Segoe UI Symbol" w:cs="Segoe UI Symbol"/>
                      <w:sz w:val="16"/>
                      <w:szCs w:val="16"/>
                    </w:rPr>
                    <w:t>☐</w:t>
                  </w:r>
                  <w:r w:rsidRPr="00730DDF">
                    <w:rPr>
                      <w:rFonts w:ascii="Arial" w:hAnsi="Arial" w:cs="Arial"/>
                      <w:sz w:val="16"/>
                      <w:szCs w:val="16"/>
                    </w:rPr>
                    <w:t xml:space="preserve"> Dépose acceptable </w:t>
                  </w:r>
                  <w:r w:rsidR="001B62C1" w:rsidRPr="00730DDF">
                    <w:rPr>
                      <w:rFonts w:ascii="Arial" w:hAnsi="Arial" w:cs="Arial"/>
                      <w:sz w:val="16"/>
                      <w:szCs w:val="16"/>
                    </w:rPr>
                    <w:t>en « bon état »</w:t>
                  </w:r>
                </w:p>
                <w:p w14:paraId="554F6839" w14:textId="77777777" w:rsidR="00393226" w:rsidRPr="00730DDF" w:rsidRDefault="00393226" w:rsidP="00393226">
                  <w:pPr>
                    <w:tabs>
                      <w:tab w:val="left" w:pos="7054"/>
                    </w:tabs>
                    <w:rPr>
                      <w:rFonts w:ascii="Arial" w:hAnsi="Arial" w:cs="Arial"/>
                      <w:sz w:val="16"/>
                      <w:szCs w:val="16"/>
                    </w:rPr>
                  </w:pPr>
                </w:p>
                <w:p w14:paraId="7F560206" w14:textId="0A83D8BD" w:rsidR="0035262E" w:rsidRPr="00730DDF" w:rsidRDefault="00393226" w:rsidP="00393226">
                  <w:pPr>
                    <w:tabs>
                      <w:tab w:val="left" w:pos="7054"/>
                    </w:tabs>
                    <w:rPr>
                      <w:rFonts w:ascii="Arial" w:hAnsi="Arial" w:cs="Arial"/>
                      <w:b/>
                      <w:sz w:val="16"/>
                      <w:szCs w:val="16"/>
                    </w:rPr>
                  </w:pPr>
                  <w:r w:rsidRPr="00730DDF">
                    <w:rPr>
                      <w:rFonts w:ascii="Segoe UI Symbol" w:hAnsi="Segoe UI Symbol" w:cs="Segoe UI Symbol"/>
                      <w:sz w:val="16"/>
                      <w:szCs w:val="16"/>
                    </w:rPr>
                    <w:t>☐</w:t>
                  </w:r>
                  <w:r w:rsidRPr="00730DDF">
                    <w:rPr>
                      <w:rFonts w:ascii="Arial" w:hAnsi="Arial" w:cs="Arial"/>
                      <w:sz w:val="16"/>
                      <w:szCs w:val="16"/>
                    </w:rPr>
                    <w:t xml:space="preserve"> </w:t>
                  </w:r>
                  <w:proofErr w:type="spellStart"/>
                  <w:r w:rsidRPr="00730DDF">
                    <w:rPr>
                      <w:rFonts w:ascii="Arial" w:hAnsi="Arial" w:cs="Arial"/>
                      <w:sz w:val="16"/>
                      <w:szCs w:val="16"/>
                    </w:rPr>
                    <w:t>Necessite</w:t>
                  </w:r>
                  <w:proofErr w:type="spellEnd"/>
                  <w:r w:rsidRPr="00730DDF">
                    <w:rPr>
                      <w:rFonts w:ascii="Arial" w:hAnsi="Arial" w:cs="Arial"/>
                      <w:sz w:val="16"/>
                      <w:szCs w:val="16"/>
                    </w:rPr>
                    <w:t xml:space="preserve"> </w:t>
                  </w:r>
                  <w:r w:rsidR="001B62C1" w:rsidRPr="00730DDF">
                    <w:rPr>
                      <w:rFonts w:ascii="Arial" w:hAnsi="Arial" w:cs="Arial"/>
                      <w:sz w:val="16"/>
                      <w:szCs w:val="16"/>
                    </w:rPr>
                    <w:t>de la maintenance</w:t>
                  </w:r>
                  <w:r w:rsidRPr="00730DDF">
                    <w:rPr>
                      <w:rFonts w:ascii="Arial" w:hAnsi="Arial" w:cs="Arial"/>
                      <w:sz w:val="16"/>
                      <w:szCs w:val="16"/>
                    </w:rPr>
                    <w:t xml:space="preserve"> selon AMC2 145.A.50(d)</w:t>
                  </w:r>
                </w:p>
              </w:tc>
            </w:tr>
          </w:tbl>
          <w:p w14:paraId="2D66606F" w14:textId="77777777" w:rsidR="0035262E" w:rsidRPr="00730DDF" w:rsidRDefault="0035262E" w:rsidP="007C6388">
            <w:pPr>
              <w:tabs>
                <w:tab w:val="left" w:pos="7054"/>
              </w:tabs>
              <w:rPr>
                <w:rFonts w:ascii="Arial" w:hAnsi="Arial"/>
                <w:sz w:val="16"/>
                <w:szCs w:val="16"/>
              </w:rPr>
            </w:pPr>
          </w:p>
        </w:tc>
      </w:tr>
    </w:tbl>
    <w:p w14:paraId="10B7841A" w14:textId="6B539ED4" w:rsidR="0035262E" w:rsidRPr="00730DDF" w:rsidRDefault="0035262E">
      <w:pPr>
        <w:rPr>
          <w:rFonts w:ascii="Arial" w:hAnsi="Arial"/>
          <w:sz w:val="16"/>
          <w:szCs w:val="16"/>
        </w:rPr>
      </w:pPr>
    </w:p>
    <w:p w14:paraId="02010C80" w14:textId="7D494A1C" w:rsidR="0035262E" w:rsidRPr="00730DDF" w:rsidRDefault="0035262E">
      <w:pPr>
        <w:rPr>
          <w:rFonts w:ascii="Arial" w:hAnsi="Arial"/>
          <w:sz w:val="16"/>
          <w:szCs w:val="16"/>
        </w:rPr>
      </w:pPr>
    </w:p>
    <w:tbl>
      <w:tblPr>
        <w:tblW w:w="10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0320"/>
      </w:tblGrid>
      <w:tr w:rsidR="00730DDF" w:rsidRPr="00730DDF" w14:paraId="4450DBCC" w14:textId="77777777" w:rsidTr="00DF0EF2">
        <w:tc>
          <w:tcPr>
            <w:tcW w:w="10320" w:type="dxa"/>
            <w:shd w:val="clear" w:color="auto" w:fill="D9D9D9"/>
          </w:tcPr>
          <w:p w14:paraId="5836AB27" w14:textId="0BBD3F4C" w:rsidR="00834405" w:rsidRPr="00730DDF" w:rsidRDefault="000267A2" w:rsidP="00510ECA">
            <w:pPr>
              <w:rPr>
                <w:rFonts w:ascii="Arial" w:hAnsi="Arial"/>
                <w:caps/>
                <w:sz w:val="14"/>
              </w:rPr>
            </w:pPr>
            <w:r w:rsidRPr="00730DDF">
              <w:rPr>
                <w:rFonts w:ascii="Arial" w:hAnsi="Arial"/>
                <w:b/>
                <w:caps/>
                <w:noProof/>
                <w:sz w:val="16"/>
              </w:rPr>
              <mc:AlternateContent>
                <mc:Choice Requires="wps">
                  <w:drawing>
                    <wp:anchor distT="0" distB="0" distL="114300" distR="114300" simplePos="0" relativeHeight="251682304" behindDoc="0" locked="0" layoutInCell="1" allowOverlap="1" wp14:anchorId="028C3CA7" wp14:editId="51975756">
                      <wp:simplePos x="0" y="0"/>
                      <wp:positionH relativeFrom="column">
                        <wp:posOffset>-184785</wp:posOffset>
                      </wp:positionH>
                      <wp:positionV relativeFrom="paragraph">
                        <wp:posOffset>-27940</wp:posOffset>
                      </wp:positionV>
                      <wp:extent cx="0" cy="292735"/>
                      <wp:effectExtent l="5080" t="13335" r="13970" b="8255"/>
                      <wp:wrapNone/>
                      <wp:docPr id="9"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27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5ED194" id="AutoShape 66" o:spid="_x0000_s1026" type="#_x0000_t32" style="position:absolute;margin-left:-14.55pt;margin-top:-2.2pt;width:0;height:23.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"/>
                  </w:pict>
                </mc:Fallback>
              </mc:AlternateContent>
            </w:r>
            <w:r w:rsidR="00834405" w:rsidRPr="00730DDF">
              <w:rPr>
                <w:rFonts w:ascii="Arial" w:hAnsi="Arial"/>
                <w:b/>
                <w:caps/>
                <w:sz w:val="16"/>
              </w:rPr>
              <w:t>RECOMMANDATION</w:t>
            </w:r>
            <w:r w:rsidR="00DE5B08" w:rsidRPr="00730DDF">
              <w:rPr>
                <w:rFonts w:ascii="Arial" w:hAnsi="Arial"/>
                <w:b/>
                <w:caps/>
                <w:sz w:val="16"/>
              </w:rPr>
              <w:t xml:space="preserve"> </w:t>
            </w:r>
          </w:p>
        </w:tc>
      </w:tr>
      <w:tr w:rsidR="00730DDF" w:rsidRPr="00730DDF" w14:paraId="202BAC81" w14:textId="77777777" w:rsidTr="00DF0EF2">
        <w:tblPrEx>
          <w:tblCellMar>
            <w:top w:w="0" w:type="dxa"/>
            <w:bottom w:w="0" w:type="dxa"/>
          </w:tblCellMar>
        </w:tblPrEx>
        <w:tc>
          <w:tcPr>
            <w:tcW w:w="10320" w:type="dxa"/>
            <w:tcMar>
              <w:top w:w="57" w:type="dxa"/>
              <w:bottom w:w="57" w:type="dxa"/>
            </w:tcMar>
          </w:tcPr>
          <w:p w14:paraId="6D0CF8C6" w14:textId="22371BBC" w:rsidR="00834405" w:rsidRPr="00730DDF" w:rsidRDefault="00834405" w:rsidP="00510ECA">
            <w:pPr>
              <w:rPr>
                <w:rFonts w:ascii="Arial" w:hAnsi="Arial"/>
                <w:sz w:val="16"/>
              </w:rPr>
            </w:pPr>
            <w:r w:rsidRPr="00730DDF">
              <w:rPr>
                <w:rFonts w:ascii="Arial" w:hAnsi="Arial"/>
                <w:sz w:val="16"/>
              </w:rPr>
              <w:t xml:space="preserve">Je déclare avoir réalisé un examen de navigabilité conformément </w:t>
            </w:r>
            <w:r w:rsidR="007D64B4" w:rsidRPr="00730DDF">
              <w:rPr>
                <w:rFonts w:ascii="Arial" w:hAnsi="Arial"/>
                <w:sz w:val="16"/>
              </w:rPr>
              <w:t>à l’exigence</w:t>
            </w:r>
            <w:r w:rsidR="005B4B42" w:rsidRPr="00730DDF">
              <w:rPr>
                <w:rFonts w:ascii="Arial" w:hAnsi="Arial"/>
                <w:sz w:val="16"/>
              </w:rPr>
              <w:t xml:space="preserve"> </w:t>
            </w:r>
            <w:r w:rsidR="00DE5B08" w:rsidRPr="00730DDF">
              <w:rPr>
                <w:rFonts w:ascii="Arial" w:hAnsi="Arial"/>
                <w:sz w:val="16"/>
              </w:rPr>
              <w:t>M.A.901</w:t>
            </w:r>
            <w:r w:rsidR="006C089D" w:rsidRPr="00730DDF">
              <w:rPr>
                <w:rFonts w:ascii="Arial" w:hAnsi="Arial"/>
                <w:sz w:val="16"/>
              </w:rPr>
              <w:t xml:space="preserve"> </w:t>
            </w:r>
            <w:r w:rsidRPr="00730DDF">
              <w:rPr>
                <w:rFonts w:ascii="Arial" w:hAnsi="Arial"/>
                <w:sz w:val="16"/>
              </w:rPr>
              <w:t xml:space="preserve">pour un aéronef </w:t>
            </w:r>
            <w:r w:rsidR="005B4B42" w:rsidRPr="00730DDF">
              <w:rPr>
                <w:rFonts w:ascii="Arial" w:hAnsi="Arial"/>
                <w:sz w:val="16"/>
              </w:rPr>
              <w:t xml:space="preserve">motorisé </w:t>
            </w:r>
            <w:r w:rsidR="00D1753F" w:rsidRPr="00730DDF">
              <w:rPr>
                <w:rFonts w:ascii="Arial" w:hAnsi="Arial"/>
                <w:sz w:val="16"/>
              </w:rPr>
              <w:t>complexe</w:t>
            </w:r>
            <w:r w:rsidRPr="00730DDF">
              <w:rPr>
                <w:rFonts w:ascii="Arial" w:hAnsi="Arial"/>
                <w:sz w:val="16"/>
              </w:rPr>
              <w:t xml:space="preserve"> </w:t>
            </w:r>
            <w:r w:rsidR="005B4B42" w:rsidRPr="00730DDF">
              <w:rPr>
                <w:rFonts w:ascii="Arial" w:hAnsi="Arial"/>
                <w:sz w:val="16"/>
              </w:rPr>
              <w:t xml:space="preserve">dans le champ d’application du règlement (UE) 2018/1139, hormis le fait qu’il ne soit pas immatriculé, </w:t>
            </w:r>
            <w:r w:rsidRPr="00730DDF">
              <w:rPr>
                <w:rFonts w:ascii="Arial" w:hAnsi="Arial"/>
                <w:sz w:val="16"/>
              </w:rPr>
              <w:t>et que sur la base de cet examen de navigabilité :</w:t>
            </w:r>
          </w:p>
          <w:p w14:paraId="25B0B1B4" w14:textId="77777777" w:rsidR="00834405" w:rsidRPr="00730DDF" w:rsidRDefault="00834405" w:rsidP="00510ECA">
            <w:pPr>
              <w:rPr>
                <w:rFonts w:ascii="Arial" w:hAnsi="Arial"/>
                <w:sz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proofErr w:type="gramStart"/>
            <w:r w:rsidRPr="00730DDF">
              <w:rPr>
                <w:rFonts w:ascii="Arial" w:hAnsi="Arial"/>
                <w:sz w:val="16"/>
              </w:rPr>
              <w:t>je</w:t>
            </w:r>
            <w:proofErr w:type="gramEnd"/>
            <w:r w:rsidRPr="00730DDF">
              <w:rPr>
                <w:rFonts w:ascii="Arial" w:hAnsi="Arial"/>
                <w:sz w:val="16"/>
              </w:rPr>
              <w:t xml:space="preserve"> suis satisfait que :</w:t>
            </w:r>
          </w:p>
          <w:p w14:paraId="444779CC" w14:textId="77777777" w:rsidR="007D64B4" w:rsidRPr="00730DDF" w:rsidRDefault="007D64B4" w:rsidP="007D64B4">
            <w:pPr>
              <w:numPr>
                <w:ilvl w:val="0"/>
                <w:numId w:val="9"/>
              </w:numPr>
              <w:rPr>
                <w:rFonts w:ascii="Arial" w:hAnsi="Arial"/>
                <w:sz w:val="16"/>
              </w:rPr>
            </w:pPr>
            <w:proofErr w:type="gramStart"/>
            <w:r w:rsidRPr="00730DDF">
              <w:rPr>
                <w:rFonts w:ascii="Arial" w:hAnsi="Arial"/>
                <w:sz w:val="16"/>
              </w:rPr>
              <w:t>l’aéronef</w:t>
            </w:r>
            <w:proofErr w:type="gramEnd"/>
            <w:r w:rsidRPr="00730DDF">
              <w:rPr>
                <w:rFonts w:ascii="Arial" w:hAnsi="Arial"/>
                <w:sz w:val="16"/>
              </w:rPr>
              <w:t xml:space="preserve"> est conforme à la dernière révision de sa définition de type approuvée par l’Agence (à la liste des différences près)</w:t>
            </w:r>
          </w:p>
          <w:p w14:paraId="069DFDEB" w14:textId="36793247" w:rsidR="00834405" w:rsidRPr="00730DDF" w:rsidRDefault="00834405" w:rsidP="00764E18">
            <w:pPr>
              <w:numPr>
                <w:ilvl w:val="0"/>
                <w:numId w:val="9"/>
              </w:numPr>
              <w:rPr>
                <w:rFonts w:ascii="Arial" w:hAnsi="Arial"/>
                <w:sz w:val="16"/>
              </w:rPr>
            </w:pPr>
            <w:proofErr w:type="gramStart"/>
            <w:r w:rsidRPr="00730DDF">
              <w:rPr>
                <w:rFonts w:ascii="Arial" w:hAnsi="Arial"/>
                <w:sz w:val="16"/>
              </w:rPr>
              <w:t>les</w:t>
            </w:r>
            <w:proofErr w:type="gramEnd"/>
            <w:r w:rsidRPr="00730DDF">
              <w:rPr>
                <w:rFonts w:ascii="Arial" w:hAnsi="Arial"/>
                <w:sz w:val="16"/>
              </w:rPr>
              <w:t xml:space="preserve"> </w:t>
            </w:r>
            <w:r w:rsidR="005B4B42" w:rsidRPr="00730DDF">
              <w:rPr>
                <w:rFonts w:ascii="Arial" w:hAnsi="Arial"/>
                <w:sz w:val="16"/>
              </w:rPr>
              <w:t xml:space="preserve">temps </w:t>
            </w:r>
            <w:r w:rsidRPr="00730DDF">
              <w:rPr>
                <w:rFonts w:ascii="Arial" w:hAnsi="Arial"/>
                <w:sz w:val="16"/>
              </w:rPr>
              <w:t xml:space="preserve">de vols </w:t>
            </w:r>
            <w:r w:rsidR="005B4B42" w:rsidRPr="00730DDF">
              <w:rPr>
                <w:rFonts w:ascii="Arial" w:hAnsi="Arial"/>
                <w:sz w:val="16"/>
              </w:rPr>
              <w:t xml:space="preserve">en heures </w:t>
            </w:r>
            <w:r w:rsidRPr="00730DDF">
              <w:rPr>
                <w:rFonts w:ascii="Arial" w:hAnsi="Arial"/>
                <w:sz w:val="16"/>
              </w:rPr>
              <w:t xml:space="preserve">et </w:t>
            </w:r>
            <w:r w:rsidR="005B4B42" w:rsidRPr="00730DDF">
              <w:rPr>
                <w:rFonts w:ascii="Arial" w:hAnsi="Arial"/>
                <w:sz w:val="16"/>
              </w:rPr>
              <w:t xml:space="preserve">en </w:t>
            </w:r>
            <w:r w:rsidRPr="00730DDF">
              <w:rPr>
                <w:rFonts w:ascii="Arial" w:hAnsi="Arial"/>
                <w:sz w:val="16"/>
              </w:rPr>
              <w:t xml:space="preserve">cycles </w:t>
            </w:r>
            <w:r w:rsidR="005B4B42" w:rsidRPr="00730DDF">
              <w:rPr>
                <w:rFonts w:ascii="Arial" w:hAnsi="Arial"/>
                <w:sz w:val="16"/>
              </w:rPr>
              <w:t xml:space="preserve">pour </w:t>
            </w:r>
            <w:r w:rsidRPr="00730DDF">
              <w:rPr>
                <w:rFonts w:ascii="Arial" w:hAnsi="Arial"/>
                <w:sz w:val="16"/>
              </w:rPr>
              <w:t>aéronef/moteur</w:t>
            </w:r>
            <w:r w:rsidR="005B4B42" w:rsidRPr="00730DDF">
              <w:rPr>
                <w:rFonts w:ascii="Arial" w:hAnsi="Arial"/>
                <w:sz w:val="16"/>
              </w:rPr>
              <w:t>(s)</w:t>
            </w:r>
            <w:r w:rsidRPr="00730DDF">
              <w:rPr>
                <w:rFonts w:ascii="Arial" w:hAnsi="Arial"/>
                <w:sz w:val="16"/>
              </w:rPr>
              <w:t>/hélice</w:t>
            </w:r>
            <w:r w:rsidR="005B4B42" w:rsidRPr="00730DDF">
              <w:rPr>
                <w:rFonts w:ascii="Arial" w:hAnsi="Arial"/>
                <w:sz w:val="16"/>
              </w:rPr>
              <w:t>(s)</w:t>
            </w:r>
            <w:r w:rsidRPr="00730DDF">
              <w:rPr>
                <w:rFonts w:ascii="Arial" w:hAnsi="Arial"/>
                <w:sz w:val="16"/>
              </w:rPr>
              <w:t xml:space="preserve"> ont été correctement enregistrés</w:t>
            </w:r>
            <w:r w:rsidR="00A017A8" w:rsidRPr="00730DDF">
              <w:rPr>
                <w:rFonts w:ascii="Arial" w:hAnsi="Arial"/>
                <w:sz w:val="16"/>
              </w:rPr>
              <w:t> ;</w:t>
            </w:r>
          </w:p>
          <w:p w14:paraId="7622C455" w14:textId="08AE5475" w:rsidR="00834405" w:rsidRPr="00730DDF" w:rsidRDefault="00834405" w:rsidP="00764E18">
            <w:pPr>
              <w:numPr>
                <w:ilvl w:val="0"/>
                <w:numId w:val="9"/>
              </w:numPr>
              <w:rPr>
                <w:rFonts w:ascii="Arial" w:hAnsi="Arial"/>
                <w:sz w:val="16"/>
              </w:rPr>
            </w:pPr>
            <w:proofErr w:type="gramStart"/>
            <w:r w:rsidRPr="00730DDF">
              <w:rPr>
                <w:rFonts w:ascii="Arial" w:hAnsi="Arial"/>
                <w:sz w:val="16"/>
              </w:rPr>
              <w:t>le</w:t>
            </w:r>
            <w:proofErr w:type="gramEnd"/>
            <w:r w:rsidRPr="00730DDF">
              <w:rPr>
                <w:rFonts w:ascii="Arial" w:hAnsi="Arial"/>
                <w:sz w:val="16"/>
              </w:rPr>
              <w:t xml:space="preserve"> manuel de vol est applicable à la configuration aéronef</w:t>
            </w:r>
            <w:r w:rsidR="00A017A8" w:rsidRPr="00730DDF">
              <w:rPr>
                <w:rFonts w:ascii="Arial" w:hAnsi="Arial"/>
                <w:sz w:val="16"/>
              </w:rPr>
              <w:t> ;</w:t>
            </w:r>
          </w:p>
          <w:p w14:paraId="2ED2F847" w14:textId="2C0EFED7" w:rsidR="00834405" w:rsidRPr="00730DDF" w:rsidRDefault="00834405" w:rsidP="00C9108F">
            <w:pPr>
              <w:numPr>
                <w:ilvl w:val="0"/>
                <w:numId w:val="9"/>
              </w:numPr>
              <w:rPr>
                <w:rFonts w:ascii="Arial" w:hAnsi="Arial"/>
                <w:sz w:val="16"/>
              </w:rPr>
            </w:pPr>
            <w:proofErr w:type="gramStart"/>
            <w:r w:rsidRPr="00730DDF">
              <w:rPr>
                <w:rFonts w:ascii="Arial" w:hAnsi="Arial"/>
                <w:sz w:val="16"/>
              </w:rPr>
              <w:t>toute</w:t>
            </w:r>
            <w:proofErr w:type="gramEnd"/>
            <w:r w:rsidRPr="00730DDF">
              <w:rPr>
                <w:rFonts w:ascii="Arial" w:hAnsi="Arial"/>
                <w:sz w:val="16"/>
              </w:rPr>
              <w:t xml:space="preserve"> la mai</w:t>
            </w:r>
            <w:r w:rsidR="00B201FD" w:rsidRPr="00730DDF">
              <w:rPr>
                <w:rFonts w:ascii="Arial" w:hAnsi="Arial"/>
                <w:sz w:val="16"/>
              </w:rPr>
              <w:t>ntenance due en application du programme d’e</w:t>
            </w:r>
            <w:r w:rsidRPr="00730DDF">
              <w:rPr>
                <w:rFonts w:ascii="Arial" w:hAnsi="Arial"/>
                <w:sz w:val="16"/>
              </w:rPr>
              <w:t>ntretien approuvé a été réalisée</w:t>
            </w:r>
            <w:r w:rsidR="003C7F6D" w:rsidRPr="00730DDF">
              <w:rPr>
                <w:rFonts w:ascii="Arial" w:hAnsi="Arial"/>
                <w:sz w:val="16"/>
              </w:rPr>
              <w:t>, ou à défaut est identifiée comme une non-conformité en partie II.3 ;</w:t>
            </w:r>
          </w:p>
          <w:p w14:paraId="6E8B77F5" w14:textId="7D16FA78" w:rsidR="0074450C" w:rsidRPr="00730DDF" w:rsidRDefault="0074450C" w:rsidP="0074450C">
            <w:pPr>
              <w:numPr>
                <w:ilvl w:val="0"/>
                <w:numId w:val="9"/>
              </w:numPr>
              <w:rPr>
                <w:rFonts w:ascii="Arial" w:hAnsi="Arial"/>
                <w:sz w:val="16"/>
              </w:rPr>
            </w:pPr>
            <w:proofErr w:type="gramStart"/>
            <w:r w:rsidRPr="00730DDF">
              <w:rPr>
                <w:rFonts w:ascii="Arial" w:hAnsi="Arial"/>
                <w:sz w:val="16"/>
              </w:rPr>
              <w:t>que</w:t>
            </w:r>
            <w:proofErr w:type="gramEnd"/>
            <w:r w:rsidRPr="00730DDF">
              <w:rPr>
                <w:rFonts w:ascii="Arial" w:hAnsi="Arial"/>
                <w:sz w:val="16"/>
              </w:rPr>
              <w:t xml:space="preserve"> les exigences de navigabilité (approbation de(s) l’installation(s) des équipements</w:t>
            </w:r>
            <w:r w:rsidR="003B0CB2" w:rsidRPr="00730DDF">
              <w:rPr>
                <w:rFonts w:ascii="Arial" w:hAnsi="Arial"/>
                <w:sz w:val="16"/>
              </w:rPr>
              <w:t xml:space="preserve"> </w:t>
            </w:r>
            <w:r w:rsidRPr="00730DDF">
              <w:rPr>
                <w:rFonts w:ascii="Arial" w:hAnsi="Arial"/>
                <w:sz w:val="16"/>
              </w:rPr>
              <w:t xml:space="preserve">requis, et, </w:t>
            </w:r>
            <w:r w:rsidR="005B4B42" w:rsidRPr="00730DDF">
              <w:rPr>
                <w:rFonts w:ascii="Arial" w:hAnsi="Arial"/>
                <w:sz w:val="16"/>
              </w:rPr>
              <w:t xml:space="preserve">la </w:t>
            </w:r>
            <w:r w:rsidR="00DE6EEB" w:rsidRPr="00730DDF">
              <w:rPr>
                <w:rFonts w:ascii="Arial" w:hAnsi="Arial"/>
                <w:sz w:val="16"/>
              </w:rPr>
              <w:t xml:space="preserve">mise en </w:t>
            </w:r>
            <w:proofErr w:type="spellStart"/>
            <w:r w:rsidR="00DE6EEB" w:rsidRPr="00730DDF">
              <w:rPr>
                <w:rFonts w:ascii="Arial" w:hAnsi="Arial"/>
                <w:sz w:val="16"/>
              </w:rPr>
              <w:t>o</w:t>
            </w:r>
            <w:r w:rsidRPr="00730DDF">
              <w:rPr>
                <w:rFonts w:ascii="Arial" w:hAnsi="Arial"/>
                <w:sz w:val="16"/>
              </w:rPr>
              <w:t>e</w:t>
            </w:r>
            <w:r w:rsidR="00DE6EEB" w:rsidRPr="00730DDF">
              <w:rPr>
                <w:rFonts w:ascii="Arial" w:hAnsi="Arial"/>
                <w:sz w:val="16"/>
              </w:rPr>
              <w:t>u</w:t>
            </w:r>
            <w:r w:rsidRPr="00730DDF">
              <w:rPr>
                <w:rFonts w:ascii="Arial" w:hAnsi="Arial"/>
                <w:sz w:val="16"/>
              </w:rPr>
              <w:t>vre</w:t>
            </w:r>
            <w:proofErr w:type="spellEnd"/>
            <w:r w:rsidRPr="00730DDF">
              <w:rPr>
                <w:rFonts w:ascii="Arial" w:hAnsi="Arial"/>
                <w:sz w:val="16"/>
              </w:rPr>
              <w:t xml:space="preserve"> de l’entretien associé,…) liées à des exigences opérationnelles (bouteilles oxygènes, RVSM, ETOPS, …, si applicable) sont respectées</w:t>
            </w:r>
            <w:r w:rsidR="003C7F6D" w:rsidRPr="00730DDF">
              <w:rPr>
                <w:rFonts w:ascii="Arial" w:hAnsi="Arial"/>
                <w:sz w:val="16"/>
              </w:rPr>
              <w:t xml:space="preserve"> ou à défaut </w:t>
            </w:r>
            <w:r w:rsidR="005B4B42" w:rsidRPr="00730DDF">
              <w:rPr>
                <w:rFonts w:ascii="Arial" w:hAnsi="Arial"/>
                <w:sz w:val="16"/>
              </w:rPr>
              <w:t xml:space="preserve">sont </w:t>
            </w:r>
            <w:r w:rsidR="003C7F6D" w:rsidRPr="00730DDF">
              <w:rPr>
                <w:rFonts w:ascii="Arial" w:hAnsi="Arial"/>
                <w:sz w:val="16"/>
              </w:rPr>
              <w:t>identifiée</w:t>
            </w:r>
            <w:r w:rsidR="005B4B42" w:rsidRPr="00730DDF">
              <w:rPr>
                <w:rFonts w:ascii="Arial" w:hAnsi="Arial"/>
                <w:sz w:val="16"/>
              </w:rPr>
              <w:t>s</w:t>
            </w:r>
            <w:r w:rsidR="003C7F6D" w:rsidRPr="00730DDF">
              <w:rPr>
                <w:rFonts w:ascii="Arial" w:hAnsi="Arial"/>
                <w:sz w:val="16"/>
              </w:rPr>
              <w:t xml:space="preserve"> comme </w:t>
            </w:r>
            <w:r w:rsidR="005B4B42" w:rsidRPr="00730DDF">
              <w:rPr>
                <w:rFonts w:ascii="Arial" w:hAnsi="Arial"/>
                <w:sz w:val="16"/>
              </w:rPr>
              <w:t xml:space="preserve">des </w:t>
            </w:r>
            <w:r w:rsidR="003C7F6D" w:rsidRPr="00730DDF">
              <w:rPr>
                <w:rFonts w:ascii="Arial" w:hAnsi="Arial"/>
                <w:sz w:val="16"/>
              </w:rPr>
              <w:t>non-conformité</w:t>
            </w:r>
            <w:r w:rsidR="005B4B42" w:rsidRPr="00730DDF">
              <w:rPr>
                <w:rFonts w:ascii="Arial" w:hAnsi="Arial"/>
                <w:sz w:val="16"/>
              </w:rPr>
              <w:t>s</w:t>
            </w:r>
            <w:r w:rsidR="003C7F6D" w:rsidRPr="00730DDF">
              <w:rPr>
                <w:rFonts w:ascii="Arial" w:hAnsi="Arial"/>
                <w:sz w:val="16"/>
              </w:rPr>
              <w:t xml:space="preserve"> en partie II.3 ;</w:t>
            </w:r>
            <w:r w:rsidRPr="00730DDF">
              <w:rPr>
                <w:rFonts w:ascii="Arial" w:hAnsi="Arial"/>
                <w:sz w:val="16"/>
              </w:rPr>
              <w:t>.</w:t>
            </w:r>
          </w:p>
          <w:p w14:paraId="7785ECBC" w14:textId="3F44EBC6" w:rsidR="00834405" w:rsidRPr="00730DDF" w:rsidRDefault="00834405" w:rsidP="00764E18">
            <w:pPr>
              <w:numPr>
                <w:ilvl w:val="0"/>
                <w:numId w:val="9"/>
              </w:numPr>
              <w:rPr>
                <w:rFonts w:ascii="Arial" w:hAnsi="Arial"/>
                <w:sz w:val="16"/>
              </w:rPr>
            </w:pPr>
            <w:proofErr w:type="gramStart"/>
            <w:r w:rsidRPr="00730DDF">
              <w:rPr>
                <w:rFonts w:ascii="Arial" w:hAnsi="Arial"/>
                <w:sz w:val="16"/>
              </w:rPr>
              <w:t>tous</w:t>
            </w:r>
            <w:proofErr w:type="gramEnd"/>
            <w:r w:rsidRPr="00730DDF">
              <w:rPr>
                <w:rFonts w:ascii="Arial" w:hAnsi="Arial"/>
                <w:sz w:val="16"/>
              </w:rPr>
              <w:t xml:space="preserve"> les défauts connus ont été rectifiés, ou, le cas échéant, leur rectification a été reportée conformément à la </w:t>
            </w:r>
            <w:r w:rsidR="00C15901" w:rsidRPr="00730DDF">
              <w:rPr>
                <w:rFonts w:ascii="Arial" w:hAnsi="Arial"/>
                <w:sz w:val="16"/>
              </w:rPr>
              <w:t>partie M et Partie 145</w:t>
            </w:r>
          </w:p>
          <w:p w14:paraId="67D7D684" w14:textId="3F3D0008" w:rsidR="00834405" w:rsidRPr="00730DDF" w:rsidRDefault="00834405" w:rsidP="00764E18">
            <w:pPr>
              <w:numPr>
                <w:ilvl w:val="0"/>
                <w:numId w:val="9"/>
              </w:numPr>
              <w:rPr>
                <w:rFonts w:ascii="Arial" w:hAnsi="Arial"/>
                <w:sz w:val="16"/>
              </w:rPr>
            </w:pPr>
            <w:proofErr w:type="gramStart"/>
            <w:r w:rsidRPr="00730DDF">
              <w:rPr>
                <w:rFonts w:ascii="Arial" w:hAnsi="Arial"/>
                <w:sz w:val="16"/>
              </w:rPr>
              <w:t>toutes</w:t>
            </w:r>
            <w:proofErr w:type="gramEnd"/>
            <w:r w:rsidRPr="00730DDF">
              <w:rPr>
                <w:rFonts w:ascii="Arial" w:hAnsi="Arial"/>
                <w:sz w:val="16"/>
              </w:rPr>
              <w:t xml:space="preserve"> les consignes de navigabilité applicables ont été appliquées et correctement enregistrées</w:t>
            </w:r>
            <w:r w:rsidR="003C7F6D" w:rsidRPr="00730DDF">
              <w:rPr>
                <w:rFonts w:ascii="Arial" w:hAnsi="Arial"/>
                <w:sz w:val="16"/>
              </w:rPr>
              <w:t xml:space="preserve"> ou à défaut </w:t>
            </w:r>
            <w:r w:rsidR="005B4B42" w:rsidRPr="00730DDF">
              <w:rPr>
                <w:rFonts w:ascii="Arial" w:hAnsi="Arial"/>
                <w:sz w:val="16"/>
              </w:rPr>
              <w:t xml:space="preserve">ont été </w:t>
            </w:r>
            <w:r w:rsidR="003C7F6D" w:rsidRPr="00730DDF">
              <w:rPr>
                <w:rFonts w:ascii="Arial" w:hAnsi="Arial"/>
                <w:sz w:val="16"/>
              </w:rPr>
              <w:t>identifiée</w:t>
            </w:r>
            <w:r w:rsidR="005B4B42" w:rsidRPr="00730DDF">
              <w:rPr>
                <w:rFonts w:ascii="Arial" w:hAnsi="Arial"/>
                <w:sz w:val="16"/>
              </w:rPr>
              <w:t>s</w:t>
            </w:r>
            <w:r w:rsidR="003C7F6D" w:rsidRPr="00730DDF">
              <w:rPr>
                <w:rFonts w:ascii="Arial" w:hAnsi="Arial"/>
                <w:sz w:val="16"/>
              </w:rPr>
              <w:t xml:space="preserve"> comme </w:t>
            </w:r>
            <w:r w:rsidR="005B4B42" w:rsidRPr="00730DDF">
              <w:rPr>
                <w:rFonts w:ascii="Arial" w:hAnsi="Arial"/>
                <w:sz w:val="16"/>
              </w:rPr>
              <w:t xml:space="preserve">des </w:t>
            </w:r>
            <w:r w:rsidR="003C7F6D" w:rsidRPr="00730DDF">
              <w:rPr>
                <w:rFonts w:ascii="Arial" w:hAnsi="Arial"/>
                <w:sz w:val="16"/>
              </w:rPr>
              <w:t>non-conformité</w:t>
            </w:r>
            <w:r w:rsidR="005B4B42" w:rsidRPr="00730DDF">
              <w:rPr>
                <w:rFonts w:ascii="Arial" w:hAnsi="Arial"/>
                <w:sz w:val="16"/>
              </w:rPr>
              <w:t>s</w:t>
            </w:r>
            <w:r w:rsidR="003C7F6D" w:rsidRPr="00730DDF">
              <w:rPr>
                <w:rFonts w:ascii="Arial" w:hAnsi="Arial"/>
                <w:sz w:val="16"/>
              </w:rPr>
              <w:t xml:space="preserve"> en partie II.3 ;</w:t>
            </w:r>
          </w:p>
          <w:p w14:paraId="5E4D6749" w14:textId="195C657E" w:rsidR="00834405" w:rsidRPr="00730DDF" w:rsidRDefault="00834405" w:rsidP="00764E18">
            <w:pPr>
              <w:numPr>
                <w:ilvl w:val="0"/>
                <w:numId w:val="9"/>
              </w:numPr>
              <w:rPr>
                <w:rFonts w:ascii="Arial" w:hAnsi="Arial"/>
                <w:sz w:val="16"/>
              </w:rPr>
            </w:pPr>
            <w:proofErr w:type="gramStart"/>
            <w:r w:rsidRPr="00730DDF">
              <w:rPr>
                <w:rFonts w:ascii="Arial" w:hAnsi="Arial"/>
                <w:sz w:val="16"/>
              </w:rPr>
              <w:t>toutes</w:t>
            </w:r>
            <w:proofErr w:type="gramEnd"/>
            <w:r w:rsidRPr="00730DDF">
              <w:rPr>
                <w:rFonts w:ascii="Arial" w:hAnsi="Arial"/>
                <w:sz w:val="16"/>
              </w:rPr>
              <w:t xml:space="preserve"> les modifications et réparations appliquées ont été enregistrées et sont conformes à la réglementation applicable (Partie 21 pour un aéronef </w:t>
            </w:r>
            <w:r w:rsidR="005B4B42" w:rsidRPr="00730DDF">
              <w:rPr>
                <w:rFonts w:ascii="Arial" w:hAnsi="Arial"/>
                <w:sz w:val="16"/>
              </w:rPr>
              <w:t>dans le champ d’application du règlement (UE) 2018/1139</w:t>
            </w:r>
            <w:r w:rsidRPr="00730DDF">
              <w:rPr>
                <w:rFonts w:ascii="Arial" w:hAnsi="Arial"/>
                <w:sz w:val="16"/>
              </w:rPr>
              <w:t>)</w:t>
            </w:r>
            <w:r w:rsidR="003C7F6D" w:rsidRPr="00730DDF">
              <w:rPr>
                <w:rFonts w:ascii="Arial" w:hAnsi="Arial"/>
                <w:sz w:val="16"/>
              </w:rPr>
              <w:t xml:space="preserve"> ou à défaut </w:t>
            </w:r>
            <w:r w:rsidR="005B4B42" w:rsidRPr="00730DDF">
              <w:rPr>
                <w:rFonts w:ascii="Arial" w:hAnsi="Arial"/>
                <w:sz w:val="16"/>
              </w:rPr>
              <w:t xml:space="preserve">ont été </w:t>
            </w:r>
            <w:r w:rsidR="003C7F6D" w:rsidRPr="00730DDF">
              <w:rPr>
                <w:rFonts w:ascii="Arial" w:hAnsi="Arial"/>
                <w:sz w:val="16"/>
              </w:rPr>
              <w:t>identifiée</w:t>
            </w:r>
            <w:r w:rsidR="005B4B42" w:rsidRPr="00730DDF">
              <w:rPr>
                <w:rFonts w:ascii="Arial" w:hAnsi="Arial"/>
                <w:sz w:val="16"/>
              </w:rPr>
              <w:t>s</w:t>
            </w:r>
            <w:r w:rsidR="003C7F6D" w:rsidRPr="00730DDF">
              <w:rPr>
                <w:rFonts w:ascii="Arial" w:hAnsi="Arial"/>
                <w:sz w:val="16"/>
              </w:rPr>
              <w:t xml:space="preserve"> comme </w:t>
            </w:r>
            <w:r w:rsidR="005B4B42" w:rsidRPr="00730DDF">
              <w:rPr>
                <w:rFonts w:ascii="Arial" w:hAnsi="Arial"/>
                <w:sz w:val="16"/>
              </w:rPr>
              <w:t xml:space="preserve">des </w:t>
            </w:r>
            <w:r w:rsidR="003C7F6D" w:rsidRPr="00730DDF">
              <w:rPr>
                <w:rFonts w:ascii="Arial" w:hAnsi="Arial"/>
                <w:sz w:val="16"/>
              </w:rPr>
              <w:t>non-conformité</w:t>
            </w:r>
            <w:r w:rsidR="005B4B42" w:rsidRPr="00730DDF">
              <w:rPr>
                <w:rFonts w:ascii="Arial" w:hAnsi="Arial"/>
                <w:sz w:val="16"/>
              </w:rPr>
              <w:t>s</w:t>
            </w:r>
            <w:r w:rsidR="003C7F6D" w:rsidRPr="00730DDF">
              <w:rPr>
                <w:rFonts w:ascii="Arial" w:hAnsi="Arial"/>
                <w:sz w:val="16"/>
              </w:rPr>
              <w:t xml:space="preserve"> en partie II.3 ;</w:t>
            </w:r>
          </w:p>
          <w:p w14:paraId="5A80337C" w14:textId="11FE0EA6" w:rsidR="00834405" w:rsidRPr="00730DDF" w:rsidRDefault="00834405" w:rsidP="00764E18">
            <w:pPr>
              <w:numPr>
                <w:ilvl w:val="0"/>
                <w:numId w:val="9"/>
              </w:numPr>
              <w:rPr>
                <w:rFonts w:ascii="Arial" w:hAnsi="Arial"/>
                <w:sz w:val="16"/>
              </w:rPr>
            </w:pPr>
            <w:proofErr w:type="gramStart"/>
            <w:r w:rsidRPr="00730DDF">
              <w:rPr>
                <w:rFonts w:ascii="Arial" w:hAnsi="Arial"/>
                <w:sz w:val="16"/>
              </w:rPr>
              <w:t>tous</w:t>
            </w:r>
            <w:proofErr w:type="gramEnd"/>
            <w:r w:rsidRPr="00730DDF">
              <w:rPr>
                <w:rFonts w:ascii="Arial" w:hAnsi="Arial"/>
                <w:sz w:val="16"/>
              </w:rPr>
              <w:t xml:space="preserve"> les équipements à potentiel ou vie limite installés sur l’aéronef sont correctement identifiés, enregistrés et n’ont pas dépassé leur limite d’utilisation</w:t>
            </w:r>
            <w:r w:rsidR="003C7F6D" w:rsidRPr="00730DDF">
              <w:rPr>
                <w:rFonts w:ascii="Arial" w:hAnsi="Arial"/>
                <w:sz w:val="16"/>
              </w:rPr>
              <w:t xml:space="preserve"> ou à défaut </w:t>
            </w:r>
            <w:r w:rsidR="005B4B42" w:rsidRPr="00730DDF">
              <w:rPr>
                <w:rFonts w:ascii="Arial" w:hAnsi="Arial"/>
                <w:sz w:val="16"/>
              </w:rPr>
              <w:t xml:space="preserve">ont été </w:t>
            </w:r>
            <w:r w:rsidR="003C7F6D" w:rsidRPr="00730DDF">
              <w:rPr>
                <w:rFonts w:ascii="Arial" w:hAnsi="Arial"/>
                <w:sz w:val="16"/>
              </w:rPr>
              <w:t>identifié</w:t>
            </w:r>
            <w:r w:rsidR="005B4B42" w:rsidRPr="00730DDF">
              <w:rPr>
                <w:rFonts w:ascii="Arial" w:hAnsi="Arial"/>
                <w:sz w:val="16"/>
              </w:rPr>
              <w:t>s</w:t>
            </w:r>
            <w:r w:rsidR="003C7F6D" w:rsidRPr="00730DDF">
              <w:rPr>
                <w:rFonts w:ascii="Arial" w:hAnsi="Arial"/>
                <w:sz w:val="16"/>
              </w:rPr>
              <w:t xml:space="preserve"> comme </w:t>
            </w:r>
            <w:r w:rsidR="005B4B42" w:rsidRPr="00730DDF">
              <w:rPr>
                <w:rFonts w:ascii="Arial" w:hAnsi="Arial"/>
                <w:sz w:val="16"/>
              </w:rPr>
              <w:t xml:space="preserve">des </w:t>
            </w:r>
            <w:r w:rsidR="003C7F6D" w:rsidRPr="00730DDF">
              <w:rPr>
                <w:rFonts w:ascii="Arial" w:hAnsi="Arial"/>
                <w:sz w:val="16"/>
              </w:rPr>
              <w:t>non-conformité</w:t>
            </w:r>
            <w:r w:rsidR="007D64B4" w:rsidRPr="00730DDF">
              <w:rPr>
                <w:rFonts w:ascii="Arial" w:hAnsi="Arial"/>
                <w:sz w:val="16"/>
              </w:rPr>
              <w:t>s</w:t>
            </w:r>
            <w:r w:rsidR="003C7F6D" w:rsidRPr="00730DDF">
              <w:rPr>
                <w:rFonts w:ascii="Arial" w:hAnsi="Arial"/>
                <w:sz w:val="16"/>
              </w:rPr>
              <w:t xml:space="preserve"> en partie II.3 ;</w:t>
            </w:r>
          </w:p>
          <w:p w14:paraId="0343FF55" w14:textId="25F3F2F9" w:rsidR="00834405" w:rsidRPr="00730DDF" w:rsidRDefault="00834405" w:rsidP="00764E18">
            <w:pPr>
              <w:numPr>
                <w:ilvl w:val="0"/>
                <w:numId w:val="9"/>
              </w:numPr>
              <w:rPr>
                <w:rFonts w:ascii="Arial" w:hAnsi="Arial"/>
                <w:sz w:val="16"/>
              </w:rPr>
            </w:pPr>
            <w:proofErr w:type="gramStart"/>
            <w:r w:rsidRPr="00730DDF">
              <w:rPr>
                <w:rFonts w:ascii="Arial" w:hAnsi="Arial"/>
                <w:sz w:val="16"/>
              </w:rPr>
              <w:t>toute</w:t>
            </w:r>
            <w:proofErr w:type="gramEnd"/>
            <w:r w:rsidRPr="00730DDF">
              <w:rPr>
                <w:rFonts w:ascii="Arial" w:hAnsi="Arial"/>
                <w:sz w:val="16"/>
              </w:rPr>
              <w:t xml:space="preserve"> la maintenance a été réalisée et certifiée conformément à la réglementation applicable (Partie M </w:t>
            </w:r>
            <w:r w:rsidR="00787359" w:rsidRPr="00730DDF">
              <w:rPr>
                <w:rFonts w:ascii="Arial" w:hAnsi="Arial"/>
                <w:sz w:val="16"/>
              </w:rPr>
              <w:t xml:space="preserve">et Partie 145 </w:t>
            </w:r>
            <w:r w:rsidRPr="00730DDF">
              <w:rPr>
                <w:rFonts w:ascii="Arial" w:hAnsi="Arial"/>
                <w:sz w:val="16"/>
              </w:rPr>
              <w:t xml:space="preserve">pour </w:t>
            </w:r>
            <w:r w:rsidR="00C15901" w:rsidRPr="00730DDF">
              <w:rPr>
                <w:rFonts w:ascii="Arial" w:hAnsi="Arial"/>
                <w:sz w:val="16"/>
              </w:rPr>
              <w:t xml:space="preserve">cet </w:t>
            </w:r>
            <w:r w:rsidRPr="00730DDF">
              <w:rPr>
                <w:rFonts w:ascii="Arial" w:hAnsi="Arial"/>
                <w:sz w:val="16"/>
              </w:rPr>
              <w:t xml:space="preserve">aéronef </w:t>
            </w:r>
            <w:r w:rsidR="00787359" w:rsidRPr="00730DDF">
              <w:rPr>
                <w:rFonts w:ascii="Arial" w:hAnsi="Arial"/>
                <w:sz w:val="16"/>
              </w:rPr>
              <w:t>dans le champ d’application du règlement (UE) 2018/1139</w:t>
            </w:r>
            <w:r w:rsidRPr="00730DDF">
              <w:rPr>
                <w:rFonts w:ascii="Arial" w:hAnsi="Arial"/>
                <w:sz w:val="16"/>
              </w:rPr>
              <w:t>)</w:t>
            </w:r>
            <w:r w:rsidR="003C7F6D" w:rsidRPr="00730DDF">
              <w:rPr>
                <w:rFonts w:ascii="Arial" w:hAnsi="Arial"/>
                <w:sz w:val="16"/>
              </w:rPr>
              <w:t>, ou à défaut est identifiée comme une non-conformité en partie II.3 ;</w:t>
            </w:r>
          </w:p>
          <w:p w14:paraId="6FE936CD" w14:textId="255D8A1C" w:rsidR="00834405" w:rsidRPr="00730DDF" w:rsidRDefault="00834405" w:rsidP="00764E18">
            <w:pPr>
              <w:numPr>
                <w:ilvl w:val="0"/>
                <w:numId w:val="9"/>
              </w:numPr>
              <w:rPr>
                <w:rFonts w:ascii="Arial" w:hAnsi="Arial"/>
                <w:sz w:val="16"/>
              </w:rPr>
            </w:pPr>
            <w:proofErr w:type="gramStart"/>
            <w:r w:rsidRPr="00730DDF">
              <w:rPr>
                <w:rFonts w:ascii="Arial" w:hAnsi="Arial"/>
                <w:b/>
                <w:sz w:val="16"/>
              </w:rPr>
              <w:lastRenderedPageBreak/>
              <w:t>aucune</w:t>
            </w:r>
            <w:proofErr w:type="gramEnd"/>
            <w:r w:rsidRPr="00730DDF">
              <w:rPr>
                <w:rFonts w:ascii="Arial" w:hAnsi="Arial"/>
                <w:b/>
                <w:sz w:val="16"/>
              </w:rPr>
              <w:t xml:space="preserve"> incohérence n’a pu être trouvée entre l’aéronef et les enregistrements de navigabilité à l’exception des non-conformités relevées en partie II.3 .</w:t>
            </w:r>
          </w:p>
          <w:p w14:paraId="60E83D1F" w14:textId="77777777" w:rsidR="00834405" w:rsidRPr="00730DDF" w:rsidRDefault="00834405" w:rsidP="00510ECA">
            <w:pPr>
              <w:rPr>
                <w:rFonts w:ascii="Arial" w:hAnsi="Arial"/>
                <w:sz w:val="16"/>
              </w:rPr>
            </w:pPr>
            <w:r w:rsidRPr="00730DDF">
              <w:rPr>
                <w:rFonts w:ascii="Arial" w:hAnsi="Arial"/>
                <w:sz w:val="16"/>
              </w:rPr>
              <w:t xml:space="preserve"> </w:t>
            </w:r>
          </w:p>
          <w:p w14:paraId="487DC8C5" w14:textId="1ABCF966" w:rsidR="00834405" w:rsidRPr="00730DDF" w:rsidRDefault="00834405" w:rsidP="00510ECA">
            <w:pPr>
              <w:rPr>
                <w:rFonts w:ascii="Arial" w:hAnsi="Arial"/>
                <w:sz w:val="16"/>
              </w:rPr>
            </w:pPr>
            <w:r w:rsidRPr="00730DDF">
              <w:rPr>
                <w:rFonts w:ascii="Arial" w:hAnsi="Arial"/>
                <w:sz w:val="16"/>
              </w:rPr>
              <w:t>En conséquence je recommande</w:t>
            </w:r>
            <w:r w:rsidR="0035262E" w:rsidRPr="00730DDF">
              <w:rPr>
                <w:rFonts w:ascii="Arial" w:hAnsi="Arial"/>
                <w:sz w:val="16"/>
              </w:rPr>
              <w:t xml:space="preserve"> l’autorisation de </w:t>
            </w:r>
            <w:r w:rsidR="00306058" w:rsidRPr="00730DDF">
              <w:rPr>
                <w:rFonts w:ascii="Arial" w:hAnsi="Arial"/>
                <w:sz w:val="16"/>
              </w:rPr>
              <w:t xml:space="preserve">demande de </w:t>
            </w:r>
            <w:r w:rsidR="0035262E" w:rsidRPr="00730DDF">
              <w:rPr>
                <w:rFonts w:ascii="Arial" w:hAnsi="Arial"/>
                <w:sz w:val="16"/>
              </w:rPr>
              <w:t>prélèv</w:t>
            </w:r>
            <w:r w:rsidR="00151566" w:rsidRPr="00730DDF">
              <w:rPr>
                <w:rFonts w:ascii="Arial" w:hAnsi="Arial"/>
                <w:sz w:val="16"/>
              </w:rPr>
              <w:t>e</w:t>
            </w:r>
            <w:r w:rsidR="0035262E" w:rsidRPr="00730DDF">
              <w:rPr>
                <w:rFonts w:ascii="Arial" w:hAnsi="Arial"/>
                <w:sz w:val="16"/>
              </w:rPr>
              <w:t xml:space="preserve">ment « apte au service » des </w:t>
            </w:r>
            <w:r w:rsidR="003604D0" w:rsidRPr="00730DDF">
              <w:rPr>
                <w:rFonts w:ascii="Arial" w:hAnsi="Arial"/>
                <w:sz w:val="16"/>
              </w:rPr>
              <w:t>éléments d’aéronef</w:t>
            </w:r>
            <w:r w:rsidR="0035262E" w:rsidRPr="00730DDF">
              <w:rPr>
                <w:rFonts w:ascii="Arial" w:hAnsi="Arial"/>
                <w:sz w:val="16"/>
              </w:rPr>
              <w:t xml:space="preserve"> listés au</w:t>
            </w:r>
            <w:r w:rsidR="00393226" w:rsidRPr="00730DDF">
              <w:rPr>
                <w:rFonts w:ascii="Arial" w:hAnsi="Arial"/>
                <w:sz w:val="16"/>
              </w:rPr>
              <w:t xml:space="preserve"> II.4</w:t>
            </w:r>
            <w:r w:rsidR="00306058" w:rsidRPr="00730DDF">
              <w:rPr>
                <w:rFonts w:ascii="Arial" w:hAnsi="Arial"/>
                <w:sz w:val="16"/>
              </w:rPr>
              <w:t xml:space="preserve"> adressée à un organisme part 145 ayant mis en œuvre l’</w:t>
            </w:r>
            <w:proofErr w:type="spellStart"/>
            <w:r w:rsidR="00306058" w:rsidRPr="00730DDF">
              <w:rPr>
                <w:rFonts w:ascii="Arial" w:hAnsi="Arial"/>
                <w:sz w:val="16"/>
              </w:rPr>
              <w:t>AltMoc</w:t>
            </w:r>
            <w:proofErr w:type="spellEnd"/>
            <w:r w:rsidR="00306058" w:rsidRPr="00730DDF">
              <w:rPr>
                <w:rFonts w:ascii="Arial" w:hAnsi="Arial"/>
                <w:sz w:val="16"/>
              </w:rPr>
              <w:t xml:space="preserve"> </w:t>
            </w:r>
            <w:r w:rsidR="003604D0" w:rsidRPr="00730DDF">
              <w:rPr>
                <w:rFonts w:ascii="Arial" w:hAnsi="Arial"/>
                <w:b/>
                <w:bCs/>
                <w:sz w:val="16"/>
                <w:u w:val="single"/>
              </w:rPr>
              <w:t xml:space="preserve">2024/08/19-Partie-145-AMOC-FR-N°07 </w:t>
            </w:r>
            <w:r w:rsidR="00306058" w:rsidRPr="00730DDF">
              <w:rPr>
                <w:rFonts w:ascii="Arial" w:hAnsi="Arial"/>
                <w:sz w:val="16"/>
              </w:rPr>
              <w:t>dans son référentiel approuvé par OSAC</w:t>
            </w:r>
            <w:r w:rsidR="00393226" w:rsidRPr="00730DDF">
              <w:rPr>
                <w:rFonts w:ascii="Arial" w:hAnsi="Arial"/>
                <w:sz w:val="16"/>
              </w:rPr>
              <w:t>.</w:t>
            </w:r>
          </w:p>
          <w:p w14:paraId="1C8C06BC" w14:textId="77777777" w:rsidR="00680BB0" w:rsidRPr="00730DDF" w:rsidRDefault="00680BB0" w:rsidP="00510ECA">
            <w:pPr>
              <w:rPr>
                <w:rFonts w:ascii="Arial" w:hAnsi="Arial"/>
                <w:sz w:val="16"/>
              </w:rPr>
            </w:pPr>
          </w:p>
          <w:p w14:paraId="6AF9A048" w14:textId="77777777" w:rsidR="00834405" w:rsidRPr="00730DDF" w:rsidRDefault="00834405" w:rsidP="00510ECA">
            <w:pPr>
              <w:rPr>
                <w:rFonts w:ascii="Arial" w:hAnsi="Arial"/>
                <w:sz w:val="16"/>
              </w:rPr>
            </w:pPr>
          </w:p>
          <w:p w14:paraId="0586D622" w14:textId="77777777" w:rsidR="00834405" w:rsidRPr="00730DDF" w:rsidRDefault="00834405" w:rsidP="00510ECA">
            <w:pPr>
              <w:rPr>
                <w:rFonts w:ascii="Arial" w:hAnsi="Arial"/>
                <w:sz w:val="16"/>
              </w:rPr>
            </w:pPr>
            <w:r w:rsidRPr="00730DDF">
              <w:rPr>
                <w:rFonts w:ascii="Arial" w:hAnsi="Arial"/>
                <w:sz w:val="16"/>
              </w:rPr>
              <w:fldChar w:fldCharType="begin">
                <w:ffData>
                  <w:name w:val="CaseACocher11"/>
                  <w:enabled/>
                  <w:calcOnExit w:val="0"/>
                  <w:checkBox>
                    <w:sizeAuto/>
                    <w:default w:val="0"/>
                    <w:checked w:val="0"/>
                  </w:checkBox>
                </w:ffData>
              </w:fldChar>
            </w:r>
            <w:r w:rsidRPr="00730DDF">
              <w:rPr>
                <w:rFonts w:ascii="Arial" w:hAnsi="Arial"/>
                <w:sz w:val="16"/>
              </w:rPr>
              <w:instrText xml:space="preserve"> FORMCHECKBOX </w:instrText>
            </w:r>
            <w:r w:rsidRPr="00730DDF">
              <w:rPr>
                <w:rFonts w:ascii="Arial" w:hAnsi="Arial"/>
                <w:sz w:val="16"/>
              </w:rPr>
            </w:r>
            <w:r w:rsidRPr="00730DDF">
              <w:rPr>
                <w:rFonts w:ascii="Arial" w:hAnsi="Arial"/>
                <w:sz w:val="16"/>
              </w:rPr>
              <w:fldChar w:fldCharType="separate"/>
            </w:r>
            <w:r w:rsidRPr="00730DDF">
              <w:rPr>
                <w:rFonts w:ascii="Arial" w:hAnsi="Arial"/>
                <w:sz w:val="16"/>
              </w:rPr>
              <w:fldChar w:fldCharType="end"/>
            </w:r>
            <w:r w:rsidRPr="00730DDF">
              <w:rPr>
                <w:rFonts w:ascii="Arial" w:hAnsi="Arial"/>
                <w:sz w:val="16"/>
              </w:rPr>
              <w:t xml:space="preserve"> </w:t>
            </w:r>
            <w:proofErr w:type="gramStart"/>
            <w:r w:rsidRPr="00730DDF">
              <w:rPr>
                <w:rFonts w:ascii="Arial" w:hAnsi="Arial"/>
                <w:sz w:val="16"/>
              </w:rPr>
              <w:t>je</w:t>
            </w:r>
            <w:proofErr w:type="gramEnd"/>
            <w:r w:rsidRPr="00730DDF">
              <w:rPr>
                <w:rFonts w:ascii="Arial" w:hAnsi="Arial"/>
                <w:sz w:val="16"/>
              </w:rPr>
              <w:t xml:space="preserve"> ne suis pas satisfait de l’état de navigabilité de l’aéronef et transmet le présent formulaire et ses pièces jointes à l’Autorité.</w:t>
            </w:r>
          </w:p>
          <w:p w14:paraId="20D18017" w14:textId="77777777" w:rsidR="00CB01EF" w:rsidRPr="00730DDF" w:rsidRDefault="00CB01EF" w:rsidP="00510ECA">
            <w:pPr>
              <w:rPr>
                <w:rFonts w:ascii="Arial" w:hAnsi="Arial"/>
                <w:sz w:val="16"/>
              </w:rPr>
            </w:pPr>
          </w:p>
        </w:tc>
      </w:tr>
      <w:tr w:rsidR="00730DDF" w:rsidRPr="00730DDF" w14:paraId="41AD30AE" w14:textId="77777777" w:rsidTr="00DF0EF2">
        <w:tc>
          <w:tcPr>
            <w:tcW w:w="10320" w:type="dxa"/>
            <w:shd w:val="clear" w:color="auto" w:fill="D9D9D9"/>
          </w:tcPr>
          <w:p w14:paraId="21291F94" w14:textId="77777777" w:rsidR="006C089D" w:rsidRPr="00730DDF" w:rsidRDefault="006C089D" w:rsidP="00510ECA">
            <w:pPr>
              <w:rPr>
                <w:rFonts w:ascii="Arial" w:hAnsi="Arial"/>
                <w:b/>
                <w:caps/>
                <w:sz w:val="16"/>
              </w:rPr>
            </w:pPr>
            <w:r w:rsidRPr="00730DDF">
              <w:rPr>
                <w:rFonts w:ascii="Arial" w:hAnsi="Arial"/>
                <w:b/>
                <w:caps/>
                <w:sz w:val="16"/>
              </w:rPr>
              <w:lastRenderedPageBreak/>
              <w:t>SIGNATURE</w:t>
            </w:r>
          </w:p>
        </w:tc>
      </w:tr>
      <w:tr w:rsidR="00730DDF" w:rsidRPr="00730DDF" w14:paraId="23BD2C9E" w14:textId="77777777" w:rsidTr="00DF0EF2">
        <w:tblPrEx>
          <w:tblCellMar>
            <w:top w:w="0" w:type="dxa"/>
            <w:bottom w:w="0" w:type="dxa"/>
          </w:tblCellMar>
        </w:tblPrEx>
        <w:tc>
          <w:tcPr>
            <w:tcW w:w="10320" w:type="dxa"/>
            <w:tcMar>
              <w:top w:w="57" w:type="dxa"/>
              <w:bottom w:w="57" w:type="dxa"/>
            </w:tcMar>
          </w:tcPr>
          <w:p w14:paraId="2C315ABB" w14:textId="77777777" w:rsidR="00834405" w:rsidRPr="00730DDF" w:rsidRDefault="00834405" w:rsidP="00510ECA">
            <w:pPr>
              <w:tabs>
                <w:tab w:val="left" w:pos="2534"/>
              </w:tabs>
              <w:rPr>
                <w:rFonts w:ascii="Arial" w:hAnsi="Arial"/>
                <w:sz w:val="16"/>
              </w:rPr>
            </w:pPr>
            <w:r w:rsidRPr="00730DDF">
              <w:rPr>
                <w:rFonts w:ascii="Arial" w:hAnsi="Arial"/>
                <w:sz w:val="16"/>
              </w:rPr>
              <w:t xml:space="preserve">Fait à : </w:t>
            </w:r>
            <w:r w:rsidRPr="00730DDF">
              <w:rPr>
                <w:rFonts w:ascii="Arial" w:hAnsi="Arial"/>
                <w:sz w:val="16"/>
              </w:rPr>
              <w:fldChar w:fldCharType="begin">
                <w:ffData>
                  <w:name w:val="Texte1"/>
                  <w:enabled/>
                  <w:calcOnExit w:val="0"/>
                  <w:textInput/>
                </w:ffData>
              </w:fldChar>
            </w:r>
            <w:r w:rsidRPr="00730DDF">
              <w:rPr>
                <w:rFonts w:ascii="Arial" w:hAnsi="Arial"/>
                <w:sz w:val="16"/>
              </w:rPr>
              <w:instrText xml:space="preserve"> FORMTEXT </w:instrText>
            </w:r>
            <w:r w:rsidRPr="00730DDF">
              <w:rPr>
                <w:rFonts w:ascii="Arial" w:hAnsi="Arial"/>
                <w:sz w:val="16"/>
              </w:rPr>
            </w:r>
            <w:r w:rsidRPr="00730DDF">
              <w:rPr>
                <w:rFonts w:ascii="Arial" w:hAnsi="Arial"/>
                <w:sz w:val="16"/>
              </w:rPr>
              <w:fldChar w:fldCharType="separate"/>
            </w:r>
            <w:r w:rsidRPr="00730DDF">
              <w:rPr>
                <w:rFonts w:ascii="Arial" w:eastAsia="MS Mincho" w:hAnsi="MS Mincho" w:cs="MS Mincho"/>
                <w:sz w:val="16"/>
              </w:rPr>
              <w:t> </w:t>
            </w:r>
            <w:r w:rsidRPr="00730DDF">
              <w:rPr>
                <w:rFonts w:ascii="Arial" w:eastAsia="MS Mincho" w:hAnsi="MS Mincho" w:cs="MS Mincho"/>
                <w:sz w:val="16"/>
              </w:rPr>
              <w:t> </w:t>
            </w:r>
            <w:r w:rsidRPr="00730DDF">
              <w:rPr>
                <w:rFonts w:ascii="Arial" w:eastAsia="MS Mincho" w:hAnsi="MS Mincho" w:cs="MS Mincho"/>
                <w:sz w:val="16"/>
              </w:rPr>
              <w:t> </w:t>
            </w:r>
            <w:r w:rsidRPr="00730DDF">
              <w:rPr>
                <w:rFonts w:ascii="Arial" w:eastAsia="MS Mincho" w:hAnsi="MS Mincho" w:cs="MS Mincho"/>
                <w:sz w:val="16"/>
              </w:rPr>
              <w:t> </w:t>
            </w:r>
            <w:r w:rsidRPr="00730DDF">
              <w:rPr>
                <w:rFonts w:ascii="Arial" w:eastAsia="MS Mincho" w:hAnsi="MS Mincho" w:cs="MS Mincho"/>
                <w:sz w:val="16"/>
              </w:rPr>
              <w:t> </w:t>
            </w:r>
            <w:r w:rsidRPr="00730DDF">
              <w:rPr>
                <w:rFonts w:ascii="Arial" w:hAnsi="Arial"/>
                <w:sz w:val="16"/>
              </w:rPr>
              <w:fldChar w:fldCharType="end"/>
            </w:r>
            <w:r w:rsidRPr="00730DDF">
              <w:rPr>
                <w:rFonts w:ascii="Arial" w:hAnsi="Arial"/>
                <w:sz w:val="16"/>
              </w:rPr>
              <w:tab/>
              <w:t xml:space="preserve">Le : </w:t>
            </w:r>
            <w:r w:rsidRPr="00730DDF">
              <w:rPr>
                <w:rFonts w:ascii="Arial" w:hAnsi="Arial"/>
                <w:sz w:val="16"/>
              </w:rPr>
              <w:fldChar w:fldCharType="begin">
                <w:ffData>
                  <w:name w:val="Texte1"/>
                  <w:enabled/>
                  <w:calcOnExit w:val="0"/>
                  <w:textInput/>
                </w:ffData>
              </w:fldChar>
            </w:r>
            <w:r w:rsidRPr="00730DDF">
              <w:rPr>
                <w:rFonts w:ascii="Arial" w:hAnsi="Arial"/>
                <w:sz w:val="16"/>
              </w:rPr>
              <w:instrText xml:space="preserve"> FORMTEXT </w:instrText>
            </w:r>
            <w:r w:rsidRPr="00730DDF">
              <w:rPr>
                <w:rFonts w:ascii="Arial" w:hAnsi="Arial"/>
                <w:sz w:val="16"/>
              </w:rPr>
            </w:r>
            <w:r w:rsidRPr="00730DDF">
              <w:rPr>
                <w:rFonts w:ascii="Arial" w:hAnsi="Arial"/>
                <w:sz w:val="16"/>
              </w:rPr>
              <w:fldChar w:fldCharType="separate"/>
            </w:r>
            <w:r w:rsidRPr="00730DDF">
              <w:rPr>
                <w:rFonts w:ascii="Arial" w:eastAsia="MS Mincho" w:hAnsi="MS Mincho" w:cs="MS Mincho"/>
                <w:sz w:val="16"/>
              </w:rPr>
              <w:t> </w:t>
            </w:r>
            <w:r w:rsidRPr="00730DDF">
              <w:rPr>
                <w:rFonts w:ascii="Arial" w:eastAsia="MS Mincho" w:hAnsi="MS Mincho" w:cs="MS Mincho"/>
                <w:sz w:val="16"/>
              </w:rPr>
              <w:t> </w:t>
            </w:r>
            <w:r w:rsidRPr="00730DDF">
              <w:rPr>
                <w:rFonts w:ascii="Arial" w:eastAsia="MS Mincho" w:hAnsi="MS Mincho" w:cs="MS Mincho"/>
                <w:sz w:val="16"/>
              </w:rPr>
              <w:t> </w:t>
            </w:r>
            <w:r w:rsidRPr="00730DDF">
              <w:rPr>
                <w:rFonts w:ascii="Arial" w:eastAsia="MS Mincho" w:hAnsi="MS Mincho" w:cs="MS Mincho"/>
                <w:sz w:val="16"/>
              </w:rPr>
              <w:t> </w:t>
            </w:r>
            <w:r w:rsidRPr="00730DDF">
              <w:rPr>
                <w:rFonts w:ascii="Arial" w:eastAsia="MS Mincho" w:hAnsi="MS Mincho" w:cs="MS Mincho"/>
                <w:sz w:val="16"/>
              </w:rPr>
              <w:t> </w:t>
            </w:r>
            <w:r w:rsidRPr="00730DDF">
              <w:rPr>
                <w:rFonts w:ascii="Arial" w:hAnsi="Arial"/>
                <w:sz w:val="16"/>
              </w:rPr>
              <w:fldChar w:fldCharType="end"/>
            </w:r>
          </w:p>
          <w:p w14:paraId="7C727166" w14:textId="77777777" w:rsidR="00834405" w:rsidRPr="00730DDF" w:rsidRDefault="00834405" w:rsidP="00510ECA">
            <w:pPr>
              <w:rPr>
                <w:rFonts w:ascii="Arial" w:hAnsi="Arial"/>
                <w:sz w:val="16"/>
              </w:rPr>
            </w:pPr>
            <w:r w:rsidRPr="00730DDF">
              <w:rPr>
                <w:rFonts w:ascii="Arial" w:hAnsi="Arial"/>
                <w:sz w:val="16"/>
              </w:rPr>
              <w:t>Signature :</w:t>
            </w:r>
          </w:p>
          <w:p w14:paraId="4D756278" w14:textId="77777777" w:rsidR="00834405" w:rsidRPr="00730DDF" w:rsidRDefault="00834405" w:rsidP="00510ECA">
            <w:pPr>
              <w:rPr>
                <w:rFonts w:ascii="Arial" w:hAnsi="Arial"/>
                <w:sz w:val="16"/>
              </w:rPr>
            </w:pPr>
            <w:r w:rsidRPr="00730DDF">
              <w:rPr>
                <w:rFonts w:ascii="Arial" w:hAnsi="Arial"/>
                <w:sz w:val="16"/>
              </w:rPr>
              <w:t>(Pour les personnes morales : nom,</w:t>
            </w:r>
          </w:p>
          <w:p w14:paraId="2B4F7EB8" w14:textId="77777777" w:rsidR="00834405" w:rsidRPr="00730DDF" w:rsidRDefault="00834405" w:rsidP="00510ECA">
            <w:pPr>
              <w:rPr>
                <w:rFonts w:ascii="Arial" w:hAnsi="Arial"/>
                <w:sz w:val="16"/>
              </w:rPr>
            </w:pPr>
            <w:proofErr w:type="gramStart"/>
            <w:r w:rsidRPr="00730DDF">
              <w:rPr>
                <w:rFonts w:ascii="Arial" w:hAnsi="Arial"/>
                <w:sz w:val="16"/>
              </w:rPr>
              <w:t>qualité</w:t>
            </w:r>
            <w:proofErr w:type="gramEnd"/>
            <w:r w:rsidRPr="00730DDF">
              <w:rPr>
                <w:rFonts w:ascii="Arial" w:hAnsi="Arial"/>
                <w:sz w:val="16"/>
              </w:rPr>
              <w:t xml:space="preserve"> du signataire et cachet)</w:t>
            </w:r>
          </w:p>
        </w:tc>
      </w:tr>
    </w:tbl>
    <w:p w14:paraId="2B655FB9" w14:textId="77777777" w:rsidR="00F37CDE" w:rsidRPr="00730DDF" w:rsidRDefault="00F37CDE">
      <w:pPr>
        <w:rPr>
          <w:rFonts w:ascii="Arial" w:hAnsi="Arial"/>
          <w:sz w:val="16"/>
          <w:szCs w:val="16"/>
        </w:rPr>
      </w:pPr>
    </w:p>
    <w:p w14:paraId="6B160A21" w14:textId="10881D88" w:rsidR="00285ECA" w:rsidRPr="00730DDF" w:rsidRDefault="000267A2">
      <w:pPr>
        <w:rPr>
          <w:rFonts w:ascii="Arial" w:hAnsi="Arial"/>
          <w:sz w:val="16"/>
          <w:szCs w:val="16"/>
        </w:rPr>
      </w:pPr>
      <w:r w:rsidRPr="00730DDF">
        <w:rPr>
          <w:rFonts w:ascii="Arial" w:hAnsi="Arial"/>
          <w:noProof/>
          <w:sz w:val="16"/>
          <w:szCs w:val="16"/>
        </w:rPr>
        <mc:AlternateContent>
          <mc:Choice Requires="wps">
            <w:drawing>
              <wp:anchor distT="0" distB="0" distL="114300" distR="114300" simplePos="0" relativeHeight="251684352" behindDoc="0" locked="0" layoutInCell="1" allowOverlap="1" wp14:anchorId="5C0F5F08" wp14:editId="189D3715">
                <wp:simplePos x="0" y="0"/>
                <wp:positionH relativeFrom="column">
                  <wp:posOffset>-116205</wp:posOffset>
                </wp:positionH>
                <wp:positionV relativeFrom="paragraph">
                  <wp:posOffset>123825</wp:posOffset>
                </wp:positionV>
                <wp:extent cx="0" cy="212090"/>
                <wp:effectExtent l="5080" t="6350" r="13970" b="10160"/>
                <wp:wrapNone/>
                <wp:docPr id="7"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0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471588" id="AutoShape 68" o:spid="_x0000_s1026" type="#_x0000_t32" style="position:absolute;margin-left:-9.15pt;margin-top:9.75pt;width:0;height:16.7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"/>
            </w:pict>
          </mc:Fallback>
        </mc:AlternateContent>
      </w:r>
      <w:r w:rsidR="00AE237E" w:rsidRPr="00730DDF">
        <w:rPr>
          <w:rFonts w:ascii="Arial" w:hAnsi="Arial"/>
          <w:sz w:val="16"/>
          <w:szCs w:val="16"/>
        </w:rPr>
        <w:t xml:space="preserve">Cette demande et ses pièces jointes sont à envoyer à OSAC, sous format </w:t>
      </w:r>
      <w:proofErr w:type="spellStart"/>
      <w:r w:rsidR="00AE237E" w:rsidRPr="00730DDF">
        <w:rPr>
          <w:rFonts w:ascii="Arial" w:hAnsi="Arial"/>
          <w:sz w:val="16"/>
          <w:szCs w:val="16"/>
        </w:rPr>
        <w:t>éléctronique</w:t>
      </w:r>
      <w:proofErr w:type="spellEnd"/>
      <w:r w:rsidR="0035262E" w:rsidRPr="00730DDF">
        <w:rPr>
          <w:rFonts w:ascii="Arial" w:hAnsi="Arial"/>
          <w:sz w:val="16"/>
          <w:szCs w:val="16"/>
        </w:rPr>
        <w:t>.</w:t>
      </w:r>
      <w:r w:rsidR="006C089D" w:rsidRPr="00730DDF">
        <w:rPr>
          <w:rFonts w:ascii="Arial" w:hAnsi="Arial"/>
          <w:sz w:val="16"/>
          <w:szCs w:val="16"/>
        </w:rPr>
        <w:t xml:space="preserve"> </w:t>
      </w:r>
    </w:p>
    <w:p w14:paraId="478F9098" w14:textId="77777777" w:rsidR="00D361DD" w:rsidRPr="00730DDF" w:rsidRDefault="00D361DD">
      <w:pPr>
        <w:rPr>
          <w:rFonts w:ascii="Arial" w:hAnsi="Arial"/>
          <w:b/>
          <w:sz w:val="28"/>
          <w:szCs w:val="28"/>
        </w:rPr>
      </w:pPr>
      <w:r w:rsidRPr="00730DDF">
        <w:rPr>
          <w:rFonts w:ascii="Arial" w:hAnsi="Arial"/>
          <w:b/>
          <w:sz w:val="32"/>
          <w:szCs w:val="32"/>
        </w:rPr>
        <w:br w:type="page"/>
      </w:r>
    </w:p>
    <w:p w14:paraId="69AAF3C1" w14:textId="50F84CED" w:rsidR="0071757C" w:rsidRPr="00AD4FCE" w:rsidRDefault="0071757C" w:rsidP="0071757C">
      <w:pPr>
        <w:tabs>
          <w:tab w:val="left" w:pos="7054"/>
        </w:tabs>
        <w:jc w:val="center"/>
        <w:rPr>
          <w:rFonts w:ascii="Arial" w:hAnsi="Arial"/>
          <w:b/>
          <w:sz w:val="28"/>
          <w:szCs w:val="28"/>
        </w:rPr>
      </w:pPr>
      <w:r w:rsidRPr="00AD4FCE">
        <w:rPr>
          <w:rFonts w:ascii="Arial" w:hAnsi="Arial"/>
          <w:b/>
          <w:sz w:val="28"/>
          <w:szCs w:val="28"/>
        </w:rPr>
        <w:lastRenderedPageBreak/>
        <w:t>PARTIE III</w:t>
      </w:r>
    </w:p>
    <w:p w14:paraId="281BC8B8" w14:textId="77777777" w:rsidR="0071757C" w:rsidRPr="00AD4FCE" w:rsidRDefault="0071757C" w:rsidP="0071757C">
      <w:pPr>
        <w:jc w:val="center"/>
        <w:rPr>
          <w:rFonts w:ascii="Arial" w:hAnsi="Arial"/>
          <w:b/>
          <w:sz w:val="28"/>
          <w:szCs w:val="28"/>
          <w:u w:val="single"/>
        </w:rPr>
      </w:pPr>
      <w:r w:rsidRPr="00AD4FCE">
        <w:rPr>
          <w:rFonts w:ascii="Arial" w:hAnsi="Arial"/>
          <w:b/>
          <w:sz w:val="28"/>
          <w:szCs w:val="28"/>
          <w:u w:val="single"/>
        </w:rPr>
        <w:t>PARTIE RESERVEE A L’AUTORITE</w:t>
      </w:r>
    </w:p>
    <w:p w14:paraId="4CEFF031" w14:textId="77777777" w:rsidR="0071757C" w:rsidRPr="00AD4FCE" w:rsidRDefault="0071757C" w:rsidP="0071757C">
      <w:pPr>
        <w:tabs>
          <w:tab w:val="left" w:pos="7054"/>
        </w:tabs>
        <w:jc w:val="center"/>
        <w:rPr>
          <w:rFonts w:ascii="Arial" w:hAnsi="Arial"/>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0"/>
      </w:tblGrid>
      <w:tr w:rsidR="00CA0B8F" w:rsidRPr="00AD4FCE" w14:paraId="68973B5C" w14:textId="77777777" w:rsidTr="00A4124F">
        <w:trPr>
          <w:trHeight w:val="1474"/>
        </w:trPr>
        <w:tc>
          <w:tcPr>
            <w:tcW w:w="10426" w:type="dxa"/>
            <w:shd w:val="clear" w:color="auto" w:fill="auto"/>
          </w:tcPr>
          <w:p w14:paraId="420DE5DE" w14:textId="73BACC3E" w:rsidR="00361BDC" w:rsidRPr="00AD4FCE" w:rsidRDefault="0071757C" w:rsidP="007B0F4B">
            <w:pPr>
              <w:pStyle w:val="Corpsdetexte"/>
              <w:ind w:left="1080"/>
              <w:jc w:val="center"/>
              <w:rPr>
                <w:rFonts w:ascii="Arial" w:hAnsi="Arial" w:cs="Arial"/>
                <w:b/>
                <w:u w:val="single"/>
              </w:rPr>
            </w:pPr>
            <w:r w:rsidRPr="00AD4FCE">
              <w:rPr>
                <w:rFonts w:ascii="Arial" w:hAnsi="Arial" w:cs="Arial"/>
                <w:b/>
                <w:u w:val="single"/>
              </w:rPr>
              <w:t>E</w:t>
            </w:r>
            <w:r w:rsidR="00361BDC" w:rsidRPr="00AD4FCE">
              <w:rPr>
                <w:rFonts w:ascii="Arial" w:hAnsi="Arial" w:cs="Arial"/>
                <w:b/>
                <w:u w:val="single"/>
              </w:rPr>
              <w:t xml:space="preserve">tude de </w:t>
            </w:r>
            <w:r w:rsidR="001D6BE1" w:rsidRPr="00AD4FCE">
              <w:rPr>
                <w:rFonts w:ascii="Arial" w:hAnsi="Arial" w:cs="Arial"/>
                <w:b/>
                <w:u w:val="single"/>
              </w:rPr>
              <w:t xml:space="preserve">la </w:t>
            </w:r>
            <w:r w:rsidR="00361BDC" w:rsidRPr="00AD4FCE">
              <w:rPr>
                <w:rFonts w:ascii="Arial" w:hAnsi="Arial" w:cs="Arial"/>
                <w:b/>
                <w:u w:val="single"/>
              </w:rPr>
              <w:t>recommandation</w:t>
            </w:r>
            <w:r w:rsidR="00760FB0" w:rsidRPr="00AD4FCE">
              <w:rPr>
                <w:rFonts w:ascii="Arial" w:hAnsi="Arial" w:cs="Arial"/>
                <w:b/>
                <w:u w:val="single"/>
              </w:rPr>
              <w:t xml:space="preserve"> </w:t>
            </w:r>
            <w:r w:rsidR="001D6BE1" w:rsidRPr="00AD4FCE">
              <w:rPr>
                <w:rFonts w:ascii="Arial" w:hAnsi="Arial" w:cs="Arial"/>
                <w:b/>
                <w:u w:val="single"/>
              </w:rPr>
              <w:t xml:space="preserve">en partie II </w:t>
            </w:r>
          </w:p>
          <w:p w14:paraId="2A385795" w14:textId="3EBC8187" w:rsidR="0071757C" w:rsidRPr="00AD4FCE" w:rsidRDefault="00361BDC" w:rsidP="007B0F4B">
            <w:pPr>
              <w:pStyle w:val="Corpsdetexte"/>
              <w:ind w:left="1080"/>
              <w:jc w:val="center"/>
              <w:rPr>
                <w:rFonts w:ascii="Arial" w:hAnsi="Arial" w:cs="Arial"/>
                <w:b/>
                <w:u w:val="single"/>
              </w:rPr>
            </w:pPr>
            <w:proofErr w:type="gramStart"/>
            <w:r w:rsidRPr="00AD4FCE">
              <w:rPr>
                <w:rFonts w:ascii="Arial" w:hAnsi="Arial" w:cs="Arial"/>
                <w:b/>
                <w:u w:val="single"/>
              </w:rPr>
              <w:t>vérifications</w:t>
            </w:r>
            <w:proofErr w:type="gramEnd"/>
            <w:r w:rsidRPr="00AD4FCE">
              <w:rPr>
                <w:rFonts w:ascii="Arial" w:hAnsi="Arial" w:cs="Arial"/>
                <w:b/>
                <w:u w:val="single"/>
              </w:rPr>
              <w:t xml:space="preserve"> dues au titre </w:t>
            </w:r>
            <w:r w:rsidR="001D6BE1" w:rsidRPr="00AD4FCE">
              <w:rPr>
                <w:rFonts w:ascii="Arial" w:hAnsi="Arial" w:cs="Arial"/>
                <w:b/>
                <w:u w:val="single"/>
              </w:rPr>
              <w:t xml:space="preserve">du guide </w:t>
            </w:r>
            <w:r w:rsidR="003604D0" w:rsidRPr="00AD4FCE">
              <w:rPr>
                <w:rFonts w:ascii="Arial" w:hAnsi="Arial" w:cs="Arial"/>
                <w:b/>
                <w:u w:val="single"/>
              </w:rPr>
              <w:t>RP-25-00</w:t>
            </w:r>
            <w:r w:rsidR="001D6BE1" w:rsidRPr="00AD4FCE">
              <w:rPr>
                <w:rFonts w:ascii="Arial" w:hAnsi="Arial" w:cs="Arial"/>
                <w:b/>
                <w:u w:val="single"/>
              </w:rPr>
              <w:t xml:space="preserve"> / </w:t>
            </w:r>
            <w:proofErr w:type="spellStart"/>
            <w:r w:rsidR="001D6BE1" w:rsidRPr="00AD4FCE">
              <w:rPr>
                <w:rFonts w:ascii="Arial" w:hAnsi="Arial" w:cs="Arial"/>
                <w:b/>
                <w:u w:val="single"/>
              </w:rPr>
              <w:t>AltM</w:t>
            </w:r>
            <w:r w:rsidR="00787359" w:rsidRPr="00AD4FCE">
              <w:rPr>
                <w:rFonts w:ascii="Arial" w:hAnsi="Arial" w:cs="Arial"/>
                <w:b/>
                <w:u w:val="single"/>
              </w:rPr>
              <w:t>o</w:t>
            </w:r>
            <w:r w:rsidR="001D6BE1" w:rsidRPr="00AD4FCE">
              <w:rPr>
                <w:rFonts w:ascii="Arial" w:hAnsi="Arial" w:cs="Arial"/>
                <w:b/>
                <w:u w:val="single"/>
              </w:rPr>
              <w:t>C</w:t>
            </w:r>
            <w:proofErr w:type="spellEnd"/>
            <w:r w:rsidR="001D6BE1" w:rsidRPr="00AD4FCE">
              <w:rPr>
                <w:rFonts w:ascii="Arial" w:hAnsi="Arial" w:cs="Arial"/>
                <w:b/>
                <w:u w:val="single"/>
              </w:rPr>
              <w:t xml:space="preserve"> </w:t>
            </w:r>
            <w:r w:rsidR="003604D0" w:rsidRPr="00AD4FCE">
              <w:rPr>
                <w:rFonts w:ascii="Arial" w:hAnsi="Arial"/>
                <w:b/>
                <w:bCs/>
                <w:color w:val="000000"/>
              </w:rPr>
              <w:t>2024/08/19-Partie-145-AMOC-FR-N°07</w:t>
            </w:r>
          </w:p>
          <w:p w14:paraId="6B9946F0" w14:textId="77777777" w:rsidR="0071757C" w:rsidRPr="00AD4FCE" w:rsidRDefault="0071757C" w:rsidP="007B0F4B">
            <w:pPr>
              <w:pStyle w:val="Corpsdetexte"/>
              <w:ind w:left="180" w:hanging="180"/>
              <w:jc w:val="center"/>
              <w:rPr>
                <w:rFonts w:ascii="Arial" w:hAnsi="Arial" w:cs="Arial"/>
                <w:i/>
                <w:sz w:val="20"/>
              </w:rPr>
            </w:pPr>
            <w:r w:rsidRPr="00AD4FCE">
              <w:rPr>
                <w:rFonts w:ascii="Arial" w:hAnsi="Arial" w:cs="Arial"/>
                <w:i/>
                <w:sz w:val="20"/>
              </w:rPr>
              <w:t>A renseigner par le RS ou l’inspecteur en charge de l’étude de la recommandation</w:t>
            </w:r>
          </w:p>
          <w:p w14:paraId="72435A99" w14:textId="77777777" w:rsidR="0071757C" w:rsidRPr="00AD4FCE" w:rsidRDefault="0071757C" w:rsidP="007B0F4B">
            <w:pPr>
              <w:jc w:val="both"/>
              <w:rPr>
                <w:rFonts w:ascii="Arial" w:hAnsi="Arial"/>
                <w:b/>
                <w:sz w:val="16"/>
                <w:u w:val="single"/>
              </w:rPr>
            </w:pPr>
          </w:p>
          <w:p w14:paraId="1CF791B3" w14:textId="77777777" w:rsidR="0071757C" w:rsidRPr="00AD4FCE" w:rsidRDefault="0071757C" w:rsidP="007B0F4B">
            <w:pPr>
              <w:jc w:val="both"/>
              <w:rPr>
                <w:rFonts w:ascii="Arial" w:hAnsi="Arial"/>
                <w:b/>
              </w:rPr>
            </w:pPr>
            <w:r w:rsidRPr="00AD4FCE">
              <w:rPr>
                <w:rFonts w:ascii="Arial" w:hAnsi="Arial"/>
                <w:b/>
              </w:rPr>
              <w:t>1. Eligibilité de la demande :</w:t>
            </w:r>
          </w:p>
          <w:p w14:paraId="0D7C831F" w14:textId="603A66CD" w:rsidR="0071757C" w:rsidRPr="00AD4FCE" w:rsidRDefault="0071757C" w:rsidP="007B0F4B">
            <w:pPr>
              <w:ind w:left="142"/>
              <w:jc w:val="both"/>
              <w:rPr>
                <w:rFonts w:ascii="Arial" w:hAnsi="Arial"/>
              </w:rPr>
            </w:pPr>
            <w:r w:rsidRPr="00AD4FCE">
              <w:rPr>
                <w:rFonts w:ascii="Arial" w:hAnsi="Arial"/>
              </w:rPr>
              <w:fldChar w:fldCharType="begin">
                <w:ffData>
                  <w:name w:val="CaseACocher1"/>
                  <w:enabled/>
                  <w:calcOnExit w:val="0"/>
                  <w:checkBox>
                    <w:sizeAuto/>
                    <w:default w:val="0"/>
                    <w:checked w:val="0"/>
                  </w:checkBox>
                </w:ffData>
              </w:fldChar>
            </w:r>
            <w:r w:rsidRPr="00AD4FCE">
              <w:rPr>
                <w:rFonts w:ascii="Arial" w:hAnsi="Arial"/>
              </w:rPr>
              <w:instrText xml:space="preserve"> FORMCHECKBOX </w:instrText>
            </w:r>
            <w:r w:rsidRPr="00AD4FCE">
              <w:rPr>
                <w:rFonts w:ascii="Arial" w:hAnsi="Arial"/>
              </w:rPr>
            </w:r>
            <w:r w:rsidRPr="00AD4FCE">
              <w:rPr>
                <w:rFonts w:ascii="Arial" w:hAnsi="Arial"/>
              </w:rPr>
              <w:fldChar w:fldCharType="separate"/>
            </w:r>
            <w:r w:rsidRPr="00AD4FCE">
              <w:rPr>
                <w:rFonts w:ascii="Arial" w:hAnsi="Arial"/>
              </w:rPr>
              <w:fldChar w:fldCharType="end"/>
            </w:r>
            <w:r w:rsidRPr="00AD4FCE">
              <w:rPr>
                <w:rFonts w:ascii="Arial" w:hAnsi="Arial"/>
              </w:rPr>
              <w:t xml:space="preserve"> Le </w:t>
            </w:r>
            <w:r w:rsidR="001D6BE1" w:rsidRPr="00AD4FCE">
              <w:rPr>
                <w:rFonts w:ascii="Arial" w:hAnsi="Arial"/>
              </w:rPr>
              <w:t>CAMO est bien le gestionnaire de l’aéronef considéré.</w:t>
            </w:r>
          </w:p>
          <w:p w14:paraId="123C6E3E" w14:textId="77777777" w:rsidR="0071757C" w:rsidRPr="00AD4FCE" w:rsidRDefault="0071757C" w:rsidP="007B0F4B">
            <w:pPr>
              <w:jc w:val="both"/>
              <w:rPr>
                <w:rFonts w:ascii="Arial" w:hAnsi="Arial"/>
              </w:rPr>
            </w:pPr>
          </w:p>
          <w:p w14:paraId="335E0E9A" w14:textId="77777777" w:rsidR="0071757C" w:rsidRPr="00AD4FCE" w:rsidRDefault="0071757C" w:rsidP="007B0F4B">
            <w:pPr>
              <w:jc w:val="both"/>
              <w:rPr>
                <w:rFonts w:ascii="Arial" w:hAnsi="Arial"/>
                <w:b/>
              </w:rPr>
            </w:pPr>
            <w:r w:rsidRPr="00AD4FCE">
              <w:rPr>
                <w:rFonts w:ascii="Arial" w:hAnsi="Arial"/>
                <w:b/>
              </w:rPr>
              <w:t xml:space="preserve">2. Analyse et vérification de l’exhaustivité de l’examen de navigabilité </w:t>
            </w:r>
            <w:r w:rsidRPr="00AD4FCE">
              <w:rPr>
                <w:rFonts w:ascii="Arial" w:hAnsi="Arial"/>
                <w:i/>
              </w:rPr>
              <w:t>(sur la base des pièces jointes)</w:t>
            </w:r>
          </w:p>
          <w:p w14:paraId="3A62E7C3" w14:textId="77777777" w:rsidR="0071757C" w:rsidRPr="00AD4FCE" w:rsidRDefault="0071757C" w:rsidP="007B0F4B">
            <w:pPr>
              <w:pStyle w:val="Corpsdetexte"/>
              <w:ind w:left="180" w:hanging="180"/>
              <w:rPr>
                <w:rFonts w:ascii="Arial" w:hAnsi="Arial" w:cs="Arial"/>
                <w:sz w:val="20"/>
              </w:rPr>
            </w:pPr>
          </w:p>
          <w:tbl>
            <w:tblPr>
              <w:tblW w:w="1022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6741"/>
              <w:gridCol w:w="3485"/>
            </w:tblGrid>
            <w:tr w:rsidR="00CA0B8F" w:rsidRPr="00AD4FCE" w14:paraId="0E3F2AC5" w14:textId="77777777" w:rsidTr="00D570EB">
              <w:trPr>
                <w:trHeight w:val="85"/>
              </w:trPr>
              <w:tc>
                <w:tcPr>
                  <w:tcW w:w="6741" w:type="dxa"/>
                  <w:vAlign w:val="center"/>
                </w:tcPr>
                <w:p w14:paraId="7F61F80E" w14:textId="7AF8FC56" w:rsidR="0071757C" w:rsidRPr="00AD4FCE" w:rsidRDefault="0071757C" w:rsidP="007B0F4B">
                  <w:pPr>
                    <w:rPr>
                      <w:rFonts w:ascii="Arial" w:hAnsi="Arial" w:cs="Aharoni"/>
                      <w:bCs/>
                      <w:sz w:val="16"/>
                      <w:szCs w:val="16"/>
                    </w:rPr>
                  </w:pPr>
                  <w:r w:rsidRPr="00AD4FCE">
                    <w:rPr>
                      <w:rFonts w:ascii="Arial" w:hAnsi="Arial" w:cs="Aharoni"/>
                    </w:rPr>
                    <w:t>Les justificatifs attendus ont été fournis et vérifiés (cf. liste des pièces)</w:t>
                  </w:r>
                  <w:r w:rsidR="007D64B4" w:rsidRPr="00AD4FCE">
                    <w:rPr>
                      <w:rFonts w:ascii="Arial" w:hAnsi="Arial" w:cs="Aharoni"/>
                    </w:rPr>
                    <w:t> :</w:t>
                  </w:r>
                </w:p>
              </w:tc>
              <w:tc>
                <w:tcPr>
                  <w:tcW w:w="3485" w:type="dxa"/>
                  <w:vAlign w:val="center"/>
                </w:tcPr>
                <w:p w14:paraId="6C763794" w14:textId="77777777" w:rsidR="0071757C" w:rsidRPr="00AD4FCE" w:rsidRDefault="0071757C" w:rsidP="007B0F4B">
                  <w:pPr>
                    <w:rPr>
                      <w:rFonts w:ascii="Arial" w:hAnsi="Arial" w:cs="Aharoni"/>
                    </w:rPr>
                  </w:pPr>
                  <w:proofErr w:type="gramStart"/>
                  <w:r w:rsidRPr="00AD4FCE">
                    <w:rPr>
                      <w:rFonts w:ascii="MS Gothic" w:eastAsia="MS Gothic" w:hAnsi="MS Gothic" w:cs="Aharoni"/>
                    </w:rPr>
                    <w:t>☐</w:t>
                  </w:r>
                  <w:r w:rsidRPr="00AD4FCE">
                    <w:rPr>
                      <w:rFonts w:ascii="Arial" w:hAnsi="Arial" w:cs="Aharoni"/>
                    </w:rPr>
                    <w:t xml:space="preserve">  Oui</w:t>
                  </w:r>
                  <w:proofErr w:type="gramEnd"/>
                  <w:r w:rsidRPr="00AD4FCE">
                    <w:rPr>
                      <w:rFonts w:ascii="Arial" w:hAnsi="Arial" w:cs="Aharoni"/>
                    </w:rPr>
                    <w:t xml:space="preserve">   </w:t>
                  </w:r>
                  <w:r w:rsidRPr="00AD4FCE">
                    <w:rPr>
                      <w:rFonts w:ascii="MS Gothic" w:eastAsia="MS Gothic" w:hAnsi="MS Gothic" w:cs="Aharoni"/>
                    </w:rPr>
                    <w:t>☐</w:t>
                  </w:r>
                  <w:r w:rsidRPr="00AD4FCE">
                    <w:rPr>
                      <w:rFonts w:ascii="Arial" w:hAnsi="Arial" w:cs="Aharoni"/>
                    </w:rPr>
                    <w:t xml:space="preserve">  Non</w:t>
                  </w:r>
                </w:p>
              </w:tc>
            </w:tr>
            <w:tr w:rsidR="00CA0B8F" w:rsidRPr="00AD4FCE" w14:paraId="1C77CF15" w14:textId="77777777" w:rsidTr="00D570EB">
              <w:trPr>
                <w:trHeight w:val="85"/>
              </w:trPr>
              <w:tc>
                <w:tcPr>
                  <w:tcW w:w="6741" w:type="dxa"/>
                  <w:vAlign w:val="center"/>
                </w:tcPr>
                <w:p w14:paraId="285880BD" w14:textId="767F344F" w:rsidR="0071757C" w:rsidRPr="00AD4FCE" w:rsidRDefault="000267A2" w:rsidP="00DE293C">
                  <w:pPr>
                    <w:rPr>
                      <w:rFonts w:ascii="Arial" w:hAnsi="Arial" w:cs="Aharoni"/>
                    </w:rPr>
                  </w:pPr>
                  <w:r w:rsidRPr="00AD4FCE">
                    <w:rPr>
                      <w:rFonts w:ascii="Arial" w:hAnsi="Arial" w:cs="Aharoni"/>
                      <w:noProof/>
                    </w:rPr>
                    <mc:AlternateContent>
                      <mc:Choice Requires="wps">
                        <w:drawing>
                          <wp:anchor distT="0" distB="0" distL="114300" distR="114300" simplePos="0" relativeHeight="251686400" behindDoc="0" locked="0" layoutInCell="1" allowOverlap="1" wp14:anchorId="0800FB66" wp14:editId="0F8B83B7">
                            <wp:simplePos x="0" y="0"/>
                            <wp:positionH relativeFrom="column">
                              <wp:posOffset>-437515</wp:posOffset>
                            </wp:positionH>
                            <wp:positionV relativeFrom="paragraph">
                              <wp:posOffset>270510</wp:posOffset>
                            </wp:positionV>
                            <wp:extent cx="0" cy="1550670"/>
                            <wp:effectExtent l="6350" t="13335" r="12700" b="7620"/>
                            <wp:wrapNone/>
                            <wp:docPr id="5"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06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688580" id="AutoShape 70" o:spid="_x0000_s1026" type="#_x0000_t32" style="position:absolute;margin-left:-34.45pt;margin-top:21.3pt;width:0;height:122.1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"/>
                        </w:pict>
                      </mc:Fallback>
                    </mc:AlternateContent>
                  </w:r>
                  <w:r w:rsidR="0071757C" w:rsidRPr="00AD4FCE">
                    <w:rPr>
                      <w:rFonts w:ascii="Arial" w:hAnsi="Arial" w:cs="Aharoni"/>
                    </w:rPr>
                    <w:t>Toutes les rubriques du formulaire OSAC sont dûment et correctement renseignées</w:t>
                  </w:r>
                  <w:r w:rsidR="007D64B4" w:rsidRPr="00AD4FCE">
                    <w:rPr>
                      <w:rFonts w:ascii="Arial" w:hAnsi="Arial" w:cs="Aharoni"/>
                    </w:rPr>
                    <w:t> :</w:t>
                  </w:r>
                </w:p>
              </w:tc>
              <w:tc>
                <w:tcPr>
                  <w:tcW w:w="3485" w:type="dxa"/>
                  <w:vAlign w:val="center"/>
                </w:tcPr>
                <w:p w14:paraId="10B21FBA" w14:textId="7D2E865D" w:rsidR="0071757C" w:rsidRPr="00AD4FCE" w:rsidRDefault="0071757C" w:rsidP="007B0F4B">
                  <w:pPr>
                    <w:rPr>
                      <w:rFonts w:ascii="Arial" w:hAnsi="Arial" w:cs="Aharoni"/>
                    </w:rPr>
                  </w:pPr>
                  <w:proofErr w:type="gramStart"/>
                  <w:r w:rsidRPr="00AD4FCE">
                    <w:rPr>
                      <w:rFonts w:ascii="MS Gothic" w:eastAsia="MS Gothic" w:hAnsi="MS Gothic" w:cs="Aharoni"/>
                    </w:rPr>
                    <w:t>☐</w:t>
                  </w:r>
                  <w:r w:rsidRPr="00AD4FCE">
                    <w:rPr>
                      <w:rFonts w:ascii="Arial" w:hAnsi="Arial" w:cs="Aharoni"/>
                    </w:rPr>
                    <w:t xml:space="preserve">  Oui</w:t>
                  </w:r>
                  <w:proofErr w:type="gramEnd"/>
                  <w:r w:rsidRPr="00AD4FCE">
                    <w:rPr>
                      <w:rFonts w:ascii="Arial" w:hAnsi="Arial" w:cs="Aharoni"/>
                    </w:rPr>
                    <w:t xml:space="preserve">  </w:t>
                  </w:r>
                  <w:r w:rsidRPr="00AD4FCE">
                    <w:rPr>
                      <w:rFonts w:ascii="MS Gothic" w:eastAsia="MS Gothic" w:hAnsi="MS Gothic" w:cs="Aharoni"/>
                    </w:rPr>
                    <w:t>☐</w:t>
                  </w:r>
                  <w:r w:rsidRPr="00AD4FCE">
                    <w:rPr>
                      <w:rFonts w:ascii="Arial" w:hAnsi="Arial" w:cs="Aharoni"/>
                    </w:rPr>
                    <w:t xml:space="preserve">  Non</w:t>
                  </w:r>
                </w:p>
              </w:tc>
            </w:tr>
            <w:tr w:rsidR="00CA0B8F" w:rsidRPr="00AD4FCE" w14:paraId="4CE8A6FA" w14:textId="77777777" w:rsidTr="00D570EB">
              <w:trPr>
                <w:trHeight w:val="85"/>
              </w:trPr>
              <w:tc>
                <w:tcPr>
                  <w:tcW w:w="6741" w:type="dxa"/>
                  <w:vAlign w:val="center"/>
                </w:tcPr>
                <w:p w14:paraId="3B50080F" w14:textId="5D00E23E" w:rsidR="0071757C" w:rsidRPr="00AD4FCE" w:rsidRDefault="00A017A8" w:rsidP="00DE293C">
                  <w:pPr>
                    <w:keepLines/>
                    <w:autoSpaceDE w:val="0"/>
                    <w:autoSpaceDN w:val="0"/>
                    <w:adjustRightInd w:val="0"/>
                    <w:spacing w:line="240" w:lineRule="atLeast"/>
                    <w:rPr>
                      <w:rFonts w:ascii="Arial" w:hAnsi="Arial" w:cs="Aharoni"/>
                    </w:rPr>
                  </w:pPr>
                  <w:r w:rsidRPr="00AD4FCE">
                    <w:rPr>
                      <w:rFonts w:ascii="Arial" w:hAnsi="Arial" w:cs="Aharoni"/>
                    </w:rPr>
                    <w:t>La</w:t>
                  </w:r>
                  <w:r w:rsidR="0071757C" w:rsidRPr="00AD4FCE">
                    <w:rPr>
                      <w:rFonts w:ascii="Arial" w:hAnsi="Arial" w:cs="Aharoni"/>
                    </w:rPr>
                    <w:t xml:space="preserve"> partie II</w:t>
                  </w:r>
                  <w:r w:rsidRPr="00AD4FCE">
                    <w:rPr>
                      <w:rFonts w:ascii="Arial" w:hAnsi="Arial" w:cs="Aharoni"/>
                    </w:rPr>
                    <w:t xml:space="preserve"> </w:t>
                  </w:r>
                  <w:r w:rsidR="0071757C" w:rsidRPr="00AD4FCE">
                    <w:rPr>
                      <w:rFonts w:ascii="Arial" w:hAnsi="Arial" w:cs="Aharoni"/>
                    </w:rPr>
                    <w:t>démontre qu</w:t>
                  </w:r>
                  <w:r w:rsidR="00787359" w:rsidRPr="00AD4FCE">
                    <w:rPr>
                      <w:rFonts w:ascii="Arial" w:hAnsi="Arial" w:cs="Aharoni"/>
                    </w:rPr>
                    <w:t>’</w:t>
                  </w:r>
                  <w:r w:rsidR="0071757C" w:rsidRPr="00AD4FCE">
                    <w:rPr>
                      <w:rFonts w:ascii="Arial" w:hAnsi="Arial" w:cs="Aharoni"/>
                    </w:rPr>
                    <w:t xml:space="preserve">un examen de navigabilité complet, conformément au </w:t>
                  </w:r>
                  <w:r w:rsidR="00787359" w:rsidRPr="00AD4FCE">
                    <w:rPr>
                      <w:rFonts w:ascii="Arial" w:hAnsi="Arial" w:cs="Aharoni"/>
                    </w:rPr>
                    <w:t xml:space="preserve">point </w:t>
                  </w:r>
                  <w:r w:rsidR="00C35FAB" w:rsidRPr="00AD4FCE">
                    <w:rPr>
                      <w:rFonts w:ascii="Arial" w:hAnsi="Arial" w:cs="Aharoni"/>
                    </w:rPr>
                    <w:t xml:space="preserve">M.A.901 </w:t>
                  </w:r>
                  <w:r w:rsidR="0071757C" w:rsidRPr="00AD4FCE">
                    <w:rPr>
                      <w:rFonts w:ascii="Arial" w:hAnsi="Arial" w:cs="Aharoni"/>
                    </w:rPr>
                    <w:t>a bien été effectué</w:t>
                  </w:r>
                  <w:r w:rsidR="007D64B4" w:rsidRPr="00AD4FCE">
                    <w:rPr>
                      <w:rFonts w:ascii="Arial" w:hAnsi="Arial" w:cs="Aharoni"/>
                    </w:rPr>
                    <w:t> :</w:t>
                  </w:r>
                </w:p>
              </w:tc>
              <w:tc>
                <w:tcPr>
                  <w:tcW w:w="3485" w:type="dxa"/>
                  <w:vAlign w:val="center"/>
                </w:tcPr>
                <w:p w14:paraId="08520078" w14:textId="77777777" w:rsidR="0071757C" w:rsidRPr="00AD4FCE" w:rsidRDefault="0071757C" w:rsidP="007B0F4B">
                  <w:pPr>
                    <w:rPr>
                      <w:rFonts w:ascii="Arial" w:eastAsia="MS Gothic" w:hAnsi="Arial" w:cs="Aharoni"/>
                      <w:sz w:val="16"/>
                      <w:szCs w:val="16"/>
                    </w:rPr>
                  </w:pPr>
                  <w:proofErr w:type="gramStart"/>
                  <w:r w:rsidRPr="00AD4FCE">
                    <w:rPr>
                      <w:rFonts w:ascii="MS Gothic" w:eastAsia="MS Gothic" w:hAnsi="MS Gothic" w:cs="Aharoni"/>
                    </w:rPr>
                    <w:t>☐</w:t>
                  </w:r>
                  <w:r w:rsidRPr="00AD4FCE">
                    <w:rPr>
                      <w:rFonts w:ascii="Arial" w:hAnsi="Arial" w:cs="Aharoni"/>
                    </w:rPr>
                    <w:t xml:space="preserve">  Oui</w:t>
                  </w:r>
                  <w:proofErr w:type="gramEnd"/>
                  <w:r w:rsidRPr="00AD4FCE">
                    <w:rPr>
                      <w:rFonts w:ascii="Arial" w:hAnsi="Arial" w:cs="Aharoni"/>
                    </w:rPr>
                    <w:t xml:space="preserve">  </w:t>
                  </w:r>
                  <w:r w:rsidRPr="00AD4FCE">
                    <w:rPr>
                      <w:rFonts w:ascii="MS Gothic" w:eastAsia="MS Gothic" w:hAnsi="MS Gothic" w:cs="Aharoni"/>
                    </w:rPr>
                    <w:t>☐</w:t>
                  </w:r>
                  <w:r w:rsidRPr="00AD4FCE">
                    <w:rPr>
                      <w:rFonts w:ascii="Arial" w:hAnsi="Arial" w:cs="Aharoni"/>
                    </w:rPr>
                    <w:t xml:space="preserve">  Non</w:t>
                  </w:r>
                  <w:r w:rsidR="00DE293C" w:rsidRPr="00AD4FCE">
                    <w:rPr>
                      <w:rFonts w:ascii="Arial" w:hAnsi="Arial" w:cs="Aharoni"/>
                    </w:rPr>
                    <w:t xml:space="preserve">  </w:t>
                  </w:r>
                  <w:r w:rsidR="00DE293C" w:rsidRPr="00AD4FCE">
                    <w:rPr>
                      <w:rFonts w:ascii="MS Gothic" w:eastAsia="MS Gothic" w:hAnsi="MS Gothic" w:cs="Aharoni"/>
                    </w:rPr>
                    <w:t>☐</w:t>
                  </w:r>
                  <w:r w:rsidR="00DE293C" w:rsidRPr="00AD4FCE">
                    <w:rPr>
                      <w:rFonts w:ascii="Arial" w:hAnsi="Arial" w:cs="Aharoni"/>
                    </w:rPr>
                    <w:t xml:space="preserve">  « N/A »</w:t>
                  </w:r>
                </w:p>
              </w:tc>
            </w:tr>
            <w:tr w:rsidR="00CA0B8F" w:rsidRPr="00AD4FCE" w14:paraId="37702443" w14:textId="77777777" w:rsidTr="00D570EB">
              <w:trPr>
                <w:trHeight w:val="85"/>
              </w:trPr>
              <w:tc>
                <w:tcPr>
                  <w:tcW w:w="6741" w:type="dxa"/>
                  <w:vAlign w:val="center"/>
                </w:tcPr>
                <w:p w14:paraId="58209E8A" w14:textId="6C69E91D" w:rsidR="0071757C" w:rsidRPr="00AD4FCE" w:rsidRDefault="0071757C" w:rsidP="007B0F4B">
                  <w:pPr>
                    <w:rPr>
                      <w:rFonts w:ascii="Arial" w:hAnsi="Arial" w:cs="Aharoni"/>
                      <w:bCs/>
                      <w:sz w:val="16"/>
                      <w:szCs w:val="16"/>
                    </w:rPr>
                  </w:pPr>
                  <w:r w:rsidRPr="00AD4FCE">
                    <w:rPr>
                      <w:rFonts w:ascii="Arial" w:hAnsi="Arial" w:cs="Aharoni"/>
                    </w:rPr>
                    <w:t>Les items mentionnés « N/A » sont justifiés de manière recevable</w:t>
                  </w:r>
                  <w:r w:rsidR="007D64B4" w:rsidRPr="00AD4FCE">
                    <w:rPr>
                      <w:rFonts w:ascii="Arial" w:hAnsi="Arial" w:cs="Aharoni"/>
                    </w:rPr>
                    <w:t> :</w:t>
                  </w:r>
                </w:p>
              </w:tc>
              <w:tc>
                <w:tcPr>
                  <w:tcW w:w="3485" w:type="dxa"/>
                  <w:vAlign w:val="center"/>
                </w:tcPr>
                <w:p w14:paraId="766F06C5" w14:textId="77777777" w:rsidR="0071757C" w:rsidRPr="00AD4FCE" w:rsidRDefault="0071757C" w:rsidP="007B0F4B">
                  <w:pPr>
                    <w:rPr>
                      <w:rFonts w:ascii="Arial" w:hAnsi="Arial" w:cs="Aharoni"/>
                    </w:rPr>
                  </w:pPr>
                  <w:proofErr w:type="gramStart"/>
                  <w:r w:rsidRPr="00AD4FCE">
                    <w:rPr>
                      <w:rFonts w:ascii="MS Gothic" w:eastAsia="MS Gothic" w:hAnsi="MS Gothic" w:cs="Aharoni"/>
                    </w:rPr>
                    <w:t>☐</w:t>
                  </w:r>
                  <w:r w:rsidRPr="00AD4FCE">
                    <w:rPr>
                      <w:rFonts w:ascii="Arial" w:hAnsi="Arial" w:cs="Aharoni"/>
                    </w:rPr>
                    <w:t xml:space="preserve">  Oui</w:t>
                  </w:r>
                  <w:proofErr w:type="gramEnd"/>
                  <w:r w:rsidRPr="00AD4FCE">
                    <w:rPr>
                      <w:rFonts w:ascii="Arial" w:hAnsi="Arial" w:cs="Aharoni"/>
                    </w:rPr>
                    <w:t xml:space="preserve">  </w:t>
                  </w:r>
                  <w:r w:rsidRPr="00AD4FCE">
                    <w:rPr>
                      <w:rFonts w:ascii="MS Gothic" w:eastAsia="MS Gothic" w:hAnsi="MS Gothic" w:cs="Aharoni"/>
                    </w:rPr>
                    <w:t>☐</w:t>
                  </w:r>
                  <w:r w:rsidRPr="00AD4FCE">
                    <w:rPr>
                      <w:rFonts w:ascii="Arial" w:hAnsi="Arial" w:cs="Aharoni"/>
                    </w:rPr>
                    <w:t xml:space="preserve">  Non</w:t>
                  </w:r>
                </w:p>
                <w:p w14:paraId="1C63B053" w14:textId="77777777" w:rsidR="0071757C" w:rsidRPr="00AD4FCE" w:rsidRDefault="0071757C" w:rsidP="007B0F4B">
                  <w:pPr>
                    <w:rPr>
                      <w:rFonts w:ascii="Arial" w:eastAsia="MS Gothic" w:hAnsi="Arial" w:cs="Aharoni"/>
                      <w:sz w:val="16"/>
                      <w:szCs w:val="16"/>
                    </w:rPr>
                  </w:pPr>
                  <w:proofErr w:type="gramStart"/>
                  <w:r w:rsidRPr="00AD4FCE">
                    <w:rPr>
                      <w:rFonts w:ascii="MS Gothic" w:eastAsia="MS Gothic" w:hAnsi="MS Gothic" w:cs="Aharoni"/>
                    </w:rPr>
                    <w:t>☐</w:t>
                  </w:r>
                  <w:r w:rsidRPr="00AD4FCE">
                    <w:rPr>
                      <w:rFonts w:ascii="Arial" w:hAnsi="Arial" w:cs="Aharoni"/>
                    </w:rPr>
                    <w:t xml:space="preserve">  Aucun</w:t>
                  </w:r>
                  <w:proofErr w:type="gramEnd"/>
                  <w:r w:rsidRPr="00AD4FCE">
                    <w:rPr>
                      <w:rFonts w:ascii="Arial" w:hAnsi="Arial" w:cs="Aharoni"/>
                    </w:rPr>
                    <w:t xml:space="preserve"> item « N/A »</w:t>
                  </w:r>
                </w:p>
              </w:tc>
            </w:tr>
            <w:tr w:rsidR="00CA0B8F" w:rsidRPr="00AD4FCE" w14:paraId="16D4E00F" w14:textId="77777777" w:rsidTr="00D570EB">
              <w:trPr>
                <w:trHeight w:val="85"/>
              </w:trPr>
              <w:tc>
                <w:tcPr>
                  <w:tcW w:w="6741" w:type="dxa"/>
                  <w:tcBorders>
                    <w:bottom w:val="single" w:sz="4" w:space="0" w:color="auto"/>
                  </w:tcBorders>
                  <w:vAlign w:val="center"/>
                </w:tcPr>
                <w:p w14:paraId="642BFC73" w14:textId="11525AE8" w:rsidR="0071757C" w:rsidRPr="00AD4FCE" w:rsidRDefault="0071757C" w:rsidP="007B0F4B">
                  <w:pPr>
                    <w:rPr>
                      <w:rFonts w:ascii="Arial" w:hAnsi="Arial" w:cs="Aharoni"/>
                      <w:bCs/>
                      <w:sz w:val="16"/>
                      <w:szCs w:val="16"/>
                    </w:rPr>
                  </w:pPr>
                  <w:r w:rsidRPr="00AD4FCE">
                    <w:rPr>
                      <w:rFonts w:ascii="Arial" w:hAnsi="Arial" w:cs="Aharoni"/>
                    </w:rPr>
                    <w:t>Les items mentionnés « </w:t>
                  </w:r>
                  <w:r w:rsidR="00787359" w:rsidRPr="00AD4FCE">
                    <w:rPr>
                      <w:rFonts w:ascii="Arial" w:hAnsi="Arial" w:cs="Aharoni"/>
                    </w:rPr>
                    <w:t>Constatation </w:t>
                  </w:r>
                  <w:r w:rsidRPr="00AD4FCE">
                    <w:rPr>
                      <w:rFonts w:ascii="Arial" w:hAnsi="Arial" w:cs="Aharoni"/>
                    </w:rPr>
                    <w:t>» sont documentés de manière recevable (partie III.3</w:t>
                  </w:r>
                  <w:r w:rsidR="00A017A8" w:rsidRPr="00AD4FCE">
                    <w:rPr>
                      <w:rFonts w:ascii="Arial" w:hAnsi="Arial" w:cs="Aharoni"/>
                    </w:rPr>
                    <w:t>)</w:t>
                  </w:r>
                  <w:r w:rsidR="007D64B4" w:rsidRPr="00AD4FCE">
                    <w:rPr>
                      <w:rFonts w:ascii="Arial" w:hAnsi="Arial" w:cs="Aharoni"/>
                    </w:rPr>
                    <w:t> :</w:t>
                  </w:r>
                </w:p>
              </w:tc>
              <w:tc>
                <w:tcPr>
                  <w:tcW w:w="3485" w:type="dxa"/>
                  <w:tcBorders>
                    <w:bottom w:val="single" w:sz="4" w:space="0" w:color="auto"/>
                  </w:tcBorders>
                  <w:vAlign w:val="center"/>
                </w:tcPr>
                <w:p w14:paraId="0680A704" w14:textId="77777777" w:rsidR="0071757C" w:rsidRPr="00AD4FCE" w:rsidRDefault="0071757C" w:rsidP="007B0F4B">
                  <w:pPr>
                    <w:rPr>
                      <w:rFonts w:ascii="Arial" w:hAnsi="Arial" w:cs="Aharoni"/>
                    </w:rPr>
                  </w:pPr>
                  <w:proofErr w:type="gramStart"/>
                  <w:r w:rsidRPr="00AD4FCE">
                    <w:rPr>
                      <w:rFonts w:ascii="MS Gothic" w:eastAsia="MS Gothic" w:hAnsi="MS Gothic" w:cs="Aharoni"/>
                    </w:rPr>
                    <w:t>☐</w:t>
                  </w:r>
                  <w:r w:rsidRPr="00AD4FCE">
                    <w:rPr>
                      <w:rFonts w:ascii="Arial" w:hAnsi="Arial" w:cs="Aharoni"/>
                    </w:rPr>
                    <w:t xml:space="preserve">  Oui</w:t>
                  </w:r>
                  <w:proofErr w:type="gramEnd"/>
                  <w:r w:rsidRPr="00AD4FCE">
                    <w:rPr>
                      <w:rFonts w:ascii="Arial" w:hAnsi="Arial" w:cs="Aharoni"/>
                    </w:rPr>
                    <w:t xml:space="preserve">  </w:t>
                  </w:r>
                  <w:r w:rsidRPr="00AD4FCE">
                    <w:rPr>
                      <w:rFonts w:ascii="MS Gothic" w:eastAsia="MS Gothic" w:hAnsi="MS Gothic" w:cs="Aharoni"/>
                    </w:rPr>
                    <w:t>☐</w:t>
                  </w:r>
                  <w:r w:rsidRPr="00AD4FCE">
                    <w:rPr>
                      <w:rFonts w:ascii="Arial" w:hAnsi="Arial" w:cs="Aharoni"/>
                    </w:rPr>
                    <w:t xml:space="preserve">  Non</w:t>
                  </w:r>
                </w:p>
                <w:p w14:paraId="1093F2C3" w14:textId="77777777" w:rsidR="0071757C" w:rsidRPr="00AD4FCE" w:rsidRDefault="0071757C" w:rsidP="007B0F4B">
                  <w:pPr>
                    <w:rPr>
                      <w:rFonts w:ascii="Arial" w:eastAsia="MS Gothic" w:hAnsi="Arial" w:cs="Aharoni"/>
                      <w:sz w:val="16"/>
                      <w:szCs w:val="16"/>
                    </w:rPr>
                  </w:pPr>
                  <w:proofErr w:type="gramStart"/>
                  <w:r w:rsidRPr="00AD4FCE">
                    <w:rPr>
                      <w:rFonts w:ascii="MS Gothic" w:eastAsia="MS Gothic" w:hAnsi="MS Gothic" w:cs="Aharoni"/>
                    </w:rPr>
                    <w:t>☐</w:t>
                  </w:r>
                  <w:r w:rsidRPr="00AD4FCE">
                    <w:rPr>
                      <w:rFonts w:ascii="Arial" w:hAnsi="Arial" w:cs="Aharoni"/>
                    </w:rPr>
                    <w:t xml:space="preserve">  Aucun</w:t>
                  </w:r>
                  <w:proofErr w:type="gramEnd"/>
                  <w:r w:rsidRPr="00AD4FCE">
                    <w:rPr>
                      <w:rFonts w:ascii="Arial" w:hAnsi="Arial" w:cs="Aharoni"/>
                    </w:rPr>
                    <w:t xml:space="preserve"> item « </w:t>
                  </w:r>
                  <w:proofErr w:type="spellStart"/>
                  <w:r w:rsidRPr="00AD4FCE">
                    <w:rPr>
                      <w:rFonts w:ascii="Arial" w:hAnsi="Arial" w:cs="Aharoni"/>
                    </w:rPr>
                    <w:t>Finding</w:t>
                  </w:r>
                  <w:proofErr w:type="spellEnd"/>
                  <w:r w:rsidRPr="00AD4FCE">
                    <w:rPr>
                      <w:rFonts w:ascii="Arial" w:hAnsi="Arial" w:cs="Aharoni"/>
                    </w:rPr>
                    <w:t> »</w:t>
                  </w:r>
                </w:p>
              </w:tc>
            </w:tr>
            <w:tr w:rsidR="00CA0B8F" w:rsidRPr="00AD4FCE" w14:paraId="4EA21BAB" w14:textId="77777777" w:rsidTr="00D570EB">
              <w:trPr>
                <w:trHeight w:val="85"/>
              </w:trPr>
              <w:tc>
                <w:tcPr>
                  <w:tcW w:w="6741" w:type="dxa"/>
                  <w:vAlign w:val="center"/>
                </w:tcPr>
                <w:p w14:paraId="7FA46248" w14:textId="04BA9B47" w:rsidR="0071757C" w:rsidRPr="00AD4FCE" w:rsidRDefault="0071757C" w:rsidP="009E3E8A">
                  <w:pPr>
                    <w:keepLines/>
                    <w:autoSpaceDE w:val="0"/>
                    <w:autoSpaceDN w:val="0"/>
                    <w:adjustRightInd w:val="0"/>
                    <w:spacing w:line="240" w:lineRule="atLeast"/>
                    <w:rPr>
                      <w:rFonts w:ascii="Arial" w:hAnsi="Arial" w:cs="Aharoni"/>
                    </w:rPr>
                  </w:pPr>
                  <w:r w:rsidRPr="00AD4FCE">
                    <w:rPr>
                      <w:rFonts w:ascii="Arial" w:hAnsi="Arial" w:cs="Aharoni"/>
                    </w:rPr>
                    <w:t>Sur la base des documents transmis, des investigations, autres que celles déjà faites par le PEN, ont été effectuées et de plus amples informations demandées pour soutenir l'évaluation de la recommandation dans le/les domaine(s) indiqué(s) dans le tableau ci-dessous</w:t>
                  </w:r>
                  <w:r w:rsidR="007D64B4" w:rsidRPr="00AD4FCE">
                    <w:rPr>
                      <w:rFonts w:ascii="Arial" w:hAnsi="Arial" w:cs="Aharoni"/>
                    </w:rPr>
                    <w:t> :</w:t>
                  </w:r>
                </w:p>
              </w:tc>
              <w:tc>
                <w:tcPr>
                  <w:tcW w:w="3485" w:type="dxa"/>
                  <w:vAlign w:val="center"/>
                </w:tcPr>
                <w:p w14:paraId="605B6542" w14:textId="77777777" w:rsidR="0071757C" w:rsidRPr="00AD4FCE" w:rsidRDefault="0071757C" w:rsidP="007B0F4B">
                  <w:pPr>
                    <w:rPr>
                      <w:rFonts w:ascii="Arial" w:hAnsi="Arial" w:cs="Aharoni"/>
                    </w:rPr>
                  </w:pPr>
                  <w:proofErr w:type="gramStart"/>
                  <w:r w:rsidRPr="00AD4FCE">
                    <w:rPr>
                      <w:rFonts w:ascii="MS Gothic" w:eastAsia="MS Gothic" w:hAnsi="MS Gothic" w:cs="Aharoni"/>
                    </w:rPr>
                    <w:t>☐</w:t>
                  </w:r>
                  <w:r w:rsidRPr="00AD4FCE">
                    <w:rPr>
                      <w:rFonts w:ascii="Arial" w:hAnsi="Arial" w:cs="Aharoni"/>
                    </w:rPr>
                    <w:t xml:space="preserve">  Oui</w:t>
                  </w:r>
                  <w:proofErr w:type="gramEnd"/>
                  <w:r w:rsidRPr="00AD4FCE">
                    <w:rPr>
                      <w:rFonts w:ascii="Arial" w:hAnsi="Arial" w:cs="Aharoni"/>
                    </w:rPr>
                    <w:t xml:space="preserve">, voir tableau ci-dessous </w:t>
                  </w:r>
                </w:p>
                <w:p w14:paraId="2D486D9E" w14:textId="77777777" w:rsidR="0071757C" w:rsidRPr="00AD4FCE" w:rsidRDefault="0071757C" w:rsidP="007B0F4B">
                  <w:pPr>
                    <w:rPr>
                      <w:rFonts w:ascii="Arial" w:hAnsi="Arial" w:cs="Aharoni"/>
                    </w:rPr>
                  </w:pPr>
                  <w:proofErr w:type="gramStart"/>
                  <w:r w:rsidRPr="00AD4FCE">
                    <w:rPr>
                      <w:rFonts w:ascii="MS Gothic" w:eastAsia="MS Gothic" w:hAnsi="MS Gothic" w:cs="Aharoni"/>
                    </w:rPr>
                    <w:t>☐</w:t>
                  </w:r>
                  <w:r w:rsidRPr="00AD4FCE">
                    <w:rPr>
                      <w:rFonts w:ascii="Arial" w:hAnsi="Arial" w:cs="Aharoni"/>
                    </w:rPr>
                    <w:t xml:space="preserve">  Non</w:t>
                  </w:r>
                  <w:proofErr w:type="gramEnd"/>
                  <w:r w:rsidRPr="00AD4FCE">
                    <w:rPr>
                      <w:rFonts w:ascii="Arial" w:hAnsi="Arial" w:cs="Aharoni"/>
                    </w:rPr>
                    <w:t>, coché « N/A » sur le tableau ci-dessous</w:t>
                  </w:r>
                </w:p>
              </w:tc>
            </w:tr>
          </w:tbl>
          <w:p w14:paraId="3C0C3DB9" w14:textId="77777777" w:rsidR="0071757C" w:rsidRPr="00AD4FCE" w:rsidRDefault="0071757C" w:rsidP="007B0F4B">
            <w:pPr>
              <w:pStyle w:val="Corpsdetexte"/>
              <w:ind w:left="180" w:hanging="180"/>
              <w:rPr>
                <w:rFonts w:ascii="Arial" w:hAnsi="Arial" w:cs="Arial"/>
                <w:b/>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6"/>
              <w:gridCol w:w="3461"/>
              <w:gridCol w:w="2500"/>
            </w:tblGrid>
            <w:tr w:rsidR="00CA0B8F" w:rsidRPr="00AD4FCE" w14:paraId="5775D9FD" w14:textId="77777777" w:rsidTr="001D6951">
              <w:tc>
                <w:tcPr>
                  <w:tcW w:w="9837" w:type="dxa"/>
                  <w:gridSpan w:val="3"/>
                  <w:shd w:val="pct10" w:color="auto" w:fill="auto"/>
                </w:tcPr>
                <w:p w14:paraId="2D9F686D" w14:textId="77777777" w:rsidR="0071757C" w:rsidRPr="00AD4FCE" w:rsidRDefault="0071757C" w:rsidP="00FF1BA7">
                  <w:pPr>
                    <w:keepLines/>
                    <w:autoSpaceDE w:val="0"/>
                    <w:autoSpaceDN w:val="0"/>
                    <w:adjustRightInd w:val="0"/>
                    <w:spacing w:line="240" w:lineRule="atLeast"/>
                    <w:rPr>
                      <w:rFonts w:ascii="Helv" w:hAnsi="Helv" w:cs="Helv"/>
                      <w:b/>
                    </w:rPr>
                  </w:pPr>
                  <w:proofErr w:type="gramStart"/>
                  <w:r w:rsidRPr="00AD4FCE">
                    <w:rPr>
                      <w:rFonts w:ascii="MS Gothic" w:eastAsia="MS Gothic" w:hAnsi="MS Gothic" w:cs="MS Gothic"/>
                    </w:rPr>
                    <w:t>☐</w:t>
                  </w:r>
                  <w:r w:rsidRPr="00AD4FCE">
                    <w:rPr>
                      <w:rFonts w:ascii="Helv" w:hAnsi="Helv" w:cs="Helv"/>
                    </w:rPr>
                    <w:t xml:space="preserve">  N</w:t>
                  </w:r>
                  <w:proofErr w:type="gramEnd"/>
                  <w:r w:rsidRPr="00AD4FCE">
                    <w:rPr>
                      <w:rFonts w:ascii="Helv" w:hAnsi="Helv" w:cs="Helv"/>
                    </w:rPr>
                    <w:t>/A, pas d’investigations supplémentaires nécessaires</w:t>
                  </w:r>
                </w:p>
              </w:tc>
            </w:tr>
            <w:tr w:rsidR="00CA0B8F" w:rsidRPr="00AD4FCE" w14:paraId="7746C11E" w14:textId="77777777" w:rsidTr="001D6951">
              <w:tc>
                <w:tcPr>
                  <w:tcW w:w="3876" w:type="dxa"/>
                  <w:shd w:val="clear" w:color="auto" w:fill="auto"/>
                  <w:vAlign w:val="center"/>
                </w:tcPr>
                <w:p w14:paraId="5F38A82F" w14:textId="77777777" w:rsidR="0071757C" w:rsidRPr="00AD4FCE" w:rsidRDefault="0071757C" w:rsidP="00FF1BA7">
                  <w:pPr>
                    <w:keepLines/>
                    <w:autoSpaceDE w:val="0"/>
                    <w:autoSpaceDN w:val="0"/>
                    <w:adjustRightInd w:val="0"/>
                    <w:spacing w:line="240" w:lineRule="atLeast"/>
                    <w:jc w:val="center"/>
                    <w:rPr>
                      <w:rFonts w:ascii="Helv" w:hAnsi="Helv" w:cs="Helv"/>
                      <w:b/>
                    </w:rPr>
                  </w:pPr>
                  <w:r w:rsidRPr="00AD4FCE">
                    <w:rPr>
                      <w:rFonts w:ascii="Helv" w:hAnsi="Helv" w:cs="Helv"/>
                      <w:b/>
                    </w:rPr>
                    <w:t>Domaine</w:t>
                  </w:r>
                </w:p>
              </w:tc>
              <w:tc>
                <w:tcPr>
                  <w:tcW w:w="3461" w:type="dxa"/>
                  <w:shd w:val="clear" w:color="auto" w:fill="auto"/>
                  <w:vAlign w:val="center"/>
                </w:tcPr>
                <w:p w14:paraId="1B98F4C9" w14:textId="77777777" w:rsidR="0071757C" w:rsidRPr="00AD4FCE" w:rsidRDefault="0071757C" w:rsidP="00FF1BA7">
                  <w:pPr>
                    <w:keepLines/>
                    <w:autoSpaceDE w:val="0"/>
                    <w:autoSpaceDN w:val="0"/>
                    <w:adjustRightInd w:val="0"/>
                    <w:spacing w:line="240" w:lineRule="atLeast"/>
                    <w:jc w:val="center"/>
                    <w:rPr>
                      <w:rFonts w:ascii="Helv" w:hAnsi="Helv" w:cs="Helv"/>
                      <w:b/>
                    </w:rPr>
                  </w:pPr>
                  <w:r w:rsidRPr="00AD4FCE">
                    <w:rPr>
                      <w:rFonts w:ascii="Helv" w:hAnsi="Helv" w:cs="Helv"/>
                      <w:b/>
                    </w:rPr>
                    <w:t>Investigations effectuées ou informations demandées</w:t>
                  </w:r>
                </w:p>
              </w:tc>
              <w:tc>
                <w:tcPr>
                  <w:tcW w:w="2500" w:type="dxa"/>
                  <w:shd w:val="clear" w:color="auto" w:fill="auto"/>
                  <w:vAlign w:val="center"/>
                </w:tcPr>
                <w:p w14:paraId="55F37119" w14:textId="77777777" w:rsidR="0071757C" w:rsidRPr="00AD4FCE" w:rsidRDefault="0071757C" w:rsidP="00FF1BA7">
                  <w:pPr>
                    <w:keepLines/>
                    <w:autoSpaceDE w:val="0"/>
                    <w:autoSpaceDN w:val="0"/>
                    <w:adjustRightInd w:val="0"/>
                    <w:spacing w:line="240" w:lineRule="atLeast"/>
                    <w:jc w:val="center"/>
                    <w:rPr>
                      <w:rFonts w:ascii="Helv" w:hAnsi="Helv" w:cs="Helv"/>
                      <w:b/>
                    </w:rPr>
                  </w:pPr>
                  <w:r w:rsidRPr="00AD4FCE">
                    <w:rPr>
                      <w:rFonts w:ascii="Helv" w:hAnsi="Helv" w:cs="Helv"/>
                      <w:b/>
                    </w:rPr>
                    <w:t>Satisfaisant</w:t>
                  </w:r>
                </w:p>
              </w:tc>
            </w:tr>
            <w:tr w:rsidR="00CA0B8F" w:rsidRPr="00AD4FCE" w14:paraId="159E6514" w14:textId="77777777" w:rsidTr="001D6951">
              <w:tc>
                <w:tcPr>
                  <w:tcW w:w="3876" w:type="dxa"/>
                  <w:shd w:val="clear" w:color="auto" w:fill="auto"/>
                </w:tcPr>
                <w:p w14:paraId="706B9175" w14:textId="77777777" w:rsidR="0071757C" w:rsidRPr="00AD4FCE" w:rsidRDefault="0071757C" w:rsidP="00FF1BA7">
                  <w:pPr>
                    <w:pStyle w:val="Paragraphedeliste"/>
                    <w:keepLines/>
                    <w:numPr>
                      <w:ilvl w:val="0"/>
                      <w:numId w:val="13"/>
                    </w:numPr>
                    <w:autoSpaceDE w:val="0"/>
                    <w:autoSpaceDN w:val="0"/>
                    <w:adjustRightInd w:val="0"/>
                    <w:spacing w:line="240" w:lineRule="atLeast"/>
                    <w:jc w:val="both"/>
                    <w:rPr>
                      <w:rFonts w:ascii="Helv" w:hAnsi="Helv" w:cs="Helv"/>
                    </w:rPr>
                  </w:pPr>
                  <w:r w:rsidRPr="00AD4FCE">
                    <w:rPr>
                      <w:rFonts w:ascii="Arial" w:hAnsi="Arial" w:cs="Arial"/>
                    </w:rPr>
                    <w:t>Intervenants de gestion de navigabilité et de maintenance</w:t>
                  </w:r>
                </w:p>
              </w:tc>
              <w:tc>
                <w:tcPr>
                  <w:tcW w:w="3461" w:type="dxa"/>
                  <w:shd w:val="clear" w:color="auto" w:fill="auto"/>
                </w:tcPr>
                <w:p w14:paraId="69B8358E" w14:textId="77777777" w:rsidR="0071757C" w:rsidRPr="00AD4FCE" w:rsidRDefault="0071757C" w:rsidP="00FF1BA7">
                  <w:pPr>
                    <w:keepLines/>
                    <w:autoSpaceDE w:val="0"/>
                    <w:autoSpaceDN w:val="0"/>
                    <w:adjustRightInd w:val="0"/>
                    <w:spacing w:line="240" w:lineRule="atLeast"/>
                    <w:jc w:val="both"/>
                    <w:rPr>
                      <w:rFonts w:ascii="Helv" w:hAnsi="Helv" w:cs="Helv"/>
                    </w:rPr>
                  </w:pPr>
                </w:p>
              </w:tc>
              <w:tc>
                <w:tcPr>
                  <w:tcW w:w="2500" w:type="dxa"/>
                  <w:shd w:val="clear" w:color="auto" w:fill="auto"/>
                  <w:vAlign w:val="center"/>
                </w:tcPr>
                <w:p w14:paraId="5AEB72C2" w14:textId="77777777" w:rsidR="0071757C" w:rsidRPr="00AD4FCE" w:rsidRDefault="0071757C" w:rsidP="00FF1BA7">
                  <w:pPr>
                    <w:keepLines/>
                    <w:autoSpaceDE w:val="0"/>
                    <w:autoSpaceDN w:val="0"/>
                    <w:adjustRightInd w:val="0"/>
                    <w:spacing w:line="240" w:lineRule="atLeast"/>
                    <w:jc w:val="center"/>
                    <w:rPr>
                      <w:rFonts w:ascii="Helv" w:hAnsi="Helv" w:cs="Helv"/>
                    </w:rPr>
                  </w:pPr>
                  <w:proofErr w:type="gramStart"/>
                  <w:r w:rsidRPr="00AD4FCE">
                    <w:rPr>
                      <w:rFonts w:ascii="MS Gothic" w:eastAsia="MS Gothic" w:hAnsi="MS Gothic" w:cs="Aharoni"/>
                    </w:rPr>
                    <w:t>☐</w:t>
                  </w:r>
                  <w:r w:rsidRPr="00AD4FCE">
                    <w:rPr>
                      <w:rFonts w:ascii="Arial" w:hAnsi="Arial" w:cs="Aharoni"/>
                    </w:rPr>
                    <w:t xml:space="preserve">  Oui</w:t>
                  </w:r>
                  <w:proofErr w:type="gramEnd"/>
                  <w:r w:rsidRPr="00AD4FCE">
                    <w:rPr>
                      <w:rFonts w:ascii="Arial" w:hAnsi="Arial" w:cs="Aharoni"/>
                    </w:rPr>
                    <w:t xml:space="preserve">   </w:t>
                  </w:r>
                  <w:r w:rsidRPr="00AD4FCE">
                    <w:rPr>
                      <w:rFonts w:ascii="MS Gothic" w:eastAsia="MS Gothic" w:hAnsi="MS Gothic" w:cs="Aharoni"/>
                    </w:rPr>
                    <w:t>☐</w:t>
                  </w:r>
                  <w:r w:rsidRPr="00AD4FCE">
                    <w:rPr>
                      <w:rFonts w:ascii="Arial" w:hAnsi="Arial" w:cs="Aharoni"/>
                    </w:rPr>
                    <w:t xml:space="preserve">  Non*</w:t>
                  </w:r>
                </w:p>
              </w:tc>
            </w:tr>
            <w:tr w:rsidR="00CA0B8F" w:rsidRPr="00AD4FCE" w14:paraId="1FBED943" w14:textId="77777777" w:rsidTr="001D6951">
              <w:tc>
                <w:tcPr>
                  <w:tcW w:w="3876" w:type="dxa"/>
                  <w:shd w:val="clear" w:color="auto" w:fill="auto"/>
                </w:tcPr>
                <w:p w14:paraId="7898799E" w14:textId="77777777" w:rsidR="0071757C" w:rsidRPr="00AD4FCE" w:rsidRDefault="0071757C" w:rsidP="00FF1BA7">
                  <w:pPr>
                    <w:pStyle w:val="Paragraphedeliste"/>
                    <w:keepLines/>
                    <w:numPr>
                      <w:ilvl w:val="0"/>
                      <w:numId w:val="13"/>
                    </w:numPr>
                    <w:autoSpaceDE w:val="0"/>
                    <w:autoSpaceDN w:val="0"/>
                    <w:adjustRightInd w:val="0"/>
                    <w:spacing w:line="240" w:lineRule="atLeast"/>
                    <w:jc w:val="both"/>
                    <w:rPr>
                      <w:rFonts w:ascii="Helv" w:hAnsi="Helv" w:cs="Helv"/>
                    </w:rPr>
                  </w:pPr>
                  <w:r w:rsidRPr="00AD4FCE">
                    <w:rPr>
                      <w:rFonts w:ascii="Helv" w:hAnsi="Helv" w:cs="Helv"/>
                    </w:rPr>
                    <w:t>Modifications et réparations</w:t>
                  </w:r>
                </w:p>
              </w:tc>
              <w:tc>
                <w:tcPr>
                  <w:tcW w:w="3461" w:type="dxa"/>
                  <w:shd w:val="clear" w:color="auto" w:fill="auto"/>
                </w:tcPr>
                <w:p w14:paraId="0C7E9BF0" w14:textId="77777777" w:rsidR="0071757C" w:rsidRPr="00AD4FCE" w:rsidRDefault="0071757C" w:rsidP="00FF1BA7">
                  <w:pPr>
                    <w:keepLines/>
                    <w:autoSpaceDE w:val="0"/>
                    <w:autoSpaceDN w:val="0"/>
                    <w:adjustRightInd w:val="0"/>
                    <w:spacing w:line="240" w:lineRule="atLeast"/>
                    <w:jc w:val="both"/>
                    <w:rPr>
                      <w:rFonts w:ascii="Helv" w:hAnsi="Helv" w:cs="Helv"/>
                    </w:rPr>
                  </w:pPr>
                </w:p>
              </w:tc>
              <w:tc>
                <w:tcPr>
                  <w:tcW w:w="2500" w:type="dxa"/>
                  <w:shd w:val="clear" w:color="auto" w:fill="auto"/>
                </w:tcPr>
                <w:p w14:paraId="7030EB46" w14:textId="77777777" w:rsidR="0071757C" w:rsidRPr="00AD4FCE" w:rsidRDefault="0071757C" w:rsidP="00FF1BA7">
                  <w:pPr>
                    <w:jc w:val="center"/>
                  </w:pPr>
                  <w:proofErr w:type="gramStart"/>
                  <w:r w:rsidRPr="00AD4FCE">
                    <w:rPr>
                      <w:rFonts w:ascii="MS Gothic" w:eastAsia="MS Gothic" w:hAnsi="MS Gothic" w:cs="Aharoni"/>
                    </w:rPr>
                    <w:t>☐</w:t>
                  </w:r>
                  <w:r w:rsidRPr="00AD4FCE">
                    <w:rPr>
                      <w:rFonts w:ascii="Arial" w:hAnsi="Arial" w:cs="Aharoni"/>
                    </w:rPr>
                    <w:t xml:space="preserve">  Oui</w:t>
                  </w:r>
                  <w:proofErr w:type="gramEnd"/>
                  <w:r w:rsidRPr="00AD4FCE">
                    <w:rPr>
                      <w:rFonts w:ascii="Arial" w:hAnsi="Arial" w:cs="Aharoni"/>
                    </w:rPr>
                    <w:t xml:space="preserve">   </w:t>
                  </w:r>
                  <w:r w:rsidRPr="00AD4FCE">
                    <w:rPr>
                      <w:rFonts w:ascii="MS Gothic" w:eastAsia="MS Gothic" w:hAnsi="MS Gothic" w:cs="Aharoni"/>
                    </w:rPr>
                    <w:t>☐</w:t>
                  </w:r>
                  <w:r w:rsidRPr="00AD4FCE">
                    <w:rPr>
                      <w:rFonts w:ascii="Arial" w:hAnsi="Arial" w:cs="Aharoni"/>
                    </w:rPr>
                    <w:t xml:space="preserve">  Non*</w:t>
                  </w:r>
                </w:p>
              </w:tc>
            </w:tr>
            <w:tr w:rsidR="00CA0B8F" w:rsidRPr="00AD4FCE" w14:paraId="4784217F" w14:textId="77777777" w:rsidTr="001D6951">
              <w:tc>
                <w:tcPr>
                  <w:tcW w:w="3876" w:type="dxa"/>
                  <w:shd w:val="clear" w:color="auto" w:fill="auto"/>
                </w:tcPr>
                <w:p w14:paraId="77A1AA7D" w14:textId="77777777" w:rsidR="0071757C" w:rsidRPr="00AD4FCE" w:rsidRDefault="0071757C" w:rsidP="00FF1BA7">
                  <w:pPr>
                    <w:pStyle w:val="Paragraphedeliste"/>
                    <w:keepLines/>
                    <w:numPr>
                      <w:ilvl w:val="0"/>
                      <w:numId w:val="13"/>
                    </w:numPr>
                    <w:autoSpaceDE w:val="0"/>
                    <w:autoSpaceDN w:val="0"/>
                    <w:adjustRightInd w:val="0"/>
                    <w:spacing w:line="240" w:lineRule="atLeast"/>
                    <w:jc w:val="both"/>
                    <w:rPr>
                      <w:rFonts w:ascii="Helv" w:hAnsi="Helv" w:cs="Helv"/>
                    </w:rPr>
                  </w:pPr>
                  <w:r w:rsidRPr="00AD4FCE">
                    <w:rPr>
                      <w:rFonts w:ascii="Helv" w:hAnsi="Helv" w:cs="Helv"/>
                    </w:rPr>
                    <w:t>Pièces et équipements installés</w:t>
                  </w:r>
                </w:p>
              </w:tc>
              <w:tc>
                <w:tcPr>
                  <w:tcW w:w="3461" w:type="dxa"/>
                  <w:shd w:val="clear" w:color="auto" w:fill="auto"/>
                </w:tcPr>
                <w:p w14:paraId="101684BC" w14:textId="77777777" w:rsidR="0071757C" w:rsidRPr="00AD4FCE" w:rsidRDefault="0071757C" w:rsidP="00FF1BA7">
                  <w:pPr>
                    <w:keepLines/>
                    <w:autoSpaceDE w:val="0"/>
                    <w:autoSpaceDN w:val="0"/>
                    <w:adjustRightInd w:val="0"/>
                    <w:spacing w:line="240" w:lineRule="atLeast"/>
                    <w:jc w:val="both"/>
                    <w:rPr>
                      <w:rFonts w:ascii="Helv" w:hAnsi="Helv" w:cs="Helv"/>
                    </w:rPr>
                  </w:pPr>
                </w:p>
              </w:tc>
              <w:tc>
                <w:tcPr>
                  <w:tcW w:w="2500" w:type="dxa"/>
                  <w:shd w:val="clear" w:color="auto" w:fill="auto"/>
                </w:tcPr>
                <w:p w14:paraId="4AEED592" w14:textId="77777777" w:rsidR="0071757C" w:rsidRPr="00AD4FCE" w:rsidRDefault="0071757C" w:rsidP="00FF1BA7">
                  <w:pPr>
                    <w:jc w:val="center"/>
                  </w:pPr>
                  <w:proofErr w:type="gramStart"/>
                  <w:r w:rsidRPr="00AD4FCE">
                    <w:rPr>
                      <w:rFonts w:ascii="MS Gothic" w:eastAsia="MS Gothic" w:hAnsi="MS Gothic" w:cs="Aharoni"/>
                    </w:rPr>
                    <w:t>☐</w:t>
                  </w:r>
                  <w:r w:rsidRPr="00AD4FCE">
                    <w:rPr>
                      <w:rFonts w:ascii="Arial" w:hAnsi="Arial" w:cs="Aharoni"/>
                    </w:rPr>
                    <w:t xml:space="preserve">  Oui</w:t>
                  </w:r>
                  <w:proofErr w:type="gramEnd"/>
                  <w:r w:rsidRPr="00AD4FCE">
                    <w:rPr>
                      <w:rFonts w:ascii="Arial" w:hAnsi="Arial" w:cs="Aharoni"/>
                    </w:rPr>
                    <w:t xml:space="preserve">   </w:t>
                  </w:r>
                  <w:r w:rsidRPr="00AD4FCE">
                    <w:rPr>
                      <w:rFonts w:ascii="MS Gothic" w:eastAsia="MS Gothic" w:hAnsi="MS Gothic" w:cs="Aharoni"/>
                    </w:rPr>
                    <w:t>☐</w:t>
                  </w:r>
                  <w:r w:rsidRPr="00AD4FCE">
                    <w:rPr>
                      <w:rFonts w:ascii="Arial" w:hAnsi="Arial" w:cs="Aharoni"/>
                    </w:rPr>
                    <w:t xml:space="preserve">  Non*</w:t>
                  </w:r>
                </w:p>
              </w:tc>
            </w:tr>
            <w:tr w:rsidR="00CA0B8F" w:rsidRPr="00AD4FCE" w14:paraId="2025B111" w14:textId="77777777" w:rsidTr="001D6951">
              <w:tc>
                <w:tcPr>
                  <w:tcW w:w="3876" w:type="dxa"/>
                  <w:shd w:val="clear" w:color="auto" w:fill="auto"/>
                </w:tcPr>
                <w:p w14:paraId="3305EEB6" w14:textId="77777777" w:rsidR="0071757C" w:rsidRPr="00AD4FCE" w:rsidRDefault="0071757C" w:rsidP="00FF1BA7">
                  <w:pPr>
                    <w:pStyle w:val="Paragraphedeliste"/>
                    <w:keepLines/>
                    <w:numPr>
                      <w:ilvl w:val="0"/>
                      <w:numId w:val="13"/>
                    </w:numPr>
                    <w:autoSpaceDE w:val="0"/>
                    <w:autoSpaceDN w:val="0"/>
                    <w:adjustRightInd w:val="0"/>
                    <w:spacing w:line="240" w:lineRule="atLeast"/>
                    <w:jc w:val="both"/>
                    <w:rPr>
                      <w:rFonts w:ascii="Helv" w:hAnsi="Helv" w:cs="Helv"/>
                    </w:rPr>
                  </w:pPr>
                  <w:r w:rsidRPr="00AD4FCE">
                    <w:rPr>
                      <w:rFonts w:ascii="Helv" w:hAnsi="Helv" w:cs="Helv"/>
                    </w:rPr>
                    <w:t>Consignes de navigabilité</w:t>
                  </w:r>
                </w:p>
              </w:tc>
              <w:tc>
                <w:tcPr>
                  <w:tcW w:w="3461" w:type="dxa"/>
                  <w:shd w:val="clear" w:color="auto" w:fill="auto"/>
                </w:tcPr>
                <w:p w14:paraId="05A39356" w14:textId="77777777" w:rsidR="0071757C" w:rsidRPr="00AD4FCE" w:rsidRDefault="0071757C" w:rsidP="00FF1BA7">
                  <w:pPr>
                    <w:keepLines/>
                    <w:autoSpaceDE w:val="0"/>
                    <w:autoSpaceDN w:val="0"/>
                    <w:adjustRightInd w:val="0"/>
                    <w:spacing w:line="240" w:lineRule="atLeast"/>
                    <w:jc w:val="both"/>
                    <w:rPr>
                      <w:rFonts w:ascii="Helv" w:hAnsi="Helv" w:cs="Helv"/>
                    </w:rPr>
                  </w:pPr>
                </w:p>
              </w:tc>
              <w:tc>
                <w:tcPr>
                  <w:tcW w:w="2500" w:type="dxa"/>
                  <w:shd w:val="clear" w:color="auto" w:fill="auto"/>
                </w:tcPr>
                <w:p w14:paraId="6F580E33" w14:textId="77777777" w:rsidR="0071757C" w:rsidRPr="00AD4FCE" w:rsidRDefault="0071757C" w:rsidP="00FF1BA7">
                  <w:pPr>
                    <w:jc w:val="center"/>
                  </w:pPr>
                  <w:proofErr w:type="gramStart"/>
                  <w:r w:rsidRPr="00AD4FCE">
                    <w:rPr>
                      <w:rFonts w:ascii="MS Gothic" w:eastAsia="MS Gothic" w:hAnsi="MS Gothic" w:cs="Aharoni"/>
                    </w:rPr>
                    <w:t>☐</w:t>
                  </w:r>
                  <w:r w:rsidRPr="00AD4FCE">
                    <w:rPr>
                      <w:rFonts w:ascii="Arial" w:hAnsi="Arial" w:cs="Aharoni"/>
                    </w:rPr>
                    <w:t xml:space="preserve">  Oui</w:t>
                  </w:r>
                  <w:proofErr w:type="gramEnd"/>
                  <w:r w:rsidRPr="00AD4FCE">
                    <w:rPr>
                      <w:rFonts w:ascii="Arial" w:hAnsi="Arial" w:cs="Aharoni"/>
                    </w:rPr>
                    <w:t xml:space="preserve">   </w:t>
                  </w:r>
                  <w:r w:rsidRPr="00AD4FCE">
                    <w:rPr>
                      <w:rFonts w:ascii="MS Gothic" w:eastAsia="MS Gothic" w:hAnsi="MS Gothic" w:cs="Aharoni"/>
                    </w:rPr>
                    <w:t>☐</w:t>
                  </w:r>
                  <w:r w:rsidRPr="00AD4FCE">
                    <w:rPr>
                      <w:rFonts w:ascii="Arial" w:hAnsi="Arial" w:cs="Aharoni"/>
                    </w:rPr>
                    <w:t xml:space="preserve">  Non*</w:t>
                  </w:r>
                </w:p>
              </w:tc>
            </w:tr>
            <w:tr w:rsidR="00CA0B8F" w:rsidRPr="00AD4FCE" w14:paraId="29864F2C" w14:textId="77777777" w:rsidTr="001D6951">
              <w:tc>
                <w:tcPr>
                  <w:tcW w:w="3876" w:type="dxa"/>
                  <w:shd w:val="clear" w:color="auto" w:fill="auto"/>
                </w:tcPr>
                <w:p w14:paraId="1EF69C75" w14:textId="77777777" w:rsidR="0071757C" w:rsidRPr="00AD4FCE" w:rsidRDefault="0071757C" w:rsidP="00FF1BA7">
                  <w:pPr>
                    <w:pStyle w:val="Paragraphedeliste"/>
                    <w:keepLines/>
                    <w:numPr>
                      <w:ilvl w:val="0"/>
                      <w:numId w:val="13"/>
                    </w:numPr>
                    <w:autoSpaceDE w:val="0"/>
                    <w:autoSpaceDN w:val="0"/>
                    <w:adjustRightInd w:val="0"/>
                    <w:spacing w:line="240" w:lineRule="atLeast"/>
                    <w:jc w:val="both"/>
                    <w:rPr>
                      <w:rFonts w:ascii="Helv" w:hAnsi="Helv" w:cs="Helv"/>
                    </w:rPr>
                  </w:pPr>
                  <w:r w:rsidRPr="00AD4FCE">
                    <w:rPr>
                      <w:rFonts w:ascii="Helv" w:hAnsi="Helv" w:cs="Helv"/>
                    </w:rPr>
                    <w:t>Programme d’entretien</w:t>
                  </w:r>
                </w:p>
              </w:tc>
              <w:tc>
                <w:tcPr>
                  <w:tcW w:w="3461" w:type="dxa"/>
                  <w:shd w:val="clear" w:color="auto" w:fill="auto"/>
                </w:tcPr>
                <w:p w14:paraId="75DCF90F" w14:textId="77777777" w:rsidR="0071757C" w:rsidRPr="00AD4FCE" w:rsidRDefault="0071757C" w:rsidP="00FF1BA7">
                  <w:pPr>
                    <w:keepLines/>
                    <w:autoSpaceDE w:val="0"/>
                    <w:autoSpaceDN w:val="0"/>
                    <w:adjustRightInd w:val="0"/>
                    <w:spacing w:line="240" w:lineRule="atLeast"/>
                    <w:jc w:val="both"/>
                    <w:rPr>
                      <w:rFonts w:ascii="Helv" w:hAnsi="Helv" w:cs="Helv"/>
                    </w:rPr>
                  </w:pPr>
                </w:p>
              </w:tc>
              <w:tc>
                <w:tcPr>
                  <w:tcW w:w="2500" w:type="dxa"/>
                  <w:shd w:val="clear" w:color="auto" w:fill="auto"/>
                </w:tcPr>
                <w:p w14:paraId="394BBC5F" w14:textId="77777777" w:rsidR="0071757C" w:rsidRPr="00AD4FCE" w:rsidRDefault="0071757C" w:rsidP="00FF1BA7">
                  <w:pPr>
                    <w:jc w:val="center"/>
                  </w:pPr>
                  <w:proofErr w:type="gramStart"/>
                  <w:r w:rsidRPr="00AD4FCE">
                    <w:rPr>
                      <w:rFonts w:ascii="MS Gothic" w:eastAsia="MS Gothic" w:hAnsi="MS Gothic" w:cs="Aharoni"/>
                    </w:rPr>
                    <w:t>☐</w:t>
                  </w:r>
                  <w:r w:rsidRPr="00AD4FCE">
                    <w:rPr>
                      <w:rFonts w:ascii="Arial" w:hAnsi="Arial" w:cs="Aharoni"/>
                    </w:rPr>
                    <w:t xml:space="preserve">  Oui</w:t>
                  </w:r>
                  <w:proofErr w:type="gramEnd"/>
                  <w:r w:rsidRPr="00AD4FCE">
                    <w:rPr>
                      <w:rFonts w:ascii="Arial" w:hAnsi="Arial" w:cs="Aharoni"/>
                    </w:rPr>
                    <w:t xml:space="preserve">   </w:t>
                  </w:r>
                  <w:r w:rsidRPr="00AD4FCE">
                    <w:rPr>
                      <w:rFonts w:ascii="MS Gothic" w:eastAsia="MS Gothic" w:hAnsi="MS Gothic" w:cs="Aharoni"/>
                    </w:rPr>
                    <w:t>☐</w:t>
                  </w:r>
                  <w:r w:rsidRPr="00AD4FCE">
                    <w:rPr>
                      <w:rFonts w:ascii="Arial" w:hAnsi="Arial" w:cs="Aharoni"/>
                    </w:rPr>
                    <w:t xml:space="preserve">  Non*</w:t>
                  </w:r>
                </w:p>
              </w:tc>
            </w:tr>
            <w:tr w:rsidR="00CA0B8F" w:rsidRPr="00AD4FCE" w14:paraId="28EEC2C9" w14:textId="77777777" w:rsidTr="001D6951">
              <w:tc>
                <w:tcPr>
                  <w:tcW w:w="9837" w:type="dxa"/>
                  <w:gridSpan w:val="3"/>
                  <w:shd w:val="clear" w:color="auto" w:fill="auto"/>
                </w:tcPr>
                <w:p w14:paraId="2098097A" w14:textId="77777777" w:rsidR="0071757C" w:rsidRPr="00AD4FCE" w:rsidRDefault="0071757C" w:rsidP="007B0F4B">
                  <w:pPr>
                    <w:rPr>
                      <w:rFonts w:ascii="Helv" w:hAnsi="Helv" w:cs="Helv"/>
                    </w:rPr>
                  </w:pPr>
                  <w:r w:rsidRPr="00AD4FCE">
                    <w:rPr>
                      <w:rFonts w:ascii="Helv" w:hAnsi="Helv" w:cs="Helv"/>
                    </w:rPr>
                    <w:t>*Mesure(s) corrective(s) mises en place :</w:t>
                  </w:r>
                </w:p>
                <w:p w14:paraId="03B05388" w14:textId="77777777" w:rsidR="0071757C" w:rsidRPr="00AD4FCE" w:rsidRDefault="0071757C" w:rsidP="007B0F4B">
                  <w:pPr>
                    <w:rPr>
                      <w:rFonts w:ascii="Helv" w:hAnsi="Helv" w:cs="Helv"/>
                    </w:rPr>
                  </w:pPr>
                  <w:r w:rsidRPr="00AD4FCE">
                    <w:rPr>
                      <w:rFonts w:ascii="Helv" w:hAnsi="Helv" w:cs="Helv"/>
                    </w:rPr>
                    <w:t>1.</w:t>
                  </w:r>
                </w:p>
                <w:p w14:paraId="1E814374" w14:textId="77777777" w:rsidR="0071757C" w:rsidRPr="00AD4FCE" w:rsidRDefault="0071757C" w:rsidP="007B0F4B">
                  <w:pPr>
                    <w:rPr>
                      <w:rFonts w:ascii="Helv" w:hAnsi="Helv" w:cs="Helv"/>
                    </w:rPr>
                  </w:pPr>
                  <w:r w:rsidRPr="00AD4FCE">
                    <w:rPr>
                      <w:rFonts w:ascii="Helv" w:hAnsi="Helv" w:cs="Helv"/>
                    </w:rPr>
                    <w:t>2.</w:t>
                  </w:r>
                </w:p>
                <w:p w14:paraId="41A31879" w14:textId="36CF0877" w:rsidR="0071757C" w:rsidRPr="00AD4FCE" w:rsidRDefault="0071757C" w:rsidP="007B0F4B">
                  <w:pPr>
                    <w:rPr>
                      <w:rFonts w:ascii="MS Gothic" w:eastAsia="MS Gothic" w:hAnsi="MS Gothic" w:cs="Aharoni"/>
                    </w:rPr>
                  </w:pPr>
                  <w:r w:rsidRPr="00AD4FCE">
                    <w:rPr>
                      <w:rFonts w:ascii="Helv" w:hAnsi="Helv" w:cs="Helv"/>
                    </w:rPr>
                    <w:t>…</w:t>
                  </w:r>
                </w:p>
              </w:tc>
            </w:tr>
          </w:tbl>
          <w:p w14:paraId="6AB350EA" w14:textId="77777777" w:rsidR="0071757C" w:rsidRPr="00AD4FCE" w:rsidRDefault="0071757C" w:rsidP="00A4124F">
            <w:pPr>
              <w:pStyle w:val="Corpsdetexte"/>
              <w:rPr>
                <w:rFonts w:ascii="Arial" w:hAnsi="Arial"/>
                <w:sz w:val="20"/>
              </w:rPr>
            </w:pPr>
          </w:p>
          <w:p w14:paraId="38D979A5" w14:textId="3BCA32BF" w:rsidR="0071757C" w:rsidRPr="00AD4FCE" w:rsidRDefault="0071757C" w:rsidP="007B0F4B">
            <w:pPr>
              <w:rPr>
                <w:rFonts w:ascii="Arial" w:hAnsi="Arial" w:cs="Arial"/>
                <w:b/>
                <w:sz w:val="16"/>
                <w:szCs w:val="16"/>
              </w:rPr>
            </w:pPr>
            <w:r w:rsidRPr="00AD4FCE">
              <w:rPr>
                <w:rFonts w:ascii="Arial" w:hAnsi="Arial"/>
                <w:b/>
              </w:rPr>
              <w:t xml:space="preserve">3. </w:t>
            </w:r>
            <w:r w:rsidRPr="00AD4FCE">
              <w:rPr>
                <w:rFonts w:ascii="Helv" w:hAnsi="Helv" w:cs="Helv"/>
                <w:b/>
              </w:rPr>
              <w:t xml:space="preserve">Sur la base de l’étude </w:t>
            </w:r>
            <w:r w:rsidR="00DE293C" w:rsidRPr="00AD4FCE">
              <w:rPr>
                <w:rFonts w:ascii="Helv" w:hAnsi="Helv" w:cs="Helv"/>
                <w:b/>
              </w:rPr>
              <w:t>du formulaire</w:t>
            </w:r>
            <w:r w:rsidRPr="00AD4FCE">
              <w:rPr>
                <w:rFonts w:ascii="Helv" w:hAnsi="Helv" w:cs="Helv"/>
                <w:b/>
              </w:rPr>
              <w:t xml:space="preserve"> faite en Partie II, je déclare :</w:t>
            </w:r>
          </w:p>
          <w:p w14:paraId="01BE4918" w14:textId="63D62117" w:rsidR="0071757C" w:rsidRPr="00AD4FCE" w:rsidRDefault="0071757C" w:rsidP="007B0F4B">
            <w:pPr>
              <w:rPr>
                <w:rFonts w:ascii="Helv" w:hAnsi="Helv" w:cs="Helv"/>
              </w:rPr>
            </w:pPr>
            <w:r w:rsidRPr="00AD4FCE">
              <w:rPr>
                <w:rFonts w:ascii="Arial" w:hAnsi="Arial"/>
              </w:rPr>
              <w:fldChar w:fldCharType="begin">
                <w:ffData>
                  <w:name w:val="CaseACocher1"/>
                  <w:enabled/>
                  <w:calcOnExit w:val="0"/>
                  <w:checkBox>
                    <w:sizeAuto/>
                    <w:default w:val="0"/>
                    <w:checked w:val="0"/>
                  </w:checkBox>
                </w:ffData>
              </w:fldChar>
            </w:r>
            <w:r w:rsidRPr="00AD4FCE">
              <w:rPr>
                <w:rFonts w:ascii="Arial" w:hAnsi="Arial"/>
              </w:rPr>
              <w:instrText xml:space="preserve"> FORMCHECKBOX </w:instrText>
            </w:r>
            <w:r w:rsidRPr="00AD4FCE">
              <w:rPr>
                <w:rFonts w:ascii="Arial" w:hAnsi="Arial"/>
              </w:rPr>
            </w:r>
            <w:r w:rsidRPr="00AD4FCE">
              <w:rPr>
                <w:rFonts w:ascii="Arial" w:hAnsi="Arial"/>
              </w:rPr>
              <w:fldChar w:fldCharType="separate"/>
            </w:r>
            <w:r w:rsidRPr="00AD4FCE">
              <w:rPr>
                <w:rFonts w:ascii="Arial" w:hAnsi="Arial"/>
              </w:rPr>
              <w:fldChar w:fldCharType="end"/>
            </w:r>
            <w:r w:rsidR="00DE293C" w:rsidRPr="00AD4FCE">
              <w:rPr>
                <w:rFonts w:ascii="Arial" w:hAnsi="Arial"/>
              </w:rPr>
              <w:t xml:space="preserve"> </w:t>
            </w:r>
            <w:proofErr w:type="gramStart"/>
            <w:r w:rsidRPr="00AD4FCE">
              <w:rPr>
                <w:rFonts w:ascii="Arial" w:hAnsi="Arial"/>
              </w:rPr>
              <w:t>être</w:t>
            </w:r>
            <w:proofErr w:type="gramEnd"/>
            <w:r w:rsidRPr="00AD4FCE">
              <w:rPr>
                <w:rFonts w:ascii="Arial" w:hAnsi="Arial"/>
              </w:rPr>
              <w:t xml:space="preserve"> satisfait de l’</w:t>
            </w:r>
            <w:r w:rsidRPr="00AD4FCE">
              <w:rPr>
                <w:rFonts w:ascii="Helv" w:hAnsi="Helv" w:cs="Helv"/>
              </w:rPr>
              <w:t xml:space="preserve">étude de la recommandation faite en partie II, valider la recommandation faite et donner mon accord pour </w:t>
            </w:r>
            <w:r w:rsidR="001D6951" w:rsidRPr="00AD4FCE">
              <w:rPr>
                <w:rFonts w:ascii="Helv" w:hAnsi="Helv" w:cs="Helv"/>
              </w:rPr>
              <w:t xml:space="preserve">l’autorisation de la commande par le CAMO </w:t>
            </w:r>
            <w:r w:rsidR="00306058" w:rsidRPr="00AD4FCE">
              <w:rPr>
                <w:rFonts w:ascii="Helv" w:hAnsi="Helv" w:cs="Helv"/>
              </w:rPr>
              <w:t xml:space="preserve">du prélèvement des </w:t>
            </w:r>
            <w:r w:rsidR="003604D0" w:rsidRPr="00AD4FCE">
              <w:rPr>
                <w:rFonts w:ascii="Helv" w:hAnsi="Helv" w:cs="Helv"/>
              </w:rPr>
              <w:t>éléments d’aéronef</w:t>
            </w:r>
            <w:r w:rsidR="00306058" w:rsidRPr="00AD4FCE">
              <w:rPr>
                <w:rFonts w:ascii="Helv" w:hAnsi="Helv" w:cs="Helv"/>
              </w:rPr>
              <w:t xml:space="preserve"> cités en partie II.4 </w:t>
            </w:r>
            <w:r w:rsidR="001D6951" w:rsidRPr="00AD4FCE">
              <w:rPr>
                <w:rFonts w:ascii="Helv" w:hAnsi="Helv" w:cs="Helv"/>
              </w:rPr>
              <w:t xml:space="preserve">à un </w:t>
            </w:r>
            <w:r w:rsidR="00940892" w:rsidRPr="00AD4FCE">
              <w:rPr>
                <w:rFonts w:ascii="Helv" w:hAnsi="Helv" w:cs="Helv"/>
              </w:rPr>
              <w:t>organisme de maintenance agréé</w:t>
            </w:r>
            <w:r w:rsidR="001D6951" w:rsidRPr="00AD4FCE">
              <w:rPr>
                <w:rFonts w:ascii="Helv" w:hAnsi="Helv" w:cs="Helv"/>
              </w:rPr>
              <w:t xml:space="preserve"> </w:t>
            </w:r>
            <w:r w:rsidR="00306058" w:rsidRPr="00AD4FCE">
              <w:rPr>
                <w:rFonts w:ascii="Helv" w:hAnsi="Helv" w:cs="Helv"/>
              </w:rPr>
              <w:t>ayant mis en œuvre l’</w:t>
            </w:r>
            <w:proofErr w:type="spellStart"/>
            <w:r w:rsidR="00306058" w:rsidRPr="00AD4FCE">
              <w:rPr>
                <w:rFonts w:ascii="Helv" w:hAnsi="Helv" w:cs="Helv"/>
              </w:rPr>
              <w:t>AltMoc</w:t>
            </w:r>
            <w:proofErr w:type="spellEnd"/>
            <w:r w:rsidR="00306058" w:rsidRPr="00AD4FCE">
              <w:rPr>
                <w:rFonts w:ascii="Helv" w:hAnsi="Helv" w:cs="Helv"/>
              </w:rPr>
              <w:t xml:space="preserve"> </w:t>
            </w:r>
            <w:r w:rsidR="003604D0" w:rsidRPr="00AD4FCE">
              <w:rPr>
                <w:rFonts w:ascii="Helv" w:hAnsi="Helv" w:cs="Helv"/>
                <w:b/>
                <w:bCs/>
              </w:rPr>
              <w:t xml:space="preserve">2024/08/19-Partie-145-AMOC-FR-N°07 </w:t>
            </w:r>
            <w:r w:rsidR="00306058" w:rsidRPr="00AD4FCE">
              <w:rPr>
                <w:rFonts w:ascii="Helv" w:hAnsi="Helv" w:cs="Helv"/>
              </w:rPr>
              <w:t>dans son référentiel approuvé par OSAC</w:t>
            </w:r>
            <w:r w:rsidRPr="00AD4FCE">
              <w:rPr>
                <w:rFonts w:ascii="Helv" w:hAnsi="Helv" w:cs="Helv"/>
              </w:rPr>
              <w:t>, ou</w:t>
            </w:r>
          </w:p>
          <w:p w14:paraId="2BF903D3" w14:textId="41ABFEF8" w:rsidR="0071757C" w:rsidRPr="00AD4FCE" w:rsidRDefault="0071757C" w:rsidP="007B0F4B">
            <w:pPr>
              <w:rPr>
                <w:rFonts w:ascii="Arial" w:hAnsi="Arial"/>
              </w:rPr>
            </w:pPr>
            <w:r w:rsidRPr="00AD4FCE">
              <w:rPr>
                <w:rFonts w:ascii="Arial" w:hAnsi="Arial"/>
              </w:rPr>
              <w:fldChar w:fldCharType="begin">
                <w:ffData>
                  <w:name w:val="CaseACocher11"/>
                  <w:enabled/>
                  <w:calcOnExit w:val="0"/>
                  <w:checkBox>
                    <w:sizeAuto/>
                    <w:default w:val="0"/>
                    <w:checked w:val="0"/>
                  </w:checkBox>
                </w:ffData>
              </w:fldChar>
            </w:r>
            <w:r w:rsidRPr="00AD4FCE">
              <w:rPr>
                <w:rFonts w:ascii="Arial" w:hAnsi="Arial"/>
              </w:rPr>
              <w:instrText xml:space="preserve"> FORMCHECKBOX </w:instrText>
            </w:r>
            <w:r w:rsidRPr="00AD4FCE">
              <w:rPr>
                <w:rFonts w:ascii="Arial" w:hAnsi="Arial"/>
              </w:rPr>
            </w:r>
            <w:r w:rsidRPr="00AD4FCE">
              <w:rPr>
                <w:rFonts w:ascii="Arial" w:hAnsi="Arial"/>
              </w:rPr>
              <w:fldChar w:fldCharType="separate"/>
            </w:r>
            <w:r w:rsidRPr="00AD4FCE">
              <w:rPr>
                <w:rFonts w:ascii="Arial" w:hAnsi="Arial"/>
              </w:rPr>
              <w:fldChar w:fldCharType="end"/>
            </w:r>
            <w:r w:rsidRPr="00AD4FCE">
              <w:rPr>
                <w:rFonts w:ascii="Arial" w:hAnsi="Arial"/>
              </w:rPr>
              <w:t xml:space="preserve"> </w:t>
            </w:r>
            <w:proofErr w:type="gramStart"/>
            <w:r w:rsidRPr="00AD4FCE">
              <w:rPr>
                <w:rFonts w:ascii="Arial" w:hAnsi="Arial"/>
              </w:rPr>
              <w:t>ne</w:t>
            </w:r>
            <w:proofErr w:type="gramEnd"/>
            <w:r w:rsidRPr="00AD4FCE">
              <w:rPr>
                <w:rFonts w:ascii="Arial" w:hAnsi="Arial"/>
              </w:rPr>
              <w:t xml:space="preserve"> pas être satisfait de l’étude de la recommandation</w:t>
            </w:r>
            <w:r w:rsidR="003B4386" w:rsidRPr="00AD4FCE">
              <w:rPr>
                <w:rFonts w:ascii="Arial" w:hAnsi="Arial"/>
              </w:rPr>
              <w:t xml:space="preserve"> </w:t>
            </w:r>
            <w:r w:rsidRPr="00AD4FCE">
              <w:rPr>
                <w:rFonts w:ascii="Arial" w:hAnsi="Arial"/>
              </w:rPr>
              <w:t xml:space="preserve">faite en partie II et transmettre le présent formulaire et ses pièces jointes à </w:t>
            </w:r>
            <w:r w:rsidR="001D6951" w:rsidRPr="00AD4FCE">
              <w:rPr>
                <w:rFonts w:ascii="Arial" w:hAnsi="Arial"/>
              </w:rPr>
              <w:t>DSAC/NO pour les raisons suivantes :</w:t>
            </w:r>
          </w:p>
          <w:p w14:paraId="6CC05427" w14:textId="77777777" w:rsidR="00A4124F" w:rsidRPr="00AD4FCE" w:rsidRDefault="00A4124F" w:rsidP="00A4124F">
            <w:pPr>
              <w:pStyle w:val="Corpsdetexte"/>
              <w:rPr>
                <w:rFonts w:ascii="Arial" w:hAnsi="Arial"/>
                <w:sz w:val="20"/>
              </w:rPr>
            </w:pPr>
          </w:p>
          <w:p w14:paraId="4586B9CC" w14:textId="77777777" w:rsidR="0071757C" w:rsidRPr="00AD4FCE" w:rsidRDefault="0071757C" w:rsidP="007B0F4B">
            <w:pPr>
              <w:tabs>
                <w:tab w:val="left" w:pos="2534"/>
              </w:tabs>
              <w:rPr>
                <w:rFonts w:ascii="Helv" w:hAnsi="Helv" w:cs="Helv"/>
              </w:rPr>
            </w:pPr>
            <w:r w:rsidRPr="00AD4FCE">
              <w:rPr>
                <w:rFonts w:ascii="Helv" w:hAnsi="Helv" w:cs="Helv"/>
              </w:rPr>
              <w:t xml:space="preserve">Fait à : </w:t>
            </w:r>
            <w:r w:rsidRPr="00AD4FCE">
              <w:rPr>
                <w:rFonts w:ascii="Helv" w:hAnsi="Helv" w:cs="Helv"/>
              </w:rPr>
              <w:fldChar w:fldCharType="begin">
                <w:ffData>
                  <w:name w:val="Texte1"/>
                  <w:enabled/>
                  <w:calcOnExit w:val="0"/>
                  <w:textInput/>
                </w:ffData>
              </w:fldChar>
            </w:r>
            <w:r w:rsidRPr="00AD4FCE">
              <w:rPr>
                <w:rFonts w:ascii="Helv" w:hAnsi="Helv" w:cs="Helv"/>
              </w:rPr>
              <w:instrText xml:space="preserve"> FORMTEXT </w:instrText>
            </w:r>
            <w:r w:rsidRPr="00AD4FCE">
              <w:rPr>
                <w:rFonts w:ascii="Helv" w:hAnsi="Helv" w:cs="Helv"/>
              </w:rPr>
            </w:r>
            <w:r w:rsidRPr="00AD4FCE">
              <w:rPr>
                <w:rFonts w:ascii="Helv" w:hAnsi="Helv" w:cs="Helv"/>
              </w:rPr>
              <w:fldChar w:fldCharType="separate"/>
            </w:r>
            <w:r w:rsidRPr="00AD4FCE">
              <w:rPr>
                <w:rFonts w:ascii="Helv" w:hAnsi="Helv" w:cs="Helv"/>
              </w:rPr>
              <w:t> </w:t>
            </w:r>
            <w:r w:rsidRPr="00AD4FCE">
              <w:rPr>
                <w:rFonts w:ascii="Helv" w:hAnsi="Helv" w:cs="Helv"/>
              </w:rPr>
              <w:t> </w:t>
            </w:r>
            <w:r w:rsidRPr="00AD4FCE">
              <w:rPr>
                <w:rFonts w:ascii="Helv" w:hAnsi="Helv" w:cs="Helv"/>
              </w:rPr>
              <w:t> </w:t>
            </w:r>
            <w:r w:rsidRPr="00AD4FCE">
              <w:rPr>
                <w:rFonts w:ascii="Helv" w:hAnsi="Helv" w:cs="Helv"/>
              </w:rPr>
              <w:t> </w:t>
            </w:r>
            <w:r w:rsidRPr="00AD4FCE">
              <w:rPr>
                <w:rFonts w:ascii="Helv" w:hAnsi="Helv" w:cs="Helv"/>
              </w:rPr>
              <w:t> </w:t>
            </w:r>
            <w:r w:rsidRPr="00AD4FCE">
              <w:rPr>
                <w:rFonts w:ascii="Helv" w:hAnsi="Helv" w:cs="Helv"/>
              </w:rPr>
              <w:fldChar w:fldCharType="end"/>
            </w:r>
            <w:r w:rsidRPr="00AD4FCE">
              <w:rPr>
                <w:rFonts w:ascii="Helv" w:hAnsi="Helv" w:cs="Helv"/>
              </w:rPr>
              <w:tab/>
              <w:t xml:space="preserve">Le : </w:t>
            </w:r>
            <w:r w:rsidRPr="00AD4FCE">
              <w:rPr>
                <w:rFonts w:ascii="Helv" w:hAnsi="Helv" w:cs="Helv"/>
              </w:rPr>
              <w:fldChar w:fldCharType="begin">
                <w:ffData>
                  <w:name w:val="Texte1"/>
                  <w:enabled/>
                  <w:calcOnExit w:val="0"/>
                  <w:textInput/>
                </w:ffData>
              </w:fldChar>
            </w:r>
            <w:r w:rsidRPr="00AD4FCE">
              <w:rPr>
                <w:rFonts w:ascii="Helv" w:hAnsi="Helv" w:cs="Helv"/>
              </w:rPr>
              <w:instrText xml:space="preserve"> FORMTEXT </w:instrText>
            </w:r>
            <w:r w:rsidRPr="00AD4FCE">
              <w:rPr>
                <w:rFonts w:ascii="Helv" w:hAnsi="Helv" w:cs="Helv"/>
              </w:rPr>
            </w:r>
            <w:r w:rsidRPr="00AD4FCE">
              <w:rPr>
                <w:rFonts w:ascii="Helv" w:hAnsi="Helv" w:cs="Helv"/>
              </w:rPr>
              <w:fldChar w:fldCharType="separate"/>
            </w:r>
            <w:r w:rsidRPr="00AD4FCE">
              <w:rPr>
                <w:rFonts w:ascii="Helv" w:hAnsi="Helv" w:cs="Helv"/>
              </w:rPr>
              <w:t> </w:t>
            </w:r>
            <w:r w:rsidRPr="00AD4FCE">
              <w:rPr>
                <w:rFonts w:ascii="Helv" w:hAnsi="Helv" w:cs="Helv"/>
              </w:rPr>
              <w:t> </w:t>
            </w:r>
            <w:r w:rsidRPr="00AD4FCE">
              <w:rPr>
                <w:rFonts w:ascii="Helv" w:hAnsi="Helv" w:cs="Helv"/>
              </w:rPr>
              <w:t> </w:t>
            </w:r>
            <w:r w:rsidRPr="00AD4FCE">
              <w:rPr>
                <w:rFonts w:ascii="Helv" w:hAnsi="Helv" w:cs="Helv"/>
              </w:rPr>
              <w:t> </w:t>
            </w:r>
            <w:r w:rsidRPr="00AD4FCE">
              <w:rPr>
                <w:rFonts w:ascii="Helv" w:hAnsi="Helv" w:cs="Helv"/>
              </w:rPr>
              <w:t> </w:t>
            </w:r>
            <w:r w:rsidRPr="00AD4FCE">
              <w:rPr>
                <w:rFonts w:ascii="Helv" w:hAnsi="Helv" w:cs="Helv"/>
              </w:rPr>
              <w:fldChar w:fldCharType="end"/>
            </w:r>
          </w:p>
          <w:p w14:paraId="5C92AB70" w14:textId="77777777" w:rsidR="0071757C" w:rsidRPr="00AD4FCE" w:rsidRDefault="0071757C" w:rsidP="007B0F4B">
            <w:pPr>
              <w:rPr>
                <w:rFonts w:ascii="Helv" w:hAnsi="Helv" w:cs="Helv"/>
              </w:rPr>
            </w:pPr>
            <w:r w:rsidRPr="00AD4FCE">
              <w:rPr>
                <w:rFonts w:ascii="Helv" w:hAnsi="Helv" w:cs="Helv"/>
              </w:rPr>
              <w:t>Signature :</w:t>
            </w:r>
          </w:p>
          <w:p w14:paraId="01C7C9D9" w14:textId="77777777" w:rsidR="0071757C" w:rsidRPr="00AD4FCE" w:rsidRDefault="0071757C" w:rsidP="007B0F4B">
            <w:pPr>
              <w:jc w:val="center"/>
              <w:rPr>
                <w:rFonts w:ascii="Arial" w:hAnsi="Arial"/>
                <w:sz w:val="32"/>
                <w:szCs w:val="32"/>
              </w:rPr>
            </w:pPr>
          </w:p>
        </w:tc>
      </w:tr>
    </w:tbl>
    <w:p w14:paraId="7AC9217F" w14:textId="77777777" w:rsidR="00A500A8" w:rsidRPr="00AD4FCE" w:rsidRDefault="00A500A8" w:rsidP="006805B1">
      <w:pPr>
        <w:tabs>
          <w:tab w:val="left" w:pos="7054"/>
        </w:tabs>
        <w:rPr>
          <w:rFonts w:ascii="Arial" w:hAnsi="Arial"/>
          <w:sz w:val="16"/>
          <w:szCs w:val="16"/>
        </w:rPr>
      </w:pPr>
    </w:p>
    <w:sectPr w:rsidR="00A500A8" w:rsidRPr="00AD4FCE" w:rsidSect="00D570EB">
      <w:pgSz w:w="11906" w:h="16838" w:code="9"/>
      <w:pgMar w:top="567" w:right="737" w:bottom="709"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021BD" w14:textId="77777777" w:rsidR="005E1BE0" w:rsidRDefault="005E1BE0">
      <w:r>
        <w:separator/>
      </w:r>
    </w:p>
  </w:endnote>
  <w:endnote w:type="continuationSeparator" w:id="0">
    <w:p w14:paraId="24EA0656" w14:textId="77777777" w:rsidR="005E1BE0" w:rsidRDefault="005E1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auto"/>
    <w:pitch w:val="variable"/>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haroni">
    <w:charset w:val="B1"/>
    <w:family w:val="auto"/>
    <w:pitch w:val="variable"/>
    <w:sig w:usb0="00000803" w:usb1="00000000" w:usb2="00000000" w:usb3="00000000" w:csb0="00000021"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39956" w14:textId="23E012EE" w:rsidR="00E707BC" w:rsidRPr="00D02FDE" w:rsidRDefault="00E707BC" w:rsidP="00160B1F">
    <w:pPr>
      <w:pStyle w:val="Pieddepage"/>
      <w:tabs>
        <w:tab w:val="clear" w:pos="9072"/>
        <w:tab w:val="right" w:pos="9955"/>
      </w:tabs>
      <w:rPr>
        <w:rFonts w:ascii="Arial" w:hAnsi="Arial" w:cs="Arial"/>
        <w:sz w:val="16"/>
        <w:szCs w:val="16"/>
      </w:rPr>
    </w:pPr>
    <w:bookmarkStart w:id="0" w:name="_Hlk174449604"/>
    <w:r>
      <w:rPr>
        <w:rFonts w:ascii="Arial" w:hAnsi="Arial" w:cs="Arial"/>
        <w:sz w:val="16"/>
        <w:szCs w:val="16"/>
      </w:rPr>
      <w:t>F-</w:t>
    </w:r>
    <w:r w:rsidRPr="00E409B1">
      <w:rPr>
        <w:rFonts w:ascii="Arial" w:hAnsi="Arial" w:cs="Arial"/>
        <w:b/>
        <w:bCs/>
        <w:sz w:val="16"/>
        <w:szCs w:val="16"/>
      </w:rPr>
      <w:t>2</w:t>
    </w:r>
    <w:r w:rsidR="00151566" w:rsidRPr="00E409B1">
      <w:rPr>
        <w:rFonts w:ascii="Arial" w:hAnsi="Arial" w:cs="Arial"/>
        <w:b/>
        <w:bCs/>
        <w:sz w:val="16"/>
        <w:szCs w:val="16"/>
      </w:rPr>
      <w:t>5</w:t>
    </w:r>
    <w:r w:rsidRPr="00E409B1">
      <w:rPr>
        <w:rFonts w:ascii="Arial" w:hAnsi="Arial" w:cs="Arial"/>
        <w:b/>
        <w:bCs/>
        <w:sz w:val="16"/>
        <w:szCs w:val="16"/>
      </w:rPr>
      <w:t>-00-</w:t>
    </w:r>
    <w:r w:rsidR="00151566" w:rsidRPr="00E409B1">
      <w:rPr>
        <w:rFonts w:ascii="Arial" w:hAnsi="Arial" w:cs="Arial"/>
        <w:b/>
        <w:bCs/>
        <w:sz w:val="16"/>
        <w:szCs w:val="16"/>
      </w:rPr>
      <w:t>3</w:t>
    </w:r>
    <w:r>
      <w:rPr>
        <w:rFonts w:ascii="Arial" w:hAnsi="Arial" w:cs="Arial"/>
        <w:sz w:val="16"/>
        <w:szCs w:val="16"/>
      </w:rPr>
      <w:t xml:space="preserve"> </w:t>
    </w:r>
    <w:bookmarkEnd w:id="0"/>
    <w:r w:rsidR="00BC1306">
      <w:rPr>
        <w:rFonts w:ascii="Arial" w:hAnsi="Arial" w:cs="Arial"/>
        <w:sz w:val="16"/>
        <w:szCs w:val="16"/>
      </w:rPr>
      <w:t>Ed</w:t>
    </w:r>
    <w:r w:rsidR="00730DDF" w:rsidRPr="00E409B1">
      <w:rPr>
        <w:rFonts w:ascii="Arial" w:hAnsi="Arial" w:cs="Arial"/>
        <w:b/>
        <w:bCs/>
        <w:sz w:val="16"/>
        <w:szCs w:val="16"/>
      </w:rPr>
      <w:t>0</w:t>
    </w:r>
    <w:r w:rsidR="00BC1306">
      <w:rPr>
        <w:rFonts w:ascii="Arial" w:hAnsi="Arial" w:cs="Arial"/>
        <w:sz w:val="16"/>
        <w:szCs w:val="16"/>
      </w:rPr>
      <w:t xml:space="preserve"> v</w:t>
    </w:r>
    <w:r w:rsidR="00E409B1" w:rsidRPr="00E409B1">
      <w:rPr>
        <w:rFonts w:ascii="Arial" w:hAnsi="Arial" w:cs="Arial"/>
        <w:b/>
        <w:bCs/>
        <w:sz w:val="16"/>
        <w:szCs w:val="16"/>
      </w:rPr>
      <w:t>0</w:t>
    </w:r>
    <w:del w:id="1" w:author="DOUEK Raphaël" w:date="2024-08-29T13:44:00Z" w16du:dateUtc="2024-08-29T11:44:00Z">
      <w:r w:rsidR="00730DDF" w:rsidDel="00E409B1">
        <w:rPr>
          <w:rFonts w:ascii="Arial" w:hAnsi="Arial" w:cs="Arial"/>
          <w:sz w:val="16"/>
          <w:szCs w:val="16"/>
        </w:rPr>
        <w:delText>1</w:delText>
      </w:r>
    </w:del>
    <w:r>
      <w:rPr>
        <w:rFonts w:ascii="Arial" w:hAnsi="Arial" w:cs="Arial"/>
        <w:sz w:val="16"/>
        <w:szCs w:val="16"/>
      </w:rPr>
      <w:tab/>
    </w:r>
    <w:r>
      <w:rPr>
        <w:rFonts w:ascii="Arial" w:hAnsi="Arial" w:cs="Arial"/>
        <w:sz w:val="16"/>
        <w:szCs w:val="16"/>
      </w:rPr>
      <w:tab/>
    </w:r>
    <w:r w:rsidRPr="00D02FDE">
      <w:rPr>
        <w:rFonts w:ascii="Arial" w:hAnsi="Arial" w:cs="Arial"/>
        <w:sz w:val="16"/>
        <w:szCs w:val="16"/>
      </w:rPr>
      <w:t xml:space="preserve">Page </w:t>
    </w:r>
    <w:r w:rsidRPr="00D02FDE">
      <w:rPr>
        <w:rFonts w:ascii="Arial" w:hAnsi="Arial" w:cs="Arial"/>
        <w:sz w:val="16"/>
        <w:szCs w:val="16"/>
      </w:rPr>
      <w:fldChar w:fldCharType="begin"/>
    </w:r>
    <w:r w:rsidRPr="00D02FDE">
      <w:rPr>
        <w:rFonts w:ascii="Arial" w:hAnsi="Arial" w:cs="Arial"/>
        <w:sz w:val="16"/>
        <w:szCs w:val="16"/>
      </w:rPr>
      <w:instrText xml:space="preserve"> PAGE </w:instrText>
    </w:r>
    <w:r w:rsidRPr="00D02FDE">
      <w:rPr>
        <w:rFonts w:ascii="Arial" w:hAnsi="Arial" w:cs="Arial"/>
        <w:sz w:val="16"/>
        <w:szCs w:val="16"/>
      </w:rPr>
      <w:fldChar w:fldCharType="separate"/>
    </w:r>
    <w:r w:rsidR="009A0865">
      <w:rPr>
        <w:rFonts w:ascii="Arial" w:hAnsi="Arial" w:cs="Arial"/>
        <w:noProof/>
        <w:sz w:val="16"/>
        <w:szCs w:val="16"/>
      </w:rPr>
      <w:t>3</w:t>
    </w:r>
    <w:r w:rsidRPr="00D02FDE">
      <w:rPr>
        <w:rFonts w:ascii="Arial" w:hAnsi="Arial" w:cs="Arial"/>
        <w:sz w:val="16"/>
        <w:szCs w:val="16"/>
      </w:rPr>
      <w:fldChar w:fldCharType="end"/>
    </w:r>
    <w:r w:rsidRPr="00D02FDE">
      <w:rPr>
        <w:rFonts w:ascii="Arial" w:hAnsi="Arial" w:cs="Arial"/>
        <w:sz w:val="16"/>
        <w:szCs w:val="16"/>
      </w:rPr>
      <w:t xml:space="preserve"> / </w:t>
    </w:r>
    <w:r w:rsidRPr="00D02FDE">
      <w:rPr>
        <w:rFonts w:ascii="Arial" w:hAnsi="Arial" w:cs="Arial"/>
        <w:sz w:val="16"/>
        <w:szCs w:val="16"/>
      </w:rPr>
      <w:fldChar w:fldCharType="begin"/>
    </w:r>
    <w:r w:rsidRPr="00D02FDE">
      <w:rPr>
        <w:rFonts w:ascii="Arial" w:hAnsi="Arial" w:cs="Arial"/>
        <w:sz w:val="16"/>
        <w:szCs w:val="16"/>
      </w:rPr>
      <w:instrText xml:space="preserve"> NUMPAGES </w:instrText>
    </w:r>
    <w:r w:rsidRPr="00D02FDE">
      <w:rPr>
        <w:rFonts w:ascii="Arial" w:hAnsi="Arial" w:cs="Arial"/>
        <w:sz w:val="16"/>
        <w:szCs w:val="16"/>
      </w:rPr>
      <w:fldChar w:fldCharType="separate"/>
    </w:r>
    <w:r w:rsidR="009A0865">
      <w:rPr>
        <w:rFonts w:ascii="Arial" w:hAnsi="Arial" w:cs="Arial"/>
        <w:noProof/>
        <w:sz w:val="16"/>
        <w:szCs w:val="16"/>
      </w:rPr>
      <w:t>25</w:t>
    </w:r>
    <w:r w:rsidRPr="00D02FD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0B2D3" w14:textId="77777777" w:rsidR="005E1BE0" w:rsidRDefault="005E1BE0">
      <w:r>
        <w:separator/>
      </w:r>
    </w:p>
  </w:footnote>
  <w:footnote w:type="continuationSeparator" w:id="0">
    <w:p w14:paraId="32FDC5E4" w14:textId="77777777" w:rsidR="005E1BE0" w:rsidRDefault="005E1BE0">
      <w:r>
        <w:continuationSeparator/>
      </w:r>
    </w:p>
  </w:footnote>
  <w:footnote w:id="1">
    <w:p w14:paraId="4CCE795D" w14:textId="3797D9D6" w:rsidR="00B1683B" w:rsidRDefault="00B1683B">
      <w:pPr>
        <w:pStyle w:val="Notedebasdepage"/>
      </w:pPr>
      <w:r>
        <w:rPr>
          <w:rStyle w:val="Appelnotedebasdep"/>
        </w:rPr>
        <w:footnoteRef/>
      </w:r>
      <w:r>
        <w:t xml:space="preserve"> </w:t>
      </w:r>
      <w:r w:rsidRPr="00B1683B">
        <w:rPr>
          <w:rFonts w:ascii="Arial" w:hAnsi="Arial"/>
          <w:color w:val="000000"/>
          <w:sz w:val="16"/>
          <w:szCs w:val="16"/>
        </w:rPr>
        <w:t>(</w:t>
      </w:r>
      <w:proofErr w:type="gramStart"/>
      <w:r>
        <w:rPr>
          <w:rFonts w:ascii="Arial" w:hAnsi="Arial"/>
          <w:color w:val="000000"/>
          <w:sz w:val="16"/>
          <w:szCs w:val="16"/>
        </w:rPr>
        <w:t>marques</w:t>
      </w:r>
      <w:proofErr w:type="gramEnd"/>
      <w:r>
        <w:rPr>
          <w:rFonts w:ascii="Arial" w:hAnsi="Arial"/>
          <w:color w:val="000000"/>
          <w:sz w:val="16"/>
          <w:szCs w:val="16"/>
        </w:rPr>
        <w:t xml:space="preserve"> attribuées provisoirement </w:t>
      </w:r>
      <w:r w:rsidRPr="00B1683B">
        <w:rPr>
          <w:rFonts w:ascii="Arial" w:hAnsi="Arial"/>
          <w:color w:val="000000"/>
          <w:sz w:val="16"/>
          <w:szCs w:val="16"/>
        </w:rPr>
        <w:t xml:space="preserve">F-W, ou bien </w:t>
      </w:r>
      <w:r>
        <w:rPr>
          <w:rFonts w:ascii="Arial" w:hAnsi="Arial"/>
          <w:color w:val="000000"/>
          <w:sz w:val="16"/>
          <w:szCs w:val="16"/>
        </w:rPr>
        <w:t xml:space="preserve">marques réservées </w:t>
      </w:r>
      <w:r w:rsidRPr="00B1683B">
        <w:rPr>
          <w:rFonts w:ascii="Arial" w:hAnsi="Arial"/>
          <w:color w:val="000000"/>
          <w:sz w:val="16"/>
          <w:szCs w:val="16"/>
        </w:rPr>
        <w:t>F-H / F-G jusqu’à l’</w:t>
      </w:r>
      <w:proofErr w:type="spellStart"/>
      <w:r w:rsidRPr="00B1683B">
        <w:rPr>
          <w:rFonts w:ascii="Arial" w:hAnsi="Arial"/>
          <w:color w:val="000000"/>
          <w:sz w:val="16"/>
          <w:szCs w:val="16"/>
        </w:rPr>
        <w:t>emission</w:t>
      </w:r>
      <w:proofErr w:type="spellEnd"/>
      <w:r w:rsidRPr="00B1683B">
        <w:rPr>
          <w:rFonts w:ascii="Arial" w:hAnsi="Arial"/>
          <w:color w:val="000000"/>
          <w:sz w:val="16"/>
          <w:szCs w:val="16"/>
        </w:rPr>
        <w:t xml:space="preserve"> du certificat d’immatriculation</w:t>
      </w:r>
    </w:p>
  </w:footnote>
  <w:footnote w:id="2">
    <w:p w14:paraId="0440F201" w14:textId="77777777" w:rsidR="00D1753F" w:rsidRPr="00187891" w:rsidRDefault="00D1753F" w:rsidP="00D1753F">
      <w:pPr>
        <w:pStyle w:val="Notedebasdepage"/>
        <w:rPr>
          <w:rFonts w:ascii="Arial" w:hAnsi="Arial" w:cs="Arial"/>
          <w:sz w:val="16"/>
          <w:szCs w:val="16"/>
        </w:rPr>
      </w:pPr>
      <w:r w:rsidRPr="00187891">
        <w:rPr>
          <w:rStyle w:val="Appelnotedebasdep"/>
          <w:rFonts w:ascii="Arial" w:hAnsi="Arial" w:cs="Arial"/>
          <w:sz w:val="16"/>
          <w:szCs w:val="16"/>
        </w:rPr>
        <w:footnoteRef/>
      </w:r>
      <w:r w:rsidRPr="00187891">
        <w:rPr>
          <w:rFonts w:ascii="Arial" w:hAnsi="Arial" w:cs="Arial"/>
          <w:sz w:val="16"/>
          <w:szCs w:val="16"/>
        </w:rPr>
        <w:t xml:space="preserve"> A relever sur </w:t>
      </w:r>
      <w:proofErr w:type="gramStart"/>
      <w:r w:rsidRPr="00187891">
        <w:rPr>
          <w:rFonts w:ascii="Arial" w:hAnsi="Arial" w:cs="Arial"/>
          <w:sz w:val="16"/>
          <w:szCs w:val="16"/>
        </w:rPr>
        <w:t>la plaque constructeur</w:t>
      </w:r>
      <w:proofErr w:type="gramEnd"/>
      <w:r w:rsidRPr="00187891">
        <w:rPr>
          <w:rFonts w:ascii="Arial" w:hAnsi="Arial" w:cs="Arial"/>
          <w:sz w:val="16"/>
          <w:szCs w:val="16"/>
        </w:rPr>
        <w:t xml:space="preserve"> de l’aéronef</w:t>
      </w:r>
    </w:p>
  </w:footnote>
  <w:footnote w:id="3">
    <w:p w14:paraId="6F4C27EF" w14:textId="4AC2299A" w:rsidR="000D4705" w:rsidRPr="000D4705" w:rsidRDefault="000D4705">
      <w:pPr>
        <w:pStyle w:val="Notedebasdepage"/>
        <w:rPr>
          <w:rFonts w:ascii="Arial" w:hAnsi="Arial" w:cs="Arial"/>
          <w:sz w:val="16"/>
          <w:szCs w:val="16"/>
        </w:rPr>
      </w:pPr>
      <w:r w:rsidRPr="000D4705">
        <w:rPr>
          <w:rStyle w:val="Appelnotedebasdep"/>
          <w:rFonts w:ascii="Arial" w:hAnsi="Arial" w:cs="Arial"/>
          <w:sz w:val="16"/>
          <w:szCs w:val="16"/>
        </w:rPr>
        <w:footnoteRef/>
      </w:r>
      <w:r w:rsidRPr="000D4705">
        <w:rPr>
          <w:rFonts w:ascii="Arial" w:hAnsi="Arial" w:cs="Arial"/>
          <w:sz w:val="16"/>
          <w:szCs w:val="16"/>
        </w:rPr>
        <w:t xml:space="preserve"> Hormis le fait </w:t>
      </w:r>
      <w:r>
        <w:rPr>
          <w:rFonts w:ascii="Arial" w:hAnsi="Arial" w:cs="Arial"/>
          <w:sz w:val="16"/>
          <w:szCs w:val="16"/>
        </w:rPr>
        <w:t>que l’aéronef n’est pas immatriculé</w:t>
      </w:r>
    </w:p>
  </w:footnote>
  <w:footnote w:id="4">
    <w:p w14:paraId="51FE130D" w14:textId="733F1D03" w:rsidR="00BD775B" w:rsidRDefault="00BD775B">
      <w:pPr>
        <w:pStyle w:val="Notedebasdepage"/>
      </w:pPr>
      <w:r>
        <w:rPr>
          <w:rStyle w:val="Appelnotedebasdep"/>
        </w:rPr>
        <w:footnoteRef/>
      </w:r>
      <w:r>
        <w:t xml:space="preserve"> </w:t>
      </w:r>
      <w:proofErr w:type="gramStart"/>
      <w:r w:rsidRPr="00F47723">
        <w:t>tout</w:t>
      </w:r>
      <w:proofErr w:type="gramEnd"/>
      <w:r w:rsidRPr="00F47723">
        <w:t xml:space="preserve"> moteur, hélice, pièce ou équipement d’un aéronef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220F8" w14:textId="4500329D" w:rsidR="00E707BC" w:rsidRPr="00712801" w:rsidRDefault="000267A2" w:rsidP="003E5F30">
    <w:pPr>
      <w:tabs>
        <w:tab w:val="left" w:pos="7655"/>
      </w:tabs>
      <w:ind w:left="7060" w:right="-74"/>
      <w:jc w:val="center"/>
      <w:rPr>
        <w:rFonts w:ascii="Arial" w:hAnsi="Arial"/>
        <w:u w:val="single"/>
      </w:rPr>
    </w:pPr>
    <w:r>
      <w:rPr>
        <w:noProof/>
      </w:rPr>
      <mc:AlternateContent>
        <mc:Choice Requires="wps">
          <w:drawing>
            <wp:anchor distT="0" distB="0" distL="114300" distR="114300" simplePos="0" relativeHeight="251657728" behindDoc="1" locked="0" layoutInCell="0" allowOverlap="1" wp14:anchorId="59C601BE" wp14:editId="53E64C0B">
              <wp:simplePos x="0" y="0"/>
              <wp:positionH relativeFrom="column">
                <wp:posOffset>4686300</wp:posOffset>
              </wp:positionH>
              <wp:positionV relativeFrom="paragraph">
                <wp:posOffset>-60960</wp:posOffset>
              </wp:positionV>
              <wp:extent cx="1669415" cy="457200"/>
              <wp:effectExtent l="0" t="0" r="6985"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9415" cy="45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8FD6A2" id="Rectangle 4" o:spid="_x0000_s1026" style="position:absolute;margin-left:369pt;margin-top:-4.8pt;width:131.4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" o:allowincell="f"/>
          </w:pict>
        </mc:Fallback>
      </mc:AlternateContent>
    </w:r>
    <w:r w:rsidR="00E707BC" w:rsidRPr="00712801">
      <w:rPr>
        <w:rFonts w:ascii="Arial" w:hAnsi="Arial"/>
        <w:sz w:val="48"/>
      </w:rPr>
      <w:t xml:space="preserve">F </w:t>
    </w:r>
    <w:proofErr w:type="gramStart"/>
    <w:r w:rsidR="00E707BC" w:rsidRPr="00712801">
      <w:rPr>
        <w:rFonts w:ascii="Arial" w:hAnsi="Arial"/>
        <w:sz w:val="48"/>
      </w:rPr>
      <w:t>-  . . .</w:t>
    </w:r>
    <w:proofErr w:type="gramEnd"/>
    <w:r w:rsidR="00E707BC" w:rsidRPr="00712801">
      <w:rPr>
        <w:rFonts w:ascii="Arial" w:hAnsi="Arial"/>
        <w:sz w:val="48"/>
      </w:rPr>
      <w:t xml:space="preserve"> .</w:t>
    </w:r>
  </w:p>
  <w:p w14:paraId="3527715B" w14:textId="35197F3B" w:rsidR="00E707BC" w:rsidRPr="003E5F30" w:rsidRDefault="000267A2">
    <w:pPr>
      <w:pStyle w:val="En-tte"/>
      <w:rPr>
        <w:sz w:val="32"/>
        <w:szCs w:val="32"/>
      </w:rPr>
    </w:pPr>
    <w:r w:rsidRPr="00FF1BA7">
      <w:rPr>
        <w:noProof/>
        <w:sz w:val="6"/>
        <w:szCs w:val="6"/>
      </w:rPr>
      <w:drawing>
        <wp:inline distT="0" distB="0" distL="0" distR="0" wp14:anchorId="5DA44642" wp14:editId="40DE8ECF">
          <wp:extent cx="571500" cy="533400"/>
          <wp:effectExtent l="0" t="0" r="0" b="0"/>
          <wp:docPr id="31" name="Image 2" descr="DGAC_DSAC_cont_rvb+v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GAC_DSAC_cont_rvb+vi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33400"/>
                  </a:xfrm>
                  <a:prstGeom prst="rect">
                    <a:avLst/>
                  </a:prstGeom>
                  <a:noFill/>
                  <a:ln>
                    <a:noFill/>
                  </a:ln>
                </pic:spPr>
              </pic:pic>
            </a:graphicData>
          </a:graphic>
        </wp:inline>
      </w:drawing>
    </w:r>
    <w:r w:rsidR="00E707BC">
      <w:rPr>
        <w:sz w:val="6"/>
        <w:szCs w:val="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C396D"/>
    <w:multiLevelType w:val="hybridMultilevel"/>
    <w:tmpl w:val="9552DD06"/>
    <w:lvl w:ilvl="0" w:tplc="C2E20A78">
      <w:start w:val="4"/>
      <w:numFmt w:val="bullet"/>
      <w:lvlText w:val="-"/>
      <w:lvlJc w:val="left"/>
      <w:pPr>
        <w:ind w:left="720" w:hanging="360"/>
      </w:pPr>
      <w:rPr>
        <w:rFonts w:ascii="Times New Roman" w:hAnsi="Times New Roman" w:hint="default"/>
      </w:rPr>
    </w:lvl>
    <w:lvl w:ilvl="1" w:tplc="C2E20A78">
      <w:start w:val="4"/>
      <w:numFmt w:val="bullet"/>
      <w:lvlText w:val="-"/>
      <w:lvlJc w:val="left"/>
      <w:pPr>
        <w:ind w:left="1440" w:hanging="360"/>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4A42512"/>
    <w:multiLevelType w:val="hybridMultilevel"/>
    <w:tmpl w:val="BE66C5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48005C"/>
    <w:multiLevelType w:val="hybridMultilevel"/>
    <w:tmpl w:val="B99636F0"/>
    <w:lvl w:ilvl="0" w:tplc="C2E20A7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6C6710"/>
    <w:multiLevelType w:val="hybridMultilevel"/>
    <w:tmpl w:val="6548E1D2"/>
    <w:lvl w:ilvl="0" w:tplc="73CCB61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B2926CC"/>
    <w:multiLevelType w:val="hybridMultilevel"/>
    <w:tmpl w:val="465A47EE"/>
    <w:lvl w:ilvl="0" w:tplc="C2E20A7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181B22"/>
    <w:multiLevelType w:val="hybridMultilevel"/>
    <w:tmpl w:val="880CCA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697A8A"/>
    <w:multiLevelType w:val="hybridMultilevel"/>
    <w:tmpl w:val="B47690A0"/>
    <w:lvl w:ilvl="0" w:tplc="040C0001">
      <w:start w:val="1"/>
      <w:numFmt w:val="bullet"/>
      <w:lvlText w:val=""/>
      <w:lvlJc w:val="left"/>
      <w:pPr>
        <w:tabs>
          <w:tab w:val="num" w:pos="3905"/>
        </w:tabs>
        <w:ind w:left="3905" w:hanging="360"/>
      </w:pPr>
      <w:rPr>
        <w:rFonts w:ascii="Symbol" w:hAnsi="Symbol" w:hint="default"/>
      </w:rPr>
    </w:lvl>
    <w:lvl w:ilvl="1" w:tplc="040C0003" w:tentative="1">
      <w:start w:val="1"/>
      <w:numFmt w:val="bullet"/>
      <w:lvlText w:val="o"/>
      <w:lvlJc w:val="left"/>
      <w:pPr>
        <w:tabs>
          <w:tab w:val="num" w:pos="7461"/>
        </w:tabs>
        <w:ind w:left="7461" w:hanging="360"/>
      </w:pPr>
      <w:rPr>
        <w:rFonts w:ascii="Courier New" w:hAnsi="Courier New" w:hint="default"/>
      </w:rPr>
    </w:lvl>
    <w:lvl w:ilvl="2" w:tplc="040C0005" w:tentative="1">
      <w:start w:val="1"/>
      <w:numFmt w:val="bullet"/>
      <w:lvlText w:val=""/>
      <w:lvlJc w:val="left"/>
      <w:pPr>
        <w:tabs>
          <w:tab w:val="num" w:pos="8181"/>
        </w:tabs>
        <w:ind w:left="8181" w:hanging="360"/>
      </w:pPr>
      <w:rPr>
        <w:rFonts w:ascii="Wingdings" w:hAnsi="Wingdings" w:hint="default"/>
      </w:rPr>
    </w:lvl>
    <w:lvl w:ilvl="3" w:tplc="040C0001" w:tentative="1">
      <w:start w:val="1"/>
      <w:numFmt w:val="bullet"/>
      <w:lvlText w:val=""/>
      <w:lvlJc w:val="left"/>
      <w:pPr>
        <w:tabs>
          <w:tab w:val="num" w:pos="8901"/>
        </w:tabs>
        <w:ind w:left="8901" w:hanging="360"/>
      </w:pPr>
      <w:rPr>
        <w:rFonts w:ascii="Symbol" w:hAnsi="Symbol" w:hint="default"/>
      </w:rPr>
    </w:lvl>
    <w:lvl w:ilvl="4" w:tplc="040C0003" w:tentative="1">
      <w:start w:val="1"/>
      <w:numFmt w:val="bullet"/>
      <w:lvlText w:val="o"/>
      <w:lvlJc w:val="left"/>
      <w:pPr>
        <w:tabs>
          <w:tab w:val="num" w:pos="9621"/>
        </w:tabs>
        <w:ind w:left="9621" w:hanging="360"/>
      </w:pPr>
      <w:rPr>
        <w:rFonts w:ascii="Courier New" w:hAnsi="Courier New" w:hint="default"/>
      </w:rPr>
    </w:lvl>
    <w:lvl w:ilvl="5" w:tplc="040C0005" w:tentative="1">
      <w:start w:val="1"/>
      <w:numFmt w:val="bullet"/>
      <w:lvlText w:val=""/>
      <w:lvlJc w:val="left"/>
      <w:pPr>
        <w:tabs>
          <w:tab w:val="num" w:pos="10341"/>
        </w:tabs>
        <w:ind w:left="10341" w:hanging="360"/>
      </w:pPr>
      <w:rPr>
        <w:rFonts w:ascii="Wingdings" w:hAnsi="Wingdings" w:hint="default"/>
      </w:rPr>
    </w:lvl>
    <w:lvl w:ilvl="6" w:tplc="040C0001" w:tentative="1">
      <w:start w:val="1"/>
      <w:numFmt w:val="bullet"/>
      <w:lvlText w:val=""/>
      <w:lvlJc w:val="left"/>
      <w:pPr>
        <w:tabs>
          <w:tab w:val="num" w:pos="11061"/>
        </w:tabs>
        <w:ind w:left="11061" w:hanging="360"/>
      </w:pPr>
      <w:rPr>
        <w:rFonts w:ascii="Symbol" w:hAnsi="Symbol" w:hint="default"/>
      </w:rPr>
    </w:lvl>
    <w:lvl w:ilvl="7" w:tplc="040C0003" w:tentative="1">
      <w:start w:val="1"/>
      <w:numFmt w:val="bullet"/>
      <w:lvlText w:val="o"/>
      <w:lvlJc w:val="left"/>
      <w:pPr>
        <w:tabs>
          <w:tab w:val="num" w:pos="11781"/>
        </w:tabs>
        <w:ind w:left="11781" w:hanging="360"/>
      </w:pPr>
      <w:rPr>
        <w:rFonts w:ascii="Courier New" w:hAnsi="Courier New" w:hint="default"/>
      </w:rPr>
    </w:lvl>
    <w:lvl w:ilvl="8" w:tplc="040C0005" w:tentative="1">
      <w:start w:val="1"/>
      <w:numFmt w:val="bullet"/>
      <w:lvlText w:val=""/>
      <w:lvlJc w:val="left"/>
      <w:pPr>
        <w:tabs>
          <w:tab w:val="num" w:pos="12501"/>
        </w:tabs>
        <w:ind w:left="12501" w:hanging="360"/>
      </w:pPr>
      <w:rPr>
        <w:rFonts w:ascii="Wingdings" w:hAnsi="Wingdings" w:hint="default"/>
      </w:rPr>
    </w:lvl>
  </w:abstractNum>
  <w:abstractNum w:abstractNumId="7" w15:restartNumberingAfterBreak="0">
    <w:nsid w:val="2FEC3C76"/>
    <w:multiLevelType w:val="hybridMultilevel"/>
    <w:tmpl w:val="A2FC429E"/>
    <w:lvl w:ilvl="0" w:tplc="C2E20A7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726742"/>
    <w:multiLevelType w:val="hybridMultilevel"/>
    <w:tmpl w:val="513AA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F46175"/>
    <w:multiLevelType w:val="hybridMultilevel"/>
    <w:tmpl w:val="CEC04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4515AE"/>
    <w:multiLevelType w:val="hybridMultilevel"/>
    <w:tmpl w:val="E4D6A59E"/>
    <w:lvl w:ilvl="0" w:tplc="5A90D32C">
      <w:start w:val="2"/>
      <w:numFmt w:val="bullet"/>
      <w:lvlText w:val="-"/>
      <w:lvlJc w:val="left"/>
      <w:pPr>
        <w:tabs>
          <w:tab w:val="num" w:pos="1068"/>
        </w:tabs>
        <w:ind w:left="1068" w:hanging="360"/>
      </w:pPr>
      <w:rPr>
        <w:rFonts w:ascii="Arial" w:eastAsia="Times New Roman" w:hAnsi="Arial"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3B8E060D"/>
    <w:multiLevelType w:val="hybridMultilevel"/>
    <w:tmpl w:val="844CF11E"/>
    <w:lvl w:ilvl="0" w:tplc="040C0001">
      <w:start w:val="1"/>
      <w:numFmt w:val="bullet"/>
      <w:lvlText w:val=""/>
      <w:lvlJc w:val="left"/>
      <w:pPr>
        <w:ind w:left="3905" w:hanging="360"/>
      </w:pPr>
      <w:rPr>
        <w:rFonts w:ascii="Symbol" w:hAnsi="Symbol" w:hint="default"/>
      </w:rPr>
    </w:lvl>
    <w:lvl w:ilvl="1" w:tplc="040C0003" w:tentative="1">
      <w:start w:val="1"/>
      <w:numFmt w:val="bullet"/>
      <w:lvlText w:val="o"/>
      <w:lvlJc w:val="left"/>
      <w:pPr>
        <w:ind w:left="4625" w:hanging="360"/>
      </w:pPr>
      <w:rPr>
        <w:rFonts w:ascii="Courier New" w:hAnsi="Courier New" w:hint="default"/>
      </w:rPr>
    </w:lvl>
    <w:lvl w:ilvl="2" w:tplc="040C0005" w:tentative="1">
      <w:start w:val="1"/>
      <w:numFmt w:val="bullet"/>
      <w:lvlText w:val=""/>
      <w:lvlJc w:val="left"/>
      <w:pPr>
        <w:ind w:left="5345" w:hanging="360"/>
      </w:pPr>
      <w:rPr>
        <w:rFonts w:ascii="Wingdings" w:hAnsi="Wingdings" w:hint="default"/>
      </w:rPr>
    </w:lvl>
    <w:lvl w:ilvl="3" w:tplc="040C0001" w:tentative="1">
      <w:start w:val="1"/>
      <w:numFmt w:val="bullet"/>
      <w:lvlText w:val=""/>
      <w:lvlJc w:val="left"/>
      <w:pPr>
        <w:ind w:left="6065" w:hanging="360"/>
      </w:pPr>
      <w:rPr>
        <w:rFonts w:ascii="Symbol" w:hAnsi="Symbol" w:hint="default"/>
      </w:rPr>
    </w:lvl>
    <w:lvl w:ilvl="4" w:tplc="040C0003" w:tentative="1">
      <w:start w:val="1"/>
      <w:numFmt w:val="bullet"/>
      <w:lvlText w:val="o"/>
      <w:lvlJc w:val="left"/>
      <w:pPr>
        <w:ind w:left="6785" w:hanging="360"/>
      </w:pPr>
      <w:rPr>
        <w:rFonts w:ascii="Courier New" w:hAnsi="Courier New" w:hint="default"/>
      </w:rPr>
    </w:lvl>
    <w:lvl w:ilvl="5" w:tplc="040C0005" w:tentative="1">
      <w:start w:val="1"/>
      <w:numFmt w:val="bullet"/>
      <w:lvlText w:val=""/>
      <w:lvlJc w:val="left"/>
      <w:pPr>
        <w:ind w:left="7505" w:hanging="360"/>
      </w:pPr>
      <w:rPr>
        <w:rFonts w:ascii="Wingdings" w:hAnsi="Wingdings" w:hint="default"/>
      </w:rPr>
    </w:lvl>
    <w:lvl w:ilvl="6" w:tplc="040C0001" w:tentative="1">
      <w:start w:val="1"/>
      <w:numFmt w:val="bullet"/>
      <w:lvlText w:val=""/>
      <w:lvlJc w:val="left"/>
      <w:pPr>
        <w:ind w:left="8225" w:hanging="360"/>
      </w:pPr>
      <w:rPr>
        <w:rFonts w:ascii="Symbol" w:hAnsi="Symbol" w:hint="default"/>
      </w:rPr>
    </w:lvl>
    <w:lvl w:ilvl="7" w:tplc="040C0003" w:tentative="1">
      <w:start w:val="1"/>
      <w:numFmt w:val="bullet"/>
      <w:lvlText w:val="o"/>
      <w:lvlJc w:val="left"/>
      <w:pPr>
        <w:ind w:left="8945" w:hanging="360"/>
      </w:pPr>
      <w:rPr>
        <w:rFonts w:ascii="Courier New" w:hAnsi="Courier New" w:hint="default"/>
      </w:rPr>
    </w:lvl>
    <w:lvl w:ilvl="8" w:tplc="040C0005" w:tentative="1">
      <w:start w:val="1"/>
      <w:numFmt w:val="bullet"/>
      <w:lvlText w:val=""/>
      <w:lvlJc w:val="left"/>
      <w:pPr>
        <w:ind w:left="9665" w:hanging="360"/>
      </w:pPr>
      <w:rPr>
        <w:rFonts w:ascii="Wingdings" w:hAnsi="Wingdings" w:hint="default"/>
      </w:rPr>
    </w:lvl>
  </w:abstractNum>
  <w:abstractNum w:abstractNumId="12" w15:restartNumberingAfterBreak="0">
    <w:nsid w:val="4D725ADC"/>
    <w:multiLevelType w:val="multilevel"/>
    <w:tmpl w:val="D8B8B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EF77A3"/>
    <w:multiLevelType w:val="hybridMultilevel"/>
    <w:tmpl w:val="011E4342"/>
    <w:lvl w:ilvl="0" w:tplc="AA760746">
      <w:numFmt w:val="bullet"/>
      <w:lvlText w:val="-"/>
      <w:lvlJc w:val="left"/>
      <w:pPr>
        <w:tabs>
          <w:tab w:val="num" w:pos="360"/>
        </w:tabs>
        <w:ind w:left="360" w:hanging="360"/>
      </w:pPr>
      <w:rPr>
        <w:rFonts w:ascii="Arial" w:eastAsia="Times New Roman" w:hAnsi="Arial" w:hint="default"/>
      </w:rPr>
    </w:lvl>
    <w:lvl w:ilvl="1" w:tplc="040C0003">
      <w:start w:val="1"/>
      <w:numFmt w:val="bullet"/>
      <w:lvlText w:val="o"/>
      <w:lvlJc w:val="left"/>
      <w:pPr>
        <w:tabs>
          <w:tab w:val="num" w:pos="1014"/>
        </w:tabs>
        <w:ind w:left="1014" w:hanging="360"/>
      </w:pPr>
      <w:rPr>
        <w:rFonts w:ascii="Courier New" w:hAnsi="Courier New" w:hint="default"/>
      </w:rPr>
    </w:lvl>
    <w:lvl w:ilvl="2" w:tplc="040C0005" w:tentative="1">
      <w:start w:val="1"/>
      <w:numFmt w:val="bullet"/>
      <w:lvlText w:val=""/>
      <w:lvlJc w:val="left"/>
      <w:pPr>
        <w:tabs>
          <w:tab w:val="num" w:pos="1734"/>
        </w:tabs>
        <w:ind w:left="1734" w:hanging="360"/>
      </w:pPr>
      <w:rPr>
        <w:rFonts w:ascii="Wingdings" w:hAnsi="Wingdings" w:hint="default"/>
      </w:rPr>
    </w:lvl>
    <w:lvl w:ilvl="3" w:tplc="040C0001" w:tentative="1">
      <w:start w:val="1"/>
      <w:numFmt w:val="bullet"/>
      <w:lvlText w:val=""/>
      <w:lvlJc w:val="left"/>
      <w:pPr>
        <w:tabs>
          <w:tab w:val="num" w:pos="2454"/>
        </w:tabs>
        <w:ind w:left="2454" w:hanging="360"/>
      </w:pPr>
      <w:rPr>
        <w:rFonts w:ascii="Symbol" w:hAnsi="Symbol" w:hint="default"/>
      </w:rPr>
    </w:lvl>
    <w:lvl w:ilvl="4" w:tplc="040C0003" w:tentative="1">
      <w:start w:val="1"/>
      <w:numFmt w:val="bullet"/>
      <w:lvlText w:val="o"/>
      <w:lvlJc w:val="left"/>
      <w:pPr>
        <w:tabs>
          <w:tab w:val="num" w:pos="3174"/>
        </w:tabs>
        <w:ind w:left="3174" w:hanging="360"/>
      </w:pPr>
      <w:rPr>
        <w:rFonts w:ascii="Courier New" w:hAnsi="Courier New" w:hint="default"/>
      </w:rPr>
    </w:lvl>
    <w:lvl w:ilvl="5" w:tplc="040C0005" w:tentative="1">
      <w:start w:val="1"/>
      <w:numFmt w:val="bullet"/>
      <w:lvlText w:val=""/>
      <w:lvlJc w:val="left"/>
      <w:pPr>
        <w:tabs>
          <w:tab w:val="num" w:pos="3894"/>
        </w:tabs>
        <w:ind w:left="3894" w:hanging="360"/>
      </w:pPr>
      <w:rPr>
        <w:rFonts w:ascii="Wingdings" w:hAnsi="Wingdings" w:hint="default"/>
      </w:rPr>
    </w:lvl>
    <w:lvl w:ilvl="6" w:tplc="040C0001" w:tentative="1">
      <w:start w:val="1"/>
      <w:numFmt w:val="bullet"/>
      <w:lvlText w:val=""/>
      <w:lvlJc w:val="left"/>
      <w:pPr>
        <w:tabs>
          <w:tab w:val="num" w:pos="4614"/>
        </w:tabs>
        <w:ind w:left="4614" w:hanging="360"/>
      </w:pPr>
      <w:rPr>
        <w:rFonts w:ascii="Symbol" w:hAnsi="Symbol" w:hint="default"/>
      </w:rPr>
    </w:lvl>
    <w:lvl w:ilvl="7" w:tplc="040C0003" w:tentative="1">
      <w:start w:val="1"/>
      <w:numFmt w:val="bullet"/>
      <w:lvlText w:val="o"/>
      <w:lvlJc w:val="left"/>
      <w:pPr>
        <w:tabs>
          <w:tab w:val="num" w:pos="5334"/>
        </w:tabs>
        <w:ind w:left="5334" w:hanging="360"/>
      </w:pPr>
      <w:rPr>
        <w:rFonts w:ascii="Courier New" w:hAnsi="Courier New" w:hint="default"/>
      </w:rPr>
    </w:lvl>
    <w:lvl w:ilvl="8" w:tplc="040C0005" w:tentative="1">
      <w:start w:val="1"/>
      <w:numFmt w:val="bullet"/>
      <w:lvlText w:val=""/>
      <w:lvlJc w:val="left"/>
      <w:pPr>
        <w:tabs>
          <w:tab w:val="num" w:pos="6054"/>
        </w:tabs>
        <w:ind w:left="6054" w:hanging="360"/>
      </w:pPr>
      <w:rPr>
        <w:rFonts w:ascii="Wingdings" w:hAnsi="Wingdings" w:hint="default"/>
      </w:rPr>
    </w:lvl>
  </w:abstractNum>
  <w:abstractNum w:abstractNumId="14" w15:restartNumberingAfterBreak="0">
    <w:nsid w:val="5DCF2512"/>
    <w:multiLevelType w:val="hybridMultilevel"/>
    <w:tmpl w:val="01185774"/>
    <w:lvl w:ilvl="0" w:tplc="8B8E2836">
      <w:start w:val="4"/>
      <w:numFmt w:val="bullet"/>
      <w:lvlText w:val="-"/>
      <w:lvlJc w:val="left"/>
      <w:pPr>
        <w:ind w:left="720" w:hanging="360"/>
      </w:pPr>
      <w:rPr>
        <w:rFonts w:ascii="Times New Roman" w:hAnsi="Times New Roman"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6D4B8F"/>
    <w:multiLevelType w:val="hybridMultilevel"/>
    <w:tmpl w:val="C7EE8B4E"/>
    <w:lvl w:ilvl="0" w:tplc="296C5B74">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EFD1D53"/>
    <w:multiLevelType w:val="hybridMultilevel"/>
    <w:tmpl w:val="BE66C51C"/>
    <w:lvl w:ilvl="0" w:tplc="FFFFFFFF">
      <w:start w:val="1"/>
      <w:numFmt w:val="decimal"/>
      <w:lvlText w:val="%1."/>
      <w:lvlJc w:val="left"/>
      <w:pPr>
        <w:ind w:left="744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AB95DA1"/>
    <w:multiLevelType w:val="hybridMultilevel"/>
    <w:tmpl w:val="5486F98E"/>
    <w:lvl w:ilvl="0" w:tplc="4FCE06C0">
      <w:start w:val="1"/>
      <w:numFmt w:val="bullet"/>
      <w:lvlText w:val=""/>
      <w:lvlJc w:val="left"/>
      <w:pPr>
        <w:ind w:left="720" w:hanging="360"/>
      </w:pPr>
      <w:rPr>
        <w:rFonts w:ascii="Symbol" w:hAnsi="Symbol"/>
      </w:rPr>
    </w:lvl>
    <w:lvl w:ilvl="1" w:tplc="41C80AD4">
      <w:start w:val="1"/>
      <w:numFmt w:val="bullet"/>
      <w:lvlText w:val=""/>
      <w:lvlJc w:val="left"/>
      <w:pPr>
        <w:ind w:left="720" w:hanging="360"/>
      </w:pPr>
      <w:rPr>
        <w:rFonts w:ascii="Symbol" w:hAnsi="Symbol"/>
      </w:rPr>
    </w:lvl>
    <w:lvl w:ilvl="2" w:tplc="DDF6DE6A">
      <w:start w:val="1"/>
      <w:numFmt w:val="bullet"/>
      <w:lvlText w:val=""/>
      <w:lvlJc w:val="left"/>
      <w:pPr>
        <w:ind w:left="720" w:hanging="360"/>
      </w:pPr>
      <w:rPr>
        <w:rFonts w:ascii="Symbol" w:hAnsi="Symbol"/>
      </w:rPr>
    </w:lvl>
    <w:lvl w:ilvl="3" w:tplc="0F6E5066">
      <w:start w:val="1"/>
      <w:numFmt w:val="bullet"/>
      <w:lvlText w:val=""/>
      <w:lvlJc w:val="left"/>
      <w:pPr>
        <w:ind w:left="720" w:hanging="360"/>
      </w:pPr>
      <w:rPr>
        <w:rFonts w:ascii="Symbol" w:hAnsi="Symbol"/>
      </w:rPr>
    </w:lvl>
    <w:lvl w:ilvl="4" w:tplc="D9505C72">
      <w:start w:val="1"/>
      <w:numFmt w:val="bullet"/>
      <w:lvlText w:val=""/>
      <w:lvlJc w:val="left"/>
      <w:pPr>
        <w:ind w:left="720" w:hanging="360"/>
      </w:pPr>
      <w:rPr>
        <w:rFonts w:ascii="Symbol" w:hAnsi="Symbol"/>
      </w:rPr>
    </w:lvl>
    <w:lvl w:ilvl="5" w:tplc="D9985D18">
      <w:start w:val="1"/>
      <w:numFmt w:val="bullet"/>
      <w:lvlText w:val=""/>
      <w:lvlJc w:val="left"/>
      <w:pPr>
        <w:ind w:left="720" w:hanging="360"/>
      </w:pPr>
      <w:rPr>
        <w:rFonts w:ascii="Symbol" w:hAnsi="Symbol"/>
      </w:rPr>
    </w:lvl>
    <w:lvl w:ilvl="6" w:tplc="F3D4CD42">
      <w:start w:val="1"/>
      <w:numFmt w:val="bullet"/>
      <w:lvlText w:val=""/>
      <w:lvlJc w:val="left"/>
      <w:pPr>
        <w:ind w:left="720" w:hanging="360"/>
      </w:pPr>
      <w:rPr>
        <w:rFonts w:ascii="Symbol" w:hAnsi="Symbol"/>
      </w:rPr>
    </w:lvl>
    <w:lvl w:ilvl="7" w:tplc="013CCD06">
      <w:start w:val="1"/>
      <w:numFmt w:val="bullet"/>
      <w:lvlText w:val=""/>
      <w:lvlJc w:val="left"/>
      <w:pPr>
        <w:ind w:left="720" w:hanging="360"/>
      </w:pPr>
      <w:rPr>
        <w:rFonts w:ascii="Symbol" w:hAnsi="Symbol"/>
      </w:rPr>
    </w:lvl>
    <w:lvl w:ilvl="8" w:tplc="F35A6242">
      <w:start w:val="1"/>
      <w:numFmt w:val="bullet"/>
      <w:lvlText w:val=""/>
      <w:lvlJc w:val="left"/>
      <w:pPr>
        <w:ind w:left="720" w:hanging="360"/>
      </w:pPr>
      <w:rPr>
        <w:rFonts w:ascii="Symbol" w:hAnsi="Symbol"/>
      </w:rPr>
    </w:lvl>
  </w:abstractNum>
  <w:num w:numId="1" w16cid:durableId="1383215819">
    <w:abstractNumId w:val="10"/>
  </w:num>
  <w:num w:numId="2" w16cid:durableId="1539472631">
    <w:abstractNumId w:val="6"/>
  </w:num>
  <w:num w:numId="3" w16cid:durableId="1770849697">
    <w:abstractNumId w:val="11"/>
  </w:num>
  <w:num w:numId="4" w16cid:durableId="1997873798">
    <w:abstractNumId w:val="14"/>
  </w:num>
  <w:num w:numId="5" w16cid:durableId="1807577425">
    <w:abstractNumId w:val="0"/>
  </w:num>
  <w:num w:numId="6" w16cid:durableId="1538473622">
    <w:abstractNumId w:val="7"/>
  </w:num>
  <w:num w:numId="7" w16cid:durableId="1217543755">
    <w:abstractNumId w:val="2"/>
  </w:num>
  <w:num w:numId="8" w16cid:durableId="1051345225">
    <w:abstractNumId w:val="4"/>
  </w:num>
  <w:num w:numId="9" w16cid:durableId="560796123">
    <w:abstractNumId w:val="13"/>
  </w:num>
  <w:num w:numId="10" w16cid:durableId="1189297259">
    <w:abstractNumId w:val="1"/>
  </w:num>
  <w:num w:numId="11" w16cid:durableId="1188643096">
    <w:abstractNumId w:val="6"/>
  </w:num>
  <w:num w:numId="12" w16cid:durableId="1233738260">
    <w:abstractNumId w:val="15"/>
  </w:num>
  <w:num w:numId="13" w16cid:durableId="1563634799">
    <w:abstractNumId w:val="3"/>
  </w:num>
  <w:num w:numId="14" w16cid:durableId="989558204">
    <w:abstractNumId w:val="5"/>
  </w:num>
  <w:num w:numId="15" w16cid:durableId="338507221">
    <w:abstractNumId w:val="9"/>
  </w:num>
  <w:num w:numId="16" w16cid:durableId="449015532">
    <w:abstractNumId w:val="8"/>
  </w:num>
  <w:num w:numId="17" w16cid:durableId="2055230011">
    <w:abstractNumId w:val="16"/>
  </w:num>
  <w:num w:numId="18" w16cid:durableId="2056349112">
    <w:abstractNumId w:val="17"/>
  </w:num>
  <w:num w:numId="19" w16cid:durableId="147598455">
    <w:abstractNumId w:val="12"/>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OUEK Raphaël">
    <w15:presenceInfo w15:providerId="AD" w15:userId="S::Raphael.DOUEK@osac.aero::702cf096-26b9-44d9-acdf-0f7fec5706aa"/>
  </w15:person>
  <w15:person w15:author="Claude Mas">
    <w15:presenceInfo w15:providerId="AD" w15:userId="S::claude.mas@aviation-civile.gouv.fr::5bb711a0-f4de-4609-ba8d-676b9d8dc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258"/>
    <w:rsid w:val="00003198"/>
    <w:rsid w:val="00003BAA"/>
    <w:rsid w:val="00006F71"/>
    <w:rsid w:val="000077D2"/>
    <w:rsid w:val="000106CB"/>
    <w:rsid w:val="00011421"/>
    <w:rsid w:val="00013AEB"/>
    <w:rsid w:val="000165F9"/>
    <w:rsid w:val="00021E8B"/>
    <w:rsid w:val="00022CA3"/>
    <w:rsid w:val="00024EBA"/>
    <w:rsid w:val="000253F6"/>
    <w:rsid w:val="000267A2"/>
    <w:rsid w:val="00027050"/>
    <w:rsid w:val="0003059A"/>
    <w:rsid w:val="00030A0A"/>
    <w:rsid w:val="0003239C"/>
    <w:rsid w:val="00040B62"/>
    <w:rsid w:val="000428A3"/>
    <w:rsid w:val="0004380A"/>
    <w:rsid w:val="000459D4"/>
    <w:rsid w:val="00046379"/>
    <w:rsid w:val="000471B4"/>
    <w:rsid w:val="000476AD"/>
    <w:rsid w:val="00055D88"/>
    <w:rsid w:val="00056C04"/>
    <w:rsid w:val="00057321"/>
    <w:rsid w:val="000634DF"/>
    <w:rsid w:val="00063844"/>
    <w:rsid w:val="000656E6"/>
    <w:rsid w:val="00070ACE"/>
    <w:rsid w:val="00070FD3"/>
    <w:rsid w:val="00071349"/>
    <w:rsid w:val="00071D66"/>
    <w:rsid w:val="00072BFC"/>
    <w:rsid w:val="00073E74"/>
    <w:rsid w:val="00075DF1"/>
    <w:rsid w:val="000777F2"/>
    <w:rsid w:val="0008265C"/>
    <w:rsid w:val="00084100"/>
    <w:rsid w:val="00084510"/>
    <w:rsid w:val="000876F4"/>
    <w:rsid w:val="00090B28"/>
    <w:rsid w:val="0009112E"/>
    <w:rsid w:val="000945DC"/>
    <w:rsid w:val="00094BB5"/>
    <w:rsid w:val="00094E4B"/>
    <w:rsid w:val="000955F2"/>
    <w:rsid w:val="00096F02"/>
    <w:rsid w:val="00097452"/>
    <w:rsid w:val="00097651"/>
    <w:rsid w:val="000A10E2"/>
    <w:rsid w:val="000A21FE"/>
    <w:rsid w:val="000A2403"/>
    <w:rsid w:val="000A4642"/>
    <w:rsid w:val="000A5779"/>
    <w:rsid w:val="000A5EB9"/>
    <w:rsid w:val="000A7571"/>
    <w:rsid w:val="000B000B"/>
    <w:rsid w:val="000B35C4"/>
    <w:rsid w:val="000B4886"/>
    <w:rsid w:val="000B5877"/>
    <w:rsid w:val="000B6B83"/>
    <w:rsid w:val="000B7F6F"/>
    <w:rsid w:val="000C0621"/>
    <w:rsid w:val="000C09EB"/>
    <w:rsid w:val="000C6BBA"/>
    <w:rsid w:val="000D09A4"/>
    <w:rsid w:val="000D2177"/>
    <w:rsid w:val="000D21E6"/>
    <w:rsid w:val="000D4705"/>
    <w:rsid w:val="000D67DB"/>
    <w:rsid w:val="000D6CE8"/>
    <w:rsid w:val="000D7137"/>
    <w:rsid w:val="000E0951"/>
    <w:rsid w:val="000E2482"/>
    <w:rsid w:val="000E2E04"/>
    <w:rsid w:val="000E3EFD"/>
    <w:rsid w:val="000E44FE"/>
    <w:rsid w:val="000E4773"/>
    <w:rsid w:val="000E5E62"/>
    <w:rsid w:val="000F3447"/>
    <w:rsid w:val="001078CC"/>
    <w:rsid w:val="00111666"/>
    <w:rsid w:val="00112416"/>
    <w:rsid w:val="00116D26"/>
    <w:rsid w:val="0012283C"/>
    <w:rsid w:val="00125F07"/>
    <w:rsid w:val="00130AEB"/>
    <w:rsid w:val="00135383"/>
    <w:rsid w:val="00137534"/>
    <w:rsid w:val="00137F41"/>
    <w:rsid w:val="00141A40"/>
    <w:rsid w:val="00143DF6"/>
    <w:rsid w:val="0014483A"/>
    <w:rsid w:val="00146487"/>
    <w:rsid w:val="00147C94"/>
    <w:rsid w:val="00147F16"/>
    <w:rsid w:val="00151566"/>
    <w:rsid w:val="0015212D"/>
    <w:rsid w:val="001554EB"/>
    <w:rsid w:val="00157869"/>
    <w:rsid w:val="00160B1F"/>
    <w:rsid w:val="0016541B"/>
    <w:rsid w:val="001725BA"/>
    <w:rsid w:val="00175621"/>
    <w:rsid w:val="0017764F"/>
    <w:rsid w:val="001777F1"/>
    <w:rsid w:val="00187D95"/>
    <w:rsid w:val="00187F7B"/>
    <w:rsid w:val="001914CA"/>
    <w:rsid w:val="00196EFD"/>
    <w:rsid w:val="001A002D"/>
    <w:rsid w:val="001A4E0E"/>
    <w:rsid w:val="001A7415"/>
    <w:rsid w:val="001B0030"/>
    <w:rsid w:val="001B095F"/>
    <w:rsid w:val="001B0A43"/>
    <w:rsid w:val="001B15F6"/>
    <w:rsid w:val="001B1AF6"/>
    <w:rsid w:val="001B1FF6"/>
    <w:rsid w:val="001B2F79"/>
    <w:rsid w:val="001B4017"/>
    <w:rsid w:val="001B555F"/>
    <w:rsid w:val="001B5FDF"/>
    <w:rsid w:val="001B62C1"/>
    <w:rsid w:val="001C046D"/>
    <w:rsid w:val="001C052B"/>
    <w:rsid w:val="001C10C1"/>
    <w:rsid w:val="001C1761"/>
    <w:rsid w:val="001C20C0"/>
    <w:rsid w:val="001C34DD"/>
    <w:rsid w:val="001C402D"/>
    <w:rsid w:val="001C4B55"/>
    <w:rsid w:val="001C5794"/>
    <w:rsid w:val="001C766E"/>
    <w:rsid w:val="001C7DD4"/>
    <w:rsid w:val="001D175D"/>
    <w:rsid w:val="001D17EF"/>
    <w:rsid w:val="001D5453"/>
    <w:rsid w:val="001D581C"/>
    <w:rsid w:val="001D6951"/>
    <w:rsid w:val="001D6BE1"/>
    <w:rsid w:val="001D7189"/>
    <w:rsid w:val="001E0FB5"/>
    <w:rsid w:val="001E1139"/>
    <w:rsid w:val="001E4C52"/>
    <w:rsid w:val="001E7B06"/>
    <w:rsid w:val="001F1171"/>
    <w:rsid w:val="001F15C8"/>
    <w:rsid w:val="001F22AF"/>
    <w:rsid w:val="001F3A13"/>
    <w:rsid w:val="001F4726"/>
    <w:rsid w:val="001F56BF"/>
    <w:rsid w:val="001F573D"/>
    <w:rsid w:val="002008F5"/>
    <w:rsid w:val="00201FEE"/>
    <w:rsid w:val="00202364"/>
    <w:rsid w:val="00205523"/>
    <w:rsid w:val="00205C0D"/>
    <w:rsid w:val="0020629F"/>
    <w:rsid w:val="00214528"/>
    <w:rsid w:val="00215A92"/>
    <w:rsid w:val="00215D65"/>
    <w:rsid w:val="002224C3"/>
    <w:rsid w:val="002233EC"/>
    <w:rsid w:val="002236E0"/>
    <w:rsid w:val="00224E50"/>
    <w:rsid w:val="002251B9"/>
    <w:rsid w:val="00225229"/>
    <w:rsid w:val="00226C49"/>
    <w:rsid w:val="00227520"/>
    <w:rsid w:val="002319FA"/>
    <w:rsid w:val="0023465D"/>
    <w:rsid w:val="00241F8F"/>
    <w:rsid w:val="00242295"/>
    <w:rsid w:val="00244D5E"/>
    <w:rsid w:val="002454A6"/>
    <w:rsid w:val="00246997"/>
    <w:rsid w:val="00247344"/>
    <w:rsid w:val="002478C7"/>
    <w:rsid w:val="00250C3B"/>
    <w:rsid w:val="00254100"/>
    <w:rsid w:val="002543EB"/>
    <w:rsid w:val="00260C9E"/>
    <w:rsid w:val="00261C60"/>
    <w:rsid w:val="0026223A"/>
    <w:rsid w:val="00262D3D"/>
    <w:rsid w:val="00262DF4"/>
    <w:rsid w:val="00263CCB"/>
    <w:rsid w:val="002653AD"/>
    <w:rsid w:val="00271014"/>
    <w:rsid w:val="00271C5F"/>
    <w:rsid w:val="0027460A"/>
    <w:rsid w:val="00281A19"/>
    <w:rsid w:val="00284072"/>
    <w:rsid w:val="00285325"/>
    <w:rsid w:val="00285ECA"/>
    <w:rsid w:val="00290CF5"/>
    <w:rsid w:val="0029291D"/>
    <w:rsid w:val="002931BF"/>
    <w:rsid w:val="002947BA"/>
    <w:rsid w:val="0029528E"/>
    <w:rsid w:val="002A449F"/>
    <w:rsid w:val="002A5525"/>
    <w:rsid w:val="002A56B2"/>
    <w:rsid w:val="002B0580"/>
    <w:rsid w:val="002B124D"/>
    <w:rsid w:val="002B3921"/>
    <w:rsid w:val="002B3C54"/>
    <w:rsid w:val="002B4D21"/>
    <w:rsid w:val="002B7A0A"/>
    <w:rsid w:val="002C16AB"/>
    <w:rsid w:val="002C1C47"/>
    <w:rsid w:val="002C1F8C"/>
    <w:rsid w:val="002C3613"/>
    <w:rsid w:val="002C3754"/>
    <w:rsid w:val="002C46DF"/>
    <w:rsid w:val="002C5C18"/>
    <w:rsid w:val="002D1244"/>
    <w:rsid w:val="002D26AF"/>
    <w:rsid w:val="002D270B"/>
    <w:rsid w:val="002D4699"/>
    <w:rsid w:val="002D606B"/>
    <w:rsid w:val="002D7A97"/>
    <w:rsid w:val="002E0C0D"/>
    <w:rsid w:val="002E13D7"/>
    <w:rsid w:val="002E1B02"/>
    <w:rsid w:val="002E2A85"/>
    <w:rsid w:val="002E35F8"/>
    <w:rsid w:val="002E4D3A"/>
    <w:rsid w:val="002E5C57"/>
    <w:rsid w:val="002E6E80"/>
    <w:rsid w:val="002F49B0"/>
    <w:rsid w:val="002F6902"/>
    <w:rsid w:val="002F79FA"/>
    <w:rsid w:val="003011C5"/>
    <w:rsid w:val="00302FBA"/>
    <w:rsid w:val="003044F2"/>
    <w:rsid w:val="00305F5B"/>
    <w:rsid w:val="00306058"/>
    <w:rsid w:val="00306E1C"/>
    <w:rsid w:val="003105C0"/>
    <w:rsid w:val="00312FA0"/>
    <w:rsid w:val="00313054"/>
    <w:rsid w:val="00315E8D"/>
    <w:rsid w:val="003160AB"/>
    <w:rsid w:val="00320202"/>
    <w:rsid w:val="00327654"/>
    <w:rsid w:val="00327EC9"/>
    <w:rsid w:val="00331B35"/>
    <w:rsid w:val="003320AD"/>
    <w:rsid w:val="00333382"/>
    <w:rsid w:val="00333BCB"/>
    <w:rsid w:val="00334726"/>
    <w:rsid w:val="003358B5"/>
    <w:rsid w:val="00335BA4"/>
    <w:rsid w:val="003364F4"/>
    <w:rsid w:val="003411A3"/>
    <w:rsid w:val="00345C50"/>
    <w:rsid w:val="00346D22"/>
    <w:rsid w:val="0034737F"/>
    <w:rsid w:val="00347585"/>
    <w:rsid w:val="00347789"/>
    <w:rsid w:val="0035211A"/>
    <w:rsid w:val="0035262E"/>
    <w:rsid w:val="00354A99"/>
    <w:rsid w:val="00355752"/>
    <w:rsid w:val="003604D0"/>
    <w:rsid w:val="00360770"/>
    <w:rsid w:val="00360C07"/>
    <w:rsid w:val="003613A4"/>
    <w:rsid w:val="0036169F"/>
    <w:rsid w:val="00361BDC"/>
    <w:rsid w:val="00362854"/>
    <w:rsid w:val="003635B0"/>
    <w:rsid w:val="00364C60"/>
    <w:rsid w:val="00364E64"/>
    <w:rsid w:val="003724C4"/>
    <w:rsid w:val="00372CEE"/>
    <w:rsid w:val="003739AC"/>
    <w:rsid w:val="00375821"/>
    <w:rsid w:val="003802FC"/>
    <w:rsid w:val="00381CFA"/>
    <w:rsid w:val="0038289D"/>
    <w:rsid w:val="00384681"/>
    <w:rsid w:val="00385C28"/>
    <w:rsid w:val="00386343"/>
    <w:rsid w:val="00391E16"/>
    <w:rsid w:val="00392E11"/>
    <w:rsid w:val="00393226"/>
    <w:rsid w:val="00394B4C"/>
    <w:rsid w:val="00394CB1"/>
    <w:rsid w:val="003A0D0B"/>
    <w:rsid w:val="003A384F"/>
    <w:rsid w:val="003A4A38"/>
    <w:rsid w:val="003A68E9"/>
    <w:rsid w:val="003B0CB2"/>
    <w:rsid w:val="003B2018"/>
    <w:rsid w:val="003B3F68"/>
    <w:rsid w:val="003B4386"/>
    <w:rsid w:val="003B4429"/>
    <w:rsid w:val="003B4EE0"/>
    <w:rsid w:val="003B6418"/>
    <w:rsid w:val="003C02B6"/>
    <w:rsid w:val="003C39A4"/>
    <w:rsid w:val="003C4793"/>
    <w:rsid w:val="003C49BC"/>
    <w:rsid w:val="003C6355"/>
    <w:rsid w:val="003C6EB5"/>
    <w:rsid w:val="003C7F6D"/>
    <w:rsid w:val="003D1DB8"/>
    <w:rsid w:val="003D40B4"/>
    <w:rsid w:val="003D688D"/>
    <w:rsid w:val="003E035C"/>
    <w:rsid w:val="003E05E2"/>
    <w:rsid w:val="003E0944"/>
    <w:rsid w:val="003E15E4"/>
    <w:rsid w:val="003E2B6D"/>
    <w:rsid w:val="003E58D4"/>
    <w:rsid w:val="003E5F30"/>
    <w:rsid w:val="003F2066"/>
    <w:rsid w:val="003F41E3"/>
    <w:rsid w:val="003F4819"/>
    <w:rsid w:val="003F7411"/>
    <w:rsid w:val="00400547"/>
    <w:rsid w:val="0040120D"/>
    <w:rsid w:val="00402A96"/>
    <w:rsid w:val="00402DB4"/>
    <w:rsid w:val="00410407"/>
    <w:rsid w:val="00412925"/>
    <w:rsid w:val="00423B8B"/>
    <w:rsid w:val="00424F8D"/>
    <w:rsid w:val="004277F3"/>
    <w:rsid w:val="00427B23"/>
    <w:rsid w:val="0043272E"/>
    <w:rsid w:val="00435A48"/>
    <w:rsid w:val="00437D67"/>
    <w:rsid w:val="0044016C"/>
    <w:rsid w:val="00446E98"/>
    <w:rsid w:val="00450AD9"/>
    <w:rsid w:val="00450FBF"/>
    <w:rsid w:val="00451E30"/>
    <w:rsid w:val="00453D55"/>
    <w:rsid w:val="00454AA6"/>
    <w:rsid w:val="0046111E"/>
    <w:rsid w:val="00471C3C"/>
    <w:rsid w:val="00473B2E"/>
    <w:rsid w:val="0047617B"/>
    <w:rsid w:val="004774FD"/>
    <w:rsid w:val="00481D05"/>
    <w:rsid w:val="00486778"/>
    <w:rsid w:val="004877FF"/>
    <w:rsid w:val="00487C50"/>
    <w:rsid w:val="00491020"/>
    <w:rsid w:val="00492EA9"/>
    <w:rsid w:val="00493179"/>
    <w:rsid w:val="00493294"/>
    <w:rsid w:val="00493E64"/>
    <w:rsid w:val="00496C6C"/>
    <w:rsid w:val="004A0271"/>
    <w:rsid w:val="004A0764"/>
    <w:rsid w:val="004A147B"/>
    <w:rsid w:val="004A51E6"/>
    <w:rsid w:val="004A523B"/>
    <w:rsid w:val="004B0E76"/>
    <w:rsid w:val="004B22AE"/>
    <w:rsid w:val="004B2F02"/>
    <w:rsid w:val="004B3627"/>
    <w:rsid w:val="004B3CBB"/>
    <w:rsid w:val="004B77FC"/>
    <w:rsid w:val="004B7E20"/>
    <w:rsid w:val="004C01B2"/>
    <w:rsid w:val="004C459C"/>
    <w:rsid w:val="004C4CB2"/>
    <w:rsid w:val="004C645F"/>
    <w:rsid w:val="004C7266"/>
    <w:rsid w:val="004C79F5"/>
    <w:rsid w:val="004D2CEE"/>
    <w:rsid w:val="004D3298"/>
    <w:rsid w:val="004D3420"/>
    <w:rsid w:val="004D450A"/>
    <w:rsid w:val="004D59D0"/>
    <w:rsid w:val="004D745F"/>
    <w:rsid w:val="004E08AF"/>
    <w:rsid w:val="004E2B58"/>
    <w:rsid w:val="004E4BB8"/>
    <w:rsid w:val="004E4F02"/>
    <w:rsid w:val="004E63BD"/>
    <w:rsid w:val="004E6C65"/>
    <w:rsid w:val="004E7AAA"/>
    <w:rsid w:val="004F1932"/>
    <w:rsid w:val="004F46D8"/>
    <w:rsid w:val="004F7467"/>
    <w:rsid w:val="00501D8B"/>
    <w:rsid w:val="005022CC"/>
    <w:rsid w:val="00502874"/>
    <w:rsid w:val="005036D4"/>
    <w:rsid w:val="00504AFA"/>
    <w:rsid w:val="005073AC"/>
    <w:rsid w:val="00510ECA"/>
    <w:rsid w:val="005158AB"/>
    <w:rsid w:val="00521C99"/>
    <w:rsid w:val="00523DF7"/>
    <w:rsid w:val="00525670"/>
    <w:rsid w:val="00525802"/>
    <w:rsid w:val="00525E17"/>
    <w:rsid w:val="0052697E"/>
    <w:rsid w:val="00527B2C"/>
    <w:rsid w:val="0053041B"/>
    <w:rsid w:val="00530E39"/>
    <w:rsid w:val="005324B5"/>
    <w:rsid w:val="00534368"/>
    <w:rsid w:val="005349E8"/>
    <w:rsid w:val="00540729"/>
    <w:rsid w:val="00544E45"/>
    <w:rsid w:val="005460B3"/>
    <w:rsid w:val="00553859"/>
    <w:rsid w:val="005539D0"/>
    <w:rsid w:val="00554FBF"/>
    <w:rsid w:val="005612FE"/>
    <w:rsid w:val="00561A37"/>
    <w:rsid w:val="00561D0F"/>
    <w:rsid w:val="00561D70"/>
    <w:rsid w:val="00564295"/>
    <w:rsid w:val="005666FF"/>
    <w:rsid w:val="00570793"/>
    <w:rsid w:val="00571B51"/>
    <w:rsid w:val="00575197"/>
    <w:rsid w:val="00575546"/>
    <w:rsid w:val="00576735"/>
    <w:rsid w:val="00576BB5"/>
    <w:rsid w:val="00580AF5"/>
    <w:rsid w:val="0058162D"/>
    <w:rsid w:val="005828B2"/>
    <w:rsid w:val="00582B61"/>
    <w:rsid w:val="0058343B"/>
    <w:rsid w:val="005878D4"/>
    <w:rsid w:val="00595188"/>
    <w:rsid w:val="005972EA"/>
    <w:rsid w:val="005A6373"/>
    <w:rsid w:val="005B1BF5"/>
    <w:rsid w:val="005B4B42"/>
    <w:rsid w:val="005B4BF6"/>
    <w:rsid w:val="005B7FDA"/>
    <w:rsid w:val="005C0430"/>
    <w:rsid w:val="005C1227"/>
    <w:rsid w:val="005C293C"/>
    <w:rsid w:val="005C3DDC"/>
    <w:rsid w:val="005C527F"/>
    <w:rsid w:val="005C5BE8"/>
    <w:rsid w:val="005C699C"/>
    <w:rsid w:val="005D0613"/>
    <w:rsid w:val="005D2F1E"/>
    <w:rsid w:val="005D3286"/>
    <w:rsid w:val="005D512A"/>
    <w:rsid w:val="005D6B47"/>
    <w:rsid w:val="005E1BE0"/>
    <w:rsid w:val="005E1D7D"/>
    <w:rsid w:val="005E1DF4"/>
    <w:rsid w:val="005E223A"/>
    <w:rsid w:val="005E25BF"/>
    <w:rsid w:val="005E65EB"/>
    <w:rsid w:val="005E7FFE"/>
    <w:rsid w:val="005F09B3"/>
    <w:rsid w:val="005F0BE1"/>
    <w:rsid w:val="005F4BB8"/>
    <w:rsid w:val="005F647E"/>
    <w:rsid w:val="005F6652"/>
    <w:rsid w:val="005F72DF"/>
    <w:rsid w:val="00601C56"/>
    <w:rsid w:val="00602091"/>
    <w:rsid w:val="0060247E"/>
    <w:rsid w:val="00602561"/>
    <w:rsid w:val="006037E1"/>
    <w:rsid w:val="006043D9"/>
    <w:rsid w:val="0061158B"/>
    <w:rsid w:val="00611F31"/>
    <w:rsid w:val="00615B12"/>
    <w:rsid w:val="00615FDB"/>
    <w:rsid w:val="006173F4"/>
    <w:rsid w:val="00622EEB"/>
    <w:rsid w:val="00627315"/>
    <w:rsid w:val="00627DB6"/>
    <w:rsid w:val="006306F1"/>
    <w:rsid w:val="00631D12"/>
    <w:rsid w:val="006320C3"/>
    <w:rsid w:val="00633943"/>
    <w:rsid w:val="00633D19"/>
    <w:rsid w:val="006359F0"/>
    <w:rsid w:val="0064168C"/>
    <w:rsid w:val="00642C08"/>
    <w:rsid w:val="00643AC4"/>
    <w:rsid w:val="0064440B"/>
    <w:rsid w:val="00644726"/>
    <w:rsid w:val="006460BA"/>
    <w:rsid w:val="00653043"/>
    <w:rsid w:val="00657091"/>
    <w:rsid w:val="00660D53"/>
    <w:rsid w:val="00662CB4"/>
    <w:rsid w:val="00664188"/>
    <w:rsid w:val="0066744A"/>
    <w:rsid w:val="006720B2"/>
    <w:rsid w:val="00672847"/>
    <w:rsid w:val="00673D84"/>
    <w:rsid w:val="006751E1"/>
    <w:rsid w:val="00675A24"/>
    <w:rsid w:val="0067609C"/>
    <w:rsid w:val="00676DB9"/>
    <w:rsid w:val="006805B1"/>
    <w:rsid w:val="0068096F"/>
    <w:rsid w:val="00680BB0"/>
    <w:rsid w:val="00683B0E"/>
    <w:rsid w:val="00687111"/>
    <w:rsid w:val="0068750B"/>
    <w:rsid w:val="006910CE"/>
    <w:rsid w:val="00696049"/>
    <w:rsid w:val="006A3A48"/>
    <w:rsid w:val="006A3F84"/>
    <w:rsid w:val="006A3F94"/>
    <w:rsid w:val="006A7C1C"/>
    <w:rsid w:val="006B09F3"/>
    <w:rsid w:val="006B27DB"/>
    <w:rsid w:val="006B499B"/>
    <w:rsid w:val="006B65DF"/>
    <w:rsid w:val="006B6E29"/>
    <w:rsid w:val="006B700C"/>
    <w:rsid w:val="006B718D"/>
    <w:rsid w:val="006C089D"/>
    <w:rsid w:val="006C1A80"/>
    <w:rsid w:val="006C26C6"/>
    <w:rsid w:val="006C26E5"/>
    <w:rsid w:val="006C5C00"/>
    <w:rsid w:val="006D2CB1"/>
    <w:rsid w:val="006D308D"/>
    <w:rsid w:val="006D315A"/>
    <w:rsid w:val="006D3242"/>
    <w:rsid w:val="006E0A14"/>
    <w:rsid w:val="006E56F8"/>
    <w:rsid w:val="006E5952"/>
    <w:rsid w:val="006F00F0"/>
    <w:rsid w:val="006F04C0"/>
    <w:rsid w:val="006F5E4A"/>
    <w:rsid w:val="007007A3"/>
    <w:rsid w:val="00701F3C"/>
    <w:rsid w:val="0070237D"/>
    <w:rsid w:val="00702B57"/>
    <w:rsid w:val="00703FD5"/>
    <w:rsid w:val="00707CFE"/>
    <w:rsid w:val="0071017A"/>
    <w:rsid w:val="0071090B"/>
    <w:rsid w:val="00711BD7"/>
    <w:rsid w:val="00716BE3"/>
    <w:rsid w:val="007170F3"/>
    <w:rsid w:val="0071757C"/>
    <w:rsid w:val="0072023D"/>
    <w:rsid w:val="0072116E"/>
    <w:rsid w:val="00722138"/>
    <w:rsid w:val="00724153"/>
    <w:rsid w:val="00730DDF"/>
    <w:rsid w:val="00732074"/>
    <w:rsid w:val="00733480"/>
    <w:rsid w:val="00735128"/>
    <w:rsid w:val="0074082B"/>
    <w:rsid w:val="00741602"/>
    <w:rsid w:val="007442C2"/>
    <w:rsid w:val="0074450C"/>
    <w:rsid w:val="00746313"/>
    <w:rsid w:val="007468F4"/>
    <w:rsid w:val="00746ACE"/>
    <w:rsid w:val="00746DF7"/>
    <w:rsid w:val="00752F95"/>
    <w:rsid w:val="00753E96"/>
    <w:rsid w:val="00760FB0"/>
    <w:rsid w:val="00761EA6"/>
    <w:rsid w:val="00764E18"/>
    <w:rsid w:val="00765C00"/>
    <w:rsid w:val="00765CE8"/>
    <w:rsid w:val="00771F49"/>
    <w:rsid w:val="00772579"/>
    <w:rsid w:val="00774A31"/>
    <w:rsid w:val="00775150"/>
    <w:rsid w:val="007829E5"/>
    <w:rsid w:val="00782F43"/>
    <w:rsid w:val="00783679"/>
    <w:rsid w:val="00786F3C"/>
    <w:rsid w:val="00787359"/>
    <w:rsid w:val="00787455"/>
    <w:rsid w:val="00787718"/>
    <w:rsid w:val="00791455"/>
    <w:rsid w:val="00797006"/>
    <w:rsid w:val="00797A04"/>
    <w:rsid w:val="007A33A8"/>
    <w:rsid w:val="007A72CB"/>
    <w:rsid w:val="007B0F4B"/>
    <w:rsid w:val="007B1ABB"/>
    <w:rsid w:val="007B1CCA"/>
    <w:rsid w:val="007B22B9"/>
    <w:rsid w:val="007B2483"/>
    <w:rsid w:val="007B24C4"/>
    <w:rsid w:val="007B4927"/>
    <w:rsid w:val="007B4B63"/>
    <w:rsid w:val="007B585E"/>
    <w:rsid w:val="007B66BB"/>
    <w:rsid w:val="007C5586"/>
    <w:rsid w:val="007C65FB"/>
    <w:rsid w:val="007D124D"/>
    <w:rsid w:val="007D29B7"/>
    <w:rsid w:val="007D508D"/>
    <w:rsid w:val="007D59E4"/>
    <w:rsid w:val="007D64B4"/>
    <w:rsid w:val="007D79AD"/>
    <w:rsid w:val="007E1484"/>
    <w:rsid w:val="007E1724"/>
    <w:rsid w:val="007E44B3"/>
    <w:rsid w:val="007E52BE"/>
    <w:rsid w:val="007E55C5"/>
    <w:rsid w:val="007E7800"/>
    <w:rsid w:val="007F3000"/>
    <w:rsid w:val="007F5523"/>
    <w:rsid w:val="007F61F9"/>
    <w:rsid w:val="007F65CD"/>
    <w:rsid w:val="008013BB"/>
    <w:rsid w:val="008049CC"/>
    <w:rsid w:val="00804D4C"/>
    <w:rsid w:val="00805E30"/>
    <w:rsid w:val="008067D0"/>
    <w:rsid w:val="00807623"/>
    <w:rsid w:val="00807D5F"/>
    <w:rsid w:val="00807FA7"/>
    <w:rsid w:val="0081271A"/>
    <w:rsid w:val="00813841"/>
    <w:rsid w:val="00815C25"/>
    <w:rsid w:val="00815D12"/>
    <w:rsid w:val="008164F4"/>
    <w:rsid w:val="00816F87"/>
    <w:rsid w:val="008179B5"/>
    <w:rsid w:val="00824C5C"/>
    <w:rsid w:val="008251CF"/>
    <w:rsid w:val="00825B9D"/>
    <w:rsid w:val="0082616B"/>
    <w:rsid w:val="0083411A"/>
    <w:rsid w:val="00834405"/>
    <w:rsid w:val="00834862"/>
    <w:rsid w:val="00834A76"/>
    <w:rsid w:val="008355A4"/>
    <w:rsid w:val="0083595C"/>
    <w:rsid w:val="00837F54"/>
    <w:rsid w:val="0084411D"/>
    <w:rsid w:val="00845AEC"/>
    <w:rsid w:val="00847DBC"/>
    <w:rsid w:val="008548E0"/>
    <w:rsid w:val="00855D19"/>
    <w:rsid w:val="00856BD5"/>
    <w:rsid w:val="00857AA5"/>
    <w:rsid w:val="00857C1B"/>
    <w:rsid w:val="008623D0"/>
    <w:rsid w:val="00863FF4"/>
    <w:rsid w:val="00864FC2"/>
    <w:rsid w:val="00867687"/>
    <w:rsid w:val="00867BE6"/>
    <w:rsid w:val="00870359"/>
    <w:rsid w:val="00870B3D"/>
    <w:rsid w:val="00872387"/>
    <w:rsid w:val="008743BE"/>
    <w:rsid w:val="0087489E"/>
    <w:rsid w:val="00874E77"/>
    <w:rsid w:val="00880E8A"/>
    <w:rsid w:val="008867DF"/>
    <w:rsid w:val="00892BB2"/>
    <w:rsid w:val="008940F3"/>
    <w:rsid w:val="00895115"/>
    <w:rsid w:val="00896C32"/>
    <w:rsid w:val="00896E0D"/>
    <w:rsid w:val="008A006A"/>
    <w:rsid w:val="008A1870"/>
    <w:rsid w:val="008A2B09"/>
    <w:rsid w:val="008A5292"/>
    <w:rsid w:val="008B0BA5"/>
    <w:rsid w:val="008B6961"/>
    <w:rsid w:val="008B6C79"/>
    <w:rsid w:val="008C1DCF"/>
    <w:rsid w:val="008C36DD"/>
    <w:rsid w:val="008C48D8"/>
    <w:rsid w:val="008C5B83"/>
    <w:rsid w:val="008C63D7"/>
    <w:rsid w:val="008C6FBA"/>
    <w:rsid w:val="008D15BA"/>
    <w:rsid w:val="008D17CF"/>
    <w:rsid w:val="008D2D25"/>
    <w:rsid w:val="008D44FD"/>
    <w:rsid w:val="008F079C"/>
    <w:rsid w:val="008F3C27"/>
    <w:rsid w:val="008F3CA7"/>
    <w:rsid w:val="008F4999"/>
    <w:rsid w:val="008F595A"/>
    <w:rsid w:val="008F5D22"/>
    <w:rsid w:val="00903047"/>
    <w:rsid w:val="00904D83"/>
    <w:rsid w:val="00905287"/>
    <w:rsid w:val="0090532A"/>
    <w:rsid w:val="009054FB"/>
    <w:rsid w:val="009056FF"/>
    <w:rsid w:val="00906A1A"/>
    <w:rsid w:val="0091100A"/>
    <w:rsid w:val="0091203A"/>
    <w:rsid w:val="00913908"/>
    <w:rsid w:val="009157B1"/>
    <w:rsid w:val="00917F51"/>
    <w:rsid w:val="00920E7D"/>
    <w:rsid w:val="00921974"/>
    <w:rsid w:val="00921D70"/>
    <w:rsid w:val="00921E44"/>
    <w:rsid w:val="00921EB2"/>
    <w:rsid w:val="00922FBC"/>
    <w:rsid w:val="00925A9F"/>
    <w:rsid w:val="009260ED"/>
    <w:rsid w:val="00926258"/>
    <w:rsid w:val="0092784E"/>
    <w:rsid w:val="00930F51"/>
    <w:rsid w:val="0093375F"/>
    <w:rsid w:val="0093428E"/>
    <w:rsid w:val="00940892"/>
    <w:rsid w:val="00942834"/>
    <w:rsid w:val="00942864"/>
    <w:rsid w:val="00943186"/>
    <w:rsid w:val="00943CEB"/>
    <w:rsid w:val="009441F5"/>
    <w:rsid w:val="009453CC"/>
    <w:rsid w:val="00950169"/>
    <w:rsid w:val="0095097E"/>
    <w:rsid w:val="009530B2"/>
    <w:rsid w:val="0095505D"/>
    <w:rsid w:val="0095558C"/>
    <w:rsid w:val="00956C09"/>
    <w:rsid w:val="0096080D"/>
    <w:rsid w:val="00961A28"/>
    <w:rsid w:val="00962DFF"/>
    <w:rsid w:val="009646F6"/>
    <w:rsid w:val="00965F78"/>
    <w:rsid w:val="009701BB"/>
    <w:rsid w:val="009712E8"/>
    <w:rsid w:val="00972575"/>
    <w:rsid w:val="00977696"/>
    <w:rsid w:val="0097798E"/>
    <w:rsid w:val="00983AAA"/>
    <w:rsid w:val="00983D17"/>
    <w:rsid w:val="0098509A"/>
    <w:rsid w:val="009864D1"/>
    <w:rsid w:val="00990221"/>
    <w:rsid w:val="009908F7"/>
    <w:rsid w:val="00991321"/>
    <w:rsid w:val="00993C72"/>
    <w:rsid w:val="00993F3D"/>
    <w:rsid w:val="00996BB4"/>
    <w:rsid w:val="0099716D"/>
    <w:rsid w:val="009A0865"/>
    <w:rsid w:val="009A1781"/>
    <w:rsid w:val="009A314B"/>
    <w:rsid w:val="009A4A61"/>
    <w:rsid w:val="009A4FCE"/>
    <w:rsid w:val="009B0274"/>
    <w:rsid w:val="009B3140"/>
    <w:rsid w:val="009C0C7B"/>
    <w:rsid w:val="009C4B15"/>
    <w:rsid w:val="009C578E"/>
    <w:rsid w:val="009C5C50"/>
    <w:rsid w:val="009D2802"/>
    <w:rsid w:val="009D4C5F"/>
    <w:rsid w:val="009D538A"/>
    <w:rsid w:val="009E0149"/>
    <w:rsid w:val="009E3E8A"/>
    <w:rsid w:val="009E48B4"/>
    <w:rsid w:val="009E4E88"/>
    <w:rsid w:val="009E7CA8"/>
    <w:rsid w:val="009F21D4"/>
    <w:rsid w:val="009F2912"/>
    <w:rsid w:val="009F2D86"/>
    <w:rsid w:val="00A017A8"/>
    <w:rsid w:val="00A04956"/>
    <w:rsid w:val="00A0611C"/>
    <w:rsid w:val="00A101F6"/>
    <w:rsid w:val="00A128C9"/>
    <w:rsid w:val="00A12CAF"/>
    <w:rsid w:val="00A13812"/>
    <w:rsid w:val="00A22884"/>
    <w:rsid w:val="00A23983"/>
    <w:rsid w:val="00A25651"/>
    <w:rsid w:val="00A2604A"/>
    <w:rsid w:val="00A27D2A"/>
    <w:rsid w:val="00A27F01"/>
    <w:rsid w:val="00A3078D"/>
    <w:rsid w:val="00A31091"/>
    <w:rsid w:val="00A31369"/>
    <w:rsid w:val="00A31799"/>
    <w:rsid w:val="00A35BAD"/>
    <w:rsid w:val="00A4124F"/>
    <w:rsid w:val="00A42F41"/>
    <w:rsid w:val="00A43113"/>
    <w:rsid w:val="00A4786C"/>
    <w:rsid w:val="00A500A8"/>
    <w:rsid w:val="00A518D2"/>
    <w:rsid w:val="00A527D5"/>
    <w:rsid w:val="00A532FC"/>
    <w:rsid w:val="00A53883"/>
    <w:rsid w:val="00A606F7"/>
    <w:rsid w:val="00A62700"/>
    <w:rsid w:val="00A62A31"/>
    <w:rsid w:val="00A64B14"/>
    <w:rsid w:val="00A74605"/>
    <w:rsid w:val="00A75A42"/>
    <w:rsid w:val="00A76B64"/>
    <w:rsid w:val="00A76C7C"/>
    <w:rsid w:val="00A77DE4"/>
    <w:rsid w:val="00A820BA"/>
    <w:rsid w:val="00A833E5"/>
    <w:rsid w:val="00A84656"/>
    <w:rsid w:val="00A84D80"/>
    <w:rsid w:val="00A857AE"/>
    <w:rsid w:val="00A86503"/>
    <w:rsid w:val="00A907D3"/>
    <w:rsid w:val="00A91B4F"/>
    <w:rsid w:val="00A9205B"/>
    <w:rsid w:val="00A972B1"/>
    <w:rsid w:val="00AA1196"/>
    <w:rsid w:val="00AA152E"/>
    <w:rsid w:val="00AA3B98"/>
    <w:rsid w:val="00AA5878"/>
    <w:rsid w:val="00AA6560"/>
    <w:rsid w:val="00AA6A3C"/>
    <w:rsid w:val="00AB39F1"/>
    <w:rsid w:val="00AB3CDB"/>
    <w:rsid w:val="00AB4259"/>
    <w:rsid w:val="00AB4CE9"/>
    <w:rsid w:val="00AB4D2A"/>
    <w:rsid w:val="00AB6295"/>
    <w:rsid w:val="00AB63F5"/>
    <w:rsid w:val="00AB69C1"/>
    <w:rsid w:val="00AC0E77"/>
    <w:rsid w:val="00AC50B6"/>
    <w:rsid w:val="00AC5814"/>
    <w:rsid w:val="00AD1554"/>
    <w:rsid w:val="00AD4AFA"/>
    <w:rsid w:val="00AD4FCE"/>
    <w:rsid w:val="00AD7D3B"/>
    <w:rsid w:val="00AE237E"/>
    <w:rsid w:val="00AE43AB"/>
    <w:rsid w:val="00AE54B1"/>
    <w:rsid w:val="00AF08A2"/>
    <w:rsid w:val="00AF37EA"/>
    <w:rsid w:val="00AF6142"/>
    <w:rsid w:val="00B0118F"/>
    <w:rsid w:val="00B02144"/>
    <w:rsid w:val="00B03BF2"/>
    <w:rsid w:val="00B043C1"/>
    <w:rsid w:val="00B07518"/>
    <w:rsid w:val="00B07C81"/>
    <w:rsid w:val="00B13521"/>
    <w:rsid w:val="00B1683B"/>
    <w:rsid w:val="00B201FD"/>
    <w:rsid w:val="00B2103D"/>
    <w:rsid w:val="00B2352B"/>
    <w:rsid w:val="00B238A9"/>
    <w:rsid w:val="00B26B23"/>
    <w:rsid w:val="00B33FD4"/>
    <w:rsid w:val="00B44CB1"/>
    <w:rsid w:val="00B454BF"/>
    <w:rsid w:val="00B45A2A"/>
    <w:rsid w:val="00B46912"/>
    <w:rsid w:val="00B46F55"/>
    <w:rsid w:val="00B50F98"/>
    <w:rsid w:val="00B55124"/>
    <w:rsid w:val="00B56282"/>
    <w:rsid w:val="00B562D9"/>
    <w:rsid w:val="00B56535"/>
    <w:rsid w:val="00B61049"/>
    <w:rsid w:val="00B627F8"/>
    <w:rsid w:val="00B71581"/>
    <w:rsid w:val="00B74530"/>
    <w:rsid w:val="00B751B4"/>
    <w:rsid w:val="00B763F3"/>
    <w:rsid w:val="00B76DDA"/>
    <w:rsid w:val="00B83F6F"/>
    <w:rsid w:val="00B86071"/>
    <w:rsid w:val="00B86258"/>
    <w:rsid w:val="00B93B89"/>
    <w:rsid w:val="00B946EC"/>
    <w:rsid w:val="00BA0954"/>
    <w:rsid w:val="00BA3CE8"/>
    <w:rsid w:val="00BA57B6"/>
    <w:rsid w:val="00BA64F9"/>
    <w:rsid w:val="00BA7CE3"/>
    <w:rsid w:val="00BB1A35"/>
    <w:rsid w:val="00BB53E3"/>
    <w:rsid w:val="00BB649F"/>
    <w:rsid w:val="00BC1306"/>
    <w:rsid w:val="00BC134A"/>
    <w:rsid w:val="00BC51F3"/>
    <w:rsid w:val="00BC7917"/>
    <w:rsid w:val="00BD10CB"/>
    <w:rsid w:val="00BD13E5"/>
    <w:rsid w:val="00BD143E"/>
    <w:rsid w:val="00BD17C6"/>
    <w:rsid w:val="00BD357E"/>
    <w:rsid w:val="00BD4935"/>
    <w:rsid w:val="00BD5CEC"/>
    <w:rsid w:val="00BD61E3"/>
    <w:rsid w:val="00BD6D7C"/>
    <w:rsid w:val="00BD775B"/>
    <w:rsid w:val="00BD7858"/>
    <w:rsid w:val="00BE116E"/>
    <w:rsid w:val="00BE23E2"/>
    <w:rsid w:val="00BE2FDB"/>
    <w:rsid w:val="00BE51CE"/>
    <w:rsid w:val="00BE565E"/>
    <w:rsid w:val="00BE59CD"/>
    <w:rsid w:val="00BE6332"/>
    <w:rsid w:val="00BF1D53"/>
    <w:rsid w:val="00BF27F3"/>
    <w:rsid w:val="00BF45CB"/>
    <w:rsid w:val="00BF5042"/>
    <w:rsid w:val="00BF630E"/>
    <w:rsid w:val="00C0262A"/>
    <w:rsid w:val="00C02A34"/>
    <w:rsid w:val="00C04683"/>
    <w:rsid w:val="00C054B2"/>
    <w:rsid w:val="00C0641E"/>
    <w:rsid w:val="00C06454"/>
    <w:rsid w:val="00C07A9A"/>
    <w:rsid w:val="00C1338C"/>
    <w:rsid w:val="00C14E5C"/>
    <w:rsid w:val="00C15901"/>
    <w:rsid w:val="00C177D0"/>
    <w:rsid w:val="00C23212"/>
    <w:rsid w:val="00C23564"/>
    <w:rsid w:val="00C33D81"/>
    <w:rsid w:val="00C34956"/>
    <w:rsid w:val="00C35FAB"/>
    <w:rsid w:val="00C368E8"/>
    <w:rsid w:val="00C40E87"/>
    <w:rsid w:val="00C45891"/>
    <w:rsid w:val="00C5551B"/>
    <w:rsid w:val="00C57372"/>
    <w:rsid w:val="00C61038"/>
    <w:rsid w:val="00C61216"/>
    <w:rsid w:val="00C615E9"/>
    <w:rsid w:val="00C61EE7"/>
    <w:rsid w:val="00C66786"/>
    <w:rsid w:val="00C66789"/>
    <w:rsid w:val="00C67D64"/>
    <w:rsid w:val="00C67DDE"/>
    <w:rsid w:val="00C732F8"/>
    <w:rsid w:val="00C77437"/>
    <w:rsid w:val="00C7775B"/>
    <w:rsid w:val="00C808DF"/>
    <w:rsid w:val="00C82E03"/>
    <w:rsid w:val="00C84210"/>
    <w:rsid w:val="00C85025"/>
    <w:rsid w:val="00C85F45"/>
    <w:rsid w:val="00C86401"/>
    <w:rsid w:val="00C9073C"/>
    <w:rsid w:val="00C90B79"/>
    <w:rsid w:val="00C91CC7"/>
    <w:rsid w:val="00C92CB4"/>
    <w:rsid w:val="00C939E8"/>
    <w:rsid w:val="00C94B02"/>
    <w:rsid w:val="00C95D0F"/>
    <w:rsid w:val="00C96862"/>
    <w:rsid w:val="00C9722B"/>
    <w:rsid w:val="00CA0B8F"/>
    <w:rsid w:val="00CA275A"/>
    <w:rsid w:val="00CA50DC"/>
    <w:rsid w:val="00CB01EF"/>
    <w:rsid w:val="00CB1D39"/>
    <w:rsid w:val="00CB4C17"/>
    <w:rsid w:val="00CB5BD9"/>
    <w:rsid w:val="00CC0DA5"/>
    <w:rsid w:val="00CC1010"/>
    <w:rsid w:val="00CC10AC"/>
    <w:rsid w:val="00CC295D"/>
    <w:rsid w:val="00CC50A4"/>
    <w:rsid w:val="00CC72D5"/>
    <w:rsid w:val="00CD00AA"/>
    <w:rsid w:val="00CD080C"/>
    <w:rsid w:val="00CD3CD8"/>
    <w:rsid w:val="00CD5DC8"/>
    <w:rsid w:val="00CD7B28"/>
    <w:rsid w:val="00CE23CC"/>
    <w:rsid w:val="00CF1981"/>
    <w:rsid w:val="00CF4094"/>
    <w:rsid w:val="00CF43BB"/>
    <w:rsid w:val="00CF5D0F"/>
    <w:rsid w:val="00CF70DE"/>
    <w:rsid w:val="00D0124E"/>
    <w:rsid w:val="00D02FDE"/>
    <w:rsid w:val="00D031D8"/>
    <w:rsid w:val="00D03304"/>
    <w:rsid w:val="00D044E9"/>
    <w:rsid w:val="00D0511B"/>
    <w:rsid w:val="00D05B76"/>
    <w:rsid w:val="00D06E76"/>
    <w:rsid w:val="00D07660"/>
    <w:rsid w:val="00D1753F"/>
    <w:rsid w:val="00D25B87"/>
    <w:rsid w:val="00D26162"/>
    <w:rsid w:val="00D27C47"/>
    <w:rsid w:val="00D32B70"/>
    <w:rsid w:val="00D32BB6"/>
    <w:rsid w:val="00D34BBF"/>
    <w:rsid w:val="00D34C5A"/>
    <w:rsid w:val="00D361DD"/>
    <w:rsid w:val="00D36B39"/>
    <w:rsid w:val="00D3778F"/>
    <w:rsid w:val="00D41CB7"/>
    <w:rsid w:val="00D42BF5"/>
    <w:rsid w:val="00D435D9"/>
    <w:rsid w:val="00D44BC6"/>
    <w:rsid w:val="00D45AD0"/>
    <w:rsid w:val="00D50324"/>
    <w:rsid w:val="00D50EB8"/>
    <w:rsid w:val="00D53D54"/>
    <w:rsid w:val="00D565BB"/>
    <w:rsid w:val="00D570EB"/>
    <w:rsid w:val="00D57696"/>
    <w:rsid w:val="00D60252"/>
    <w:rsid w:val="00D618B0"/>
    <w:rsid w:val="00D62254"/>
    <w:rsid w:val="00D62310"/>
    <w:rsid w:val="00D62B1C"/>
    <w:rsid w:val="00D62E20"/>
    <w:rsid w:val="00D64EA8"/>
    <w:rsid w:val="00D66528"/>
    <w:rsid w:val="00D67DFD"/>
    <w:rsid w:val="00D72E28"/>
    <w:rsid w:val="00D73681"/>
    <w:rsid w:val="00D73FB8"/>
    <w:rsid w:val="00D7652B"/>
    <w:rsid w:val="00D83D8A"/>
    <w:rsid w:val="00D845FF"/>
    <w:rsid w:val="00D84940"/>
    <w:rsid w:val="00D850D1"/>
    <w:rsid w:val="00D85EDF"/>
    <w:rsid w:val="00D872A9"/>
    <w:rsid w:val="00D92DB1"/>
    <w:rsid w:val="00D933E5"/>
    <w:rsid w:val="00D96671"/>
    <w:rsid w:val="00DA17F8"/>
    <w:rsid w:val="00DA1969"/>
    <w:rsid w:val="00DB307C"/>
    <w:rsid w:val="00DB3568"/>
    <w:rsid w:val="00DB41AF"/>
    <w:rsid w:val="00DB4D29"/>
    <w:rsid w:val="00DB64A8"/>
    <w:rsid w:val="00DB7AD3"/>
    <w:rsid w:val="00DC2B36"/>
    <w:rsid w:val="00DC3420"/>
    <w:rsid w:val="00DC4BCC"/>
    <w:rsid w:val="00DC5D18"/>
    <w:rsid w:val="00DC5FDA"/>
    <w:rsid w:val="00DC7618"/>
    <w:rsid w:val="00DD197A"/>
    <w:rsid w:val="00DD61AE"/>
    <w:rsid w:val="00DD646B"/>
    <w:rsid w:val="00DD702F"/>
    <w:rsid w:val="00DD74CF"/>
    <w:rsid w:val="00DE183E"/>
    <w:rsid w:val="00DE2507"/>
    <w:rsid w:val="00DE293C"/>
    <w:rsid w:val="00DE5213"/>
    <w:rsid w:val="00DE578D"/>
    <w:rsid w:val="00DE5876"/>
    <w:rsid w:val="00DE5B08"/>
    <w:rsid w:val="00DE615F"/>
    <w:rsid w:val="00DE6EEB"/>
    <w:rsid w:val="00DF0D4F"/>
    <w:rsid w:val="00DF0EF2"/>
    <w:rsid w:val="00DF2855"/>
    <w:rsid w:val="00DF2D60"/>
    <w:rsid w:val="00DF37FC"/>
    <w:rsid w:val="00DF6973"/>
    <w:rsid w:val="00E01BE5"/>
    <w:rsid w:val="00E0296D"/>
    <w:rsid w:val="00E052C6"/>
    <w:rsid w:val="00E06B95"/>
    <w:rsid w:val="00E114C6"/>
    <w:rsid w:val="00E131CA"/>
    <w:rsid w:val="00E20615"/>
    <w:rsid w:val="00E231DD"/>
    <w:rsid w:val="00E24D6E"/>
    <w:rsid w:val="00E31F3B"/>
    <w:rsid w:val="00E365E8"/>
    <w:rsid w:val="00E406D8"/>
    <w:rsid w:val="00E409B1"/>
    <w:rsid w:val="00E421E1"/>
    <w:rsid w:val="00E50A8E"/>
    <w:rsid w:val="00E50FE5"/>
    <w:rsid w:val="00E52156"/>
    <w:rsid w:val="00E5275E"/>
    <w:rsid w:val="00E541E8"/>
    <w:rsid w:val="00E56EE8"/>
    <w:rsid w:val="00E572A5"/>
    <w:rsid w:val="00E60774"/>
    <w:rsid w:val="00E64790"/>
    <w:rsid w:val="00E64A78"/>
    <w:rsid w:val="00E65968"/>
    <w:rsid w:val="00E707B9"/>
    <w:rsid w:val="00E707BC"/>
    <w:rsid w:val="00E70C1D"/>
    <w:rsid w:val="00E71D4D"/>
    <w:rsid w:val="00E733F3"/>
    <w:rsid w:val="00E75962"/>
    <w:rsid w:val="00E760AA"/>
    <w:rsid w:val="00E76585"/>
    <w:rsid w:val="00E76DEC"/>
    <w:rsid w:val="00E779EA"/>
    <w:rsid w:val="00E823A5"/>
    <w:rsid w:val="00E82B03"/>
    <w:rsid w:val="00E8577E"/>
    <w:rsid w:val="00E90A7C"/>
    <w:rsid w:val="00E9256D"/>
    <w:rsid w:val="00E928C6"/>
    <w:rsid w:val="00E938D8"/>
    <w:rsid w:val="00E954BF"/>
    <w:rsid w:val="00E95648"/>
    <w:rsid w:val="00E96E0A"/>
    <w:rsid w:val="00E97039"/>
    <w:rsid w:val="00EA2B07"/>
    <w:rsid w:val="00EA2E4E"/>
    <w:rsid w:val="00EA431B"/>
    <w:rsid w:val="00EA5698"/>
    <w:rsid w:val="00EB0482"/>
    <w:rsid w:val="00EB4DC7"/>
    <w:rsid w:val="00EB5DE3"/>
    <w:rsid w:val="00EC065D"/>
    <w:rsid w:val="00EC2213"/>
    <w:rsid w:val="00EC2B58"/>
    <w:rsid w:val="00EC5761"/>
    <w:rsid w:val="00EC701B"/>
    <w:rsid w:val="00EC74BE"/>
    <w:rsid w:val="00ED3E2C"/>
    <w:rsid w:val="00ED3EFF"/>
    <w:rsid w:val="00EE1A5F"/>
    <w:rsid w:val="00EE3309"/>
    <w:rsid w:val="00EE3ABF"/>
    <w:rsid w:val="00EE457E"/>
    <w:rsid w:val="00EE4B86"/>
    <w:rsid w:val="00EF17BC"/>
    <w:rsid w:val="00EF3740"/>
    <w:rsid w:val="00EF5385"/>
    <w:rsid w:val="00EF5CD9"/>
    <w:rsid w:val="00EF6AF4"/>
    <w:rsid w:val="00EF6E19"/>
    <w:rsid w:val="00EF7AA3"/>
    <w:rsid w:val="00F028C8"/>
    <w:rsid w:val="00F03002"/>
    <w:rsid w:val="00F05674"/>
    <w:rsid w:val="00F05692"/>
    <w:rsid w:val="00F06D07"/>
    <w:rsid w:val="00F06FE0"/>
    <w:rsid w:val="00F11496"/>
    <w:rsid w:val="00F14C05"/>
    <w:rsid w:val="00F161B8"/>
    <w:rsid w:val="00F16A43"/>
    <w:rsid w:val="00F2028A"/>
    <w:rsid w:val="00F240C8"/>
    <w:rsid w:val="00F26969"/>
    <w:rsid w:val="00F2699C"/>
    <w:rsid w:val="00F30BF3"/>
    <w:rsid w:val="00F3262C"/>
    <w:rsid w:val="00F33266"/>
    <w:rsid w:val="00F36E41"/>
    <w:rsid w:val="00F37CDE"/>
    <w:rsid w:val="00F4018B"/>
    <w:rsid w:val="00F442E9"/>
    <w:rsid w:val="00F44B41"/>
    <w:rsid w:val="00F51262"/>
    <w:rsid w:val="00F515BA"/>
    <w:rsid w:val="00F51B8A"/>
    <w:rsid w:val="00F530AD"/>
    <w:rsid w:val="00F53C49"/>
    <w:rsid w:val="00F53EA3"/>
    <w:rsid w:val="00F54700"/>
    <w:rsid w:val="00F55197"/>
    <w:rsid w:val="00F5764B"/>
    <w:rsid w:val="00F60CDE"/>
    <w:rsid w:val="00F6101C"/>
    <w:rsid w:val="00F63CE0"/>
    <w:rsid w:val="00F65AEE"/>
    <w:rsid w:val="00F676AF"/>
    <w:rsid w:val="00F70D01"/>
    <w:rsid w:val="00F724E0"/>
    <w:rsid w:val="00F72A2C"/>
    <w:rsid w:val="00F7396B"/>
    <w:rsid w:val="00F73A38"/>
    <w:rsid w:val="00F74815"/>
    <w:rsid w:val="00F74F08"/>
    <w:rsid w:val="00F76AF6"/>
    <w:rsid w:val="00F77758"/>
    <w:rsid w:val="00F778B2"/>
    <w:rsid w:val="00F80149"/>
    <w:rsid w:val="00F81F17"/>
    <w:rsid w:val="00F82145"/>
    <w:rsid w:val="00F83847"/>
    <w:rsid w:val="00F8507A"/>
    <w:rsid w:val="00F8669F"/>
    <w:rsid w:val="00F93798"/>
    <w:rsid w:val="00F95F08"/>
    <w:rsid w:val="00FA0554"/>
    <w:rsid w:val="00FA325C"/>
    <w:rsid w:val="00FA43CE"/>
    <w:rsid w:val="00FA4904"/>
    <w:rsid w:val="00FA72CD"/>
    <w:rsid w:val="00FA7312"/>
    <w:rsid w:val="00FB2364"/>
    <w:rsid w:val="00FB2650"/>
    <w:rsid w:val="00FB3BFE"/>
    <w:rsid w:val="00FB4869"/>
    <w:rsid w:val="00FB5BA7"/>
    <w:rsid w:val="00FC5AC5"/>
    <w:rsid w:val="00FC733F"/>
    <w:rsid w:val="00FD0311"/>
    <w:rsid w:val="00FD198E"/>
    <w:rsid w:val="00FD5162"/>
    <w:rsid w:val="00FD57DF"/>
    <w:rsid w:val="00FE0745"/>
    <w:rsid w:val="00FE1CC3"/>
    <w:rsid w:val="00FE28C3"/>
    <w:rsid w:val="00FE3605"/>
    <w:rsid w:val="00FE48DC"/>
    <w:rsid w:val="00FE4EF3"/>
    <w:rsid w:val="00FE57ED"/>
    <w:rsid w:val="00FE7873"/>
    <w:rsid w:val="00FF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C9112A"/>
  <w15:chartTrackingRefBased/>
  <w15:docId w15:val="{4BBBD473-B59F-45EC-ACE2-E5632A7F4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0C3"/>
  </w:style>
  <w:style w:type="paragraph" w:styleId="Titre1">
    <w:name w:val="heading 1"/>
    <w:basedOn w:val="Normal"/>
    <w:next w:val="Normal"/>
    <w:link w:val="Titre1Car"/>
    <w:uiPriority w:val="99"/>
    <w:qFormat/>
    <w:rsid w:val="006B718D"/>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qFormat/>
    <w:rsid w:val="006320C3"/>
    <w:pPr>
      <w:keepNext/>
      <w:outlineLvl w:val="1"/>
    </w:pPr>
    <w:rPr>
      <w:rFonts w:ascii="Arial" w:hAnsi="Arial"/>
      <w:b/>
      <w:sz w:val="24"/>
    </w:rPr>
  </w:style>
  <w:style w:type="paragraph" w:styleId="Titre3">
    <w:name w:val="heading 3"/>
    <w:basedOn w:val="Normal"/>
    <w:next w:val="Normal"/>
    <w:link w:val="Titre3Car"/>
    <w:uiPriority w:val="99"/>
    <w:qFormat/>
    <w:locked/>
    <w:rsid w:val="00917F51"/>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9"/>
    <w:qFormat/>
    <w:rsid w:val="002233EC"/>
    <w:pPr>
      <w:keepNext/>
      <w:widowControl w:val="0"/>
      <w:autoSpaceDE w:val="0"/>
      <w:autoSpaceDN w:val="0"/>
      <w:adjustRightInd w:val="0"/>
      <w:spacing w:before="240" w:after="60"/>
      <w:outlineLvl w:val="3"/>
    </w:pPr>
    <w:rPr>
      <w:rFonts w:ascii="Courier" w:hAnsi="Courier"/>
      <w:b/>
      <w:bCs/>
      <w:sz w:val="28"/>
      <w:szCs w:val="28"/>
    </w:rPr>
  </w:style>
  <w:style w:type="paragraph" w:styleId="Titre5">
    <w:name w:val="heading 5"/>
    <w:basedOn w:val="Normal"/>
    <w:next w:val="Normal"/>
    <w:link w:val="Titre5Car"/>
    <w:uiPriority w:val="99"/>
    <w:qFormat/>
    <w:rsid w:val="002233EC"/>
    <w:pPr>
      <w:widowControl w:val="0"/>
      <w:autoSpaceDE w:val="0"/>
      <w:autoSpaceDN w:val="0"/>
      <w:adjustRightInd w:val="0"/>
      <w:spacing w:before="240" w:after="60"/>
      <w:outlineLvl w:val="4"/>
    </w:pPr>
    <w:rPr>
      <w:rFonts w:ascii="Courier" w:hAnsi="Courier"/>
      <w:b/>
      <w:bCs/>
      <w:i/>
      <w:iCs/>
      <w:sz w:val="26"/>
      <w:szCs w:val="26"/>
    </w:rPr>
  </w:style>
  <w:style w:type="paragraph" w:styleId="Titre6">
    <w:name w:val="heading 6"/>
    <w:basedOn w:val="Normal"/>
    <w:next w:val="Normal"/>
    <w:link w:val="Titre6Car"/>
    <w:uiPriority w:val="99"/>
    <w:qFormat/>
    <w:rsid w:val="00611F31"/>
    <w:pPr>
      <w:spacing w:before="240" w:after="60"/>
      <w:outlineLvl w:val="5"/>
    </w:pPr>
    <w:rPr>
      <w:b/>
      <w:bCs/>
      <w:sz w:val="22"/>
      <w:szCs w:val="22"/>
    </w:rPr>
  </w:style>
  <w:style w:type="paragraph" w:styleId="Titre7">
    <w:name w:val="heading 7"/>
    <w:basedOn w:val="Normal"/>
    <w:next w:val="Normal"/>
    <w:link w:val="Titre7Car"/>
    <w:uiPriority w:val="99"/>
    <w:qFormat/>
    <w:locked/>
    <w:rsid w:val="00917F51"/>
    <w:pPr>
      <w:keepNext/>
      <w:tabs>
        <w:tab w:val="left" w:pos="426"/>
      </w:tabs>
      <w:spacing w:line="240" w:lineRule="exact"/>
      <w:ind w:left="1296" w:hanging="1296"/>
      <w:jc w:val="center"/>
      <w:outlineLvl w:val="6"/>
    </w:pPr>
    <w:rPr>
      <w:b/>
      <w:i/>
      <w:sz w:val="22"/>
      <w:u w:val="single"/>
    </w:rPr>
  </w:style>
  <w:style w:type="paragraph" w:styleId="Titre8">
    <w:name w:val="heading 8"/>
    <w:basedOn w:val="Normal"/>
    <w:next w:val="Normal"/>
    <w:link w:val="Titre8Car"/>
    <w:uiPriority w:val="99"/>
    <w:qFormat/>
    <w:locked/>
    <w:rsid w:val="00917F51"/>
    <w:pPr>
      <w:keepNext/>
      <w:ind w:left="1440" w:right="227" w:hanging="1440"/>
      <w:jc w:val="center"/>
      <w:outlineLvl w:val="7"/>
    </w:pPr>
    <w:rPr>
      <w:rFonts w:ascii="Arial" w:hAnsi="Arial"/>
      <w:b/>
      <w:sz w:val="28"/>
      <w:u w:val="single"/>
    </w:rPr>
  </w:style>
  <w:style w:type="paragraph" w:styleId="Titre9">
    <w:name w:val="heading 9"/>
    <w:basedOn w:val="Normal"/>
    <w:next w:val="Normal"/>
    <w:link w:val="Titre9Car"/>
    <w:uiPriority w:val="99"/>
    <w:qFormat/>
    <w:rsid w:val="001B5FDF"/>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A128C9"/>
    <w:rPr>
      <w:rFonts w:ascii="Cambria" w:hAnsi="Cambria" w:cs="Times New Roman"/>
      <w:b/>
      <w:bCs/>
      <w:kern w:val="32"/>
      <w:sz w:val="32"/>
      <w:szCs w:val="32"/>
    </w:rPr>
  </w:style>
  <w:style w:type="character" w:customStyle="1" w:styleId="Titre2Car">
    <w:name w:val="Titre 2 Car"/>
    <w:link w:val="Titre2"/>
    <w:uiPriority w:val="99"/>
    <w:semiHidden/>
    <w:locked/>
    <w:rsid w:val="00A128C9"/>
    <w:rPr>
      <w:rFonts w:ascii="Cambria" w:hAnsi="Cambria" w:cs="Times New Roman"/>
      <w:b/>
      <w:bCs/>
      <w:i/>
      <w:iCs/>
      <w:sz w:val="28"/>
      <w:szCs w:val="28"/>
    </w:rPr>
  </w:style>
  <w:style w:type="character" w:customStyle="1" w:styleId="Titre3Car">
    <w:name w:val="Titre 3 Car"/>
    <w:link w:val="Titre3"/>
    <w:uiPriority w:val="99"/>
    <w:locked/>
    <w:rsid w:val="00917F51"/>
    <w:rPr>
      <w:rFonts w:ascii="Arial" w:hAnsi="Arial" w:cs="Arial"/>
      <w:b/>
      <w:bCs/>
      <w:sz w:val="26"/>
      <w:szCs w:val="26"/>
      <w:lang w:val="fr-FR" w:eastAsia="fr-FR" w:bidi="ar-SA"/>
    </w:rPr>
  </w:style>
  <w:style w:type="character" w:customStyle="1" w:styleId="Titre4Car">
    <w:name w:val="Titre 4 Car"/>
    <w:link w:val="Titre4"/>
    <w:uiPriority w:val="99"/>
    <w:semiHidden/>
    <w:locked/>
    <w:rsid w:val="00A128C9"/>
    <w:rPr>
      <w:rFonts w:ascii="Calibri" w:hAnsi="Calibri" w:cs="Times New Roman"/>
      <w:b/>
      <w:bCs/>
      <w:sz w:val="28"/>
      <w:szCs w:val="28"/>
    </w:rPr>
  </w:style>
  <w:style w:type="character" w:customStyle="1" w:styleId="Titre5Car">
    <w:name w:val="Titre 5 Car"/>
    <w:link w:val="Titre5"/>
    <w:uiPriority w:val="99"/>
    <w:semiHidden/>
    <w:locked/>
    <w:rsid w:val="00A128C9"/>
    <w:rPr>
      <w:rFonts w:ascii="Calibri" w:hAnsi="Calibri" w:cs="Times New Roman"/>
      <w:b/>
      <w:bCs/>
      <w:i/>
      <w:iCs/>
      <w:sz w:val="26"/>
      <w:szCs w:val="26"/>
    </w:rPr>
  </w:style>
  <w:style w:type="character" w:customStyle="1" w:styleId="Titre6Car">
    <w:name w:val="Titre 6 Car"/>
    <w:link w:val="Titre6"/>
    <w:uiPriority w:val="99"/>
    <w:semiHidden/>
    <w:locked/>
    <w:rsid w:val="00A128C9"/>
    <w:rPr>
      <w:rFonts w:ascii="Calibri" w:hAnsi="Calibri" w:cs="Times New Roman"/>
      <w:b/>
      <w:bCs/>
    </w:rPr>
  </w:style>
  <w:style w:type="character" w:customStyle="1" w:styleId="Titre7Car">
    <w:name w:val="Titre 7 Car"/>
    <w:link w:val="Titre7"/>
    <w:uiPriority w:val="99"/>
    <w:locked/>
    <w:rsid w:val="00917F51"/>
    <w:rPr>
      <w:rFonts w:eastAsia="Times New Roman" w:cs="Times New Roman"/>
      <w:b/>
      <w:i/>
      <w:sz w:val="22"/>
      <w:u w:val="single"/>
      <w:lang w:val="fr-FR" w:eastAsia="fr-FR" w:bidi="ar-SA"/>
    </w:rPr>
  </w:style>
  <w:style w:type="character" w:customStyle="1" w:styleId="Titre8Car">
    <w:name w:val="Titre 8 Car"/>
    <w:link w:val="Titre8"/>
    <w:uiPriority w:val="99"/>
    <w:locked/>
    <w:rsid w:val="00917F51"/>
    <w:rPr>
      <w:rFonts w:ascii="Arial" w:hAnsi="Arial" w:cs="Times New Roman"/>
      <w:b/>
      <w:sz w:val="28"/>
      <w:u w:val="single"/>
      <w:lang w:val="fr-FR" w:eastAsia="fr-FR" w:bidi="ar-SA"/>
    </w:rPr>
  </w:style>
  <w:style w:type="character" w:customStyle="1" w:styleId="Titre9Car">
    <w:name w:val="Titre 9 Car"/>
    <w:link w:val="Titre9"/>
    <w:uiPriority w:val="99"/>
    <w:semiHidden/>
    <w:locked/>
    <w:rsid w:val="00A128C9"/>
    <w:rPr>
      <w:rFonts w:ascii="Cambria" w:hAnsi="Cambria" w:cs="Times New Roman"/>
    </w:rPr>
  </w:style>
  <w:style w:type="paragraph" w:styleId="En-tte">
    <w:name w:val="header"/>
    <w:basedOn w:val="Normal"/>
    <w:link w:val="En-tteCar"/>
    <w:rsid w:val="00B86258"/>
    <w:pPr>
      <w:tabs>
        <w:tab w:val="center" w:pos="4536"/>
        <w:tab w:val="right" w:pos="9072"/>
      </w:tabs>
    </w:pPr>
  </w:style>
  <w:style w:type="character" w:customStyle="1" w:styleId="En-tteCar">
    <w:name w:val="En-tête Car"/>
    <w:link w:val="En-tte"/>
    <w:uiPriority w:val="99"/>
    <w:locked/>
    <w:rsid w:val="00A128C9"/>
    <w:rPr>
      <w:rFonts w:cs="Times New Roman"/>
      <w:sz w:val="20"/>
      <w:szCs w:val="20"/>
    </w:rPr>
  </w:style>
  <w:style w:type="paragraph" w:styleId="Pieddepage">
    <w:name w:val="footer"/>
    <w:basedOn w:val="Normal"/>
    <w:link w:val="PieddepageCar"/>
    <w:uiPriority w:val="99"/>
    <w:rsid w:val="00B86258"/>
    <w:pPr>
      <w:tabs>
        <w:tab w:val="center" w:pos="4536"/>
        <w:tab w:val="right" w:pos="9072"/>
      </w:tabs>
    </w:pPr>
  </w:style>
  <w:style w:type="character" w:customStyle="1" w:styleId="PieddepageCar">
    <w:name w:val="Pied de page Car"/>
    <w:link w:val="Pieddepage"/>
    <w:uiPriority w:val="99"/>
    <w:locked/>
    <w:rsid w:val="00A128C9"/>
    <w:rPr>
      <w:rFonts w:cs="Times New Roman"/>
      <w:sz w:val="20"/>
      <w:szCs w:val="20"/>
    </w:rPr>
  </w:style>
  <w:style w:type="character" w:styleId="Numrodepage">
    <w:name w:val="page number"/>
    <w:uiPriority w:val="99"/>
    <w:rsid w:val="00B86258"/>
    <w:rPr>
      <w:rFonts w:cs="Times New Roman"/>
    </w:rPr>
  </w:style>
  <w:style w:type="paragraph" w:styleId="Corpsdetexte">
    <w:name w:val="Body Text"/>
    <w:basedOn w:val="Normal"/>
    <w:link w:val="CorpsdetexteCar"/>
    <w:rsid w:val="006320C3"/>
    <w:rPr>
      <w:sz w:val="24"/>
    </w:rPr>
  </w:style>
  <w:style w:type="character" w:customStyle="1" w:styleId="CorpsdetexteCar">
    <w:name w:val="Corps de texte Car"/>
    <w:link w:val="Corpsdetexte"/>
    <w:locked/>
    <w:rsid w:val="00A128C9"/>
    <w:rPr>
      <w:rFonts w:cs="Times New Roman"/>
      <w:sz w:val="20"/>
      <w:szCs w:val="20"/>
    </w:rPr>
  </w:style>
  <w:style w:type="paragraph" w:styleId="Corpsdetexte2">
    <w:name w:val="Body Text 2"/>
    <w:basedOn w:val="Normal"/>
    <w:link w:val="Corpsdetexte2Car"/>
    <w:rsid w:val="006320C3"/>
    <w:pPr>
      <w:jc w:val="both"/>
    </w:pPr>
  </w:style>
  <w:style w:type="character" w:customStyle="1" w:styleId="Corpsdetexte2Car">
    <w:name w:val="Corps de texte 2 Car"/>
    <w:link w:val="Corpsdetexte2"/>
    <w:uiPriority w:val="99"/>
    <w:semiHidden/>
    <w:locked/>
    <w:rsid w:val="00A128C9"/>
    <w:rPr>
      <w:rFonts w:cs="Times New Roman"/>
      <w:sz w:val="20"/>
      <w:szCs w:val="20"/>
    </w:rPr>
  </w:style>
  <w:style w:type="character" w:styleId="Lienhypertexte">
    <w:name w:val="Hyperlink"/>
    <w:uiPriority w:val="99"/>
    <w:rsid w:val="006320C3"/>
    <w:rPr>
      <w:rFonts w:cs="Times New Roman"/>
      <w:color w:val="0000FF"/>
      <w:u w:val="single"/>
    </w:rPr>
  </w:style>
  <w:style w:type="paragraph" w:customStyle="1" w:styleId="BodyText21">
    <w:name w:val="Body Text 21"/>
    <w:basedOn w:val="Normal"/>
    <w:uiPriority w:val="99"/>
    <w:rsid w:val="006B718D"/>
    <w:pPr>
      <w:jc w:val="both"/>
    </w:pPr>
    <w:rPr>
      <w:rFonts w:ascii="Arial" w:hAnsi="Arial"/>
    </w:rPr>
  </w:style>
  <w:style w:type="paragraph" w:styleId="Retraitcorpsdetexte">
    <w:name w:val="Body Text Indent"/>
    <w:basedOn w:val="Normal"/>
    <w:link w:val="RetraitcorpsdetexteCar"/>
    <w:uiPriority w:val="99"/>
    <w:rsid w:val="001B5FDF"/>
    <w:pPr>
      <w:spacing w:after="120"/>
      <w:ind w:left="283"/>
    </w:pPr>
  </w:style>
  <w:style w:type="character" w:customStyle="1" w:styleId="RetraitcorpsdetexteCar">
    <w:name w:val="Retrait corps de texte Car"/>
    <w:link w:val="Retraitcorpsdetexte"/>
    <w:uiPriority w:val="99"/>
    <w:semiHidden/>
    <w:locked/>
    <w:rsid w:val="00A128C9"/>
    <w:rPr>
      <w:rFonts w:cs="Times New Roman"/>
      <w:sz w:val="20"/>
      <w:szCs w:val="20"/>
    </w:rPr>
  </w:style>
  <w:style w:type="paragraph" w:styleId="Retraitcorpsdetexte2">
    <w:name w:val="Body Text Indent 2"/>
    <w:basedOn w:val="Normal"/>
    <w:link w:val="Retraitcorpsdetexte2Car"/>
    <w:uiPriority w:val="99"/>
    <w:rsid w:val="001B5FDF"/>
    <w:pPr>
      <w:spacing w:after="120" w:line="480" w:lineRule="auto"/>
      <w:ind w:left="283"/>
    </w:pPr>
  </w:style>
  <w:style w:type="character" w:customStyle="1" w:styleId="Retraitcorpsdetexte2Car">
    <w:name w:val="Retrait corps de texte 2 Car"/>
    <w:link w:val="Retraitcorpsdetexte2"/>
    <w:uiPriority w:val="99"/>
    <w:semiHidden/>
    <w:locked/>
    <w:rsid w:val="00A128C9"/>
    <w:rPr>
      <w:rFonts w:cs="Times New Roman"/>
      <w:sz w:val="20"/>
      <w:szCs w:val="20"/>
    </w:rPr>
  </w:style>
  <w:style w:type="paragraph" w:customStyle="1" w:styleId="texte">
    <w:name w:val="texte"/>
    <w:basedOn w:val="Normal"/>
    <w:uiPriority w:val="99"/>
    <w:rsid w:val="00611F31"/>
    <w:pPr>
      <w:spacing w:line="280" w:lineRule="exact"/>
    </w:pPr>
    <w:rPr>
      <w:rFonts w:ascii="Arial" w:hAnsi="Arial" w:cs="Arial"/>
      <w:noProof/>
      <w:sz w:val="22"/>
      <w:szCs w:val="22"/>
    </w:rPr>
  </w:style>
  <w:style w:type="table" w:styleId="Grilledutableau">
    <w:name w:val="Table Grid"/>
    <w:basedOn w:val="TableauNormal"/>
    <w:uiPriority w:val="99"/>
    <w:rsid w:val="00392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E96E0A"/>
  </w:style>
  <w:style w:type="character" w:customStyle="1" w:styleId="NotedebasdepageCar">
    <w:name w:val="Note de bas de page Car"/>
    <w:link w:val="Notedebasdepage"/>
    <w:uiPriority w:val="99"/>
    <w:semiHidden/>
    <w:locked/>
    <w:rsid w:val="00A128C9"/>
    <w:rPr>
      <w:rFonts w:cs="Times New Roman"/>
      <w:sz w:val="20"/>
      <w:szCs w:val="20"/>
    </w:rPr>
  </w:style>
  <w:style w:type="character" w:styleId="Appelnotedebasdep">
    <w:name w:val="footnote reference"/>
    <w:semiHidden/>
    <w:rsid w:val="00E96E0A"/>
    <w:rPr>
      <w:rFonts w:cs="Times New Roman"/>
      <w:vertAlign w:val="superscript"/>
    </w:rPr>
  </w:style>
  <w:style w:type="paragraph" w:styleId="Textedebulles">
    <w:name w:val="Balloon Text"/>
    <w:basedOn w:val="Normal"/>
    <w:link w:val="TextedebullesCar"/>
    <w:uiPriority w:val="99"/>
    <w:rsid w:val="00E421E1"/>
    <w:rPr>
      <w:rFonts w:ascii="Tahoma" w:hAnsi="Tahoma" w:cs="Tahoma"/>
      <w:sz w:val="16"/>
      <w:szCs w:val="16"/>
    </w:rPr>
  </w:style>
  <w:style w:type="character" w:customStyle="1" w:styleId="TextedebullesCar">
    <w:name w:val="Texte de bulles Car"/>
    <w:link w:val="Textedebulles"/>
    <w:uiPriority w:val="99"/>
    <w:locked/>
    <w:rsid w:val="00E421E1"/>
    <w:rPr>
      <w:rFonts w:ascii="Tahoma" w:hAnsi="Tahoma" w:cs="Tahoma"/>
      <w:sz w:val="16"/>
      <w:szCs w:val="16"/>
    </w:rPr>
  </w:style>
  <w:style w:type="paragraph" w:customStyle="1" w:styleId="DATEREF">
    <w:name w:val="DATE/REF"/>
    <w:basedOn w:val="Normal"/>
    <w:rsid w:val="00544E45"/>
    <w:pPr>
      <w:spacing w:line="280" w:lineRule="exact"/>
    </w:pPr>
    <w:rPr>
      <w:rFonts w:ascii="Arial" w:hAnsi="Arial"/>
      <w:smallCaps/>
      <w:noProof/>
      <w:sz w:val="16"/>
    </w:rPr>
  </w:style>
  <w:style w:type="paragraph" w:customStyle="1" w:styleId="titre80">
    <w:name w:val="titre8"/>
    <w:basedOn w:val="Normal"/>
    <w:rsid w:val="00544E45"/>
    <w:pPr>
      <w:spacing w:line="280" w:lineRule="exact"/>
    </w:pPr>
    <w:rPr>
      <w:rFonts w:ascii="Arial" w:hAnsi="Arial"/>
      <w:b/>
      <w:smallCaps/>
      <w:noProof/>
      <w:sz w:val="16"/>
    </w:rPr>
  </w:style>
  <w:style w:type="character" w:styleId="Marquedecommentaire">
    <w:name w:val="annotation reference"/>
    <w:uiPriority w:val="99"/>
    <w:semiHidden/>
    <w:rsid w:val="00AC5814"/>
    <w:rPr>
      <w:rFonts w:cs="Times New Roman"/>
      <w:sz w:val="16"/>
    </w:rPr>
  </w:style>
  <w:style w:type="paragraph" w:styleId="Commentaire">
    <w:name w:val="annotation text"/>
    <w:basedOn w:val="Normal"/>
    <w:link w:val="CommentaireCar"/>
    <w:uiPriority w:val="99"/>
    <w:semiHidden/>
    <w:rsid w:val="00AC5814"/>
  </w:style>
  <w:style w:type="character" w:customStyle="1" w:styleId="CommentaireCar">
    <w:name w:val="Commentaire Car"/>
    <w:link w:val="Commentaire"/>
    <w:uiPriority w:val="99"/>
    <w:semiHidden/>
    <w:locked/>
    <w:rsid w:val="00C85F45"/>
    <w:rPr>
      <w:rFonts w:cs="Times New Roman"/>
      <w:sz w:val="20"/>
      <w:szCs w:val="20"/>
    </w:rPr>
  </w:style>
  <w:style w:type="paragraph" w:styleId="Paragraphedeliste">
    <w:name w:val="List Paragraph"/>
    <w:basedOn w:val="Normal"/>
    <w:uiPriority w:val="34"/>
    <w:qFormat/>
    <w:rsid w:val="00917F51"/>
    <w:pPr>
      <w:ind w:left="720"/>
      <w:contextualSpacing/>
    </w:pPr>
  </w:style>
  <w:style w:type="paragraph" w:styleId="Objetducommentaire">
    <w:name w:val="annotation subject"/>
    <w:basedOn w:val="Commentaire"/>
    <w:next w:val="Commentaire"/>
    <w:link w:val="ObjetducommentaireCar"/>
    <w:uiPriority w:val="99"/>
    <w:semiHidden/>
    <w:rsid w:val="00917F51"/>
    <w:rPr>
      <w:b/>
      <w:bCs/>
    </w:rPr>
  </w:style>
  <w:style w:type="character" w:customStyle="1" w:styleId="ObjetducommentaireCar">
    <w:name w:val="Objet du commentaire Car"/>
    <w:link w:val="Objetducommentaire"/>
    <w:uiPriority w:val="99"/>
    <w:semiHidden/>
    <w:locked/>
    <w:rsid w:val="00917F51"/>
    <w:rPr>
      <w:rFonts w:eastAsia="Times New Roman" w:cs="Times New Roman"/>
      <w:b/>
      <w:bCs/>
      <w:sz w:val="20"/>
      <w:szCs w:val="20"/>
      <w:lang w:val="fr-FR" w:eastAsia="fr-FR" w:bidi="ar-SA"/>
    </w:rPr>
  </w:style>
  <w:style w:type="paragraph" w:customStyle="1" w:styleId="Titredetableau">
    <w:name w:val="Titre de tableau"/>
    <w:basedOn w:val="Normal"/>
    <w:rsid w:val="001777F1"/>
    <w:pPr>
      <w:widowControl w:val="0"/>
      <w:suppressLineNumbers/>
      <w:suppressAutoHyphens/>
      <w:jc w:val="center"/>
    </w:pPr>
    <w:rPr>
      <w:rFonts w:eastAsia="Andale Sans UI"/>
      <w:b/>
      <w:bCs/>
      <w:kern w:val="1"/>
      <w:sz w:val="24"/>
      <w:szCs w:val="24"/>
    </w:rPr>
  </w:style>
  <w:style w:type="paragraph" w:styleId="Corpsdetexte3">
    <w:name w:val="Body Text 3"/>
    <w:basedOn w:val="Normal"/>
    <w:link w:val="Corpsdetexte3Car"/>
    <w:locked/>
    <w:rsid w:val="001777F1"/>
    <w:pPr>
      <w:spacing w:after="120"/>
    </w:pPr>
    <w:rPr>
      <w:sz w:val="16"/>
      <w:szCs w:val="16"/>
    </w:rPr>
  </w:style>
  <w:style w:type="character" w:customStyle="1" w:styleId="Corpsdetexte3Car">
    <w:name w:val="Corps de texte 3 Car"/>
    <w:link w:val="Corpsdetexte3"/>
    <w:rsid w:val="001777F1"/>
    <w:rPr>
      <w:sz w:val="16"/>
      <w:szCs w:val="16"/>
    </w:rPr>
  </w:style>
  <w:style w:type="paragraph" w:styleId="Normalcentr">
    <w:name w:val="Block Text"/>
    <w:basedOn w:val="Normal"/>
    <w:locked/>
    <w:rsid w:val="001777F1"/>
    <w:pPr>
      <w:tabs>
        <w:tab w:val="left" w:pos="709"/>
        <w:tab w:val="left" w:pos="1276"/>
      </w:tabs>
      <w:ind w:left="1276" w:right="-74" w:hanging="1276"/>
    </w:pPr>
    <w:rPr>
      <w:rFonts w:ascii="Arial" w:hAnsi="Arial"/>
      <w:sz w:val="16"/>
    </w:rPr>
  </w:style>
  <w:style w:type="paragraph" w:customStyle="1" w:styleId="Normalcentr1">
    <w:name w:val="Normal centré1"/>
    <w:basedOn w:val="Normal"/>
    <w:rsid w:val="001777F1"/>
    <w:pPr>
      <w:tabs>
        <w:tab w:val="left" w:pos="709"/>
        <w:tab w:val="left" w:pos="1276"/>
      </w:tabs>
      <w:ind w:left="1276" w:right="-74" w:hanging="1276"/>
    </w:pPr>
    <w:rPr>
      <w:rFonts w:ascii="Arial" w:hAnsi="Arial"/>
      <w:sz w:val="16"/>
    </w:rPr>
  </w:style>
  <w:style w:type="paragraph" w:customStyle="1" w:styleId="Normalcentr2">
    <w:name w:val="Normal centré2"/>
    <w:basedOn w:val="Normal"/>
    <w:rsid w:val="00642C08"/>
    <w:pPr>
      <w:tabs>
        <w:tab w:val="left" w:pos="709"/>
        <w:tab w:val="left" w:pos="1276"/>
      </w:tabs>
      <w:ind w:left="1276" w:right="-74" w:hanging="1276"/>
    </w:pPr>
    <w:rPr>
      <w:rFonts w:ascii="Arial" w:hAnsi="Arial"/>
      <w:sz w:val="16"/>
    </w:rPr>
  </w:style>
  <w:style w:type="paragraph" w:customStyle="1" w:styleId="Default">
    <w:name w:val="Default"/>
    <w:rsid w:val="00643AC4"/>
    <w:pPr>
      <w:autoSpaceDE w:val="0"/>
      <w:autoSpaceDN w:val="0"/>
      <w:adjustRightInd w:val="0"/>
    </w:pPr>
    <w:rPr>
      <w:rFonts w:ascii="Arial" w:hAnsi="Arial" w:cs="Arial"/>
      <w:color w:val="000000"/>
      <w:sz w:val="24"/>
      <w:szCs w:val="24"/>
    </w:rPr>
  </w:style>
  <w:style w:type="paragraph" w:customStyle="1" w:styleId="intralinkn">
    <w:name w:val="intralink_n"/>
    <w:basedOn w:val="Normal"/>
    <w:rsid w:val="00347585"/>
    <w:pPr>
      <w:spacing w:before="100" w:beforeAutospacing="1" w:after="100" w:afterAutospacing="1"/>
    </w:pPr>
    <w:rPr>
      <w:rFonts w:ascii="Verdana" w:hAnsi="Verdana"/>
      <w:b/>
      <w:bCs/>
      <w:color w:val="CC7600"/>
      <w:sz w:val="15"/>
      <w:szCs w:val="15"/>
    </w:rPr>
  </w:style>
  <w:style w:type="paragraph" w:styleId="Rvision">
    <w:name w:val="Revision"/>
    <w:hidden/>
    <w:uiPriority w:val="99"/>
    <w:semiHidden/>
    <w:rsid w:val="00B1683B"/>
  </w:style>
  <w:style w:type="paragraph" w:customStyle="1" w:styleId="pf1">
    <w:name w:val="pf1"/>
    <w:basedOn w:val="Normal"/>
    <w:rsid w:val="00A4124F"/>
    <w:pPr>
      <w:spacing w:before="100" w:beforeAutospacing="1" w:after="100" w:afterAutospacing="1"/>
    </w:pPr>
    <w:rPr>
      <w:sz w:val="24"/>
      <w:szCs w:val="24"/>
    </w:rPr>
  </w:style>
  <w:style w:type="paragraph" w:customStyle="1" w:styleId="pf0">
    <w:name w:val="pf0"/>
    <w:basedOn w:val="Normal"/>
    <w:rsid w:val="00A4124F"/>
    <w:pPr>
      <w:spacing w:before="100" w:beforeAutospacing="1" w:after="100" w:afterAutospacing="1"/>
    </w:pPr>
    <w:rPr>
      <w:sz w:val="24"/>
      <w:szCs w:val="24"/>
    </w:rPr>
  </w:style>
  <w:style w:type="character" w:customStyle="1" w:styleId="cf01">
    <w:name w:val="cf01"/>
    <w:basedOn w:val="Policepardfaut"/>
    <w:rsid w:val="00A4124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835641">
      <w:bodyDiv w:val="1"/>
      <w:marLeft w:val="0"/>
      <w:marRight w:val="0"/>
      <w:marTop w:val="0"/>
      <w:marBottom w:val="0"/>
      <w:divBdr>
        <w:top w:val="none" w:sz="0" w:space="0" w:color="auto"/>
        <w:left w:val="none" w:sz="0" w:space="0" w:color="auto"/>
        <w:bottom w:val="none" w:sz="0" w:space="0" w:color="auto"/>
        <w:right w:val="none" w:sz="0" w:space="0" w:color="auto"/>
      </w:divBdr>
    </w:div>
    <w:div w:id="1061293487">
      <w:bodyDiv w:val="1"/>
      <w:marLeft w:val="0"/>
      <w:marRight w:val="0"/>
      <w:marTop w:val="0"/>
      <w:marBottom w:val="0"/>
      <w:divBdr>
        <w:top w:val="none" w:sz="0" w:space="0" w:color="auto"/>
        <w:left w:val="none" w:sz="0" w:space="0" w:color="auto"/>
        <w:bottom w:val="none" w:sz="0" w:space="0" w:color="auto"/>
        <w:right w:val="none" w:sz="0" w:space="0" w:color="auto"/>
      </w:divBdr>
    </w:div>
    <w:div w:id="1400405164">
      <w:marLeft w:val="0"/>
      <w:marRight w:val="0"/>
      <w:marTop w:val="0"/>
      <w:marBottom w:val="0"/>
      <w:divBdr>
        <w:top w:val="none" w:sz="0" w:space="0" w:color="auto"/>
        <w:left w:val="none" w:sz="0" w:space="0" w:color="auto"/>
        <w:bottom w:val="none" w:sz="0" w:space="0" w:color="auto"/>
        <w:right w:val="none" w:sz="0" w:space="0" w:color="auto"/>
      </w:divBdr>
    </w:div>
    <w:div w:id="1400405165">
      <w:marLeft w:val="0"/>
      <w:marRight w:val="0"/>
      <w:marTop w:val="0"/>
      <w:marBottom w:val="0"/>
      <w:divBdr>
        <w:top w:val="none" w:sz="0" w:space="0" w:color="auto"/>
        <w:left w:val="none" w:sz="0" w:space="0" w:color="auto"/>
        <w:bottom w:val="none" w:sz="0" w:space="0" w:color="auto"/>
        <w:right w:val="none" w:sz="0" w:space="0" w:color="auto"/>
      </w:divBdr>
    </w:div>
    <w:div w:id="1400405166">
      <w:marLeft w:val="0"/>
      <w:marRight w:val="0"/>
      <w:marTop w:val="0"/>
      <w:marBottom w:val="0"/>
      <w:divBdr>
        <w:top w:val="none" w:sz="0" w:space="0" w:color="auto"/>
        <w:left w:val="none" w:sz="0" w:space="0" w:color="auto"/>
        <w:bottom w:val="none" w:sz="0" w:space="0" w:color="auto"/>
        <w:right w:val="none" w:sz="0" w:space="0" w:color="auto"/>
      </w:divBdr>
    </w:div>
    <w:div w:id="208044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376D1-07E0-49F2-82E0-81059FD0C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19</Pages>
  <Words>6903</Words>
  <Characters>39211</Characters>
  <Application>Microsoft Office Word</Application>
  <DocSecurity>0</DocSecurity>
  <Lines>1568</Lines>
  <Paragraphs>922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Bureau Veritas</Company>
  <LinksUpToDate>false</LinksUpToDate>
  <CharactersWithSpaces>45192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DJERMANNAUD</dc:creator>
  <cp:keywords/>
  <cp:lastModifiedBy>DOUEK Raphaël</cp:lastModifiedBy>
  <cp:revision>6</cp:revision>
  <cp:lastPrinted>2019-08-01T09:38:00Z</cp:lastPrinted>
  <dcterms:created xsi:type="dcterms:W3CDTF">2024-08-19T17:38:00Z</dcterms:created>
  <dcterms:modified xsi:type="dcterms:W3CDTF">2024-10-24T09:28:00Z</dcterms:modified>
</cp:coreProperties>
</file>