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F52C" w14:textId="7D47240A" w:rsidR="008F27AD" w:rsidRDefault="00B85EF3" w:rsidP="008F27AD">
      <w:pPr>
        <w:pStyle w:val="Titredetableau"/>
        <w:widowControl/>
        <w:suppressLineNumbers w:val="0"/>
        <w:suppressAutoHyphens w:val="0"/>
        <w:rPr>
          <w:rFonts w:ascii="Century Gothic" w:eastAsia="Times New Roman" w:hAnsi="Century Gothic"/>
          <w:bCs w:val="0"/>
          <w:kern w:val="18"/>
          <w:sz w:val="32"/>
        </w:rPr>
      </w:pPr>
      <w:r>
        <w:rPr>
          <w:rFonts w:ascii="Century Gothic" w:eastAsia="Times New Roman" w:hAnsi="Century Gothic"/>
          <w:bCs w:val="0"/>
          <w:kern w:val="18"/>
          <w:sz w:val="32"/>
        </w:rPr>
        <w:t>D</w:t>
      </w:r>
      <w:r w:rsidR="00FE0971">
        <w:rPr>
          <w:rFonts w:ascii="Century Gothic" w:eastAsia="Times New Roman" w:hAnsi="Century Gothic"/>
          <w:bCs w:val="0"/>
          <w:kern w:val="18"/>
          <w:sz w:val="32"/>
        </w:rPr>
        <w:t xml:space="preserve">emande </w:t>
      </w:r>
      <w:r w:rsidR="008F27AD">
        <w:rPr>
          <w:rFonts w:ascii="Century Gothic" w:eastAsia="Times New Roman" w:hAnsi="Century Gothic"/>
          <w:bCs w:val="0"/>
          <w:kern w:val="18"/>
          <w:sz w:val="32"/>
        </w:rPr>
        <w:t xml:space="preserve">et rapport en vue de la délivrance d’un certificat acoustique ou de limitation de nuisances </w:t>
      </w:r>
    </w:p>
    <w:p w14:paraId="695C7E36" w14:textId="77777777" w:rsidR="00FE0971" w:rsidRDefault="008F27AD" w:rsidP="008F27AD">
      <w:pPr>
        <w:pStyle w:val="Titredetableau"/>
        <w:widowControl/>
        <w:suppressLineNumbers w:val="0"/>
        <w:suppressAutoHyphens w:val="0"/>
        <w:rPr>
          <w:rFonts w:ascii="Century Gothic" w:eastAsia="Times New Roman" w:hAnsi="Century Gothic"/>
          <w:bCs w:val="0"/>
          <w:kern w:val="18"/>
          <w:sz w:val="32"/>
        </w:rPr>
      </w:pPr>
      <w:r>
        <w:rPr>
          <w:rFonts w:ascii="Century Gothic" w:eastAsia="Times New Roman" w:hAnsi="Century Gothic"/>
          <w:bCs w:val="0"/>
          <w:kern w:val="18"/>
          <w:sz w:val="32"/>
        </w:rPr>
        <w:t>en dehors d’une classification</w:t>
      </w:r>
    </w:p>
    <w:p w14:paraId="1C62C6AB" w14:textId="77777777" w:rsidR="00E96E0A" w:rsidRPr="00787718" w:rsidRDefault="000C7AEE" w:rsidP="00FE0971">
      <w:pPr>
        <w:pStyle w:val="Titredetableau"/>
        <w:widowControl/>
        <w:suppressLineNumbers w:val="0"/>
        <w:suppressAutoHyphens w:val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/>
          <w:sz w:val="16"/>
          <w:szCs w:val="16"/>
        </w:rPr>
        <w:t>(</w:t>
      </w:r>
      <w:r w:rsidRPr="00A3078D">
        <w:rPr>
          <w:rFonts w:ascii="Arial" w:hAnsi="Arial"/>
          <w:sz w:val="16"/>
          <w:szCs w:val="16"/>
        </w:rPr>
        <w:t xml:space="preserve">autre qu’un aéronef </w:t>
      </w:r>
      <w:r>
        <w:rPr>
          <w:rFonts w:ascii="Arial" w:hAnsi="Arial"/>
          <w:sz w:val="16"/>
          <w:szCs w:val="16"/>
        </w:rPr>
        <w:t xml:space="preserve">relevant </w:t>
      </w:r>
      <w:r w:rsidRPr="00A3078D">
        <w:rPr>
          <w:rFonts w:ascii="Arial" w:hAnsi="Arial"/>
          <w:sz w:val="16"/>
          <w:szCs w:val="16"/>
        </w:rPr>
        <w:t xml:space="preserve">de </w:t>
      </w:r>
      <w:r w:rsidRPr="0014017F">
        <w:rPr>
          <w:rFonts w:ascii="Arial" w:hAnsi="Arial"/>
          <w:sz w:val="16"/>
          <w:szCs w:val="16"/>
        </w:rPr>
        <w:t>l’Annexe I du règlement européen (UE) n° 2018/1139 du parlement européen et du conseil du</w:t>
      </w:r>
      <w:r>
        <w:rPr>
          <w:rFonts w:ascii="Arial" w:hAnsi="Arial"/>
          <w:sz w:val="16"/>
          <w:szCs w:val="16"/>
        </w:rPr>
        <w:t xml:space="preserve"> </w:t>
      </w:r>
      <w:r w:rsidRPr="0014017F">
        <w:rPr>
          <w:rFonts w:ascii="Arial" w:hAnsi="Arial"/>
          <w:sz w:val="16"/>
          <w:szCs w:val="16"/>
        </w:rPr>
        <w:br/>
        <w:t>4 juillet 2018)</w:t>
      </w:r>
    </w:p>
    <w:p w14:paraId="146C5AED" w14:textId="77777777" w:rsidR="00E96E0A" w:rsidRPr="00C63A3B" w:rsidRDefault="00E96E0A" w:rsidP="00E96E0A">
      <w:pPr>
        <w:rPr>
          <w:color w:val="000000"/>
          <w:sz w:val="22"/>
          <w:szCs w:val="22"/>
        </w:rPr>
      </w:pPr>
    </w:p>
    <w:p w14:paraId="1BE8F08B" w14:textId="77777777" w:rsidR="005744EC" w:rsidRPr="001C09CD" w:rsidRDefault="005744EC" w:rsidP="005744EC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center"/>
        <w:rPr>
          <w:rFonts w:ascii="Arial" w:hAnsi="Arial"/>
          <w:b/>
          <w:color w:val="000000"/>
          <w:sz w:val="32"/>
          <w:szCs w:val="32"/>
        </w:rPr>
      </w:pPr>
      <w:r w:rsidRPr="001C09CD">
        <w:rPr>
          <w:rFonts w:ascii="Arial" w:hAnsi="Arial"/>
          <w:b/>
          <w:color w:val="000000"/>
          <w:sz w:val="32"/>
          <w:szCs w:val="32"/>
        </w:rPr>
        <w:t xml:space="preserve">PARTIE </w:t>
      </w:r>
      <w:r>
        <w:rPr>
          <w:rFonts w:ascii="Arial" w:hAnsi="Arial"/>
          <w:b/>
          <w:color w:val="000000"/>
          <w:sz w:val="32"/>
          <w:szCs w:val="32"/>
        </w:rPr>
        <w:t xml:space="preserve">I </w:t>
      </w:r>
      <w:r w:rsidRPr="001C09CD">
        <w:rPr>
          <w:rFonts w:ascii="Arial" w:hAnsi="Arial"/>
          <w:b/>
          <w:color w:val="000000"/>
          <w:sz w:val="32"/>
          <w:szCs w:val="32"/>
        </w:rPr>
        <w:t xml:space="preserve">A RENSEIGNER </w:t>
      </w:r>
      <w:r>
        <w:rPr>
          <w:rFonts w:ascii="Arial" w:hAnsi="Arial"/>
          <w:b/>
          <w:color w:val="000000"/>
          <w:sz w:val="32"/>
          <w:szCs w:val="32"/>
        </w:rPr>
        <w:t xml:space="preserve">ET A SIGNER </w:t>
      </w:r>
      <w:r w:rsidRPr="001C09CD">
        <w:rPr>
          <w:rFonts w:ascii="Arial" w:hAnsi="Arial"/>
          <w:b/>
          <w:color w:val="000000"/>
          <w:sz w:val="32"/>
          <w:szCs w:val="32"/>
        </w:rPr>
        <w:t xml:space="preserve">PAR LE </w:t>
      </w:r>
      <w:r>
        <w:rPr>
          <w:rFonts w:ascii="Arial" w:hAnsi="Arial"/>
          <w:b/>
          <w:color w:val="000000"/>
          <w:sz w:val="32"/>
          <w:szCs w:val="32"/>
        </w:rPr>
        <w:t>POSTULANT</w:t>
      </w:r>
    </w:p>
    <w:p w14:paraId="5260D20C" w14:textId="77777777" w:rsidR="00E96E0A" w:rsidRPr="00A04956" w:rsidRDefault="00E96E0A" w:rsidP="00E96E0A">
      <w:pPr>
        <w:numPr>
          <w:ilvl w:val="12"/>
          <w:numId w:val="0"/>
        </w:numPr>
        <w:tabs>
          <w:tab w:val="left" w:pos="360"/>
        </w:tabs>
        <w:jc w:val="both"/>
        <w:rPr>
          <w:rFonts w:ascii="Arial" w:hAnsi="Arial"/>
          <w:color w:val="000000"/>
        </w:rPr>
      </w:pPr>
      <w:r w:rsidRPr="00A04956">
        <w:rPr>
          <w:rFonts w:ascii="Arial" w:hAnsi="Arial"/>
          <w:color w:val="000000"/>
        </w:rPr>
        <w:t>Je vous prie de bien vouloir me délivrer :</w:t>
      </w:r>
    </w:p>
    <w:tbl>
      <w:tblPr>
        <w:tblW w:w="6347" w:type="dxa"/>
        <w:tblLook w:val="01E0" w:firstRow="1" w:lastRow="1" w:firstColumn="1" w:lastColumn="1" w:noHBand="0" w:noVBand="0"/>
      </w:tblPr>
      <w:tblGrid>
        <w:gridCol w:w="6347"/>
      </w:tblGrid>
      <w:tr w:rsidR="008F27AD" w:rsidRPr="00057321" w14:paraId="574215F7" w14:textId="77777777" w:rsidTr="000C7AEE">
        <w:trPr>
          <w:trHeight w:val="939"/>
        </w:trPr>
        <w:tc>
          <w:tcPr>
            <w:tcW w:w="6347" w:type="dxa"/>
            <w:shd w:val="clear" w:color="auto" w:fill="auto"/>
          </w:tcPr>
          <w:p w14:paraId="6766F01F" w14:textId="77777777" w:rsidR="008F27AD" w:rsidRDefault="008F27AD" w:rsidP="008F27AD">
            <w:pPr>
              <w:tabs>
                <w:tab w:val="left" w:pos="426"/>
              </w:tabs>
              <w:spacing w:line="220" w:lineRule="exact"/>
              <w:jc w:val="both"/>
              <w:rPr>
                <w:rFonts w:ascii="Arial" w:hAnsi="Arial"/>
                <w:color w:val="000000"/>
              </w:rPr>
            </w:pPr>
            <w:r w:rsidRPr="00057321">
              <w:rPr>
                <w:rFonts w:ascii="Arial" w:hAnsi="Arial"/>
                <w:color w:val="00000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eACocher1"/>
            <w:r w:rsidRPr="00057321">
              <w:rPr>
                <w:rFonts w:ascii="Arial" w:hAnsi="Arial"/>
                <w:color w:val="000000"/>
              </w:rPr>
              <w:instrText xml:space="preserve"> FORMCHECKBOX </w:instrText>
            </w:r>
            <w:r w:rsidR="00841037">
              <w:rPr>
                <w:rFonts w:ascii="Arial" w:hAnsi="Arial"/>
                <w:color w:val="000000"/>
              </w:rPr>
            </w:r>
            <w:r w:rsidR="00841037">
              <w:rPr>
                <w:rFonts w:ascii="Arial" w:hAnsi="Arial"/>
                <w:color w:val="000000"/>
              </w:rPr>
              <w:fldChar w:fldCharType="separate"/>
            </w:r>
            <w:r w:rsidRPr="00057321">
              <w:rPr>
                <w:rFonts w:ascii="Arial" w:hAnsi="Arial"/>
                <w:color w:val="000000"/>
              </w:rPr>
              <w:fldChar w:fldCharType="end"/>
            </w:r>
            <w:bookmarkEnd w:id="0"/>
            <w:r w:rsidRPr="00057321">
              <w:rPr>
                <w:rFonts w:ascii="Arial" w:hAnsi="Arial"/>
                <w:color w:val="000000"/>
              </w:rPr>
              <w:t xml:space="preserve"> le Certificat Acoustique (CA)</w:t>
            </w:r>
          </w:p>
          <w:p w14:paraId="7316C653" w14:textId="77777777" w:rsidR="008F27AD" w:rsidRPr="00057321" w:rsidRDefault="008F27AD" w:rsidP="00057321">
            <w:pPr>
              <w:tabs>
                <w:tab w:val="left" w:pos="426"/>
              </w:tabs>
              <w:jc w:val="both"/>
              <w:rPr>
                <w:rFonts w:ascii="Arial" w:hAnsi="Arial"/>
                <w:color w:val="000000"/>
              </w:rPr>
            </w:pPr>
            <w:r w:rsidRPr="00057321">
              <w:rPr>
                <w:rFonts w:ascii="Arial" w:hAnsi="Arial"/>
                <w:color w:val="00000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7321">
              <w:rPr>
                <w:rFonts w:ascii="Arial" w:hAnsi="Arial"/>
                <w:color w:val="000000"/>
              </w:rPr>
              <w:instrText xml:space="preserve"> FORMCHECKBOX </w:instrText>
            </w:r>
            <w:r w:rsidR="00841037">
              <w:rPr>
                <w:rFonts w:ascii="Arial" w:hAnsi="Arial"/>
                <w:color w:val="000000"/>
              </w:rPr>
            </w:r>
            <w:r w:rsidR="00841037">
              <w:rPr>
                <w:rFonts w:ascii="Arial" w:hAnsi="Arial"/>
                <w:color w:val="000000"/>
              </w:rPr>
              <w:fldChar w:fldCharType="separate"/>
            </w:r>
            <w:r w:rsidRPr="00057321">
              <w:rPr>
                <w:rFonts w:ascii="Arial" w:hAnsi="Arial"/>
                <w:color w:val="000000"/>
              </w:rPr>
              <w:fldChar w:fldCharType="end"/>
            </w:r>
            <w:r w:rsidRPr="00057321"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le Certificat de Limitation de Nuisances (CLN)</w:t>
            </w:r>
          </w:p>
          <w:p w14:paraId="4BC36207" w14:textId="77777777" w:rsidR="008F27AD" w:rsidRPr="00057321" w:rsidRDefault="008F27AD" w:rsidP="00057321">
            <w:pPr>
              <w:pStyle w:val="Corpsdetexte2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color w:val="000000"/>
              </w:rPr>
            </w:pPr>
            <w:r w:rsidRPr="0067185D">
              <w:rPr>
                <w:rFonts w:ascii="Arial" w:hAnsi="Arial"/>
                <w:color w:val="00000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eACocher2"/>
            <w:r w:rsidRPr="0067185D">
              <w:rPr>
                <w:rFonts w:ascii="Arial" w:hAnsi="Arial"/>
                <w:color w:val="000000"/>
              </w:rPr>
              <w:instrText xml:space="preserve"> FORMCHECKBOX </w:instrText>
            </w:r>
            <w:r w:rsidR="00841037">
              <w:rPr>
                <w:rFonts w:ascii="Arial" w:hAnsi="Arial"/>
                <w:color w:val="000000"/>
              </w:rPr>
            </w:r>
            <w:r w:rsidR="00841037">
              <w:rPr>
                <w:rFonts w:ascii="Arial" w:hAnsi="Arial"/>
                <w:color w:val="000000"/>
              </w:rPr>
              <w:fldChar w:fldCharType="separate"/>
            </w:r>
            <w:r w:rsidRPr="0067185D">
              <w:rPr>
                <w:rFonts w:ascii="Arial" w:hAnsi="Arial"/>
                <w:color w:val="000000"/>
              </w:rPr>
              <w:fldChar w:fldCharType="end"/>
            </w:r>
            <w:bookmarkEnd w:id="1"/>
            <w:r w:rsidRPr="00057321"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le Certificat de Limitation de Nuisances Spécial (CLNS)</w:t>
            </w:r>
          </w:p>
          <w:p w14:paraId="21947465" w14:textId="77777777" w:rsidR="008F27AD" w:rsidRPr="0067185D" w:rsidRDefault="008F27AD" w:rsidP="00057321">
            <w:pPr>
              <w:pStyle w:val="Corpsdetexte2"/>
              <w:tabs>
                <w:tab w:val="left" w:pos="426"/>
              </w:tabs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Arial" w:hAnsi="Arial"/>
                <w:color w:val="000000"/>
              </w:rPr>
            </w:pPr>
          </w:p>
        </w:tc>
      </w:tr>
    </w:tbl>
    <w:p w14:paraId="1D518551" w14:textId="77777777" w:rsidR="00E96E0A" w:rsidRPr="00787718" w:rsidRDefault="00E96E0A" w:rsidP="00E96E0A">
      <w:pPr>
        <w:tabs>
          <w:tab w:val="left" w:pos="36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5B742D12" w14:textId="77777777" w:rsidR="00E96E0A" w:rsidRPr="00787718" w:rsidRDefault="00E96E0A" w:rsidP="00E96E0A">
      <w:pPr>
        <w:tabs>
          <w:tab w:val="left" w:pos="360"/>
        </w:tabs>
        <w:jc w:val="both"/>
        <w:rPr>
          <w:rFonts w:ascii="Arial" w:hAnsi="Arial"/>
          <w:b/>
          <w:color w:val="000000"/>
          <w:spacing w:val="22"/>
        </w:rPr>
      </w:pPr>
      <w:r w:rsidRPr="00787718">
        <w:rPr>
          <w:rFonts w:ascii="Arial" w:hAnsi="Arial"/>
          <w:color w:val="000000"/>
          <w:spacing w:val="22"/>
        </w:rPr>
        <w:t>pour</w:t>
      </w:r>
      <w:r w:rsidR="00FE0971">
        <w:rPr>
          <w:rFonts w:ascii="Arial" w:hAnsi="Arial"/>
          <w:color w:val="000000"/>
          <w:spacing w:val="22"/>
        </w:rPr>
        <w:t xml:space="preserve"> : </w:t>
      </w:r>
      <w:r w:rsidRPr="00787718">
        <w:rPr>
          <w:rFonts w:ascii="Arial" w:hAnsi="Arial"/>
          <w:color w:val="000000"/>
          <w:spacing w:val="22"/>
        </w:rPr>
        <w:t xml:space="preserve">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aseACocher11"/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41037">
        <w:rPr>
          <w:rFonts w:ascii="Arial" w:hAnsi="Arial"/>
          <w:b/>
          <w:bCs/>
          <w:color w:val="000000"/>
          <w:spacing w:val="22"/>
        </w:rPr>
      </w:r>
      <w:r w:rsidR="00841037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bookmarkEnd w:id="2"/>
      <w:r w:rsidRPr="00787718">
        <w:rPr>
          <w:rFonts w:ascii="Arial" w:hAnsi="Arial"/>
          <w:b/>
          <w:color w:val="000000"/>
          <w:spacing w:val="22"/>
        </w:rPr>
        <w:t xml:space="preserve"> l'avion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41037">
        <w:rPr>
          <w:rFonts w:ascii="Arial" w:hAnsi="Arial"/>
          <w:b/>
          <w:bCs/>
          <w:color w:val="000000"/>
          <w:spacing w:val="22"/>
        </w:rPr>
      </w:r>
      <w:r w:rsidR="00841037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r w:rsidRPr="00787718">
        <w:rPr>
          <w:rFonts w:ascii="Arial" w:hAnsi="Arial"/>
          <w:b/>
          <w:color w:val="000000"/>
          <w:spacing w:val="22"/>
        </w:rPr>
        <w:t xml:space="preserve"> l'hélicoptère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41037">
        <w:rPr>
          <w:rFonts w:ascii="Arial" w:hAnsi="Arial"/>
          <w:b/>
          <w:bCs/>
          <w:color w:val="000000"/>
          <w:spacing w:val="22"/>
        </w:rPr>
      </w:r>
      <w:r w:rsidR="00841037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r w:rsidRPr="00787718">
        <w:rPr>
          <w:rFonts w:ascii="Arial" w:hAnsi="Arial"/>
          <w:b/>
          <w:color w:val="000000"/>
          <w:spacing w:val="22"/>
        </w:rPr>
        <w:t xml:space="preserve"> le planeur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aseACocher13"/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41037">
        <w:rPr>
          <w:rFonts w:ascii="Arial" w:hAnsi="Arial"/>
          <w:b/>
          <w:bCs/>
          <w:color w:val="000000"/>
          <w:spacing w:val="22"/>
        </w:rPr>
      </w:r>
      <w:r w:rsidR="00841037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bookmarkEnd w:id="3"/>
      <w:r w:rsidRPr="00787718">
        <w:rPr>
          <w:rFonts w:ascii="Arial" w:hAnsi="Arial"/>
          <w:b/>
          <w:color w:val="000000"/>
          <w:spacing w:val="22"/>
        </w:rPr>
        <w:t xml:space="preserve"> le </w:t>
      </w:r>
      <w:proofErr w:type="spellStart"/>
      <w:r w:rsidRPr="00787718">
        <w:rPr>
          <w:rFonts w:ascii="Arial" w:hAnsi="Arial"/>
          <w:b/>
          <w:color w:val="000000"/>
          <w:spacing w:val="22"/>
        </w:rPr>
        <w:t>moto-planeur</w:t>
      </w:r>
      <w:proofErr w:type="spellEnd"/>
      <w:r w:rsidRPr="00787718">
        <w:rPr>
          <w:rFonts w:ascii="Arial" w:hAnsi="Arial"/>
          <w:b/>
          <w:color w:val="000000"/>
          <w:spacing w:val="22"/>
        </w:rPr>
        <w:t xml:space="preserve"> </w:t>
      </w:r>
      <w:r w:rsidRPr="00787718">
        <w:rPr>
          <w:rFonts w:ascii="Arial" w:hAnsi="Arial"/>
          <w:b/>
          <w:bCs/>
          <w:color w:val="000000"/>
          <w:spacing w:val="22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CaseACocher14"/>
      <w:r w:rsidRPr="00787718">
        <w:rPr>
          <w:rFonts w:ascii="Arial" w:hAnsi="Arial"/>
          <w:b/>
          <w:bCs/>
          <w:color w:val="000000"/>
          <w:spacing w:val="22"/>
        </w:rPr>
        <w:instrText xml:space="preserve"> FORMCHECKBOX </w:instrText>
      </w:r>
      <w:r w:rsidR="00841037">
        <w:rPr>
          <w:rFonts w:ascii="Arial" w:hAnsi="Arial"/>
          <w:b/>
          <w:bCs/>
          <w:color w:val="000000"/>
          <w:spacing w:val="22"/>
        </w:rPr>
      </w:r>
      <w:r w:rsidR="00841037">
        <w:rPr>
          <w:rFonts w:ascii="Arial" w:hAnsi="Arial"/>
          <w:b/>
          <w:bCs/>
          <w:color w:val="000000"/>
          <w:spacing w:val="22"/>
        </w:rPr>
        <w:fldChar w:fldCharType="separate"/>
      </w:r>
      <w:r w:rsidRPr="00787718">
        <w:rPr>
          <w:rFonts w:ascii="Arial" w:hAnsi="Arial"/>
          <w:b/>
          <w:bCs/>
          <w:color w:val="000000"/>
          <w:spacing w:val="22"/>
        </w:rPr>
        <w:fldChar w:fldCharType="end"/>
      </w:r>
      <w:bookmarkEnd w:id="4"/>
      <w:r w:rsidRPr="00787718">
        <w:rPr>
          <w:rFonts w:ascii="Arial" w:hAnsi="Arial"/>
          <w:b/>
          <w:color w:val="000000"/>
          <w:spacing w:val="22"/>
        </w:rPr>
        <w:t xml:space="preserve"> le ballon</w:t>
      </w:r>
    </w:p>
    <w:p w14:paraId="12F1F1AB" w14:textId="77777777" w:rsidR="00E96E0A" w:rsidRPr="00787718" w:rsidRDefault="00E96E0A" w:rsidP="00E96E0A">
      <w:pPr>
        <w:tabs>
          <w:tab w:val="left" w:pos="36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66D0F6B3" w14:textId="358879EB" w:rsidR="00E96E0A" w:rsidRPr="00787718" w:rsidRDefault="00E96E0A" w:rsidP="00E96E0A">
      <w:pPr>
        <w:pStyle w:val="Corpsdetexte"/>
        <w:tabs>
          <w:tab w:val="left" w:pos="5040"/>
        </w:tabs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 w:cs="Arial"/>
          <w:color w:val="000000"/>
          <w:sz w:val="20"/>
        </w:rPr>
      </w:pPr>
      <w:r w:rsidRPr="00787718">
        <w:rPr>
          <w:rFonts w:ascii="Arial" w:hAnsi="Arial"/>
          <w:color w:val="000000"/>
          <w:sz w:val="20"/>
        </w:rPr>
        <w:t>Constructeur</w:t>
      </w:r>
      <w:r w:rsidR="00187891">
        <w:rPr>
          <w:rStyle w:val="Appelnotedebasdep"/>
          <w:rFonts w:ascii="Arial" w:hAnsi="Arial"/>
          <w:color w:val="000000"/>
          <w:sz w:val="20"/>
        </w:rPr>
        <w:footnoteReference w:id="1"/>
      </w:r>
      <w:r w:rsidRPr="00787718">
        <w:rPr>
          <w:rFonts w:ascii="Arial" w:hAnsi="Arial"/>
          <w:color w:val="000000"/>
          <w:sz w:val="20"/>
        </w:rPr>
        <w:t xml:space="preserve"> :</w:t>
      </w:r>
      <w:r w:rsidRPr="00787718">
        <w:rPr>
          <w:rFonts w:ascii="Arial" w:hAnsi="Arial"/>
          <w:color w:val="000000"/>
          <w:sz w:val="20"/>
        </w:rPr>
        <w:tab/>
      </w:r>
    </w:p>
    <w:p w14:paraId="79951919" w14:textId="2A1126B9" w:rsidR="00136408" w:rsidRDefault="00E96E0A" w:rsidP="00E96E0A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  <w:r w:rsidRPr="00787718">
        <w:rPr>
          <w:rFonts w:ascii="Arial" w:hAnsi="Arial"/>
          <w:color w:val="000000"/>
        </w:rPr>
        <w:t>Modèle</w:t>
      </w:r>
      <w:r w:rsidR="00187891" w:rsidRPr="00187891">
        <w:rPr>
          <w:rFonts w:ascii="Arial" w:hAnsi="Arial"/>
          <w:color w:val="000000"/>
          <w:vertAlign w:val="superscript"/>
        </w:rPr>
        <w:t>1</w:t>
      </w:r>
      <w:r w:rsidRPr="00787718">
        <w:rPr>
          <w:rFonts w:ascii="Arial" w:hAnsi="Arial"/>
          <w:color w:val="000000"/>
        </w:rPr>
        <w:t xml:space="preserve"> :</w:t>
      </w:r>
      <w:r w:rsidRPr="00787718">
        <w:rPr>
          <w:rFonts w:ascii="Arial" w:hAnsi="Arial"/>
          <w:color w:val="000000"/>
        </w:rPr>
        <w:tab/>
      </w:r>
    </w:p>
    <w:p w14:paraId="67F0DFBF" w14:textId="12AC6DAA" w:rsidR="00E96E0A" w:rsidRPr="00787718" w:rsidRDefault="00E96E0A" w:rsidP="00E96E0A">
      <w:pPr>
        <w:pStyle w:val="Corpsdetexte2"/>
        <w:tabs>
          <w:tab w:val="left" w:pos="360"/>
          <w:tab w:val="left" w:pos="5040"/>
        </w:tabs>
        <w:overflowPunct w:val="0"/>
        <w:autoSpaceDE w:val="0"/>
        <w:autoSpaceDN w:val="0"/>
        <w:adjustRightInd w:val="0"/>
        <w:spacing w:line="220" w:lineRule="exact"/>
        <w:textAlignment w:val="baseline"/>
        <w:rPr>
          <w:rFonts w:ascii="Arial" w:hAnsi="Arial"/>
          <w:color w:val="000000"/>
        </w:rPr>
      </w:pPr>
      <w:r w:rsidRPr="00787718">
        <w:rPr>
          <w:rFonts w:ascii="Arial" w:hAnsi="Arial"/>
          <w:color w:val="000000"/>
        </w:rPr>
        <w:t>N° de série</w:t>
      </w:r>
      <w:r w:rsidR="00187891" w:rsidRPr="00187891">
        <w:rPr>
          <w:rFonts w:ascii="Arial" w:hAnsi="Arial"/>
          <w:color w:val="000000"/>
          <w:vertAlign w:val="superscript"/>
        </w:rPr>
        <w:t>1</w:t>
      </w:r>
      <w:r w:rsidRPr="00787718">
        <w:rPr>
          <w:rFonts w:ascii="Arial" w:hAnsi="Arial"/>
          <w:color w:val="000000"/>
        </w:rPr>
        <w:t xml:space="preserve"> : </w:t>
      </w:r>
    </w:p>
    <w:p w14:paraId="1EC49268" w14:textId="77777777" w:rsidR="00E96E0A" w:rsidRDefault="00E96E0A" w:rsidP="00E96E0A">
      <w:pPr>
        <w:tabs>
          <w:tab w:val="left" w:pos="360"/>
          <w:tab w:val="left" w:pos="504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76316875" w14:textId="77777777" w:rsidR="00926C43" w:rsidRDefault="00926C43" w:rsidP="00E96E0A">
      <w:pPr>
        <w:tabs>
          <w:tab w:val="left" w:pos="360"/>
          <w:tab w:val="left" w:pos="504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6081580C" w14:textId="77777777" w:rsidR="00926C43" w:rsidRPr="00926C43" w:rsidRDefault="00926C43" w:rsidP="00926C43">
      <w:pPr>
        <w:tabs>
          <w:tab w:val="left" w:pos="360"/>
        </w:tabs>
        <w:jc w:val="both"/>
        <w:rPr>
          <w:rFonts w:ascii="Arial" w:hAnsi="Arial"/>
          <w:bCs/>
          <w:color w:val="000000"/>
        </w:rPr>
      </w:pPr>
      <w:r w:rsidRPr="00926C43">
        <w:rPr>
          <w:rFonts w:ascii="Arial" w:hAnsi="Arial"/>
          <w:bCs/>
          <w:color w:val="000000"/>
          <w:u w:val="single"/>
        </w:rPr>
        <w:t>Circonstance de la demande</w:t>
      </w:r>
      <w:r w:rsidRPr="00926C43">
        <w:rPr>
          <w:rFonts w:ascii="Arial" w:hAnsi="Arial"/>
          <w:bCs/>
          <w:color w:val="000000"/>
        </w:rPr>
        <w:t> :</w:t>
      </w:r>
    </w:p>
    <w:p w14:paraId="5D1BB4D3" w14:textId="77777777" w:rsidR="00926C43" w:rsidRPr="00926C43" w:rsidRDefault="00926C43" w:rsidP="00926C43">
      <w:pPr>
        <w:tabs>
          <w:tab w:val="left" w:pos="360"/>
        </w:tabs>
        <w:jc w:val="both"/>
        <w:rPr>
          <w:rFonts w:ascii="Arial" w:hAnsi="Arial"/>
          <w:bCs/>
          <w:color w:val="000000"/>
        </w:rPr>
      </w:pPr>
      <w:r w:rsidRPr="00787718">
        <w:rPr>
          <w:rFonts w:ascii="Arial" w:hAnsi="Arial"/>
          <w:bCs/>
          <w:color w:val="00000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Cs/>
          <w:color w:val="000000"/>
        </w:rPr>
        <w:instrText xml:space="preserve"> FORMCHECKBOX </w:instrText>
      </w:r>
      <w:r w:rsidR="00841037">
        <w:rPr>
          <w:rFonts w:ascii="Arial" w:hAnsi="Arial"/>
          <w:bCs/>
          <w:color w:val="000000"/>
        </w:rPr>
      </w:r>
      <w:r w:rsidR="00841037">
        <w:rPr>
          <w:rFonts w:ascii="Arial" w:hAnsi="Arial"/>
          <w:bCs/>
          <w:color w:val="000000"/>
        </w:rPr>
        <w:fldChar w:fldCharType="separate"/>
      </w:r>
      <w:r w:rsidRPr="00787718">
        <w:rPr>
          <w:rFonts w:ascii="Arial" w:hAnsi="Arial"/>
          <w:bCs/>
          <w:color w:val="000000"/>
        </w:rPr>
        <w:fldChar w:fldCharType="end"/>
      </w:r>
      <w:r>
        <w:rPr>
          <w:rFonts w:ascii="Arial" w:hAnsi="Arial"/>
          <w:bCs/>
          <w:color w:val="000000"/>
        </w:rPr>
        <w:t xml:space="preserve"> </w:t>
      </w:r>
      <w:r w:rsidRPr="00926C43">
        <w:rPr>
          <w:rFonts w:ascii="Arial" w:hAnsi="Arial"/>
          <w:bCs/>
          <w:color w:val="000000"/>
        </w:rPr>
        <w:t>Aéronef déjà muni d’un CDN mais pas encore d’un CA/CLN/CLNS</w:t>
      </w:r>
    </w:p>
    <w:p w14:paraId="0AF4F525" w14:textId="0B047958" w:rsidR="00926C43" w:rsidRDefault="00926C43" w:rsidP="00926C43">
      <w:pPr>
        <w:tabs>
          <w:tab w:val="left" w:pos="360"/>
        </w:tabs>
        <w:jc w:val="both"/>
        <w:rPr>
          <w:ins w:id="5" w:author="BUDICI Iuri" w:date="2023-01-18T17:34:00Z"/>
          <w:rFonts w:ascii="Arial" w:hAnsi="Arial"/>
          <w:bCs/>
          <w:color w:val="000000"/>
        </w:rPr>
      </w:pPr>
      <w:r w:rsidRPr="00787718">
        <w:rPr>
          <w:rFonts w:ascii="Arial" w:hAnsi="Arial"/>
          <w:bCs/>
          <w:color w:val="00000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Cs/>
          <w:color w:val="000000"/>
        </w:rPr>
        <w:instrText xml:space="preserve"> FORMCHECKBOX </w:instrText>
      </w:r>
      <w:r w:rsidR="00841037">
        <w:rPr>
          <w:rFonts w:ascii="Arial" w:hAnsi="Arial"/>
          <w:bCs/>
          <w:color w:val="000000"/>
        </w:rPr>
      </w:r>
      <w:r w:rsidR="00841037">
        <w:rPr>
          <w:rFonts w:ascii="Arial" w:hAnsi="Arial"/>
          <w:bCs/>
          <w:color w:val="000000"/>
        </w:rPr>
        <w:fldChar w:fldCharType="separate"/>
      </w:r>
      <w:r w:rsidRPr="00787718">
        <w:rPr>
          <w:rFonts w:ascii="Arial" w:hAnsi="Arial"/>
          <w:bCs/>
          <w:color w:val="000000"/>
        </w:rPr>
        <w:fldChar w:fldCharType="end"/>
      </w:r>
      <w:r>
        <w:rPr>
          <w:rFonts w:ascii="Arial" w:hAnsi="Arial"/>
          <w:bCs/>
          <w:color w:val="000000"/>
        </w:rPr>
        <w:t xml:space="preserve"> </w:t>
      </w:r>
      <w:r w:rsidRPr="00926C43">
        <w:rPr>
          <w:rFonts w:ascii="Arial" w:hAnsi="Arial"/>
          <w:bCs/>
          <w:color w:val="000000"/>
        </w:rPr>
        <w:t>Aéronef dont le modèle change</w:t>
      </w:r>
    </w:p>
    <w:p w14:paraId="45AFDB71" w14:textId="444643CB" w:rsidR="001D4622" w:rsidRPr="00926C43" w:rsidRDefault="001D4622" w:rsidP="00926C43">
      <w:pPr>
        <w:tabs>
          <w:tab w:val="left" w:pos="360"/>
        </w:tabs>
        <w:jc w:val="both"/>
        <w:rPr>
          <w:rFonts w:ascii="Arial" w:hAnsi="Arial"/>
          <w:bCs/>
          <w:color w:val="000000"/>
        </w:rPr>
      </w:pPr>
      <w:ins w:id="6" w:author="BUDICI Iuri" w:date="2023-01-18T17:35:00Z">
        <w:r w:rsidRPr="00787718">
          <w:rPr>
            <w:rFonts w:ascii="Arial" w:hAnsi="Arial"/>
            <w:bCs/>
            <w:color w:val="000000"/>
          </w:rPr>
          <w:fldChar w:fldCharType="begin">
            <w:ffData>
              <w:name w:val="CaseACocher16"/>
              <w:enabled/>
              <w:calcOnExit w:val="0"/>
              <w:checkBox>
                <w:sizeAuto/>
                <w:default w:val="0"/>
                <w:checked w:val="0"/>
              </w:checkBox>
            </w:ffData>
          </w:fldChar>
        </w:r>
        <w:r w:rsidRPr="00787718">
          <w:rPr>
            <w:rFonts w:ascii="Arial" w:hAnsi="Arial"/>
            <w:bCs/>
            <w:color w:val="000000"/>
          </w:rPr>
          <w:instrText xml:space="preserve"> FORMCHECKBOX </w:instrText>
        </w:r>
        <w:r w:rsidR="00841037">
          <w:rPr>
            <w:rFonts w:ascii="Arial" w:hAnsi="Arial"/>
            <w:bCs/>
            <w:color w:val="000000"/>
          </w:rPr>
        </w:r>
        <w:r w:rsidR="00841037">
          <w:rPr>
            <w:rFonts w:ascii="Arial" w:hAnsi="Arial"/>
            <w:bCs/>
            <w:color w:val="000000"/>
          </w:rPr>
          <w:fldChar w:fldCharType="separate"/>
        </w:r>
        <w:r w:rsidRPr="00787718">
          <w:rPr>
            <w:rFonts w:ascii="Arial" w:hAnsi="Arial"/>
            <w:bCs/>
            <w:color w:val="000000"/>
          </w:rPr>
          <w:fldChar w:fldCharType="end"/>
        </w:r>
        <w:r>
          <w:rPr>
            <w:rFonts w:ascii="Arial" w:hAnsi="Arial"/>
            <w:bCs/>
            <w:color w:val="000000"/>
          </w:rPr>
          <w:t xml:space="preserve"> </w:t>
        </w:r>
      </w:ins>
      <w:ins w:id="7" w:author="BUDICI Iuri" w:date="2023-01-18T17:34:00Z">
        <w:r w:rsidRPr="00926C43">
          <w:rPr>
            <w:rFonts w:ascii="Arial" w:hAnsi="Arial"/>
            <w:bCs/>
            <w:color w:val="000000"/>
          </w:rPr>
          <w:t xml:space="preserve">Aéronef dont </w:t>
        </w:r>
        <w:r>
          <w:rPr>
            <w:rFonts w:ascii="Arial" w:hAnsi="Arial"/>
            <w:bCs/>
            <w:color w:val="000000"/>
          </w:rPr>
          <w:t>la configuration c</w:t>
        </w:r>
        <w:r w:rsidRPr="00926C43">
          <w:rPr>
            <w:rFonts w:ascii="Arial" w:hAnsi="Arial"/>
            <w:bCs/>
            <w:color w:val="000000"/>
          </w:rPr>
          <w:t>hange</w:t>
        </w:r>
        <w:r>
          <w:rPr>
            <w:rFonts w:ascii="Arial" w:hAnsi="Arial"/>
            <w:bCs/>
            <w:color w:val="000000"/>
          </w:rPr>
          <w:t xml:space="preserve"> (exemple : remplacement </w:t>
        </w:r>
        <w:r w:rsidRPr="00840858">
          <w:rPr>
            <w:rFonts w:ascii="Arial" w:hAnsi="Arial"/>
            <w:bCs/>
            <w:color w:val="000000"/>
          </w:rPr>
          <w:t>moteur, hélice</w:t>
        </w:r>
        <w:r>
          <w:rPr>
            <w:rFonts w:ascii="Arial" w:hAnsi="Arial"/>
            <w:bCs/>
            <w:color w:val="000000"/>
          </w:rPr>
          <w:t>)</w:t>
        </w:r>
        <w:r w:rsidRPr="00AB25B4">
          <w:t xml:space="preserve"> </w:t>
        </w:r>
        <w:r>
          <w:rPr>
            <w:rFonts w:ascii="Arial" w:hAnsi="Arial"/>
            <w:bCs/>
            <w:color w:val="000000"/>
          </w:rPr>
          <w:t>a</w:t>
        </w:r>
        <w:r w:rsidRPr="00AB25B4">
          <w:rPr>
            <w:rFonts w:ascii="Arial" w:hAnsi="Arial"/>
            <w:bCs/>
            <w:color w:val="000000"/>
          </w:rPr>
          <w:t xml:space="preserve">vec ou sans </w:t>
        </w:r>
        <w:r>
          <w:rPr>
            <w:rFonts w:ascii="Arial" w:hAnsi="Arial"/>
            <w:bCs/>
            <w:color w:val="000000"/>
          </w:rPr>
          <w:t>évolution</w:t>
        </w:r>
        <w:r w:rsidRPr="00AB25B4">
          <w:rPr>
            <w:rFonts w:ascii="Arial" w:hAnsi="Arial"/>
            <w:bCs/>
            <w:color w:val="000000"/>
          </w:rPr>
          <w:t xml:space="preserve"> des niveaux de bruit</w:t>
        </w:r>
      </w:ins>
    </w:p>
    <w:p w14:paraId="726D54E5" w14:textId="77777777" w:rsidR="00926C43" w:rsidRPr="00926C43" w:rsidRDefault="00926C43" w:rsidP="00926C43">
      <w:pPr>
        <w:tabs>
          <w:tab w:val="left" w:pos="360"/>
        </w:tabs>
        <w:jc w:val="both"/>
        <w:rPr>
          <w:rFonts w:ascii="Arial" w:hAnsi="Arial"/>
          <w:bCs/>
          <w:color w:val="000000"/>
        </w:rPr>
      </w:pPr>
      <w:r w:rsidRPr="00787718">
        <w:rPr>
          <w:rFonts w:ascii="Arial" w:hAnsi="Arial"/>
          <w:bCs/>
          <w:color w:val="00000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Cs/>
          <w:color w:val="000000"/>
        </w:rPr>
        <w:instrText xml:space="preserve"> FORMCHECKBOX </w:instrText>
      </w:r>
      <w:r w:rsidR="00841037">
        <w:rPr>
          <w:rFonts w:ascii="Arial" w:hAnsi="Arial"/>
          <w:bCs/>
          <w:color w:val="000000"/>
        </w:rPr>
      </w:r>
      <w:r w:rsidR="00841037">
        <w:rPr>
          <w:rFonts w:ascii="Arial" w:hAnsi="Arial"/>
          <w:bCs/>
          <w:color w:val="000000"/>
        </w:rPr>
        <w:fldChar w:fldCharType="separate"/>
      </w:r>
      <w:r w:rsidRPr="00787718">
        <w:rPr>
          <w:rFonts w:ascii="Arial" w:hAnsi="Arial"/>
          <w:bCs/>
          <w:color w:val="000000"/>
        </w:rPr>
        <w:fldChar w:fldCharType="end"/>
      </w:r>
      <w:r>
        <w:rPr>
          <w:rFonts w:ascii="Arial" w:hAnsi="Arial"/>
          <w:bCs/>
          <w:color w:val="000000"/>
        </w:rPr>
        <w:t xml:space="preserve"> </w:t>
      </w:r>
      <w:r w:rsidRPr="00926C43">
        <w:rPr>
          <w:rFonts w:ascii="Arial" w:hAnsi="Arial"/>
          <w:bCs/>
          <w:color w:val="000000"/>
        </w:rPr>
        <w:t>Aéronef dont le CA/CLN/CLNS change de chapitre d’annexe 16 OACI ou dont les niveaux de bruit évoluent</w:t>
      </w:r>
    </w:p>
    <w:p w14:paraId="675EC7D4" w14:textId="77777777" w:rsidR="00926C43" w:rsidRPr="00926C43" w:rsidRDefault="00926C43" w:rsidP="00926C43">
      <w:pPr>
        <w:tabs>
          <w:tab w:val="left" w:pos="360"/>
        </w:tabs>
        <w:jc w:val="both"/>
        <w:rPr>
          <w:rFonts w:ascii="Arial" w:hAnsi="Arial"/>
          <w:bCs/>
          <w:color w:val="000000"/>
        </w:rPr>
      </w:pPr>
      <w:r w:rsidRPr="00787718">
        <w:rPr>
          <w:rFonts w:ascii="Arial" w:hAnsi="Arial"/>
          <w:bCs/>
          <w:color w:val="00000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7718">
        <w:rPr>
          <w:rFonts w:ascii="Arial" w:hAnsi="Arial"/>
          <w:bCs/>
          <w:color w:val="000000"/>
        </w:rPr>
        <w:instrText xml:space="preserve"> FORMCHECKBOX </w:instrText>
      </w:r>
      <w:r w:rsidR="00841037">
        <w:rPr>
          <w:rFonts w:ascii="Arial" w:hAnsi="Arial"/>
          <w:bCs/>
          <w:color w:val="000000"/>
        </w:rPr>
      </w:r>
      <w:r w:rsidR="00841037">
        <w:rPr>
          <w:rFonts w:ascii="Arial" w:hAnsi="Arial"/>
          <w:bCs/>
          <w:color w:val="000000"/>
        </w:rPr>
        <w:fldChar w:fldCharType="separate"/>
      </w:r>
      <w:r w:rsidRPr="00787718">
        <w:rPr>
          <w:rFonts w:ascii="Arial" w:hAnsi="Arial"/>
          <w:bCs/>
          <w:color w:val="000000"/>
        </w:rPr>
        <w:fldChar w:fldCharType="end"/>
      </w:r>
      <w:r>
        <w:rPr>
          <w:rFonts w:ascii="Arial" w:hAnsi="Arial"/>
          <w:bCs/>
          <w:color w:val="000000"/>
        </w:rPr>
        <w:t xml:space="preserve"> </w:t>
      </w:r>
      <w:r w:rsidRPr="00926C43">
        <w:rPr>
          <w:rFonts w:ascii="Arial" w:hAnsi="Arial"/>
          <w:bCs/>
          <w:color w:val="000000"/>
        </w:rPr>
        <w:t>Aéronef dont le modèle de certificat est d'un ancien format</w:t>
      </w:r>
    </w:p>
    <w:p w14:paraId="3A250CEC" w14:textId="77777777" w:rsidR="00926C43" w:rsidRDefault="00926C43" w:rsidP="00E96E0A">
      <w:pPr>
        <w:tabs>
          <w:tab w:val="left" w:pos="360"/>
          <w:tab w:val="left" w:pos="504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3A6D8BB5" w14:textId="77777777" w:rsidR="004615ED" w:rsidRPr="00787718" w:rsidRDefault="004615ED" w:rsidP="00E96E0A">
      <w:pPr>
        <w:tabs>
          <w:tab w:val="left" w:pos="360"/>
          <w:tab w:val="left" w:pos="5040"/>
        </w:tabs>
        <w:jc w:val="both"/>
        <w:rPr>
          <w:rFonts w:ascii="Arial" w:hAnsi="Arial"/>
          <w:color w:val="000000"/>
          <w:sz w:val="16"/>
          <w:szCs w:val="16"/>
        </w:rPr>
      </w:pPr>
    </w:p>
    <w:p w14:paraId="17956DA8" w14:textId="77777777" w:rsidR="0009517E" w:rsidRPr="00C63A3B" w:rsidRDefault="0009517E" w:rsidP="0009517E">
      <w:pPr>
        <w:tabs>
          <w:tab w:val="left" w:pos="360"/>
        </w:tabs>
        <w:jc w:val="both"/>
        <w:rPr>
          <w:rFonts w:ascii="Arial" w:hAnsi="Arial"/>
        </w:rPr>
      </w:pPr>
      <w:r w:rsidRPr="00C63A3B">
        <w:rPr>
          <w:rFonts w:ascii="Arial" w:hAnsi="Arial"/>
        </w:rPr>
        <w:t>Coordonnées du propriétaire au nom duquel l’aéronef sera immatriculé.</w:t>
      </w:r>
    </w:p>
    <w:p w14:paraId="5A9C83C5" w14:textId="77777777" w:rsidR="00234824" w:rsidRDefault="00234824" w:rsidP="00E96E0A">
      <w:pPr>
        <w:tabs>
          <w:tab w:val="left" w:pos="360"/>
        </w:tabs>
        <w:jc w:val="both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6571"/>
      </w:tblGrid>
      <w:tr w:rsidR="00234824" w14:paraId="5C2616EB" w14:textId="77777777" w:rsidTr="002568E6">
        <w:tc>
          <w:tcPr>
            <w:tcW w:w="3369" w:type="dxa"/>
            <w:shd w:val="clear" w:color="auto" w:fill="auto"/>
          </w:tcPr>
          <w:p w14:paraId="4178102E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361198F7" w14:textId="33CEF1A2" w:rsidR="00234824" w:rsidRDefault="00234824" w:rsidP="002568E6"/>
        </w:tc>
      </w:tr>
      <w:tr w:rsidR="00234824" w14:paraId="3E795B1A" w14:textId="77777777" w:rsidTr="002568E6">
        <w:tc>
          <w:tcPr>
            <w:tcW w:w="3369" w:type="dxa"/>
            <w:shd w:val="clear" w:color="auto" w:fill="auto"/>
          </w:tcPr>
          <w:p w14:paraId="3C4A1162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0089B88B" w14:textId="49F7CC4B" w:rsidR="00234824" w:rsidRDefault="00234824" w:rsidP="002568E6"/>
        </w:tc>
      </w:tr>
      <w:tr w:rsidR="00234824" w14:paraId="5319127F" w14:textId="77777777" w:rsidTr="002568E6">
        <w:tc>
          <w:tcPr>
            <w:tcW w:w="3369" w:type="dxa"/>
            <w:shd w:val="clear" w:color="auto" w:fill="auto"/>
          </w:tcPr>
          <w:p w14:paraId="50A8CD89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76E1E4F2" w14:textId="4B777324" w:rsidR="00234824" w:rsidRDefault="00234824" w:rsidP="002568E6"/>
        </w:tc>
      </w:tr>
      <w:tr w:rsidR="00234824" w14:paraId="61E0A4FA" w14:textId="77777777" w:rsidTr="002568E6">
        <w:tc>
          <w:tcPr>
            <w:tcW w:w="3369" w:type="dxa"/>
            <w:shd w:val="clear" w:color="auto" w:fill="auto"/>
          </w:tcPr>
          <w:p w14:paraId="03E77246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61179CA1" w14:textId="05EDD209" w:rsidR="00234824" w:rsidRDefault="00234824" w:rsidP="002568E6"/>
        </w:tc>
      </w:tr>
      <w:tr w:rsidR="00234824" w:rsidRPr="00F0192D" w14:paraId="0D607799" w14:textId="77777777" w:rsidTr="002568E6">
        <w:tc>
          <w:tcPr>
            <w:tcW w:w="3369" w:type="dxa"/>
            <w:shd w:val="clear" w:color="auto" w:fill="auto"/>
          </w:tcPr>
          <w:p w14:paraId="0225F885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Adresse : </w:t>
            </w:r>
          </w:p>
        </w:tc>
        <w:tc>
          <w:tcPr>
            <w:tcW w:w="6662" w:type="dxa"/>
            <w:shd w:val="clear" w:color="auto" w:fill="auto"/>
          </w:tcPr>
          <w:p w14:paraId="05BBB6CD" w14:textId="45AB340C" w:rsidR="00234824" w:rsidRPr="00F0192D" w:rsidRDefault="00234824" w:rsidP="002568E6">
            <w:pPr>
              <w:rPr>
                <w:rFonts w:ascii="Arial" w:hAnsi="Arial"/>
                <w:color w:val="000000"/>
              </w:rPr>
            </w:pPr>
          </w:p>
        </w:tc>
      </w:tr>
      <w:tr w:rsidR="00234824" w14:paraId="24BE8ED0" w14:textId="77777777" w:rsidTr="002568E6">
        <w:tc>
          <w:tcPr>
            <w:tcW w:w="3369" w:type="dxa"/>
            <w:shd w:val="clear" w:color="auto" w:fill="auto"/>
          </w:tcPr>
          <w:p w14:paraId="48D8D7A1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41D508C7" w14:textId="07127229" w:rsidR="00234824" w:rsidRDefault="00234824" w:rsidP="002568E6"/>
        </w:tc>
      </w:tr>
      <w:tr w:rsidR="00234824" w14:paraId="377C71DE" w14:textId="77777777" w:rsidTr="002568E6">
        <w:tc>
          <w:tcPr>
            <w:tcW w:w="3369" w:type="dxa"/>
            <w:shd w:val="clear" w:color="auto" w:fill="auto"/>
          </w:tcPr>
          <w:p w14:paraId="3D799735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fax :</w:t>
            </w:r>
          </w:p>
        </w:tc>
        <w:tc>
          <w:tcPr>
            <w:tcW w:w="6662" w:type="dxa"/>
            <w:shd w:val="clear" w:color="auto" w:fill="auto"/>
          </w:tcPr>
          <w:p w14:paraId="7CAA9754" w14:textId="42DF3F25" w:rsidR="00234824" w:rsidRDefault="00234824" w:rsidP="002568E6"/>
        </w:tc>
      </w:tr>
      <w:tr w:rsidR="00234824" w14:paraId="73FA3E7D" w14:textId="77777777" w:rsidTr="002568E6">
        <w:tc>
          <w:tcPr>
            <w:tcW w:w="3369" w:type="dxa"/>
            <w:shd w:val="clear" w:color="auto" w:fill="auto"/>
          </w:tcPr>
          <w:p w14:paraId="3C293155" w14:textId="77777777" w:rsidR="00234824" w:rsidRPr="00F0192D" w:rsidRDefault="00234824" w:rsidP="002568E6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135661FF" w14:textId="2122897C" w:rsidR="00234824" w:rsidRDefault="00234824" w:rsidP="002568E6"/>
        </w:tc>
      </w:tr>
    </w:tbl>
    <w:p w14:paraId="623C2CDB" w14:textId="77777777" w:rsidR="00234824" w:rsidRDefault="00234824" w:rsidP="00E96E0A">
      <w:pPr>
        <w:tabs>
          <w:tab w:val="left" w:pos="360"/>
        </w:tabs>
        <w:jc w:val="both"/>
        <w:rPr>
          <w:rFonts w:ascii="Arial" w:hAnsi="Arial"/>
        </w:rPr>
      </w:pPr>
    </w:p>
    <w:p w14:paraId="3991B9AE" w14:textId="77777777" w:rsidR="00D50EB8" w:rsidRDefault="00D50EB8" w:rsidP="00E96E0A">
      <w:pPr>
        <w:tabs>
          <w:tab w:val="left" w:pos="360"/>
        </w:tabs>
        <w:jc w:val="both"/>
        <w:rPr>
          <w:rFonts w:ascii="Arial" w:hAnsi="Arial"/>
          <w:color w:val="000000"/>
          <w:sz w:val="10"/>
          <w:szCs w:val="10"/>
        </w:rPr>
      </w:pPr>
    </w:p>
    <w:p w14:paraId="268D262C" w14:textId="77777777" w:rsidR="00F531CC" w:rsidRPr="00942834" w:rsidRDefault="00F531CC" w:rsidP="00E96E0A">
      <w:pPr>
        <w:tabs>
          <w:tab w:val="left" w:pos="360"/>
        </w:tabs>
        <w:jc w:val="both"/>
        <w:rPr>
          <w:rFonts w:ascii="Arial" w:hAnsi="Arial"/>
          <w:color w:val="000000"/>
          <w:sz w:val="10"/>
          <w:szCs w:val="10"/>
        </w:rPr>
      </w:pPr>
    </w:p>
    <w:p w14:paraId="0FFE3749" w14:textId="77777777" w:rsidR="00F2748C" w:rsidRDefault="0033193C" w:rsidP="00ED3D20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b/>
          <w:color w:val="000000"/>
          <w:sz w:val="20"/>
        </w:rPr>
      </w:pPr>
      <w:r w:rsidRPr="00CF19E3">
        <w:rPr>
          <w:rFonts w:ascii="Arial" w:hAnsi="Arial"/>
          <w:b/>
          <w:color w:val="000000"/>
          <w:sz w:val="20"/>
        </w:rPr>
        <w:t xml:space="preserve">Le </w:t>
      </w:r>
      <w:r>
        <w:rPr>
          <w:rFonts w:ascii="Arial" w:hAnsi="Arial"/>
          <w:b/>
          <w:color w:val="000000"/>
          <w:sz w:val="20"/>
        </w:rPr>
        <w:t xml:space="preserve">soussigné </w:t>
      </w:r>
      <w:r w:rsidR="00DD29C1">
        <w:rPr>
          <w:rFonts w:ascii="Arial" w:hAnsi="Arial"/>
          <w:b/>
          <w:color w:val="000000"/>
          <w:sz w:val="20"/>
        </w:rPr>
        <w:t>postulant</w:t>
      </w:r>
      <w:r w:rsidRPr="00CF19E3">
        <w:rPr>
          <w:rFonts w:ascii="Arial" w:hAnsi="Arial"/>
          <w:b/>
          <w:color w:val="000000"/>
          <w:sz w:val="20"/>
        </w:rPr>
        <w:t xml:space="preserve"> agit en qualit</w:t>
      </w:r>
      <w:r w:rsidR="00103C0D">
        <w:rPr>
          <w:rFonts w:ascii="Arial" w:hAnsi="Arial"/>
          <w:b/>
          <w:color w:val="000000"/>
          <w:sz w:val="20"/>
        </w:rPr>
        <w:t xml:space="preserve">é : </w:t>
      </w:r>
    </w:p>
    <w:p w14:paraId="269BA212" w14:textId="77777777" w:rsidR="00103C0D" w:rsidRDefault="00103C0D" w:rsidP="00ED3D20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</w:p>
    <w:p w14:paraId="3BA54902" w14:textId="77777777" w:rsidR="00F2748C" w:rsidRDefault="00F2748C" w:rsidP="00ED3D20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F0192D">
        <w:rPr>
          <w:rFonts w:ascii="Arial" w:hAnsi="Arial"/>
          <w:b/>
          <w:sz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0192D">
        <w:rPr>
          <w:rFonts w:ascii="Arial" w:hAnsi="Arial"/>
          <w:b/>
          <w:sz w:val="20"/>
        </w:rPr>
        <w:instrText xml:space="preserve"> FORMCHECKBOX </w:instrText>
      </w:r>
      <w:r w:rsidR="00841037">
        <w:rPr>
          <w:rFonts w:ascii="Arial" w:hAnsi="Arial"/>
          <w:b/>
          <w:sz w:val="20"/>
        </w:rPr>
      </w:r>
      <w:r w:rsidR="00841037">
        <w:rPr>
          <w:rFonts w:ascii="Arial" w:hAnsi="Arial"/>
          <w:b/>
          <w:sz w:val="20"/>
        </w:rPr>
        <w:fldChar w:fldCharType="separate"/>
      </w:r>
      <w:r w:rsidRPr="00F0192D">
        <w:rPr>
          <w:rFonts w:ascii="Arial" w:hAnsi="Arial"/>
          <w:b/>
          <w:sz w:val="20"/>
        </w:rPr>
        <w:fldChar w:fldCharType="end"/>
      </w:r>
      <w:r w:rsidRPr="00F0192D">
        <w:rPr>
          <w:rFonts w:ascii="Arial" w:hAnsi="Arial"/>
          <w:b/>
          <w:sz w:val="20"/>
        </w:rPr>
        <w:t xml:space="preserve"> de propriétaire</w:t>
      </w:r>
      <w:r w:rsidRPr="00F0192D">
        <w:rPr>
          <w:rStyle w:val="Appelnotedebasdep"/>
          <w:rFonts w:ascii="Arial" w:hAnsi="Arial"/>
          <w:b/>
          <w:sz w:val="20"/>
        </w:rPr>
        <w:footnoteReference w:id="2"/>
      </w:r>
      <w:r w:rsidR="00234824">
        <w:rPr>
          <w:rFonts w:ascii="Arial" w:hAnsi="Arial"/>
          <w:b/>
          <w:sz w:val="20"/>
        </w:rPr>
        <w:t xml:space="preserve"> </w:t>
      </w:r>
      <w:r w:rsidR="00234824" w:rsidRPr="00234824">
        <w:rPr>
          <w:rFonts w:ascii="Arial" w:hAnsi="Arial"/>
          <w:i/>
          <w:sz w:val="20"/>
        </w:rPr>
        <w:t>(voir coordonnées ci-dessus)</w:t>
      </w:r>
    </w:p>
    <w:p w14:paraId="4EEE9B9B" w14:textId="77777777" w:rsidR="00DC5009" w:rsidRDefault="00F2748C" w:rsidP="0033193C">
      <w:pPr>
        <w:tabs>
          <w:tab w:val="left" w:pos="360"/>
        </w:tabs>
        <w:jc w:val="both"/>
        <w:rPr>
          <w:rFonts w:ascii="Arial" w:hAnsi="Arial"/>
          <w:b/>
        </w:rPr>
      </w:pPr>
      <w:r w:rsidRPr="00F0192D">
        <w:rPr>
          <w:rFonts w:ascii="Arial" w:hAnsi="Arial"/>
          <w:b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0192D">
        <w:rPr>
          <w:rFonts w:ascii="Arial" w:hAnsi="Arial"/>
          <w:b/>
        </w:rPr>
        <w:instrText xml:space="preserve"> FORMCHECKBOX </w:instrText>
      </w:r>
      <w:r w:rsidR="00841037">
        <w:rPr>
          <w:rFonts w:ascii="Arial" w:hAnsi="Arial"/>
          <w:b/>
        </w:rPr>
      </w:r>
      <w:r w:rsidR="00841037">
        <w:rPr>
          <w:rFonts w:ascii="Arial" w:hAnsi="Arial"/>
          <w:b/>
        </w:rPr>
        <w:fldChar w:fldCharType="separate"/>
      </w:r>
      <w:r w:rsidRPr="00F0192D">
        <w:rPr>
          <w:rFonts w:ascii="Arial" w:hAnsi="Arial"/>
          <w:b/>
        </w:rPr>
        <w:fldChar w:fldCharType="end"/>
      </w:r>
      <w:r w:rsidRPr="00F0192D">
        <w:rPr>
          <w:rFonts w:ascii="Arial" w:hAnsi="Arial"/>
          <w:b/>
        </w:rPr>
        <w:t xml:space="preserve"> de locataire inscrit au futur certificat d’immatriculation</w:t>
      </w:r>
    </w:p>
    <w:p w14:paraId="32D466E5" w14:textId="7E569F6D" w:rsidR="00F2748C" w:rsidRDefault="00F2748C" w:rsidP="0033193C">
      <w:pPr>
        <w:tabs>
          <w:tab w:val="left" w:pos="360"/>
        </w:tabs>
        <w:jc w:val="both"/>
        <w:rPr>
          <w:rFonts w:ascii="Arial" w:hAnsi="Arial"/>
          <w:b/>
        </w:rPr>
      </w:pPr>
      <w:r w:rsidRPr="00F0192D">
        <w:rPr>
          <w:rFonts w:ascii="Arial" w:hAnsi="Arial"/>
          <w:b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0192D">
        <w:rPr>
          <w:rFonts w:ascii="Arial" w:hAnsi="Arial"/>
          <w:b/>
        </w:rPr>
        <w:instrText xml:space="preserve"> FORMCHECKBOX </w:instrText>
      </w:r>
      <w:r w:rsidR="00841037">
        <w:rPr>
          <w:rFonts w:ascii="Arial" w:hAnsi="Arial"/>
          <w:b/>
        </w:rPr>
      </w:r>
      <w:r w:rsidR="00841037">
        <w:rPr>
          <w:rFonts w:ascii="Arial" w:hAnsi="Arial"/>
          <w:b/>
        </w:rPr>
        <w:fldChar w:fldCharType="separate"/>
      </w:r>
      <w:r w:rsidRPr="00F0192D">
        <w:rPr>
          <w:rFonts w:ascii="Arial" w:hAnsi="Arial"/>
          <w:b/>
        </w:rPr>
        <w:fldChar w:fldCharType="end"/>
      </w:r>
      <w:r w:rsidRPr="00F0192D">
        <w:rPr>
          <w:rFonts w:ascii="Arial" w:hAnsi="Arial"/>
          <w:b/>
        </w:rPr>
        <w:t xml:space="preserve"> de personne ou d’organisme mandaté par le (les) propriétaire(s)</w:t>
      </w:r>
      <w:r w:rsidRPr="00F0192D">
        <w:rPr>
          <w:rStyle w:val="Appelnotedebasdep"/>
          <w:rFonts w:ascii="Arial" w:hAnsi="Arial"/>
          <w:b/>
        </w:rPr>
        <w:footnoteReference w:id="3"/>
      </w:r>
    </w:p>
    <w:p w14:paraId="197C3403" w14:textId="076A638F" w:rsidR="00F2748C" w:rsidRDefault="00F2748C" w:rsidP="0033193C">
      <w:pPr>
        <w:tabs>
          <w:tab w:val="left" w:pos="360"/>
        </w:tabs>
        <w:jc w:val="both"/>
        <w:rPr>
          <w:rFonts w:ascii="Arial" w:hAnsi="Arial"/>
          <w:b/>
        </w:rPr>
      </w:pPr>
      <w:r w:rsidRPr="00F0192D">
        <w:rPr>
          <w:rFonts w:ascii="Arial" w:hAnsi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0192D">
        <w:rPr>
          <w:rFonts w:ascii="Arial" w:hAnsi="Arial"/>
          <w:b/>
        </w:rPr>
        <w:instrText xml:space="preserve"> FORMCHECKBOX </w:instrText>
      </w:r>
      <w:r w:rsidR="00841037">
        <w:rPr>
          <w:rFonts w:ascii="Arial" w:hAnsi="Arial"/>
          <w:b/>
        </w:rPr>
      </w:r>
      <w:r w:rsidR="00841037">
        <w:rPr>
          <w:rFonts w:ascii="Arial" w:hAnsi="Arial"/>
          <w:b/>
        </w:rPr>
        <w:fldChar w:fldCharType="separate"/>
      </w:r>
      <w:r w:rsidRPr="00F0192D">
        <w:rPr>
          <w:rFonts w:ascii="Arial" w:hAnsi="Arial"/>
          <w:b/>
        </w:rPr>
        <w:fldChar w:fldCharType="end"/>
      </w:r>
      <w:r w:rsidRPr="00F0192D">
        <w:rPr>
          <w:rFonts w:ascii="Arial" w:hAnsi="Arial"/>
          <w:b/>
        </w:rPr>
        <w:t xml:space="preserve"> d’organisme </w:t>
      </w:r>
      <w:r w:rsidRPr="009E1AA9">
        <w:rPr>
          <w:rFonts w:ascii="Arial" w:hAnsi="Arial"/>
          <w:b/>
        </w:rPr>
        <w:t xml:space="preserve">agréé </w:t>
      </w:r>
      <w:r w:rsidR="006C0548" w:rsidRPr="009E1AA9">
        <w:rPr>
          <w:rFonts w:ascii="Arial" w:hAnsi="Arial"/>
          <w:b/>
        </w:rPr>
        <w:t xml:space="preserve">de gestion </w:t>
      </w:r>
      <w:r w:rsidR="00512E88" w:rsidRPr="009E1AA9">
        <w:rPr>
          <w:rFonts w:ascii="Arial" w:hAnsi="Arial"/>
          <w:b/>
        </w:rPr>
        <w:t>d</w:t>
      </w:r>
      <w:r w:rsidR="006C0548" w:rsidRPr="009E1AA9">
        <w:rPr>
          <w:rFonts w:ascii="Arial" w:hAnsi="Arial"/>
          <w:b/>
        </w:rPr>
        <w:t>u</w:t>
      </w:r>
      <w:r w:rsidR="00512E88" w:rsidRPr="009E1AA9">
        <w:rPr>
          <w:rFonts w:ascii="Arial" w:hAnsi="Arial"/>
          <w:b/>
        </w:rPr>
        <w:t xml:space="preserve"> maintien de</w:t>
      </w:r>
      <w:r w:rsidR="006C0548" w:rsidRPr="009E1AA9">
        <w:rPr>
          <w:rFonts w:ascii="Arial" w:hAnsi="Arial"/>
          <w:b/>
        </w:rPr>
        <w:t xml:space="preserve"> la</w:t>
      </w:r>
      <w:r w:rsidR="00512E88" w:rsidRPr="009E1AA9">
        <w:rPr>
          <w:rFonts w:ascii="Arial" w:hAnsi="Arial"/>
          <w:b/>
        </w:rPr>
        <w:t xml:space="preserve"> navigabilité</w:t>
      </w:r>
      <w:r w:rsidRPr="009E1AA9">
        <w:rPr>
          <w:rFonts w:ascii="Arial" w:hAnsi="Arial"/>
          <w:b/>
        </w:rPr>
        <w:t xml:space="preserve"> </w:t>
      </w:r>
      <w:r w:rsidRPr="00F0192D">
        <w:rPr>
          <w:rFonts w:ascii="Arial" w:hAnsi="Arial"/>
          <w:b/>
        </w:rPr>
        <w:t>en charge de l’aéronef</w:t>
      </w:r>
    </w:p>
    <w:p w14:paraId="4CE4223E" w14:textId="77777777" w:rsidR="00F2748C" w:rsidRDefault="00F2748C" w:rsidP="0033193C">
      <w:pPr>
        <w:tabs>
          <w:tab w:val="left" w:pos="360"/>
        </w:tabs>
        <w:jc w:val="both"/>
        <w:rPr>
          <w:rFonts w:ascii="Arial" w:hAnsi="Arial"/>
          <w:b/>
        </w:rPr>
      </w:pPr>
    </w:p>
    <w:p w14:paraId="6702857B" w14:textId="77777777" w:rsidR="00F531CC" w:rsidRDefault="00F531CC" w:rsidP="0033193C">
      <w:pPr>
        <w:tabs>
          <w:tab w:val="left" w:pos="360"/>
        </w:tabs>
        <w:jc w:val="both"/>
        <w:rPr>
          <w:rFonts w:ascii="Arial" w:hAnsi="Arial"/>
          <w:b/>
        </w:rPr>
      </w:pPr>
    </w:p>
    <w:p w14:paraId="66C79B2B" w14:textId="77777777" w:rsidR="00103C0D" w:rsidRDefault="00103C0D" w:rsidP="00103C0D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B163C6">
        <w:rPr>
          <w:rFonts w:ascii="Arial" w:hAnsi="Arial"/>
          <w:bCs/>
          <w:i/>
          <w:color w:val="000000"/>
          <w:sz w:val="20"/>
        </w:rPr>
        <w:t>(</w:t>
      </w:r>
      <w:r w:rsidR="00234824">
        <w:rPr>
          <w:rFonts w:ascii="Arial" w:hAnsi="Arial"/>
          <w:i/>
          <w:color w:val="000000"/>
          <w:sz w:val="20"/>
        </w:rPr>
        <w:t>Si le postulant n’est pas le propriétaire, r</w:t>
      </w:r>
      <w:r w:rsidR="00D150EF" w:rsidRPr="00D80C5C">
        <w:rPr>
          <w:rFonts w:ascii="Arial" w:hAnsi="Arial"/>
          <w:i/>
          <w:color w:val="000000"/>
          <w:sz w:val="20"/>
        </w:rPr>
        <w:t>enseigner</w:t>
      </w:r>
      <w:r w:rsidRPr="00D80C5C">
        <w:rPr>
          <w:rFonts w:ascii="Arial" w:hAnsi="Arial"/>
          <w:i/>
          <w:color w:val="000000"/>
          <w:sz w:val="20"/>
        </w:rPr>
        <w:t xml:space="preserve"> l</w:t>
      </w:r>
      <w:r>
        <w:rPr>
          <w:rFonts w:ascii="Arial" w:hAnsi="Arial"/>
          <w:i/>
          <w:color w:val="000000"/>
          <w:sz w:val="20"/>
        </w:rPr>
        <w:t>e tableau ci-dessous)</w:t>
      </w:r>
    </w:p>
    <w:p w14:paraId="1298B882" w14:textId="77777777" w:rsidR="00103C0D" w:rsidRDefault="00103C0D" w:rsidP="0033193C">
      <w:pPr>
        <w:tabs>
          <w:tab w:val="left" w:pos="360"/>
        </w:tabs>
        <w:jc w:val="both"/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6571"/>
      </w:tblGrid>
      <w:tr w:rsidR="00F2748C" w14:paraId="6DA01136" w14:textId="77777777" w:rsidTr="00F2748C">
        <w:tc>
          <w:tcPr>
            <w:tcW w:w="3369" w:type="dxa"/>
            <w:shd w:val="clear" w:color="auto" w:fill="auto"/>
          </w:tcPr>
          <w:p w14:paraId="07EB1EAF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Nom, Prénom :</w:t>
            </w:r>
          </w:p>
        </w:tc>
        <w:tc>
          <w:tcPr>
            <w:tcW w:w="6662" w:type="dxa"/>
            <w:shd w:val="clear" w:color="auto" w:fill="auto"/>
          </w:tcPr>
          <w:p w14:paraId="6204CFAD" w14:textId="5A53CCD3" w:rsidR="00F2748C" w:rsidRDefault="00F2748C" w:rsidP="00E16725"/>
        </w:tc>
      </w:tr>
      <w:tr w:rsidR="00F2748C" w14:paraId="0D08FBB6" w14:textId="77777777" w:rsidTr="00F2748C">
        <w:tc>
          <w:tcPr>
            <w:tcW w:w="3369" w:type="dxa"/>
            <w:shd w:val="clear" w:color="auto" w:fill="auto"/>
          </w:tcPr>
          <w:p w14:paraId="30C13E01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Raison sociale :</w:t>
            </w:r>
          </w:p>
        </w:tc>
        <w:tc>
          <w:tcPr>
            <w:tcW w:w="6662" w:type="dxa"/>
            <w:shd w:val="clear" w:color="auto" w:fill="auto"/>
          </w:tcPr>
          <w:p w14:paraId="007469BC" w14:textId="19CBE756" w:rsidR="00F2748C" w:rsidRDefault="00F2748C" w:rsidP="00E16725"/>
        </w:tc>
      </w:tr>
      <w:tr w:rsidR="00F2748C" w14:paraId="4CEE5715" w14:textId="77777777" w:rsidTr="00F2748C">
        <w:tc>
          <w:tcPr>
            <w:tcW w:w="3369" w:type="dxa"/>
            <w:shd w:val="clear" w:color="auto" w:fill="auto"/>
          </w:tcPr>
          <w:p w14:paraId="2CAD2141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lastRenderedPageBreak/>
              <w:t>N° SIRET :</w:t>
            </w:r>
          </w:p>
        </w:tc>
        <w:tc>
          <w:tcPr>
            <w:tcW w:w="6662" w:type="dxa"/>
            <w:shd w:val="clear" w:color="auto" w:fill="auto"/>
          </w:tcPr>
          <w:p w14:paraId="08E17912" w14:textId="6F0048FE" w:rsidR="00F2748C" w:rsidRDefault="00F2748C" w:rsidP="00E16725"/>
        </w:tc>
      </w:tr>
      <w:tr w:rsidR="00F2748C" w14:paraId="55144019" w14:textId="77777777" w:rsidTr="00F2748C">
        <w:tc>
          <w:tcPr>
            <w:tcW w:w="3369" w:type="dxa"/>
            <w:shd w:val="clear" w:color="auto" w:fill="auto"/>
          </w:tcPr>
          <w:p w14:paraId="6E8F90E9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Forme juridique :</w:t>
            </w:r>
          </w:p>
        </w:tc>
        <w:tc>
          <w:tcPr>
            <w:tcW w:w="6662" w:type="dxa"/>
            <w:shd w:val="clear" w:color="auto" w:fill="auto"/>
          </w:tcPr>
          <w:p w14:paraId="14B73FB8" w14:textId="664BB44F" w:rsidR="00F2748C" w:rsidRDefault="00F2748C" w:rsidP="00E16725"/>
        </w:tc>
      </w:tr>
      <w:tr w:rsidR="00F2748C" w14:paraId="110F57D9" w14:textId="77777777" w:rsidTr="00F2748C">
        <w:tc>
          <w:tcPr>
            <w:tcW w:w="3369" w:type="dxa"/>
            <w:shd w:val="clear" w:color="auto" w:fill="auto"/>
          </w:tcPr>
          <w:p w14:paraId="04EBD926" w14:textId="6855AFFE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Si organisme agréé, n° agrément :</w:t>
            </w:r>
          </w:p>
        </w:tc>
        <w:tc>
          <w:tcPr>
            <w:tcW w:w="6662" w:type="dxa"/>
            <w:shd w:val="clear" w:color="auto" w:fill="auto"/>
          </w:tcPr>
          <w:p w14:paraId="66F64704" w14:textId="04B78DDA" w:rsidR="00F2748C" w:rsidRDefault="00F2748C" w:rsidP="00E16725"/>
        </w:tc>
      </w:tr>
      <w:tr w:rsidR="00F2748C" w:rsidRPr="00F0192D" w14:paraId="549BE035" w14:textId="77777777" w:rsidTr="00F2748C">
        <w:tc>
          <w:tcPr>
            <w:tcW w:w="3369" w:type="dxa"/>
            <w:shd w:val="clear" w:color="auto" w:fill="auto"/>
          </w:tcPr>
          <w:p w14:paraId="14A9C8D2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 :</w:t>
            </w:r>
          </w:p>
        </w:tc>
        <w:tc>
          <w:tcPr>
            <w:tcW w:w="6662" w:type="dxa"/>
            <w:shd w:val="clear" w:color="auto" w:fill="auto"/>
          </w:tcPr>
          <w:p w14:paraId="5089E17A" w14:textId="2986E49D" w:rsidR="00F2748C" w:rsidRPr="00F0192D" w:rsidRDefault="00F2748C" w:rsidP="00E16725">
            <w:pPr>
              <w:rPr>
                <w:rFonts w:ascii="Arial" w:hAnsi="Arial"/>
                <w:color w:val="000000"/>
              </w:rPr>
            </w:pPr>
          </w:p>
        </w:tc>
      </w:tr>
      <w:tr w:rsidR="00F2748C" w14:paraId="4C880250" w14:textId="77777777" w:rsidTr="00F2748C">
        <w:tc>
          <w:tcPr>
            <w:tcW w:w="3369" w:type="dxa"/>
            <w:shd w:val="clear" w:color="auto" w:fill="auto"/>
          </w:tcPr>
          <w:p w14:paraId="7AF537C1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téléphone :</w:t>
            </w:r>
          </w:p>
        </w:tc>
        <w:tc>
          <w:tcPr>
            <w:tcW w:w="6662" w:type="dxa"/>
            <w:shd w:val="clear" w:color="auto" w:fill="auto"/>
          </w:tcPr>
          <w:p w14:paraId="2C68D389" w14:textId="4DAA6504" w:rsidR="00F2748C" w:rsidRDefault="00F2748C" w:rsidP="00E16725"/>
        </w:tc>
      </w:tr>
      <w:tr w:rsidR="00F2748C" w14:paraId="6F18F59D" w14:textId="77777777" w:rsidTr="00F2748C">
        <w:tc>
          <w:tcPr>
            <w:tcW w:w="3369" w:type="dxa"/>
            <w:shd w:val="clear" w:color="auto" w:fill="auto"/>
          </w:tcPr>
          <w:p w14:paraId="18CDA536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N° fax :</w:t>
            </w:r>
          </w:p>
        </w:tc>
        <w:tc>
          <w:tcPr>
            <w:tcW w:w="6662" w:type="dxa"/>
            <w:shd w:val="clear" w:color="auto" w:fill="auto"/>
          </w:tcPr>
          <w:p w14:paraId="2447BC8B" w14:textId="66B06CD9" w:rsidR="00F2748C" w:rsidRDefault="00F2748C" w:rsidP="00E16725"/>
        </w:tc>
      </w:tr>
      <w:tr w:rsidR="00F2748C" w14:paraId="125A7261" w14:textId="77777777" w:rsidTr="00F2748C">
        <w:tc>
          <w:tcPr>
            <w:tcW w:w="3369" w:type="dxa"/>
            <w:shd w:val="clear" w:color="auto" w:fill="auto"/>
          </w:tcPr>
          <w:p w14:paraId="2B936F10" w14:textId="77777777" w:rsidR="00F2748C" w:rsidRPr="00F0192D" w:rsidRDefault="00F2748C" w:rsidP="00E16725">
            <w:pPr>
              <w:pStyle w:val="Corpsdetexte"/>
              <w:overflowPunct w:val="0"/>
              <w:autoSpaceDE w:val="0"/>
              <w:autoSpaceDN w:val="0"/>
              <w:adjustRightInd w:val="0"/>
              <w:spacing w:line="220" w:lineRule="exact"/>
              <w:jc w:val="both"/>
              <w:textAlignment w:val="baseline"/>
              <w:rPr>
                <w:rFonts w:ascii="Arial" w:hAnsi="Arial"/>
                <w:color w:val="000000"/>
                <w:sz w:val="20"/>
              </w:rPr>
            </w:pPr>
            <w:r w:rsidRPr="00F0192D">
              <w:rPr>
                <w:rFonts w:ascii="Arial" w:hAnsi="Arial"/>
                <w:color w:val="000000"/>
                <w:sz w:val="20"/>
              </w:rPr>
              <w:t>Adresse électronique :</w:t>
            </w:r>
          </w:p>
        </w:tc>
        <w:tc>
          <w:tcPr>
            <w:tcW w:w="6662" w:type="dxa"/>
            <w:shd w:val="clear" w:color="auto" w:fill="auto"/>
          </w:tcPr>
          <w:p w14:paraId="5218895C" w14:textId="05B2174C" w:rsidR="00F2748C" w:rsidRDefault="00F2748C" w:rsidP="00E16725"/>
        </w:tc>
      </w:tr>
    </w:tbl>
    <w:p w14:paraId="32E2B28E" w14:textId="77777777" w:rsidR="00F2748C" w:rsidRDefault="00F2748C" w:rsidP="0033193C">
      <w:pPr>
        <w:tabs>
          <w:tab w:val="left" w:pos="360"/>
        </w:tabs>
        <w:jc w:val="both"/>
        <w:rPr>
          <w:rFonts w:ascii="Arial" w:hAnsi="Arial"/>
          <w:b/>
        </w:rPr>
      </w:pPr>
    </w:p>
    <w:p w14:paraId="3DE8B7B8" w14:textId="6FA6ADA0" w:rsidR="00512E88" w:rsidRPr="007C3D86" w:rsidRDefault="00512E88" w:rsidP="00512E88">
      <w:pPr>
        <w:tabs>
          <w:tab w:val="left" w:pos="360"/>
        </w:tabs>
        <w:rPr>
          <w:rFonts w:ascii="Arial" w:hAnsi="Arial"/>
        </w:rPr>
      </w:pPr>
      <w:r w:rsidRPr="007C3D86">
        <w:rPr>
          <w:rFonts w:ascii="Arial" w:hAnsi="Arial"/>
        </w:rPr>
        <w:t xml:space="preserve">L'aéronef répond-il à la définition d’un aéronef léger qui ne participe pas à des activités CAT sous licence </w:t>
      </w:r>
      <w:r w:rsidRPr="007C3D86">
        <w:rPr>
          <w:rFonts w:ascii="Arial" w:hAnsi="Arial"/>
          <w:i/>
        </w:rPr>
        <w:t>(cf. P-22-00 § 2.2)</w:t>
      </w:r>
      <w:r w:rsidRPr="007C3D86">
        <w:rPr>
          <w:rFonts w:ascii="Arial" w:hAnsi="Arial"/>
        </w:rPr>
        <w:t xml:space="preserve"> :</w:t>
      </w:r>
      <w:r w:rsidRPr="007C3D86">
        <w:rPr>
          <w:rFonts w:ascii="Arial" w:hAnsi="Arial"/>
        </w:rPr>
        <w:tab/>
        <w:t xml:space="preserve">oui  </w:t>
      </w:r>
      <w:r w:rsidRPr="007C3D86">
        <w:rPr>
          <w:rFonts w:ascii="Arial" w:hAnsi="Arial"/>
          <w:bCs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  <w:bCs/>
        </w:rPr>
        <w:instrText xml:space="preserve"> FORMCHECKBOX </w:instrText>
      </w:r>
      <w:r w:rsidR="00841037">
        <w:rPr>
          <w:rFonts w:ascii="Arial" w:hAnsi="Arial"/>
          <w:bCs/>
        </w:rPr>
      </w:r>
      <w:r w:rsidR="00841037">
        <w:rPr>
          <w:rFonts w:ascii="Arial" w:hAnsi="Arial"/>
          <w:bCs/>
        </w:rPr>
        <w:fldChar w:fldCharType="separate"/>
      </w:r>
      <w:r w:rsidRPr="007C3D86">
        <w:rPr>
          <w:rFonts w:ascii="Arial" w:hAnsi="Arial"/>
          <w:bCs/>
        </w:rPr>
        <w:fldChar w:fldCharType="end"/>
      </w:r>
      <w:r w:rsidRPr="007C3D86">
        <w:rPr>
          <w:rFonts w:ascii="Arial" w:hAnsi="Arial"/>
          <w:bCs/>
        </w:rPr>
        <w:tab/>
        <w:t xml:space="preserve">(redevable de la Partie-ML)   </w:t>
      </w:r>
      <w:r w:rsidRPr="007C3D86">
        <w:rPr>
          <w:rFonts w:ascii="Arial" w:hAnsi="Arial"/>
        </w:rPr>
        <w:t xml:space="preserve">non  </w:t>
      </w:r>
      <w:r w:rsidRPr="007C3D86">
        <w:rPr>
          <w:rFonts w:ascii="Arial" w:hAnsi="Arial"/>
          <w:bCs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  <w:bCs/>
        </w:rPr>
        <w:instrText xml:space="preserve"> FORMCHECKBOX </w:instrText>
      </w:r>
      <w:r w:rsidR="00841037">
        <w:rPr>
          <w:rFonts w:ascii="Arial" w:hAnsi="Arial"/>
          <w:bCs/>
        </w:rPr>
      </w:r>
      <w:r w:rsidR="00841037">
        <w:rPr>
          <w:rFonts w:ascii="Arial" w:hAnsi="Arial"/>
          <w:bCs/>
        </w:rPr>
        <w:fldChar w:fldCharType="separate"/>
      </w:r>
      <w:r w:rsidRPr="007C3D86">
        <w:rPr>
          <w:rFonts w:ascii="Arial" w:hAnsi="Arial"/>
          <w:bCs/>
        </w:rPr>
        <w:fldChar w:fldCharType="end"/>
      </w:r>
      <w:r w:rsidRPr="007C3D86">
        <w:rPr>
          <w:rFonts w:ascii="Arial" w:hAnsi="Arial"/>
          <w:bCs/>
        </w:rPr>
        <w:t xml:space="preserve"> (redevable de la Partie-M)</w:t>
      </w:r>
    </w:p>
    <w:p w14:paraId="23DCE849" w14:textId="77777777" w:rsidR="00512E88" w:rsidRDefault="00512E88" w:rsidP="0033193C">
      <w:pPr>
        <w:tabs>
          <w:tab w:val="left" w:pos="360"/>
        </w:tabs>
        <w:jc w:val="both"/>
        <w:rPr>
          <w:rFonts w:ascii="Arial" w:hAnsi="Arial"/>
          <w:b/>
        </w:rPr>
      </w:pPr>
    </w:p>
    <w:p w14:paraId="6CC7F536" w14:textId="77777777" w:rsidR="002D7127" w:rsidRDefault="002D7127" w:rsidP="002D7127">
      <w:pPr>
        <w:rPr>
          <w:rFonts w:ascii="Arial" w:hAnsi="Arial"/>
          <w:b/>
          <w:u w:val="single"/>
        </w:rPr>
      </w:pPr>
      <w:r w:rsidRPr="00712801">
        <w:rPr>
          <w:rFonts w:ascii="Arial" w:hAnsi="Arial"/>
          <w:b/>
        </w:rPr>
        <w:t xml:space="preserve">I. </w:t>
      </w:r>
      <w:r w:rsidRPr="00712801">
        <w:rPr>
          <w:rFonts w:ascii="Arial" w:hAnsi="Arial"/>
          <w:b/>
          <w:u w:val="single"/>
        </w:rPr>
        <w:t>INFORMATIONS RELATIVES A L</w:t>
      </w:r>
      <w:r>
        <w:rPr>
          <w:rFonts w:ascii="Arial" w:hAnsi="Arial"/>
          <w:b/>
          <w:u w:val="single"/>
        </w:rPr>
        <w:t>’AERONEF</w:t>
      </w:r>
    </w:p>
    <w:p w14:paraId="4E16F767" w14:textId="77777777" w:rsidR="002D7127" w:rsidRPr="00006597" w:rsidRDefault="002D7127" w:rsidP="002D7127">
      <w:pPr>
        <w:rPr>
          <w:rFonts w:ascii="Arial" w:hAnsi="Arial"/>
          <w:b/>
          <w:sz w:val="16"/>
          <w:szCs w:val="16"/>
          <w:u w:val="single"/>
        </w:rPr>
      </w:pPr>
    </w:p>
    <w:p w14:paraId="621DFBB7" w14:textId="77777777" w:rsidR="002D7127" w:rsidRPr="00712801" w:rsidRDefault="002608B1" w:rsidP="002D7127">
      <w:pPr>
        <w:tabs>
          <w:tab w:val="left" w:pos="1276"/>
          <w:tab w:val="right" w:leader="dot" w:pos="9720"/>
        </w:tabs>
        <w:ind w:right="-28"/>
        <w:rPr>
          <w:rFonts w:ascii="Arial" w:hAnsi="Arial"/>
          <w:sz w:val="16"/>
        </w:rPr>
      </w:pPr>
      <w:r>
        <w:rPr>
          <w:rFonts w:ascii="Arial" w:hAnsi="Arial"/>
          <w:sz w:val="16"/>
        </w:rPr>
        <w:t>DATE DE FABRICATION</w:t>
      </w:r>
      <w:r w:rsidR="002D7127" w:rsidRPr="00712801">
        <w:rPr>
          <w:rFonts w:ascii="Arial" w:hAnsi="Arial"/>
          <w:sz w:val="16"/>
        </w:rPr>
        <w:t xml:space="preserve"> : ………../…………/…………....   </w:t>
      </w:r>
    </w:p>
    <w:p w14:paraId="334E7865" w14:textId="77777777" w:rsidR="002D7127" w:rsidRPr="00837446" w:rsidRDefault="002D7127" w:rsidP="002D7127">
      <w:pPr>
        <w:tabs>
          <w:tab w:val="right" w:leader="dot" w:pos="9720"/>
        </w:tabs>
        <w:ind w:right="-28"/>
        <w:jc w:val="both"/>
        <w:rPr>
          <w:rFonts w:ascii="Arial" w:hAnsi="Arial"/>
          <w:sz w:val="10"/>
          <w:szCs w:val="10"/>
        </w:rPr>
      </w:pPr>
    </w:p>
    <w:p w14:paraId="646D7728" w14:textId="77777777" w:rsidR="002D7127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sz w:val="12"/>
          <w:szCs w:val="12"/>
        </w:rPr>
      </w:pPr>
    </w:p>
    <w:p w14:paraId="568129C6" w14:textId="77777777" w:rsidR="002D7127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  <w:r w:rsidRPr="00484C51">
        <w:rPr>
          <w:rFonts w:ascii="Arial" w:hAnsi="Arial"/>
          <w:b/>
          <w:u w:val="single"/>
        </w:rPr>
        <w:t>I.1. Informations relatives à la masse de l’aéronef</w:t>
      </w:r>
    </w:p>
    <w:p w14:paraId="342C6E84" w14:textId="77777777" w:rsidR="002D7127" w:rsidRPr="00484C51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410"/>
      </w:tblGrid>
      <w:tr w:rsidR="00717B5C" w:rsidRPr="00712801" w14:paraId="6FBBE395" w14:textId="77777777" w:rsidTr="00D00876">
        <w:trPr>
          <w:cantSplit/>
          <w:trHeight w:val="178"/>
        </w:trPr>
        <w:tc>
          <w:tcPr>
            <w:tcW w:w="2268" w:type="dxa"/>
          </w:tcPr>
          <w:p w14:paraId="279892C6" w14:textId="77777777" w:rsidR="00717B5C" w:rsidRPr="00360CF2" w:rsidRDefault="00717B5C" w:rsidP="00FC1EF8">
            <w:pPr>
              <w:pStyle w:val="Corpsdetexte3"/>
              <w:jc w:val="center"/>
              <w:rPr>
                <w:rFonts w:ascii="Arial" w:hAnsi="Arial"/>
                <w:szCs w:val="20"/>
              </w:rPr>
            </w:pPr>
            <w:r w:rsidRPr="00360CF2">
              <w:rPr>
                <w:rFonts w:ascii="Arial" w:hAnsi="Arial"/>
                <w:szCs w:val="20"/>
              </w:rPr>
              <w:t>MTOW DECLAREE AU MANUEL DE VOL (kg)</w:t>
            </w:r>
          </w:p>
        </w:tc>
        <w:tc>
          <w:tcPr>
            <w:tcW w:w="2410" w:type="dxa"/>
          </w:tcPr>
          <w:p w14:paraId="23438116" w14:textId="77777777" w:rsidR="00717B5C" w:rsidRPr="00360CF2" w:rsidRDefault="00717B5C" w:rsidP="00FC1EF8">
            <w:pPr>
              <w:pStyle w:val="Corpsdetexte3"/>
              <w:jc w:val="center"/>
              <w:rPr>
                <w:rFonts w:ascii="Arial" w:hAnsi="Arial"/>
                <w:szCs w:val="20"/>
              </w:rPr>
            </w:pPr>
            <w:r w:rsidRPr="00360CF2">
              <w:rPr>
                <w:rFonts w:ascii="Arial" w:hAnsi="Arial"/>
                <w:szCs w:val="20"/>
              </w:rPr>
              <w:t>MLW DECLAREE AU MANUEL DE VOL (kg)</w:t>
            </w:r>
          </w:p>
        </w:tc>
      </w:tr>
      <w:tr w:rsidR="00717B5C" w:rsidRPr="00712801" w14:paraId="5952ED13" w14:textId="77777777" w:rsidTr="00D00876">
        <w:trPr>
          <w:cantSplit/>
        </w:trPr>
        <w:tc>
          <w:tcPr>
            <w:tcW w:w="2268" w:type="dxa"/>
          </w:tcPr>
          <w:p w14:paraId="1616CCFC" w14:textId="588FD69A" w:rsidR="00717B5C" w:rsidRPr="00712801" w:rsidRDefault="00717B5C" w:rsidP="00FC1EF8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  <w:tc>
          <w:tcPr>
            <w:tcW w:w="2410" w:type="dxa"/>
          </w:tcPr>
          <w:p w14:paraId="03C28AC9" w14:textId="2128A831" w:rsidR="00717B5C" w:rsidRPr="00712801" w:rsidRDefault="00717B5C" w:rsidP="00FC1EF8">
            <w:pPr>
              <w:jc w:val="center"/>
              <w:rPr>
                <w:rFonts w:ascii="Arial" w:hAnsi="Arial"/>
                <w:sz w:val="16"/>
                <w:lang w:val="nl-NL"/>
              </w:rPr>
            </w:pPr>
          </w:p>
        </w:tc>
      </w:tr>
    </w:tbl>
    <w:p w14:paraId="5D5DEA9C" w14:textId="77777777" w:rsidR="002D7127" w:rsidRDefault="002D7127" w:rsidP="002D7127">
      <w:pPr>
        <w:tabs>
          <w:tab w:val="left" w:pos="1276"/>
        </w:tabs>
        <w:ind w:right="794"/>
        <w:jc w:val="both"/>
        <w:rPr>
          <w:rFonts w:ascii="Arial" w:hAnsi="Arial"/>
          <w:sz w:val="10"/>
          <w:szCs w:val="10"/>
          <w:lang w:val="nl-NL"/>
        </w:rPr>
      </w:pPr>
    </w:p>
    <w:p w14:paraId="76FE5469" w14:textId="1E2E9B83" w:rsidR="002D7127" w:rsidRPr="00484C51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I.2</w:t>
      </w:r>
      <w:r w:rsidRPr="00484C51">
        <w:rPr>
          <w:rFonts w:ascii="Arial" w:hAnsi="Arial"/>
          <w:b/>
          <w:u w:val="single"/>
        </w:rPr>
        <w:t xml:space="preserve">. Informations relatives </w:t>
      </w:r>
      <w:r>
        <w:rPr>
          <w:rFonts w:ascii="Arial" w:hAnsi="Arial"/>
          <w:b/>
          <w:u w:val="single"/>
        </w:rPr>
        <w:t>au</w:t>
      </w:r>
      <w:r w:rsidR="00717B5C">
        <w:rPr>
          <w:rFonts w:ascii="Arial" w:hAnsi="Arial"/>
          <w:b/>
          <w:u w:val="single"/>
        </w:rPr>
        <w:t xml:space="preserve">x </w:t>
      </w:r>
      <w:r>
        <w:rPr>
          <w:rFonts w:ascii="Arial" w:hAnsi="Arial"/>
          <w:b/>
          <w:u w:val="single"/>
        </w:rPr>
        <w:t>moteurs(s)/hélice(s)</w:t>
      </w:r>
    </w:p>
    <w:p w14:paraId="15F93602" w14:textId="619EE283" w:rsidR="002D7127" w:rsidRDefault="002D7127" w:rsidP="002D7127">
      <w:pPr>
        <w:tabs>
          <w:tab w:val="left" w:pos="1276"/>
        </w:tabs>
        <w:ind w:right="794"/>
        <w:jc w:val="both"/>
        <w:rPr>
          <w:rFonts w:ascii="Arial" w:hAnsi="Arial"/>
          <w:sz w:val="10"/>
          <w:szCs w:val="10"/>
        </w:rPr>
      </w:pPr>
    </w:p>
    <w:p w14:paraId="1499B9EE" w14:textId="084D89DC" w:rsidR="002D7127" w:rsidRPr="00837446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1843"/>
        <w:gridCol w:w="2126"/>
        <w:gridCol w:w="1985"/>
        <w:gridCol w:w="1923"/>
      </w:tblGrid>
      <w:tr w:rsidR="002D7127" w:rsidRPr="00717B5C" w14:paraId="045F747A" w14:textId="77777777" w:rsidTr="00FC1EF8">
        <w:trPr>
          <w:cantSplit/>
        </w:trPr>
        <w:tc>
          <w:tcPr>
            <w:tcW w:w="1914" w:type="dxa"/>
          </w:tcPr>
          <w:p w14:paraId="687E92B6" w14:textId="77777777" w:rsidR="002D7127" w:rsidRPr="00717B5C" w:rsidRDefault="002D7127" w:rsidP="00717B5C">
            <w:pPr>
              <w:pStyle w:val="titre8"/>
              <w:spacing w:line="240" w:lineRule="auto"/>
              <w:rPr>
                <w:noProof w:val="0"/>
              </w:rPr>
            </w:pPr>
            <w:r w:rsidRPr="00717B5C">
              <w:rPr>
                <w:noProof w:val="0"/>
              </w:rPr>
              <w:t>MOTEUR(S</w:t>
            </w:r>
            <w:r w:rsidR="00717B5C" w:rsidRPr="00717B5C">
              <w:rPr>
                <w:noProof w:val="0"/>
              </w:rPr>
              <w:t>)</w:t>
            </w:r>
          </w:p>
        </w:tc>
        <w:tc>
          <w:tcPr>
            <w:tcW w:w="1843" w:type="dxa"/>
          </w:tcPr>
          <w:p w14:paraId="5ACF333F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1 - Extérieur gauc</w:t>
            </w:r>
            <w:r w:rsidR="00717B5C" w:rsidRPr="00717B5C">
              <w:rPr>
                <w:rFonts w:ascii="Arial" w:hAnsi="Arial"/>
                <w:b/>
                <w:sz w:val="16"/>
              </w:rPr>
              <w:t>he</w:t>
            </w:r>
          </w:p>
        </w:tc>
        <w:tc>
          <w:tcPr>
            <w:tcW w:w="2126" w:type="dxa"/>
          </w:tcPr>
          <w:p w14:paraId="59EDDDA3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2 - Intérieur gauch</w:t>
            </w:r>
            <w:r w:rsidR="00717B5C" w:rsidRPr="00717B5C">
              <w:rPr>
                <w:rFonts w:ascii="Arial" w:hAnsi="Arial"/>
                <w:b/>
                <w:sz w:val="16"/>
              </w:rPr>
              <w:t>e</w:t>
            </w:r>
          </w:p>
        </w:tc>
        <w:tc>
          <w:tcPr>
            <w:tcW w:w="1985" w:type="dxa"/>
          </w:tcPr>
          <w:p w14:paraId="155CA9AF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3 - Intérieur droi</w:t>
            </w:r>
            <w:r w:rsidR="00717B5C" w:rsidRPr="00717B5C">
              <w:rPr>
                <w:rFonts w:ascii="Arial" w:hAnsi="Arial"/>
                <w:b/>
                <w:sz w:val="16"/>
              </w:rPr>
              <w:t>t</w:t>
            </w:r>
          </w:p>
        </w:tc>
        <w:tc>
          <w:tcPr>
            <w:tcW w:w="1923" w:type="dxa"/>
          </w:tcPr>
          <w:p w14:paraId="1EE64E88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4 - Extérieur droi</w:t>
            </w:r>
            <w:r w:rsidR="00717B5C" w:rsidRPr="00717B5C">
              <w:rPr>
                <w:rFonts w:ascii="Arial" w:hAnsi="Arial"/>
                <w:b/>
                <w:sz w:val="16"/>
              </w:rPr>
              <w:t>t</w:t>
            </w:r>
          </w:p>
        </w:tc>
      </w:tr>
      <w:tr w:rsidR="00717B5C" w:rsidRPr="00712801" w14:paraId="4D38A462" w14:textId="77777777" w:rsidTr="00FC1EF8">
        <w:trPr>
          <w:cantSplit/>
          <w:trHeight w:val="280"/>
        </w:trPr>
        <w:tc>
          <w:tcPr>
            <w:tcW w:w="1914" w:type="dxa"/>
          </w:tcPr>
          <w:p w14:paraId="5D042138" w14:textId="77777777" w:rsidR="00717B5C" w:rsidRPr="00712801" w:rsidRDefault="00717B5C" w:rsidP="00FC1EF8">
            <w:pPr>
              <w:spacing w:before="80" w:after="60"/>
              <w:rPr>
                <w:rFonts w:ascii="Arial" w:hAnsi="Arial"/>
                <w:sz w:val="16"/>
              </w:rPr>
            </w:pPr>
            <w:r w:rsidRPr="00717B5C">
              <w:rPr>
                <w:rFonts w:ascii="Arial" w:hAnsi="Arial"/>
                <w:sz w:val="16"/>
              </w:rPr>
              <w:t>CONSTRUCTEUR : </w:t>
            </w:r>
          </w:p>
        </w:tc>
        <w:tc>
          <w:tcPr>
            <w:tcW w:w="1843" w:type="dxa"/>
          </w:tcPr>
          <w:p w14:paraId="027B4454" w14:textId="77777777" w:rsidR="00717B5C" w:rsidRPr="00712801" w:rsidRDefault="00717B5C" w:rsidP="00FC1EF8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4DF8FBF8" w14:textId="77777777" w:rsidR="00717B5C" w:rsidRPr="00712801" w:rsidRDefault="00717B5C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63E72E70" w14:textId="77777777" w:rsidR="00717B5C" w:rsidRPr="00712801" w:rsidRDefault="00717B5C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36ED6B42" w14:textId="77777777" w:rsidR="00717B5C" w:rsidRPr="00712801" w:rsidRDefault="00717B5C" w:rsidP="00FC1EF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D7127" w:rsidRPr="00712801" w14:paraId="4988F841" w14:textId="77777777" w:rsidTr="00FC1EF8">
        <w:trPr>
          <w:cantSplit/>
          <w:trHeight w:val="280"/>
        </w:trPr>
        <w:tc>
          <w:tcPr>
            <w:tcW w:w="1914" w:type="dxa"/>
          </w:tcPr>
          <w:p w14:paraId="1107228A" w14:textId="77777777" w:rsidR="002D7127" w:rsidRPr="00712801" w:rsidRDefault="002D7127" w:rsidP="00FC1EF8">
            <w:pPr>
              <w:spacing w:before="80" w:after="60"/>
              <w:rPr>
                <w:rFonts w:ascii="Arial" w:hAnsi="Arial"/>
                <w:sz w:val="16"/>
              </w:rPr>
            </w:pPr>
            <w:r w:rsidRPr="00712801">
              <w:rPr>
                <w:rFonts w:ascii="Arial" w:hAnsi="Arial"/>
                <w:sz w:val="16"/>
              </w:rPr>
              <w:t>MODELE(S) :</w:t>
            </w:r>
          </w:p>
        </w:tc>
        <w:tc>
          <w:tcPr>
            <w:tcW w:w="1843" w:type="dxa"/>
          </w:tcPr>
          <w:p w14:paraId="59C4C0ED" w14:textId="77777777" w:rsidR="002D7127" w:rsidRPr="00712801" w:rsidRDefault="002D7127" w:rsidP="00FC1EF8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6C2A3829" w14:textId="77777777" w:rsidR="002D7127" w:rsidRPr="00712801" w:rsidRDefault="002D7127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2AB96499" w14:textId="77777777" w:rsidR="002D7127" w:rsidRPr="00712801" w:rsidRDefault="002D7127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2555040C" w14:textId="77777777" w:rsidR="002D7127" w:rsidRPr="00712801" w:rsidRDefault="002D7127" w:rsidP="00FC1EF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9E1AA9" w:rsidRPr="00712801" w14:paraId="0DDA1411" w14:textId="77777777" w:rsidTr="00FC1EF8">
        <w:trPr>
          <w:cantSplit/>
          <w:trHeight w:val="280"/>
        </w:trPr>
        <w:tc>
          <w:tcPr>
            <w:tcW w:w="1914" w:type="dxa"/>
          </w:tcPr>
          <w:p w14:paraId="32636C7D" w14:textId="49495469" w:rsidR="009E1AA9" w:rsidRPr="00712801" w:rsidRDefault="00B35CC9" w:rsidP="00FC1EF8">
            <w:pPr>
              <w:spacing w:before="80" w:after="60"/>
              <w:rPr>
                <w:rFonts w:ascii="Arial" w:hAnsi="Arial"/>
                <w:sz w:val="16"/>
              </w:rPr>
            </w:pPr>
            <w:ins w:id="8" w:author="BUDICI Iuri" w:date="2023-01-18T18:11:00Z">
              <w:r w:rsidRPr="000E6858">
                <w:rPr>
                  <w:rFonts w:ascii="Arial" w:hAnsi="Arial"/>
                  <w:color w:val="FF0000"/>
                  <w:sz w:val="16"/>
                </w:rPr>
                <w:t>NUMEROS DE SERIE:</w:t>
              </w:r>
            </w:ins>
          </w:p>
        </w:tc>
        <w:tc>
          <w:tcPr>
            <w:tcW w:w="1843" w:type="dxa"/>
          </w:tcPr>
          <w:p w14:paraId="2B45C4E3" w14:textId="77777777" w:rsidR="009E1AA9" w:rsidRPr="00712801" w:rsidRDefault="009E1AA9" w:rsidP="00FC1EF8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2E9F0B43" w14:textId="77777777" w:rsidR="009E1AA9" w:rsidRPr="00712801" w:rsidRDefault="009E1AA9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267FD82B" w14:textId="77777777" w:rsidR="009E1AA9" w:rsidRPr="00712801" w:rsidRDefault="009E1AA9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1194A066" w14:textId="77777777" w:rsidR="009E1AA9" w:rsidRPr="00712801" w:rsidRDefault="009E1AA9" w:rsidP="00FC1EF8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26A8C2C9" w14:textId="77777777" w:rsidR="002D7127" w:rsidRDefault="002D7127" w:rsidP="002D7127">
      <w:pPr>
        <w:ind w:right="-74"/>
        <w:jc w:val="both"/>
        <w:rPr>
          <w:rFonts w:ascii="Arial" w:hAnsi="Arial"/>
          <w:sz w:val="10"/>
          <w:szCs w:val="10"/>
          <w:lang w:val="nl-NL"/>
        </w:rPr>
      </w:pPr>
    </w:p>
    <w:p w14:paraId="33456573" w14:textId="37A39B8A" w:rsidR="00F531CC" w:rsidRPr="00837446" w:rsidRDefault="00F531CC" w:rsidP="002D7127">
      <w:pPr>
        <w:ind w:right="-74"/>
        <w:jc w:val="both"/>
        <w:rPr>
          <w:rFonts w:ascii="Arial" w:hAnsi="Arial"/>
          <w:sz w:val="10"/>
          <w:szCs w:val="10"/>
          <w:lang w:val="nl-N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14"/>
        <w:gridCol w:w="1843"/>
        <w:gridCol w:w="2126"/>
        <w:gridCol w:w="1985"/>
        <w:gridCol w:w="1923"/>
        <w:tblGridChange w:id="9">
          <w:tblGrid>
            <w:gridCol w:w="1914"/>
            <w:gridCol w:w="1843"/>
            <w:gridCol w:w="2126"/>
            <w:gridCol w:w="1985"/>
            <w:gridCol w:w="1923"/>
          </w:tblGrid>
        </w:tblGridChange>
      </w:tblGrid>
      <w:tr w:rsidR="002D7127" w:rsidRPr="00717B5C" w14:paraId="07B7A416" w14:textId="77777777" w:rsidTr="00FC1EF8">
        <w:trPr>
          <w:cantSplit/>
        </w:trPr>
        <w:tc>
          <w:tcPr>
            <w:tcW w:w="1914" w:type="dxa"/>
          </w:tcPr>
          <w:p w14:paraId="0851AABF" w14:textId="77777777" w:rsidR="002D7127" w:rsidRPr="00717B5C" w:rsidRDefault="002D7127" w:rsidP="00FC1EF8">
            <w:pPr>
              <w:pStyle w:val="DATEREF"/>
              <w:spacing w:line="240" w:lineRule="auto"/>
              <w:rPr>
                <w:b/>
                <w:smallCaps w:val="0"/>
                <w:noProof w:val="0"/>
              </w:rPr>
            </w:pPr>
            <w:r w:rsidRPr="00717B5C">
              <w:rPr>
                <w:b/>
                <w:smallCaps w:val="0"/>
                <w:noProof w:val="0"/>
              </w:rPr>
              <w:t>HELICE(S)/PALES</w:t>
            </w:r>
          </w:p>
        </w:tc>
        <w:tc>
          <w:tcPr>
            <w:tcW w:w="1843" w:type="dxa"/>
          </w:tcPr>
          <w:p w14:paraId="40101D2E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1 - Extérieur gauche</w:t>
            </w:r>
          </w:p>
        </w:tc>
        <w:tc>
          <w:tcPr>
            <w:tcW w:w="2126" w:type="dxa"/>
          </w:tcPr>
          <w:p w14:paraId="453C459A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2 - Intérieur gauche</w:t>
            </w:r>
          </w:p>
        </w:tc>
        <w:tc>
          <w:tcPr>
            <w:tcW w:w="1985" w:type="dxa"/>
          </w:tcPr>
          <w:p w14:paraId="34470142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3 - Intérieur dro</w:t>
            </w:r>
            <w:r w:rsidR="00717B5C" w:rsidRPr="00717B5C">
              <w:rPr>
                <w:rFonts w:ascii="Arial" w:hAnsi="Arial"/>
                <w:b/>
                <w:sz w:val="16"/>
              </w:rPr>
              <w:t>it</w:t>
            </w:r>
          </w:p>
        </w:tc>
        <w:tc>
          <w:tcPr>
            <w:tcW w:w="1923" w:type="dxa"/>
          </w:tcPr>
          <w:p w14:paraId="2308126D" w14:textId="77777777" w:rsidR="002D7127" w:rsidRPr="00717B5C" w:rsidRDefault="002D7127" w:rsidP="00FC1EF8">
            <w:pPr>
              <w:jc w:val="center"/>
              <w:rPr>
                <w:rFonts w:ascii="Arial" w:hAnsi="Arial"/>
                <w:b/>
                <w:sz w:val="16"/>
              </w:rPr>
            </w:pPr>
            <w:r w:rsidRPr="00717B5C">
              <w:rPr>
                <w:rFonts w:ascii="Arial" w:hAnsi="Arial"/>
                <w:b/>
                <w:sz w:val="16"/>
              </w:rPr>
              <w:t>4 - Extérieur droit</w:t>
            </w:r>
          </w:p>
        </w:tc>
      </w:tr>
      <w:tr w:rsidR="00717B5C" w:rsidRPr="00712801" w14:paraId="448AF7E7" w14:textId="77777777" w:rsidTr="00EA761C">
        <w:trPr>
          <w:cantSplit/>
          <w:trHeight w:val="280"/>
        </w:trPr>
        <w:tc>
          <w:tcPr>
            <w:tcW w:w="1914" w:type="dxa"/>
          </w:tcPr>
          <w:p w14:paraId="2B1E9438" w14:textId="77777777" w:rsidR="00717B5C" w:rsidRPr="00712801" w:rsidRDefault="00717B5C" w:rsidP="00EA761C">
            <w:pPr>
              <w:spacing w:before="80" w:after="60"/>
              <w:rPr>
                <w:rFonts w:ascii="Arial" w:hAnsi="Arial"/>
                <w:sz w:val="16"/>
              </w:rPr>
            </w:pPr>
            <w:r w:rsidRPr="00717B5C">
              <w:rPr>
                <w:rFonts w:ascii="Arial" w:hAnsi="Arial"/>
                <w:sz w:val="16"/>
              </w:rPr>
              <w:t>CONSTRUCTEUR : </w:t>
            </w:r>
          </w:p>
        </w:tc>
        <w:tc>
          <w:tcPr>
            <w:tcW w:w="1843" w:type="dxa"/>
          </w:tcPr>
          <w:p w14:paraId="4F28F2F9" w14:textId="77777777" w:rsidR="00717B5C" w:rsidRPr="00712801" w:rsidRDefault="00717B5C" w:rsidP="00EA761C">
            <w:pPr>
              <w:ind w:right="-10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70FE10FF" w14:textId="77777777" w:rsidR="00717B5C" w:rsidRPr="00712801" w:rsidRDefault="00717B5C" w:rsidP="00EA761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5DDEFEF8" w14:textId="77777777" w:rsidR="00717B5C" w:rsidRPr="00712801" w:rsidRDefault="00717B5C" w:rsidP="00EA761C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4EE86581" w14:textId="77777777" w:rsidR="00717B5C" w:rsidRPr="00712801" w:rsidRDefault="00717B5C" w:rsidP="00EA761C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2D7127" w:rsidRPr="00712801" w14:paraId="37245856" w14:textId="77777777" w:rsidTr="00FC1EF8">
        <w:trPr>
          <w:cantSplit/>
          <w:trHeight w:val="500"/>
        </w:trPr>
        <w:tc>
          <w:tcPr>
            <w:tcW w:w="1914" w:type="dxa"/>
          </w:tcPr>
          <w:p w14:paraId="2255444B" w14:textId="77777777" w:rsidR="002D7127" w:rsidRPr="00712801" w:rsidRDefault="002D7127" w:rsidP="00FC1EF8">
            <w:pPr>
              <w:spacing w:after="60"/>
              <w:rPr>
                <w:rFonts w:ascii="Arial" w:hAnsi="Arial"/>
                <w:sz w:val="16"/>
                <w:lang w:val="nl-NL"/>
              </w:rPr>
            </w:pPr>
            <w:r w:rsidRPr="00712801">
              <w:rPr>
                <w:rFonts w:ascii="Arial" w:hAnsi="Arial"/>
                <w:sz w:val="16"/>
                <w:lang w:val="nl-NL"/>
              </w:rPr>
              <w:t xml:space="preserve">MODELE(S)     </w:t>
            </w:r>
            <w:proofErr w:type="spellStart"/>
            <w:r w:rsidRPr="00712801">
              <w:rPr>
                <w:rFonts w:ascii="Arial" w:hAnsi="Arial"/>
                <w:sz w:val="16"/>
                <w:lang w:val="nl-NL"/>
              </w:rPr>
              <w:t>Moyeu</w:t>
            </w:r>
            <w:proofErr w:type="spellEnd"/>
            <w:r w:rsidRPr="00712801">
              <w:rPr>
                <w:rFonts w:ascii="Arial" w:hAnsi="Arial"/>
                <w:sz w:val="16"/>
                <w:lang w:val="nl-NL"/>
              </w:rPr>
              <w:t xml:space="preserve"> :</w:t>
            </w:r>
          </w:p>
          <w:p w14:paraId="3C29AFE3" w14:textId="77777777" w:rsidR="002D7127" w:rsidRPr="00712801" w:rsidRDefault="002D7127" w:rsidP="00FC1EF8">
            <w:pPr>
              <w:pStyle w:val="DATEREF"/>
              <w:spacing w:line="240" w:lineRule="auto"/>
              <w:rPr>
                <w:smallCaps w:val="0"/>
                <w:noProof w:val="0"/>
              </w:rPr>
            </w:pPr>
            <w:r w:rsidRPr="00712801">
              <w:rPr>
                <w:smallCaps w:val="0"/>
                <w:noProof w:val="0"/>
                <w:lang w:val="nl-NL"/>
              </w:rPr>
              <w:t xml:space="preserve">                         </w:t>
            </w:r>
            <w:r w:rsidRPr="00712801">
              <w:rPr>
                <w:smallCaps w:val="0"/>
                <w:noProof w:val="0"/>
              </w:rPr>
              <w:t>Pales :</w:t>
            </w:r>
          </w:p>
        </w:tc>
        <w:tc>
          <w:tcPr>
            <w:tcW w:w="1843" w:type="dxa"/>
          </w:tcPr>
          <w:p w14:paraId="264D6B9C" w14:textId="77777777" w:rsidR="002D7127" w:rsidRPr="00712801" w:rsidRDefault="002D7127" w:rsidP="00FC1EF8">
            <w:pPr>
              <w:ind w:right="-103"/>
              <w:rPr>
                <w:rFonts w:ascii="Arial" w:hAnsi="Arial"/>
                <w:sz w:val="16"/>
              </w:rPr>
            </w:pPr>
          </w:p>
        </w:tc>
        <w:tc>
          <w:tcPr>
            <w:tcW w:w="2126" w:type="dxa"/>
          </w:tcPr>
          <w:p w14:paraId="032618D7" w14:textId="77777777" w:rsidR="002D7127" w:rsidRPr="00712801" w:rsidRDefault="002D7127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</w:tcPr>
          <w:p w14:paraId="6793A96C" w14:textId="77777777" w:rsidR="002D7127" w:rsidRPr="00712801" w:rsidRDefault="002D7127" w:rsidP="00FC1EF8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23" w:type="dxa"/>
          </w:tcPr>
          <w:p w14:paraId="26D792B8" w14:textId="77777777" w:rsidR="002D7127" w:rsidRPr="00712801" w:rsidRDefault="002D7127" w:rsidP="00FC1EF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9E1AA9" w:rsidRPr="00712801" w14:paraId="57BA0F14" w14:textId="77777777" w:rsidTr="00B35CC9">
        <w:tblPrEx>
          <w:tblW w:w="0" w:type="auto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left w:w="71" w:type="dxa"/>
            <w:right w:w="71" w:type="dxa"/>
          </w:tblCellMar>
          <w:tblLook w:val="0000" w:firstRow="0" w:lastRow="0" w:firstColumn="0" w:lastColumn="0" w:noHBand="0" w:noVBand="0"/>
          <w:tblPrExChange w:id="10" w:author="BUDICI Iuri" w:date="2023-01-18T18:10:00Z">
            <w:tblPrEx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26"/>
          <w:trPrChange w:id="11" w:author="BUDICI Iuri" w:date="2023-01-18T18:10:00Z">
            <w:trPr>
              <w:cantSplit/>
              <w:trHeight w:val="500"/>
            </w:trPr>
          </w:trPrChange>
        </w:trPr>
        <w:tc>
          <w:tcPr>
            <w:tcW w:w="1914" w:type="dxa"/>
            <w:tcPrChange w:id="12" w:author="BUDICI Iuri" w:date="2023-01-18T18:10:00Z">
              <w:tcPr>
                <w:tcW w:w="1914" w:type="dxa"/>
              </w:tcPr>
            </w:tcPrChange>
          </w:tcPr>
          <w:p w14:paraId="51A1BFB3" w14:textId="5855B1EC" w:rsidR="009E1AA9" w:rsidRPr="009E1AA9" w:rsidRDefault="000E6858" w:rsidP="00BB60DD">
            <w:pPr>
              <w:rPr>
                <w:rFonts w:ascii="Arial" w:hAnsi="Arial"/>
                <w:color w:val="FF0000"/>
                <w:sz w:val="16"/>
                <w:lang w:val="nl-NL"/>
              </w:rPr>
            </w:pPr>
            <w:r w:rsidRPr="000E6858">
              <w:rPr>
                <w:rFonts w:ascii="Arial" w:hAnsi="Arial"/>
                <w:color w:val="FF0000"/>
                <w:sz w:val="16"/>
                <w:lang w:val="nl-NL"/>
              </w:rPr>
              <w:t>NUMEROS DE SERIE :</w:t>
            </w:r>
          </w:p>
        </w:tc>
        <w:tc>
          <w:tcPr>
            <w:tcW w:w="1843" w:type="dxa"/>
            <w:tcPrChange w:id="13" w:author="BUDICI Iuri" w:date="2023-01-18T18:10:00Z">
              <w:tcPr>
                <w:tcW w:w="1843" w:type="dxa"/>
              </w:tcPr>
            </w:tcPrChange>
          </w:tcPr>
          <w:p w14:paraId="4544145D" w14:textId="77777777" w:rsidR="009E1AA9" w:rsidRPr="009E1AA9" w:rsidRDefault="009E1AA9" w:rsidP="00FC1EF8">
            <w:pPr>
              <w:ind w:right="-103"/>
              <w:rPr>
                <w:rFonts w:ascii="Arial" w:hAnsi="Arial"/>
                <w:color w:val="FF0000"/>
                <w:sz w:val="16"/>
              </w:rPr>
            </w:pPr>
          </w:p>
        </w:tc>
        <w:tc>
          <w:tcPr>
            <w:tcW w:w="2126" w:type="dxa"/>
            <w:tcPrChange w:id="14" w:author="BUDICI Iuri" w:date="2023-01-18T18:10:00Z">
              <w:tcPr>
                <w:tcW w:w="2126" w:type="dxa"/>
              </w:tcPr>
            </w:tcPrChange>
          </w:tcPr>
          <w:p w14:paraId="5FCE018F" w14:textId="77777777" w:rsidR="009E1AA9" w:rsidRPr="009E1AA9" w:rsidRDefault="009E1AA9" w:rsidP="00FC1EF8">
            <w:pPr>
              <w:jc w:val="center"/>
              <w:rPr>
                <w:rFonts w:ascii="Arial" w:hAnsi="Arial"/>
                <w:color w:val="FF0000"/>
                <w:sz w:val="16"/>
              </w:rPr>
            </w:pPr>
          </w:p>
        </w:tc>
        <w:tc>
          <w:tcPr>
            <w:tcW w:w="1985" w:type="dxa"/>
            <w:tcPrChange w:id="15" w:author="BUDICI Iuri" w:date="2023-01-18T18:10:00Z">
              <w:tcPr>
                <w:tcW w:w="1985" w:type="dxa"/>
              </w:tcPr>
            </w:tcPrChange>
          </w:tcPr>
          <w:p w14:paraId="7D1EB99D" w14:textId="77777777" w:rsidR="009E1AA9" w:rsidRPr="009E1AA9" w:rsidRDefault="009E1AA9" w:rsidP="00FC1EF8">
            <w:pPr>
              <w:jc w:val="center"/>
              <w:rPr>
                <w:rFonts w:ascii="Arial" w:hAnsi="Arial"/>
                <w:color w:val="FF0000"/>
                <w:sz w:val="16"/>
              </w:rPr>
            </w:pPr>
          </w:p>
        </w:tc>
        <w:tc>
          <w:tcPr>
            <w:tcW w:w="1923" w:type="dxa"/>
            <w:tcPrChange w:id="16" w:author="BUDICI Iuri" w:date="2023-01-18T18:10:00Z">
              <w:tcPr>
                <w:tcW w:w="1923" w:type="dxa"/>
              </w:tcPr>
            </w:tcPrChange>
          </w:tcPr>
          <w:p w14:paraId="1EC3C71B" w14:textId="77777777" w:rsidR="009E1AA9" w:rsidRPr="009E1AA9" w:rsidRDefault="009E1AA9" w:rsidP="00FC1EF8">
            <w:pPr>
              <w:jc w:val="center"/>
              <w:rPr>
                <w:rFonts w:ascii="Arial" w:hAnsi="Arial"/>
                <w:color w:val="FF0000"/>
                <w:sz w:val="16"/>
              </w:rPr>
            </w:pPr>
          </w:p>
        </w:tc>
      </w:tr>
    </w:tbl>
    <w:p w14:paraId="085DBDA0" w14:textId="77777777" w:rsidR="002D7127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0F406990" w14:textId="77777777" w:rsidR="002D7127" w:rsidRPr="00484C51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I.3</w:t>
      </w:r>
      <w:r w:rsidRPr="00484C51">
        <w:rPr>
          <w:rFonts w:ascii="Arial" w:hAnsi="Arial"/>
          <w:b/>
          <w:u w:val="single"/>
        </w:rPr>
        <w:t xml:space="preserve">. Informations relatives </w:t>
      </w:r>
      <w:r>
        <w:rPr>
          <w:rFonts w:ascii="Arial" w:hAnsi="Arial"/>
          <w:b/>
          <w:u w:val="single"/>
        </w:rPr>
        <w:t>au certificat acoustique de l’aéronef</w:t>
      </w:r>
      <w:r w:rsidR="00E45A37">
        <w:rPr>
          <w:rFonts w:ascii="Arial" w:hAnsi="Arial"/>
          <w:b/>
          <w:u w:val="single"/>
        </w:rPr>
        <w:t xml:space="preserve"> </w:t>
      </w:r>
      <w:r w:rsidR="00E45A37" w:rsidRPr="0021314A">
        <w:rPr>
          <w:rFonts w:ascii="Arial" w:hAnsi="Arial"/>
          <w:i/>
        </w:rPr>
        <w:t>(P-22-00 § 9.5)</w:t>
      </w:r>
    </w:p>
    <w:p w14:paraId="351E62E6" w14:textId="77777777" w:rsidR="002D7127" w:rsidRPr="00837446" w:rsidRDefault="002D7127" w:rsidP="002D7127">
      <w:pPr>
        <w:tabs>
          <w:tab w:val="left" w:pos="1276"/>
        </w:tabs>
        <w:ind w:right="-28"/>
        <w:jc w:val="both"/>
        <w:rPr>
          <w:rFonts w:ascii="Arial" w:hAnsi="Arial"/>
          <w:sz w:val="10"/>
          <w:szCs w:val="10"/>
        </w:rPr>
      </w:pPr>
    </w:p>
    <w:p w14:paraId="69C4E420" w14:textId="77777777" w:rsidR="009F493D" w:rsidRPr="00A01982" w:rsidRDefault="009F493D" w:rsidP="009F493D">
      <w:pPr>
        <w:pStyle w:val="DATEREF"/>
        <w:spacing w:line="240" w:lineRule="auto"/>
        <w:jc w:val="both"/>
        <w:rPr>
          <w:b/>
          <w:smallCaps w:val="0"/>
          <w:noProof w:val="0"/>
          <w:sz w:val="20"/>
        </w:rPr>
      </w:pPr>
      <w:r w:rsidRPr="00A01982">
        <w:rPr>
          <w:b/>
          <w:smallCaps w:val="0"/>
          <w:noProof w:val="0"/>
          <w:sz w:val="20"/>
        </w:rPr>
        <w:t>Liste des modifications appliquées (aéronef et/ou moteur) nécessaires à la détermination de la configuration acoustique de l’aéronef</w:t>
      </w:r>
      <w:r w:rsidRPr="00A01982">
        <w:rPr>
          <w:rStyle w:val="Appelnotedebasdep"/>
          <w:b/>
          <w:smallCaps w:val="0"/>
          <w:noProof w:val="0"/>
          <w:sz w:val="20"/>
        </w:rPr>
        <w:footnoteReference w:id="4"/>
      </w:r>
      <w:r w:rsidRPr="00A01982">
        <w:rPr>
          <w:b/>
          <w:smallCaps w:val="0"/>
          <w:noProof w:val="0"/>
          <w:sz w:val="20"/>
        </w:rPr>
        <w:t> :</w:t>
      </w:r>
    </w:p>
    <w:p w14:paraId="41707FE8" w14:textId="77777777" w:rsidR="009F493D" w:rsidRPr="00A01982" w:rsidRDefault="009F493D" w:rsidP="009F493D">
      <w:pPr>
        <w:pStyle w:val="DATEREF"/>
        <w:spacing w:line="240" w:lineRule="auto"/>
        <w:rPr>
          <w:smallCaps w:val="0"/>
          <w:noProof w:val="0"/>
          <w:szCs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2"/>
        <w:gridCol w:w="5219"/>
      </w:tblGrid>
      <w:tr w:rsidR="009F493D" w:rsidRPr="00A01982" w14:paraId="3F4158E8" w14:textId="77777777" w:rsidTr="00E40AAF">
        <w:tc>
          <w:tcPr>
            <w:tcW w:w="9961" w:type="dxa"/>
            <w:gridSpan w:val="2"/>
            <w:shd w:val="clear" w:color="auto" w:fill="auto"/>
          </w:tcPr>
          <w:p w14:paraId="13E7D0C9" w14:textId="77777777" w:rsidR="009F493D" w:rsidRPr="00A01982" w:rsidRDefault="009F493D" w:rsidP="00E40AAF">
            <w:pPr>
              <w:pStyle w:val="DATEREF"/>
              <w:spacing w:line="240" w:lineRule="auto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Modifications aéronef/moteur/échappement/silencieux ayant un impact acoustique :</w:t>
            </w:r>
          </w:p>
        </w:tc>
      </w:tr>
      <w:tr w:rsidR="009F493D" w:rsidRPr="00A01982" w14:paraId="23EC4621" w14:textId="77777777" w:rsidTr="00E40AAF">
        <w:tc>
          <w:tcPr>
            <w:tcW w:w="4742" w:type="dxa"/>
            <w:shd w:val="clear" w:color="auto" w:fill="auto"/>
          </w:tcPr>
          <w:p w14:paraId="48FC845D" w14:textId="77777777" w:rsidR="009F493D" w:rsidRPr="00A01982" w:rsidRDefault="009F493D" w:rsidP="00E40AA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Référence</w:t>
            </w:r>
          </w:p>
        </w:tc>
        <w:tc>
          <w:tcPr>
            <w:tcW w:w="5219" w:type="dxa"/>
            <w:shd w:val="clear" w:color="auto" w:fill="auto"/>
          </w:tcPr>
          <w:p w14:paraId="1A6EB396" w14:textId="77777777" w:rsidR="009F493D" w:rsidRPr="00A01982" w:rsidRDefault="009F493D" w:rsidP="00E40AA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Description</w:t>
            </w:r>
          </w:p>
        </w:tc>
      </w:tr>
      <w:tr w:rsidR="009F493D" w:rsidRPr="00A01982" w14:paraId="4ED7C2E0" w14:textId="77777777" w:rsidTr="00E40AAF">
        <w:tc>
          <w:tcPr>
            <w:tcW w:w="4742" w:type="dxa"/>
            <w:shd w:val="clear" w:color="auto" w:fill="auto"/>
          </w:tcPr>
          <w:p w14:paraId="3A4B2227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</w:p>
        </w:tc>
        <w:tc>
          <w:tcPr>
            <w:tcW w:w="5219" w:type="dxa"/>
            <w:shd w:val="clear" w:color="auto" w:fill="auto"/>
          </w:tcPr>
          <w:p w14:paraId="6F69F48D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</w:p>
        </w:tc>
      </w:tr>
      <w:tr w:rsidR="009F493D" w:rsidRPr="00A01982" w14:paraId="459C01BA" w14:textId="77777777" w:rsidTr="00E40AAF">
        <w:tc>
          <w:tcPr>
            <w:tcW w:w="4742" w:type="dxa"/>
            <w:shd w:val="clear" w:color="auto" w:fill="auto"/>
          </w:tcPr>
          <w:p w14:paraId="465BFCBE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</w:p>
        </w:tc>
        <w:tc>
          <w:tcPr>
            <w:tcW w:w="5219" w:type="dxa"/>
            <w:shd w:val="clear" w:color="auto" w:fill="auto"/>
          </w:tcPr>
          <w:p w14:paraId="51FBD80B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</w:p>
        </w:tc>
      </w:tr>
      <w:tr w:rsidR="009F493D" w:rsidRPr="00A01982" w14:paraId="0C939D8C" w14:textId="77777777" w:rsidTr="00E40AAF">
        <w:tc>
          <w:tcPr>
            <w:tcW w:w="4742" w:type="dxa"/>
            <w:shd w:val="clear" w:color="auto" w:fill="auto"/>
          </w:tcPr>
          <w:p w14:paraId="0CFB0D59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</w:p>
        </w:tc>
        <w:tc>
          <w:tcPr>
            <w:tcW w:w="5219" w:type="dxa"/>
            <w:shd w:val="clear" w:color="auto" w:fill="auto"/>
          </w:tcPr>
          <w:p w14:paraId="163BBB78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</w:p>
        </w:tc>
      </w:tr>
      <w:tr w:rsidR="009F493D" w:rsidRPr="00A01982" w14:paraId="164BB5E3" w14:textId="77777777" w:rsidTr="00E40AAF">
        <w:tc>
          <w:tcPr>
            <w:tcW w:w="9961" w:type="dxa"/>
            <w:gridSpan w:val="2"/>
            <w:shd w:val="clear" w:color="auto" w:fill="auto"/>
          </w:tcPr>
          <w:p w14:paraId="160FCB1E" w14:textId="3CA44C9F" w:rsidR="009F493D" w:rsidRPr="00F76E56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Pour les DR 300 et 400</w:t>
            </w:r>
            <w:r w:rsidR="00F76E56">
              <w:rPr>
                <w:b/>
                <w:smallCaps w:val="0"/>
                <w:noProof w:val="0"/>
                <w:sz w:val="20"/>
              </w:rPr>
              <w:t xml:space="preserve"> </w:t>
            </w:r>
            <w:r w:rsidR="00F76E56">
              <w:rPr>
                <w:smallCaps w:val="0"/>
                <w:noProof w:val="0"/>
                <w:sz w:val="20"/>
              </w:rPr>
              <w:t xml:space="preserve">(Voir Appendice de l’Annexe I du P-22-02) : </w:t>
            </w:r>
          </w:p>
          <w:p w14:paraId="76F00DC5" w14:textId="77777777" w:rsidR="009F493D" w:rsidRPr="00A01982" w:rsidRDefault="009F493D" w:rsidP="00E40AAF">
            <w:pPr>
              <w:pStyle w:val="DATEREF"/>
              <w:spacing w:line="240" w:lineRule="auto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Indiquer la configuration échappement/silencieux que celle-ci soit d’origine ou non.</w:t>
            </w:r>
          </w:p>
          <w:p w14:paraId="724D3088" w14:textId="77777777" w:rsidR="009F493D" w:rsidRPr="00A01982" w:rsidRDefault="009F493D" w:rsidP="00E40AAF">
            <w:pPr>
              <w:pStyle w:val="DATEREF"/>
              <w:spacing w:line="240" w:lineRule="auto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Echappement (standard, standard 01), silencieux (flûtes, APR ¼ d’onde) ou échappement et/ou silencieux installés par modification.</w:t>
            </w:r>
          </w:p>
        </w:tc>
      </w:tr>
      <w:tr w:rsidR="009F493D" w:rsidRPr="00A01982" w14:paraId="3EF8B284" w14:textId="77777777" w:rsidTr="00E40AAF">
        <w:tc>
          <w:tcPr>
            <w:tcW w:w="4742" w:type="dxa"/>
            <w:shd w:val="clear" w:color="auto" w:fill="auto"/>
          </w:tcPr>
          <w:p w14:paraId="718D8F44" w14:textId="77777777" w:rsidR="009F493D" w:rsidRPr="00A01982" w:rsidRDefault="009F493D" w:rsidP="00E40AA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Echappement</w:t>
            </w:r>
          </w:p>
        </w:tc>
        <w:tc>
          <w:tcPr>
            <w:tcW w:w="5219" w:type="dxa"/>
            <w:shd w:val="clear" w:color="auto" w:fill="auto"/>
          </w:tcPr>
          <w:p w14:paraId="5EBE20AF" w14:textId="77777777" w:rsidR="009F493D" w:rsidRPr="00A01982" w:rsidRDefault="009F493D" w:rsidP="00E40AAF">
            <w:pPr>
              <w:pStyle w:val="DATEREF"/>
              <w:spacing w:line="240" w:lineRule="auto"/>
              <w:jc w:val="center"/>
              <w:rPr>
                <w:b/>
                <w:smallCaps w:val="0"/>
                <w:noProof w:val="0"/>
                <w:sz w:val="20"/>
              </w:rPr>
            </w:pPr>
            <w:r w:rsidRPr="00A01982">
              <w:rPr>
                <w:b/>
                <w:smallCaps w:val="0"/>
                <w:noProof w:val="0"/>
                <w:sz w:val="20"/>
              </w:rPr>
              <w:t>Silencieux</w:t>
            </w:r>
          </w:p>
        </w:tc>
      </w:tr>
      <w:tr w:rsidR="009F493D" w:rsidRPr="00A01982" w14:paraId="0DFDCA3E" w14:textId="77777777" w:rsidTr="00E40AAF">
        <w:tc>
          <w:tcPr>
            <w:tcW w:w="4742" w:type="dxa"/>
            <w:shd w:val="clear" w:color="auto" w:fill="auto"/>
          </w:tcPr>
          <w:p w14:paraId="65E53CBB" w14:textId="77777777" w:rsidR="009F493D" w:rsidRPr="00A01982" w:rsidRDefault="009F493D" w:rsidP="00E40AA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 w:val="20"/>
              </w:rPr>
            </w:pPr>
            <w:r w:rsidRPr="00A01982">
              <w:rPr>
                <w:rFonts w:cs="Arial"/>
                <w:bCs/>
                <w:spacing w:val="22"/>
                <w:sz w:val="20"/>
              </w:rPr>
              <w:t xml:space="preserve">standard                               </w:t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1982">
              <w:rPr>
                <w:rFonts w:cs="Arial"/>
                <w:bCs/>
                <w:spacing w:val="22"/>
                <w:sz w:val="20"/>
              </w:rPr>
              <w:instrText xml:space="preserve"> FORMCHECKBOX </w:instrText>
            </w:r>
            <w:r w:rsidR="00841037">
              <w:rPr>
                <w:rFonts w:cs="Arial"/>
                <w:bCs/>
                <w:spacing w:val="22"/>
                <w:sz w:val="20"/>
              </w:rPr>
            </w:r>
            <w:r w:rsidR="00841037">
              <w:rPr>
                <w:rFonts w:cs="Arial"/>
                <w:bCs/>
                <w:spacing w:val="22"/>
                <w:sz w:val="20"/>
              </w:rPr>
              <w:fldChar w:fldCharType="separate"/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end"/>
            </w:r>
          </w:p>
        </w:tc>
        <w:tc>
          <w:tcPr>
            <w:tcW w:w="5219" w:type="dxa"/>
            <w:shd w:val="clear" w:color="auto" w:fill="auto"/>
          </w:tcPr>
          <w:p w14:paraId="2657B66A" w14:textId="77777777" w:rsidR="009F493D" w:rsidRPr="00A01982" w:rsidRDefault="009F493D" w:rsidP="00E40AA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 w:val="20"/>
              </w:rPr>
            </w:pPr>
            <w:r w:rsidRPr="00A01982">
              <w:rPr>
                <w:rFonts w:cs="Arial"/>
                <w:bCs/>
                <w:spacing w:val="22"/>
                <w:sz w:val="20"/>
              </w:rPr>
              <w:t xml:space="preserve">flûtes                          </w:t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1982">
              <w:rPr>
                <w:rFonts w:cs="Arial"/>
                <w:bCs/>
                <w:spacing w:val="22"/>
                <w:sz w:val="20"/>
              </w:rPr>
              <w:instrText xml:space="preserve"> FORMCHECKBOX </w:instrText>
            </w:r>
            <w:r w:rsidR="00841037">
              <w:rPr>
                <w:rFonts w:cs="Arial"/>
                <w:bCs/>
                <w:spacing w:val="22"/>
                <w:sz w:val="20"/>
              </w:rPr>
            </w:r>
            <w:r w:rsidR="00841037">
              <w:rPr>
                <w:rFonts w:cs="Arial"/>
                <w:bCs/>
                <w:spacing w:val="22"/>
                <w:sz w:val="20"/>
              </w:rPr>
              <w:fldChar w:fldCharType="separate"/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end"/>
            </w:r>
          </w:p>
        </w:tc>
      </w:tr>
      <w:tr w:rsidR="009F493D" w:rsidRPr="00A01982" w14:paraId="4CFBABBE" w14:textId="77777777" w:rsidTr="00E40AAF">
        <w:tc>
          <w:tcPr>
            <w:tcW w:w="4742" w:type="dxa"/>
            <w:shd w:val="clear" w:color="auto" w:fill="auto"/>
          </w:tcPr>
          <w:p w14:paraId="5C4455CF" w14:textId="77777777" w:rsidR="009F493D" w:rsidRPr="00A01982" w:rsidRDefault="009F493D" w:rsidP="00E40AA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 w:val="20"/>
              </w:rPr>
            </w:pPr>
            <w:r w:rsidRPr="00A01982">
              <w:rPr>
                <w:rFonts w:cs="Arial"/>
                <w:bCs/>
                <w:spacing w:val="22"/>
                <w:sz w:val="20"/>
              </w:rPr>
              <w:t xml:space="preserve">standard 01                          </w:t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1982">
              <w:rPr>
                <w:rFonts w:cs="Arial"/>
                <w:bCs/>
                <w:spacing w:val="22"/>
                <w:sz w:val="20"/>
              </w:rPr>
              <w:instrText xml:space="preserve"> FORMCHECKBOX </w:instrText>
            </w:r>
            <w:r w:rsidR="00841037">
              <w:rPr>
                <w:rFonts w:cs="Arial"/>
                <w:bCs/>
                <w:spacing w:val="22"/>
                <w:sz w:val="20"/>
              </w:rPr>
            </w:r>
            <w:r w:rsidR="00841037">
              <w:rPr>
                <w:rFonts w:cs="Arial"/>
                <w:bCs/>
                <w:spacing w:val="22"/>
                <w:sz w:val="20"/>
              </w:rPr>
              <w:fldChar w:fldCharType="separate"/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end"/>
            </w:r>
          </w:p>
        </w:tc>
        <w:tc>
          <w:tcPr>
            <w:tcW w:w="5219" w:type="dxa"/>
            <w:shd w:val="clear" w:color="auto" w:fill="auto"/>
          </w:tcPr>
          <w:p w14:paraId="449CC343" w14:textId="77777777" w:rsidR="009F493D" w:rsidRPr="00A01982" w:rsidRDefault="009F493D" w:rsidP="00E40AAF">
            <w:pPr>
              <w:pStyle w:val="DATEREF"/>
              <w:spacing w:line="240" w:lineRule="auto"/>
              <w:jc w:val="right"/>
              <w:rPr>
                <w:smallCaps w:val="0"/>
                <w:noProof w:val="0"/>
                <w:sz w:val="20"/>
              </w:rPr>
            </w:pPr>
            <w:r w:rsidRPr="00A01982">
              <w:rPr>
                <w:rFonts w:cs="Arial"/>
                <w:bCs/>
                <w:spacing w:val="22"/>
                <w:sz w:val="20"/>
              </w:rPr>
              <w:t xml:space="preserve">apr ¼ d’onde               </w:t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01982">
              <w:rPr>
                <w:rFonts w:cs="Arial"/>
                <w:bCs/>
                <w:spacing w:val="22"/>
                <w:sz w:val="20"/>
              </w:rPr>
              <w:instrText xml:space="preserve"> FORMCHECKBOX </w:instrText>
            </w:r>
            <w:r w:rsidR="00841037">
              <w:rPr>
                <w:rFonts w:cs="Arial"/>
                <w:bCs/>
                <w:spacing w:val="22"/>
                <w:sz w:val="20"/>
              </w:rPr>
            </w:r>
            <w:r w:rsidR="00841037">
              <w:rPr>
                <w:rFonts w:cs="Arial"/>
                <w:bCs/>
                <w:spacing w:val="22"/>
                <w:sz w:val="20"/>
              </w:rPr>
              <w:fldChar w:fldCharType="separate"/>
            </w:r>
            <w:r w:rsidRPr="00A01982">
              <w:rPr>
                <w:rFonts w:cs="Arial"/>
                <w:bCs/>
                <w:spacing w:val="22"/>
                <w:sz w:val="20"/>
              </w:rPr>
              <w:fldChar w:fldCharType="end"/>
            </w:r>
          </w:p>
        </w:tc>
      </w:tr>
      <w:tr w:rsidR="009F493D" w:rsidRPr="00A01982" w14:paraId="48D549CE" w14:textId="77777777" w:rsidTr="00E40AAF">
        <w:tc>
          <w:tcPr>
            <w:tcW w:w="4742" w:type="dxa"/>
            <w:shd w:val="clear" w:color="auto" w:fill="auto"/>
          </w:tcPr>
          <w:p w14:paraId="6DF88005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  <w:r w:rsidRPr="00A01982">
              <w:rPr>
                <w:smallCaps w:val="0"/>
                <w:noProof w:val="0"/>
                <w:sz w:val="20"/>
              </w:rPr>
              <w:t>Autres :</w:t>
            </w:r>
          </w:p>
        </w:tc>
        <w:tc>
          <w:tcPr>
            <w:tcW w:w="5219" w:type="dxa"/>
            <w:shd w:val="clear" w:color="auto" w:fill="auto"/>
          </w:tcPr>
          <w:p w14:paraId="71544483" w14:textId="77777777" w:rsidR="009F493D" w:rsidRPr="00A01982" w:rsidRDefault="009F493D" w:rsidP="00E40AAF">
            <w:pPr>
              <w:pStyle w:val="DATEREF"/>
              <w:spacing w:line="240" w:lineRule="auto"/>
              <w:rPr>
                <w:smallCaps w:val="0"/>
                <w:noProof w:val="0"/>
                <w:sz w:val="20"/>
              </w:rPr>
            </w:pPr>
            <w:r w:rsidRPr="00A01982">
              <w:rPr>
                <w:smallCaps w:val="0"/>
                <w:noProof w:val="0"/>
                <w:sz w:val="20"/>
              </w:rPr>
              <w:t>Autres :</w:t>
            </w:r>
          </w:p>
        </w:tc>
      </w:tr>
    </w:tbl>
    <w:p w14:paraId="51742FD5" w14:textId="77777777" w:rsidR="00CD54C4" w:rsidRDefault="00CD54C4" w:rsidP="008733CE">
      <w:pPr>
        <w:pStyle w:val="DATEREF"/>
        <w:spacing w:line="240" w:lineRule="auto"/>
        <w:jc w:val="both"/>
        <w:rPr>
          <w:smallCaps w:val="0"/>
          <w:noProof w:val="0"/>
          <w:sz w:val="20"/>
        </w:rPr>
      </w:pPr>
    </w:p>
    <w:p w14:paraId="567C2ABB" w14:textId="438E9EF0" w:rsidR="009F493D" w:rsidRDefault="009F493D" w:rsidP="008733CE">
      <w:pPr>
        <w:pStyle w:val="DATEREF"/>
        <w:spacing w:line="240" w:lineRule="auto"/>
        <w:jc w:val="both"/>
        <w:rPr>
          <w:smallCaps w:val="0"/>
          <w:noProof w:val="0"/>
          <w:sz w:val="20"/>
        </w:rPr>
      </w:pPr>
      <w:r>
        <w:rPr>
          <w:smallCaps w:val="0"/>
          <w:noProof w:val="0"/>
          <w:sz w:val="20"/>
        </w:rPr>
        <w:t xml:space="preserve">Niveaux de bruit </w:t>
      </w:r>
      <w:r w:rsidRPr="003D0363">
        <w:rPr>
          <w:smallCaps w:val="0"/>
          <w:noProof w:val="0"/>
          <w:sz w:val="20"/>
        </w:rPr>
        <w:t>requis du chapitre de certification acoustique (signalés</w:t>
      </w:r>
      <w:r w:rsidR="00C416E1">
        <w:rPr>
          <w:smallCaps w:val="0"/>
          <w:noProof w:val="0"/>
          <w:sz w:val="20"/>
        </w:rPr>
        <w:t xml:space="preserve"> par un «blanc» dans le tableau</w:t>
      </w:r>
      <w:r w:rsidR="00C416E1">
        <w:rPr>
          <w:smallCaps w:val="0"/>
          <w:noProof w:val="0"/>
          <w:sz w:val="20"/>
        </w:rPr>
        <w:br/>
      </w:r>
      <w:r w:rsidRPr="003D0363">
        <w:rPr>
          <w:smallCaps w:val="0"/>
          <w:noProof w:val="0"/>
          <w:sz w:val="20"/>
        </w:rPr>
        <w:t xml:space="preserve">ci-dessous) </w:t>
      </w:r>
      <w:r>
        <w:rPr>
          <w:smallCaps w:val="0"/>
          <w:noProof w:val="0"/>
          <w:sz w:val="20"/>
        </w:rPr>
        <w:t>correspondant à la configuration de l’aéronef</w:t>
      </w:r>
      <w:r w:rsidR="002468F7">
        <w:rPr>
          <w:smallCaps w:val="0"/>
          <w:noProof w:val="0"/>
          <w:sz w:val="20"/>
        </w:rPr>
        <w:t xml:space="preserve"> </w:t>
      </w:r>
      <w:r w:rsidRPr="003D0363">
        <w:rPr>
          <w:smallCaps w:val="0"/>
          <w:noProof w:val="0"/>
          <w:sz w:val="20"/>
        </w:rPr>
        <w:t>:</w:t>
      </w:r>
    </w:p>
    <w:p w14:paraId="74802EF5" w14:textId="567C110B" w:rsidR="008733CE" w:rsidRPr="003D0363" w:rsidRDefault="008733CE" w:rsidP="008733CE">
      <w:pPr>
        <w:pStyle w:val="DATEREF"/>
        <w:spacing w:line="240" w:lineRule="auto"/>
        <w:jc w:val="both"/>
        <w:rPr>
          <w:smallCaps w:val="0"/>
          <w:noProof w:val="0"/>
          <w:sz w:val="20"/>
        </w:rPr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418"/>
        <w:gridCol w:w="1417"/>
        <w:gridCol w:w="1418"/>
        <w:gridCol w:w="1417"/>
        <w:gridCol w:w="709"/>
        <w:gridCol w:w="745"/>
        <w:gridCol w:w="1345"/>
      </w:tblGrid>
      <w:tr w:rsidR="009F493D" w:rsidRPr="003D0363" w14:paraId="19BF77F9" w14:textId="77777777" w:rsidTr="00E40AAF">
        <w:trPr>
          <w:cantSplit/>
        </w:trPr>
        <w:tc>
          <w:tcPr>
            <w:tcW w:w="7725" w:type="dxa"/>
            <w:gridSpan w:val="6"/>
          </w:tcPr>
          <w:p w14:paraId="749663D6" w14:textId="77777777" w:rsidR="009F493D" w:rsidRPr="00347585" w:rsidRDefault="009F493D" w:rsidP="00E40AAF">
            <w:pPr>
              <w:rPr>
                <w:rFonts w:ascii="Arial" w:hAnsi="Arial"/>
                <w:sz w:val="16"/>
              </w:rPr>
            </w:pPr>
            <w:r w:rsidRPr="00360CF2">
              <w:rPr>
                <w:rFonts w:ascii="Arial" w:hAnsi="Arial"/>
                <w:sz w:val="16"/>
              </w:rPr>
              <w:t xml:space="preserve">"Record </w:t>
            </w:r>
            <w:proofErr w:type="spellStart"/>
            <w:r w:rsidRPr="00360CF2">
              <w:rPr>
                <w:rFonts w:ascii="Arial" w:hAnsi="Arial"/>
                <w:sz w:val="16"/>
              </w:rPr>
              <w:t>Number</w:t>
            </w:r>
            <w:proofErr w:type="spellEnd"/>
            <w:r w:rsidRPr="00360CF2">
              <w:rPr>
                <w:rFonts w:ascii="Arial" w:hAnsi="Arial"/>
                <w:sz w:val="16"/>
              </w:rPr>
              <w:t>"</w:t>
            </w:r>
            <w:r>
              <w:rPr>
                <w:rFonts w:ascii="Arial" w:hAnsi="Arial"/>
                <w:sz w:val="16"/>
              </w:rPr>
              <w:t>,</w:t>
            </w:r>
            <w:r w:rsidRPr="00360CF2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correspondant à la configuration de l’aéronef, </w:t>
            </w:r>
            <w:r w:rsidRPr="00360CF2">
              <w:rPr>
                <w:rFonts w:ascii="Arial" w:hAnsi="Arial"/>
                <w:sz w:val="16"/>
              </w:rPr>
              <w:t>relevé dans base de données EASA obtenue en se connectant sur le site internet de l'EASA afin de s'assurer d'avoir la dernière révision de la base en vigueur :</w:t>
            </w:r>
            <w:r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2090" w:type="dxa"/>
            <w:gridSpan w:val="2"/>
          </w:tcPr>
          <w:p w14:paraId="48810C3E" w14:textId="1F5DAFA4" w:rsidR="009F493D" w:rsidRPr="003D0363" w:rsidRDefault="009F493D" w:rsidP="00E40AAF">
            <w:pPr>
              <w:spacing w:before="100" w:after="100"/>
              <w:rPr>
                <w:rFonts w:ascii="Arial" w:hAnsi="Arial" w:cs="Arial"/>
                <w:b/>
                <w:bCs/>
              </w:rPr>
            </w:pPr>
          </w:p>
        </w:tc>
      </w:tr>
      <w:tr w:rsidR="009F493D" w:rsidRPr="003D0363" w14:paraId="349BA82C" w14:textId="77777777" w:rsidTr="00E40AAF">
        <w:tc>
          <w:tcPr>
            <w:tcW w:w="1346" w:type="dxa"/>
          </w:tcPr>
          <w:p w14:paraId="616A4FF1" w14:textId="77777777" w:rsidR="009F493D" w:rsidRPr="003D0363" w:rsidRDefault="009F493D" w:rsidP="00E40AAF">
            <w:pPr>
              <w:spacing w:before="80"/>
              <w:jc w:val="center"/>
              <w:rPr>
                <w:rFonts w:ascii="Arial" w:hAnsi="Arial" w:cs="Arial"/>
                <w:b/>
                <w:bCs/>
              </w:rPr>
            </w:pPr>
            <w:r w:rsidRPr="003D0363">
              <w:rPr>
                <w:rFonts w:ascii="Arial" w:hAnsi="Arial" w:cs="Arial"/>
                <w:b/>
                <w:bCs/>
              </w:rPr>
              <w:t xml:space="preserve">Chapitre de </w:t>
            </w:r>
            <w:proofErr w:type="spellStart"/>
            <w:r w:rsidRPr="003D0363">
              <w:rPr>
                <w:rFonts w:ascii="Arial" w:hAnsi="Arial" w:cs="Arial"/>
                <w:b/>
                <w:bCs/>
              </w:rPr>
              <w:t>certification</w:t>
            </w:r>
            <w:r>
              <w:rPr>
                <w:rFonts w:ascii="Arial" w:hAnsi="Arial" w:cs="Arial"/>
                <w:b/>
                <w:bCs/>
              </w:rPr>
              <w:t>revendiqué</w:t>
            </w:r>
            <w:proofErr w:type="spellEnd"/>
          </w:p>
        </w:tc>
        <w:tc>
          <w:tcPr>
            <w:tcW w:w="1418" w:type="dxa"/>
          </w:tcPr>
          <w:p w14:paraId="4689AB24" w14:textId="77777777" w:rsidR="009F493D" w:rsidRPr="003D0363" w:rsidRDefault="009F493D" w:rsidP="00E40AAF">
            <w:pPr>
              <w:pStyle w:val="titre8"/>
              <w:overflowPunct w:val="0"/>
              <w:autoSpaceDE w:val="0"/>
              <w:autoSpaceDN w:val="0"/>
              <w:adjustRightInd w:val="0"/>
              <w:spacing w:before="80" w:line="240" w:lineRule="auto"/>
              <w:jc w:val="center"/>
              <w:textAlignment w:val="baseline"/>
              <w:rPr>
                <w:rFonts w:cs="Arial"/>
                <w:bCs/>
                <w:smallCaps w:val="0"/>
                <w:noProof w:val="0"/>
              </w:rPr>
            </w:pPr>
            <w:r w:rsidRPr="003D0363">
              <w:rPr>
                <w:rFonts w:cs="Arial"/>
                <w:bCs/>
                <w:smallCaps w:val="0"/>
                <w:noProof w:val="0"/>
              </w:rPr>
              <w:t>Niveau de bruit latéral/pleine puissance</w:t>
            </w:r>
          </w:p>
          <w:p w14:paraId="2A774EB5" w14:textId="77777777" w:rsidR="009F493D" w:rsidRPr="003D0363" w:rsidRDefault="009F493D" w:rsidP="00E40AAF">
            <w:pPr>
              <w:jc w:val="center"/>
              <w:rPr>
                <w:rFonts w:ascii="Arial" w:hAnsi="Arial" w:cs="Arial"/>
                <w:lang w:val="en-US"/>
              </w:rPr>
            </w:pPr>
            <w:r w:rsidRPr="003D0363">
              <w:rPr>
                <w:rFonts w:ascii="Arial" w:hAnsi="Arial" w:cs="Arial"/>
                <w:bCs/>
                <w:i/>
                <w:iCs/>
                <w:sz w:val="16"/>
                <w:lang w:val="en-US"/>
              </w:rPr>
              <w:t>Lateral/Full Power Noise Level</w:t>
            </w:r>
          </w:p>
        </w:tc>
        <w:tc>
          <w:tcPr>
            <w:tcW w:w="1417" w:type="dxa"/>
          </w:tcPr>
          <w:p w14:paraId="3E134C4C" w14:textId="77777777" w:rsidR="009F493D" w:rsidRPr="003D0363" w:rsidRDefault="009F493D" w:rsidP="00E40AAF">
            <w:pPr>
              <w:pStyle w:val="titre8"/>
              <w:overflowPunct w:val="0"/>
              <w:autoSpaceDE w:val="0"/>
              <w:autoSpaceDN w:val="0"/>
              <w:adjustRightInd w:val="0"/>
              <w:spacing w:before="80" w:line="240" w:lineRule="auto"/>
              <w:jc w:val="center"/>
              <w:textAlignment w:val="baseline"/>
              <w:rPr>
                <w:rFonts w:cs="Arial"/>
                <w:bCs/>
                <w:smallCaps w:val="0"/>
                <w:noProof w:val="0"/>
              </w:rPr>
            </w:pPr>
            <w:r w:rsidRPr="003D0363">
              <w:rPr>
                <w:rFonts w:cs="Arial"/>
                <w:bCs/>
                <w:smallCaps w:val="0"/>
                <w:noProof w:val="0"/>
              </w:rPr>
              <w:t>Niveau de bruit en approche</w:t>
            </w:r>
          </w:p>
          <w:p w14:paraId="0562D196" w14:textId="77777777" w:rsidR="009F493D" w:rsidRPr="003D0363" w:rsidRDefault="009F493D" w:rsidP="00E40AAF">
            <w:pPr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Approach</w:t>
            </w:r>
            <w:proofErr w:type="spellEnd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 xml:space="preserve"> Noise </w:t>
            </w: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Level</w:t>
            </w:r>
            <w:proofErr w:type="spellEnd"/>
          </w:p>
          <w:p w14:paraId="3B0F1007" w14:textId="77777777" w:rsidR="009F493D" w:rsidRPr="003D0363" w:rsidRDefault="009F493D" w:rsidP="00E40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BE6C0A6" w14:textId="77777777" w:rsidR="009F493D" w:rsidRPr="003D0363" w:rsidRDefault="009F493D" w:rsidP="00E40AAF">
            <w:pPr>
              <w:pStyle w:val="titre8"/>
              <w:overflowPunct w:val="0"/>
              <w:autoSpaceDE w:val="0"/>
              <w:autoSpaceDN w:val="0"/>
              <w:adjustRightInd w:val="0"/>
              <w:spacing w:before="80" w:line="240" w:lineRule="auto"/>
              <w:jc w:val="center"/>
              <w:textAlignment w:val="baseline"/>
              <w:rPr>
                <w:rFonts w:cs="Arial"/>
              </w:rPr>
            </w:pPr>
            <w:r w:rsidRPr="003D0363">
              <w:rPr>
                <w:rFonts w:cs="Arial"/>
                <w:bCs/>
                <w:smallCaps w:val="0"/>
                <w:noProof w:val="0"/>
              </w:rPr>
              <w:t>Niveau de bruit de survol au décollage*</w:t>
            </w:r>
          </w:p>
          <w:p w14:paraId="6E796D8E" w14:textId="77777777" w:rsidR="009F493D" w:rsidRPr="003D0363" w:rsidRDefault="009F493D" w:rsidP="00E40AAF">
            <w:pPr>
              <w:jc w:val="center"/>
              <w:rPr>
                <w:rFonts w:ascii="Arial" w:hAnsi="Arial" w:cs="Arial"/>
                <w:bCs/>
                <w:i/>
                <w:iCs/>
                <w:sz w:val="16"/>
              </w:rPr>
            </w:pP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Flyover</w:t>
            </w:r>
            <w:proofErr w:type="spellEnd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 xml:space="preserve"> Noise </w:t>
            </w: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Level</w:t>
            </w:r>
            <w:proofErr w:type="spellEnd"/>
          </w:p>
          <w:p w14:paraId="436CC4D7" w14:textId="77777777" w:rsidR="009F493D" w:rsidRPr="003D0363" w:rsidRDefault="009F493D" w:rsidP="00E40AA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3EC84772" w14:textId="77777777" w:rsidR="009F493D" w:rsidRPr="003D0363" w:rsidRDefault="009F493D" w:rsidP="00E40AAF">
            <w:pPr>
              <w:pStyle w:val="titre8"/>
              <w:overflowPunct w:val="0"/>
              <w:autoSpaceDE w:val="0"/>
              <w:autoSpaceDN w:val="0"/>
              <w:adjustRightInd w:val="0"/>
              <w:spacing w:before="80" w:line="240" w:lineRule="auto"/>
              <w:jc w:val="center"/>
              <w:textAlignment w:val="baseline"/>
              <w:rPr>
                <w:rFonts w:cs="Arial"/>
                <w:bCs/>
                <w:smallCaps w:val="0"/>
                <w:noProof w:val="0"/>
              </w:rPr>
            </w:pPr>
            <w:r w:rsidRPr="003D0363">
              <w:rPr>
                <w:rFonts w:cs="Arial"/>
                <w:bCs/>
                <w:smallCaps w:val="0"/>
                <w:noProof w:val="0"/>
              </w:rPr>
              <w:t>Niveau de bruit en survol</w:t>
            </w:r>
          </w:p>
          <w:p w14:paraId="2469A400" w14:textId="77777777" w:rsidR="009F493D" w:rsidRPr="003D0363" w:rsidRDefault="009F493D" w:rsidP="00E40AAF">
            <w:pPr>
              <w:jc w:val="center"/>
              <w:rPr>
                <w:rFonts w:ascii="Arial" w:hAnsi="Arial" w:cs="Arial"/>
              </w:rPr>
            </w:pP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Overflight</w:t>
            </w:r>
            <w:proofErr w:type="spellEnd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 xml:space="preserve"> Noise </w:t>
            </w: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Level</w:t>
            </w:r>
            <w:proofErr w:type="spellEnd"/>
          </w:p>
        </w:tc>
        <w:tc>
          <w:tcPr>
            <w:tcW w:w="1454" w:type="dxa"/>
            <w:gridSpan w:val="2"/>
          </w:tcPr>
          <w:p w14:paraId="03C567B3" w14:textId="77777777" w:rsidR="009F493D" w:rsidRPr="003D0363" w:rsidRDefault="009F493D" w:rsidP="00E40AAF">
            <w:pPr>
              <w:pStyle w:val="titre8"/>
              <w:overflowPunct w:val="0"/>
              <w:autoSpaceDE w:val="0"/>
              <w:autoSpaceDN w:val="0"/>
              <w:adjustRightInd w:val="0"/>
              <w:spacing w:before="80" w:line="240" w:lineRule="auto"/>
              <w:jc w:val="center"/>
              <w:textAlignment w:val="baseline"/>
              <w:rPr>
                <w:rFonts w:cs="Arial"/>
              </w:rPr>
            </w:pPr>
            <w:r w:rsidRPr="003D0363">
              <w:rPr>
                <w:rFonts w:cs="Arial"/>
                <w:bCs/>
                <w:smallCaps w:val="0"/>
                <w:noProof w:val="0"/>
              </w:rPr>
              <w:t>Niveau de bruit au décollage</w:t>
            </w:r>
          </w:p>
          <w:p w14:paraId="4727ED62" w14:textId="77777777" w:rsidR="009F493D" w:rsidRPr="003D0363" w:rsidRDefault="009F493D" w:rsidP="00E40AAF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 xml:space="preserve">Take-Off Noise </w:t>
            </w:r>
            <w:proofErr w:type="spellStart"/>
            <w:r w:rsidRPr="003D0363">
              <w:rPr>
                <w:rFonts w:ascii="Arial" w:hAnsi="Arial" w:cs="Arial"/>
                <w:bCs/>
                <w:i/>
                <w:iCs/>
                <w:sz w:val="16"/>
              </w:rPr>
              <w:t>Level</w:t>
            </w:r>
            <w:proofErr w:type="spellEnd"/>
          </w:p>
        </w:tc>
        <w:tc>
          <w:tcPr>
            <w:tcW w:w="1345" w:type="dxa"/>
          </w:tcPr>
          <w:p w14:paraId="61CA9AA5" w14:textId="77777777" w:rsidR="009F493D" w:rsidRPr="003D0363" w:rsidRDefault="009F493D" w:rsidP="00E40AAF">
            <w:pPr>
              <w:pStyle w:val="titre8"/>
              <w:overflowPunct w:val="0"/>
              <w:autoSpaceDE w:val="0"/>
              <w:autoSpaceDN w:val="0"/>
              <w:adjustRightInd w:val="0"/>
              <w:spacing w:before="80" w:line="240" w:lineRule="auto"/>
              <w:jc w:val="center"/>
              <w:textAlignment w:val="baseline"/>
              <w:rPr>
                <w:rFonts w:cs="Arial"/>
              </w:rPr>
            </w:pPr>
            <w:r w:rsidRPr="003D0363">
              <w:rPr>
                <w:rFonts w:cs="Arial"/>
                <w:bCs/>
                <w:smallCaps w:val="0"/>
                <w:noProof w:val="0"/>
              </w:rPr>
              <w:t>Unités en</w:t>
            </w:r>
          </w:p>
        </w:tc>
      </w:tr>
      <w:tr w:rsidR="009F493D" w:rsidRPr="003D0363" w14:paraId="2C6B4CD1" w14:textId="77777777" w:rsidTr="00E40AAF">
        <w:tc>
          <w:tcPr>
            <w:tcW w:w="1346" w:type="dxa"/>
          </w:tcPr>
          <w:p w14:paraId="528F7FF7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3</w:t>
            </w:r>
          </w:p>
        </w:tc>
        <w:tc>
          <w:tcPr>
            <w:tcW w:w="1418" w:type="dxa"/>
          </w:tcPr>
          <w:p w14:paraId="662D1AB8" w14:textId="1756D2BA" w:rsidR="009F493D" w:rsidRPr="003D0363" w:rsidRDefault="009F493D" w:rsidP="00E40AAF"/>
        </w:tc>
        <w:tc>
          <w:tcPr>
            <w:tcW w:w="1417" w:type="dxa"/>
          </w:tcPr>
          <w:p w14:paraId="6B66E593" w14:textId="755F492E" w:rsidR="009F493D" w:rsidRPr="003D0363" w:rsidRDefault="009F493D" w:rsidP="00E40AAF"/>
        </w:tc>
        <w:tc>
          <w:tcPr>
            <w:tcW w:w="1418" w:type="dxa"/>
          </w:tcPr>
          <w:p w14:paraId="65822559" w14:textId="03ED14A1" w:rsidR="009F493D" w:rsidRPr="003D0363" w:rsidRDefault="009F493D" w:rsidP="00E40AAF"/>
        </w:tc>
        <w:tc>
          <w:tcPr>
            <w:tcW w:w="1417" w:type="dxa"/>
          </w:tcPr>
          <w:p w14:paraId="4CDFA55E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54" w:type="dxa"/>
            <w:gridSpan w:val="2"/>
          </w:tcPr>
          <w:p w14:paraId="3AD7DF6A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345" w:type="dxa"/>
          </w:tcPr>
          <w:p w14:paraId="06A2BE4D" w14:textId="77777777" w:rsidR="009F493D" w:rsidRPr="003D0363" w:rsidRDefault="009F493D" w:rsidP="00E40AAF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D0363">
              <w:rPr>
                <w:rFonts w:ascii="Arial" w:hAnsi="Arial" w:cs="Arial"/>
                <w:sz w:val="16"/>
                <w:szCs w:val="16"/>
              </w:rPr>
              <w:t>EPNdB</w:t>
            </w:r>
            <w:proofErr w:type="spellEnd"/>
          </w:p>
        </w:tc>
      </w:tr>
      <w:tr w:rsidR="009F493D" w:rsidRPr="003D0363" w14:paraId="23C06C8E" w14:textId="77777777" w:rsidTr="00E40AAF">
        <w:tc>
          <w:tcPr>
            <w:tcW w:w="1346" w:type="dxa"/>
          </w:tcPr>
          <w:p w14:paraId="2B6EB449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4</w:t>
            </w:r>
          </w:p>
        </w:tc>
        <w:tc>
          <w:tcPr>
            <w:tcW w:w="1418" w:type="dxa"/>
          </w:tcPr>
          <w:p w14:paraId="51071D80" w14:textId="5AE70273" w:rsidR="009F493D" w:rsidRPr="003D0363" w:rsidRDefault="009F493D" w:rsidP="00E40AAF"/>
        </w:tc>
        <w:tc>
          <w:tcPr>
            <w:tcW w:w="1417" w:type="dxa"/>
          </w:tcPr>
          <w:p w14:paraId="19038E32" w14:textId="1DC35176" w:rsidR="009F493D" w:rsidRPr="003D0363" w:rsidRDefault="009F493D" w:rsidP="00E40AAF"/>
        </w:tc>
        <w:tc>
          <w:tcPr>
            <w:tcW w:w="1418" w:type="dxa"/>
          </w:tcPr>
          <w:p w14:paraId="3872CDB6" w14:textId="13C49045" w:rsidR="009F493D" w:rsidRPr="003D0363" w:rsidRDefault="009F493D" w:rsidP="00E40AAF"/>
        </w:tc>
        <w:tc>
          <w:tcPr>
            <w:tcW w:w="1417" w:type="dxa"/>
          </w:tcPr>
          <w:p w14:paraId="274A85C7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54" w:type="dxa"/>
            <w:gridSpan w:val="2"/>
          </w:tcPr>
          <w:p w14:paraId="70FAE1C8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345" w:type="dxa"/>
          </w:tcPr>
          <w:p w14:paraId="63B4A23A" w14:textId="77777777" w:rsidR="009F493D" w:rsidRPr="003D0363" w:rsidRDefault="009F493D" w:rsidP="00E40AAF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D0363">
              <w:rPr>
                <w:rFonts w:ascii="Arial" w:hAnsi="Arial" w:cs="Arial"/>
                <w:sz w:val="16"/>
                <w:szCs w:val="16"/>
              </w:rPr>
              <w:t>EPNdB</w:t>
            </w:r>
            <w:proofErr w:type="spellEnd"/>
          </w:p>
        </w:tc>
      </w:tr>
      <w:tr w:rsidR="009F493D" w:rsidRPr="003D0363" w14:paraId="40336257" w14:textId="77777777" w:rsidTr="00E40AAF">
        <w:tc>
          <w:tcPr>
            <w:tcW w:w="1346" w:type="dxa"/>
          </w:tcPr>
          <w:p w14:paraId="28114320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5</w:t>
            </w:r>
          </w:p>
        </w:tc>
        <w:tc>
          <w:tcPr>
            <w:tcW w:w="1418" w:type="dxa"/>
          </w:tcPr>
          <w:p w14:paraId="3948FDAA" w14:textId="2BE39661" w:rsidR="009F493D" w:rsidRPr="003D0363" w:rsidRDefault="009F493D" w:rsidP="00E40AAF"/>
        </w:tc>
        <w:tc>
          <w:tcPr>
            <w:tcW w:w="1417" w:type="dxa"/>
          </w:tcPr>
          <w:p w14:paraId="403830D5" w14:textId="50E910C2" w:rsidR="009F493D" w:rsidRPr="003D0363" w:rsidRDefault="009F493D" w:rsidP="00E40AAF"/>
        </w:tc>
        <w:tc>
          <w:tcPr>
            <w:tcW w:w="1418" w:type="dxa"/>
          </w:tcPr>
          <w:p w14:paraId="46B63F8F" w14:textId="0C867E8F" w:rsidR="009F493D" w:rsidRPr="003D0363" w:rsidRDefault="009F493D" w:rsidP="00E40AAF"/>
        </w:tc>
        <w:tc>
          <w:tcPr>
            <w:tcW w:w="1417" w:type="dxa"/>
          </w:tcPr>
          <w:p w14:paraId="58B1252B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</w:rPr>
              <w:t>N/A</w:t>
            </w:r>
          </w:p>
        </w:tc>
        <w:tc>
          <w:tcPr>
            <w:tcW w:w="1454" w:type="dxa"/>
            <w:gridSpan w:val="2"/>
          </w:tcPr>
          <w:p w14:paraId="1EEBC2C2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345" w:type="dxa"/>
          </w:tcPr>
          <w:p w14:paraId="559B41AD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D0363">
              <w:rPr>
                <w:rFonts w:ascii="Arial" w:hAnsi="Arial" w:cs="Arial"/>
                <w:sz w:val="16"/>
                <w:szCs w:val="16"/>
                <w:lang w:val="en-US"/>
              </w:rPr>
              <w:t>EPNdB</w:t>
            </w:r>
            <w:proofErr w:type="spellEnd"/>
          </w:p>
        </w:tc>
      </w:tr>
      <w:tr w:rsidR="009F493D" w:rsidRPr="003D0363" w14:paraId="6F6D1DF3" w14:textId="77777777" w:rsidTr="00E40AAF">
        <w:tc>
          <w:tcPr>
            <w:tcW w:w="1346" w:type="dxa"/>
          </w:tcPr>
          <w:p w14:paraId="0E506AF1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6</w:t>
            </w:r>
          </w:p>
        </w:tc>
        <w:tc>
          <w:tcPr>
            <w:tcW w:w="1418" w:type="dxa"/>
          </w:tcPr>
          <w:p w14:paraId="3E235008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</w:rPr>
              <w:t>N/A</w:t>
            </w:r>
          </w:p>
        </w:tc>
        <w:tc>
          <w:tcPr>
            <w:tcW w:w="1417" w:type="dxa"/>
          </w:tcPr>
          <w:p w14:paraId="6BC20A63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8" w:type="dxa"/>
          </w:tcPr>
          <w:p w14:paraId="0E155CBF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7" w:type="dxa"/>
          </w:tcPr>
          <w:p w14:paraId="6493CAB3" w14:textId="4E345D6A" w:rsidR="009F493D" w:rsidRPr="003D0363" w:rsidRDefault="009F493D" w:rsidP="00E40AAF"/>
        </w:tc>
        <w:tc>
          <w:tcPr>
            <w:tcW w:w="1454" w:type="dxa"/>
            <w:gridSpan w:val="2"/>
          </w:tcPr>
          <w:p w14:paraId="14D42187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345" w:type="dxa"/>
          </w:tcPr>
          <w:p w14:paraId="2916EC1F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sz w:val="16"/>
                <w:szCs w:val="16"/>
                <w:lang w:val="en-US"/>
              </w:rPr>
              <w:t>dB(A)</w:t>
            </w:r>
          </w:p>
        </w:tc>
      </w:tr>
      <w:tr w:rsidR="009F493D" w:rsidRPr="003D0363" w14:paraId="4C2C769A" w14:textId="77777777" w:rsidTr="00E40AAF">
        <w:tc>
          <w:tcPr>
            <w:tcW w:w="1346" w:type="dxa"/>
          </w:tcPr>
          <w:p w14:paraId="4822F86D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8</w:t>
            </w:r>
          </w:p>
        </w:tc>
        <w:tc>
          <w:tcPr>
            <w:tcW w:w="1418" w:type="dxa"/>
          </w:tcPr>
          <w:p w14:paraId="00A13EE6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</w:rPr>
              <w:t>N/A</w:t>
            </w:r>
          </w:p>
        </w:tc>
        <w:tc>
          <w:tcPr>
            <w:tcW w:w="1417" w:type="dxa"/>
          </w:tcPr>
          <w:p w14:paraId="44F6B41A" w14:textId="189ECE58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14:paraId="47682C47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7" w:type="dxa"/>
          </w:tcPr>
          <w:p w14:paraId="02777524" w14:textId="115EF88A" w:rsidR="009F493D" w:rsidRPr="003D0363" w:rsidRDefault="009F493D" w:rsidP="00E40AAF"/>
        </w:tc>
        <w:tc>
          <w:tcPr>
            <w:tcW w:w="1454" w:type="dxa"/>
            <w:gridSpan w:val="2"/>
          </w:tcPr>
          <w:p w14:paraId="3BD59549" w14:textId="63CAEB35" w:rsidR="009F493D" w:rsidRPr="003D0363" w:rsidRDefault="009F493D" w:rsidP="00E40AAF"/>
        </w:tc>
        <w:tc>
          <w:tcPr>
            <w:tcW w:w="1345" w:type="dxa"/>
          </w:tcPr>
          <w:p w14:paraId="0BCCD5A3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3D0363">
              <w:rPr>
                <w:rFonts w:ascii="Arial" w:hAnsi="Arial" w:cs="Arial"/>
                <w:sz w:val="16"/>
                <w:szCs w:val="16"/>
                <w:lang w:val="en-US"/>
              </w:rPr>
              <w:t>EPNdB</w:t>
            </w:r>
            <w:proofErr w:type="spellEnd"/>
          </w:p>
        </w:tc>
      </w:tr>
      <w:tr w:rsidR="009F493D" w:rsidRPr="003D0363" w14:paraId="5349D2A9" w14:textId="77777777" w:rsidTr="00E40AAF">
        <w:tc>
          <w:tcPr>
            <w:tcW w:w="1346" w:type="dxa"/>
          </w:tcPr>
          <w:p w14:paraId="60CEC81C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10</w:t>
            </w:r>
          </w:p>
        </w:tc>
        <w:tc>
          <w:tcPr>
            <w:tcW w:w="1418" w:type="dxa"/>
          </w:tcPr>
          <w:p w14:paraId="77DFD606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</w:rPr>
              <w:t>N/A</w:t>
            </w:r>
          </w:p>
        </w:tc>
        <w:tc>
          <w:tcPr>
            <w:tcW w:w="1417" w:type="dxa"/>
          </w:tcPr>
          <w:p w14:paraId="6122AE0C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8" w:type="dxa"/>
          </w:tcPr>
          <w:p w14:paraId="0A7BE498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7" w:type="dxa"/>
          </w:tcPr>
          <w:p w14:paraId="4DFD53B7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54" w:type="dxa"/>
            <w:gridSpan w:val="2"/>
          </w:tcPr>
          <w:p w14:paraId="0A816BAD" w14:textId="48C219E4" w:rsidR="009F493D" w:rsidRPr="003D0363" w:rsidRDefault="009F493D" w:rsidP="00E40AAF"/>
        </w:tc>
        <w:tc>
          <w:tcPr>
            <w:tcW w:w="1345" w:type="dxa"/>
          </w:tcPr>
          <w:p w14:paraId="220C774F" w14:textId="73F9DC1C" w:rsidR="009F493D" w:rsidRPr="003D0363" w:rsidRDefault="009F493D" w:rsidP="00E40AAF">
            <w:pPr>
              <w:spacing w:before="60" w:after="6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sz w:val="16"/>
                <w:szCs w:val="16"/>
                <w:lang w:val="en-US"/>
              </w:rPr>
              <w:t>dB(A)</w:t>
            </w:r>
          </w:p>
        </w:tc>
      </w:tr>
      <w:tr w:rsidR="009F493D" w:rsidRPr="003D0363" w14:paraId="0B5404FD" w14:textId="77777777" w:rsidTr="00E40AAF">
        <w:tc>
          <w:tcPr>
            <w:tcW w:w="1346" w:type="dxa"/>
          </w:tcPr>
          <w:p w14:paraId="522389BD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D0363">
              <w:rPr>
                <w:rFonts w:ascii="Arial" w:hAnsi="Arial"/>
                <w:b/>
                <w:bCs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D0363">
              <w:rPr>
                <w:rFonts w:ascii="Arial" w:hAnsi="Arial"/>
                <w:b/>
                <w:bCs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spacing w:val="22"/>
              </w:rPr>
            </w:r>
            <w:r w:rsidR="00841037">
              <w:rPr>
                <w:rFonts w:ascii="Arial" w:hAnsi="Arial"/>
                <w:b/>
                <w:bCs/>
                <w:spacing w:val="22"/>
              </w:rPr>
              <w:fldChar w:fldCharType="separate"/>
            </w:r>
            <w:r w:rsidRPr="003D0363">
              <w:rPr>
                <w:rFonts w:ascii="Arial" w:hAnsi="Arial"/>
                <w:b/>
                <w:bCs/>
                <w:spacing w:val="22"/>
              </w:rPr>
              <w:fldChar w:fldCharType="end"/>
            </w:r>
            <w:r w:rsidRPr="003D0363">
              <w:rPr>
                <w:rFonts w:ascii="Arial" w:hAnsi="Arial"/>
                <w:b/>
                <w:bCs/>
                <w:spacing w:val="22"/>
              </w:rPr>
              <w:t xml:space="preserve"> </w:t>
            </w:r>
            <w:r w:rsidRPr="003D0363">
              <w:rPr>
                <w:rFonts w:ascii="Arial" w:hAnsi="Arial" w:cs="Arial"/>
                <w:b/>
                <w:bCs/>
                <w:sz w:val="16"/>
                <w:szCs w:val="16"/>
              </w:rPr>
              <w:t>Chapitre 11</w:t>
            </w:r>
          </w:p>
        </w:tc>
        <w:tc>
          <w:tcPr>
            <w:tcW w:w="1418" w:type="dxa"/>
          </w:tcPr>
          <w:p w14:paraId="38680A87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</w:rPr>
              <w:t>N/A</w:t>
            </w:r>
          </w:p>
        </w:tc>
        <w:tc>
          <w:tcPr>
            <w:tcW w:w="1417" w:type="dxa"/>
          </w:tcPr>
          <w:p w14:paraId="0A68A1FB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8" w:type="dxa"/>
          </w:tcPr>
          <w:p w14:paraId="6B1AD1DA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N/A</w:t>
            </w:r>
          </w:p>
        </w:tc>
        <w:tc>
          <w:tcPr>
            <w:tcW w:w="1417" w:type="dxa"/>
          </w:tcPr>
          <w:p w14:paraId="7EF196D2" w14:textId="612260EE" w:rsidR="009F493D" w:rsidRPr="003D0363" w:rsidRDefault="009F493D" w:rsidP="00E40AAF">
            <w:pPr>
              <w:spacing w:before="60" w:after="60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54" w:type="dxa"/>
            <w:gridSpan w:val="2"/>
          </w:tcPr>
          <w:p w14:paraId="1533F598" w14:textId="08DFABCD" w:rsidR="009F493D" w:rsidRPr="003D0363" w:rsidRDefault="009F493D" w:rsidP="00E40AAF">
            <w:pPr>
              <w:spacing w:before="60" w:after="6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D0363">
              <w:rPr>
                <w:rFonts w:ascii="Arial" w:hAnsi="Arial" w:cs="Arial"/>
                <w:i/>
                <w:iCs/>
                <w:sz w:val="16"/>
                <w:szCs w:val="16"/>
              </w:rPr>
              <w:t>N/A</w:t>
            </w:r>
          </w:p>
        </w:tc>
        <w:tc>
          <w:tcPr>
            <w:tcW w:w="1345" w:type="dxa"/>
          </w:tcPr>
          <w:p w14:paraId="05619313" w14:textId="77777777" w:rsidR="009F493D" w:rsidRPr="003D0363" w:rsidRDefault="009F493D" w:rsidP="00E40AA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3D0363">
              <w:rPr>
                <w:rFonts w:ascii="Arial" w:hAnsi="Arial" w:cs="Arial"/>
                <w:sz w:val="16"/>
                <w:szCs w:val="16"/>
                <w:lang w:val="en-US"/>
              </w:rPr>
              <w:t>dB(A)</w:t>
            </w:r>
          </w:p>
        </w:tc>
      </w:tr>
      <w:tr w:rsidR="008477FB" w:rsidRPr="003D0363" w14:paraId="26EA0A94" w14:textId="77777777" w:rsidTr="006B4530">
        <w:tc>
          <w:tcPr>
            <w:tcW w:w="1346" w:type="dxa"/>
          </w:tcPr>
          <w:p w14:paraId="5050A07E" w14:textId="63F045C4" w:rsidR="008477FB" w:rsidRPr="007C3D86" w:rsidRDefault="008477FB" w:rsidP="006B4530">
            <w:pPr>
              <w:spacing w:before="60" w:after="60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7C3D86">
              <w:rPr>
                <w:rFonts w:ascii="Arial" w:hAnsi="Arial"/>
                <w:b/>
                <w:bCs/>
                <w:color w:val="FF0000"/>
                <w:spacing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C3D86">
              <w:rPr>
                <w:rFonts w:ascii="Arial" w:hAnsi="Arial"/>
                <w:b/>
                <w:bCs/>
                <w:color w:val="FF0000"/>
                <w:spacing w:val="22"/>
              </w:rPr>
              <w:instrText xml:space="preserve"> FORMCHECKBOX </w:instrText>
            </w:r>
            <w:r w:rsidR="00841037">
              <w:rPr>
                <w:rFonts w:ascii="Arial" w:hAnsi="Arial"/>
                <w:b/>
                <w:bCs/>
                <w:color w:val="FF0000"/>
                <w:spacing w:val="22"/>
              </w:rPr>
            </w:r>
            <w:r w:rsidR="00841037">
              <w:rPr>
                <w:rFonts w:ascii="Arial" w:hAnsi="Arial"/>
                <w:b/>
                <w:bCs/>
                <w:color w:val="FF0000"/>
                <w:spacing w:val="22"/>
              </w:rPr>
              <w:fldChar w:fldCharType="separate"/>
            </w:r>
            <w:r w:rsidRPr="007C3D86">
              <w:rPr>
                <w:rFonts w:ascii="Arial" w:hAnsi="Arial"/>
                <w:b/>
                <w:bCs/>
                <w:color w:val="FF0000"/>
                <w:spacing w:val="22"/>
              </w:rPr>
              <w:fldChar w:fldCharType="end"/>
            </w:r>
            <w:r w:rsidRPr="007C3D86">
              <w:rPr>
                <w:rFonts w:ascii="Arial" w:hAnsi="Arial"/>
                <w:b/>
                <w:bCs/>
                <w:color w:val="FF0000"/>
                <w:spacing w:val="22"/>
              </w:rPr>
              <w:t xml:space="preserve"> </w:t>
            </w:r>
            <w:ins w:id="17" w:author="BUDICI Iuri" w:date="2023-01-18T17:43:00Z">
              <w:r w:rsidR="00B22420" w:rsidRPr="007C3D86">
                <w:rPr>
                  <w:rFonts w:ascii="Arial" w:hAnsi="Arial" w:cs="Arial"/>
                  <w:b/>
                  <w:bCs/>
                  <w:color w:val="FF0000"/>
                  <w:sz w:val="16"/>
                  <w:szCs w:val="16"/>
                </w:rPr>
                <w:t>Chapitre 14</w:t>
              </w:r>
            </w:ins>
          </w:p>
        </w:tc>
        <w:tc>
          <w:tcPr>
            <w:tcW w:w="1418" w:type="dxa"/>
          </w:tcPr>
          <w:p w14:paraId="4029DB9D" w14:textId="0286B2D3" w:rsidR="008477FB" w:rsidRPr="007C3D86" w:rsidRDefault="008477FB" w:rsidP="006B4530">
            <w:pPr>
              <w:rPr>
                <w:color w:val="FF0000"/>
              </w:rPr>
            </w:pPr>
            <w:del w:id="18" w:author="PAUL Sarah" w:date="2023-04-07T14:45:00Z"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begin">
                  <w:ffData>
                    <w:name w:val=""/>
                    <w:enabled/>
                    <w:calcOnExit w:val="0"/>
                    <w:textInput/>
                  </w:ffData>
                </w:fldChar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delInstrText xml:space="preserve"> FORMTEXT </w:delInstrText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separate"/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end"/>
              </w:r>
            </w:del>
          </w:p>
        </w:tc>
        <w:tc>
          <w:tcPr>
            <w:tcW w:w="1417" w:type="dxa"/>
          </w:tcPr>
          <w:p w14:paraId="20DAE7B6" w14:textId="03A1C802" w:rsidR="008477FB" w:rsidRPr="007C3D86" w:rsidRDefault="008477FB" w:rsidP="006B4530">
            <w:pPr>
              <w:rPr>
                <w:color w:val="FF0000"/>
              </w:rPr>
            </w:pPr>
            <w:del w:id="19" w:author="PAUL Sarah" w:date="2023-04-07T14:45:00Z"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begin">
                  <w:ffData>
                    <w:name w:val=""/>
                    <w:enabled/>
                    <w:calcOnExit w:val="0"/>
                    <w:textInput/>
                  </w:ffData>
                </w:fldChar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delInstrText xml:space="preserve"> FORMTEXT </w:delInstrText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separate"/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end"/>
              </w:r>
            </w:del>
          </w:p>
        </w:tc>
        <w:tc>
          <w:tcPr>
            <w:tcW w:w="1418" w:type="dxa"/>
          </w:tcPr>
          <w:p w14:paraId="08F7E426" w14:textId="29BB36E4" w:rsidR="008477FB" w:rsidRPr="007C3D86" w:rsidRDefault="008477FB" w:rsidP="006B4530">
            <w:pPr>
              <w:rPr>
                <w:color w:val="FF0000"/>
              </w:rPr>
            </w:pPr>
            <w:del w:id="20" w:author="PAUL Sarah" w:date="2023-04-07T14:45:00Z"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begin">
                  <w:ffData>
                    <w:name w:val=""/>
                    <w:enabled/>
                    <w:calcOnExit w:val="0"/>
                    <w:textInput/>
                  </w:ffData>
                </w:fldChar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delInstrText xml:space="preserve"> FORMTEXT </w:delInstrText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separate"/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noProof/>
                  <w:color w:val="FF0000"/>
                  <w:sz w:val="22"/>
                </w:rPr>
                <w:delText> </w:delText>
              </w:r>
              <w:r w:rsidRPr="007C3D86" w:rsidDel="00F339FB">
                <w:rPr>
                  <w:rFonts w:ascii="Arial" w:hAnsi="Arial" w:cs="Arial"/>
                  <w:b/>
                  <w:iCs/>
                  <w:color w:val="FF0000"/>
                  <w:sz w:val="22"/>
                </w:rPr>
                <w:fldChar w:fldCharType="end"/>
              </w:r>
            </w:del>
          </w:p>
        </w:tc>
        <w:tc>
          <w:tcPr>
            <w:tcW w:w="1417" w:type="dxa"/>
          </w:tcPr>
          <w:p w14:paraId="28F82DAB" w14:textId="77777777" w:rsidR="008477FB" w:rsidRPr="007C3D86" w:rsidRDefault="008477FB" w:rsidP="006B4530">
            <w:pPr>
              <w:spacing w:before="60" w:after="60"/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</w:pPr>
            <w:r w:rsidRPr="007C3D86"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  <w:t>N/A</w:t>
            </w:r>
          </w:p>
        </w:tc>
        <w:tc>
          <w:tcPr>
            <w:tcW w:w="1454" w:type="dxa"/>
            <w:gridSpan w:val="2"/>
          </w:tcPr>
          <w:p w14:paraId="53FCC4DF" w14:textId="77777777" w:rsidR="008477FB" w:rsidRPr="007C3D86" w:rsidRDefault="008477FB" w:rsidP="006B4530">
            <w:pPr>
              <w:spacing w:before="60" w:after="60"/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</w:pPr>
            <w:r w:rsidRPr="007C3D86"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  <w:t>N/A</w:t>
            </w:r>
          </w:p>
        </w:tc>
        <w:tc>
          <w:tcPr>
            <w:tcW w:w="1345" w:type="dxa"/>
          </w:tcPr>
          <w:p w14:paraId="2319915B" w14:textId="77777777" w:rsidR="008477FB" w:rsidRPr="007C3D86" w:rsidRDefault="008477FB" w:rsidP="006B4530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  <w:proofErr w:type="spellStart"/>
            <w:r w:rsidRPr="007C3D86">
              <w:rPr>
                <w:rFonts w:ascii="Arial" w:hAnsi="Arial" w:cs="Arial"/>
                <w:color w:val="FF0000"/>
                <w:sz w:val="16"/>
                <w:szCs w:val="16"/>
              </w:rPr>
              <w:t>EPNdB</w:t>
            </w:r>
            <w:proofErr w:type="spellEnd"/>
          </w:p>
        </w:tc>
      </w:tr>
    </w:tbl>
    <w:p w14:paraId="31502385" w14:textId="205F8F1C" w:rsidR="009F493D" w:rsidRDefault="009F493D" w:rsidP="009F493D">
      <w:pPr>
        <w:tabs>
          <w:tab w:val="left" w:pos="1276"/>
        </w:tabs>
        <w:rPr>
          <w:rFonts w:ascii="Arial" w:hAnsi="Arial"/>
        </w:rPr>
      </w:pPr>
    </w:p>
    <w:p w14:paraId="6A6F7556" w14:textId="596885B0" w:rsidR="009F493D" w:rsidRPr="00360CF2" w:rsidRDefault="009F493D" w:rsidP="009F493D">
      <w:pPr>
        <w:tabs>
          <w:tab w:val="left" w:pos="1276"/>
        </w:tabs>
        <w:rPr>
          <w:rFonts w:ascii="Arial" w:hAnsi="Arial"/>
          <w:sz w:val="16"/>
        </w:rPr>
      </w:pPr>
      <w:r w:rsidRPr="00360CF2">
        <w:rPr>
          <w:rFonts w:ascii="Arial" w:hAnsi="Arial"/>
          <w:sz w:val="16"/>
          <w:szCs w:val="16"/>
        </w:rPr>
        <w:t>Les niveaux de bruit ci-dessus ont été relevés dans la base de données de bruit EASA ad hoc &gt;&gt;&gt;&gt;&gt;&gt;&gt;&gt;&gt;&gt;&gt;&gt;&gt;&gt;&gt;&gt;</w:t>
      </w: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 w:rsidRPr="00360CF2">
        <w:rPr>
          <w:rFonts w:ascii="Arial" w:hAnsi="Arial"/>
          <w:sz w:val="16"/>
        </w:rPr>
        <w:t xml:space="preserve"> OUI     </w:t>
      </w: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 w:rsidRPr="00360CF2">
        <w:rPr>
          <w:rFonts w:ascii="Arial" w:hAnsi="Arial"/>
        </w:rPr>
        <w:t xml:space="preserve"> </w:t>
      </w:r>
      <w:r w:rsidRPr="00360CF2">
        <w:rPr>
          <w:rFonts w:ascii="Arial" w:hAnsi="Arial"/>
          <w:sz w:val="16"/>
        </w:rPr>
        <w:t xml:space="preserve">NON </w:t>
      </w:r>
    </w:p>
    <w:p w14:paraId="50F56425" w14:textId="1A8889EC" w:rsidR="009F493D" w:rsidRPr="008733CE" w:rsidRDefault="009F493D" w:rsidP="009F493D">
      <w:pPr>
        <w:tabs>
          <w:tab w:val="left" w:pos="1276"/>
        </w:tabs>
        <w:rPr>
          <w:rFonts w:ascii="Arial" w:hAnsi="Arial"/>
          <w:sz w:val="22"/>
          <w:szCs w:val="22"/>
        </w:rPr>
      </w:pPr>
      <w:r w:rsidRPr="00360CF2">
        <w:rPr>
          <w:rFonts w:ascii="Arial" w:hAnsi="Arial"/>
          <w:b/>
          <w:sz w:val="16"/>
        </w:rPr>
        <w:t xml:space="preserve">Dans le cas où ces données ne figurent pas dans la base de données ad hoc, </w:t>
      </w:r>
      <w:r w:rsidRPr="00360CF2">
        <w:rPr>
          <w:rFonts w:ascii="Arial" w:hAnsi="Arial"/>
          <w:sz w:val="16"/>
        </w:rPr>
        <w:t>en rendre comp</w:t>
      </w:r>
      <w:r>
        <w:rPr>
          <w:rFonts w:ascii="Arial" w:hAnsi="Arial"/>
          <w:sz w:val="16"/>
        </w:rPr>
        <w:t>te à OSAC/</w:t>
      </w:r>
      <w:ins w:id="21" w:author="BUDICI Iuri" w:date="2023-01-18T17:42:00Z">
        <w:r w:rsidR="00E6171E">
          <w:rPr>
            <w:rFonts w:ascii="Arial" w:hAnsi="Arial"/>
            <w:sz w:val="16"/>
          </w:rPr>
          <w:t>DOA</w:t>
        </w:r>
      </w:ins>
      <w:ins w:id="22" w:author="BUDICI Iuri" w:date="2023-01-18T17:44:00Z">
        <w:r w:rsidR="00B22420">
          <w:rPr>
            <w:rFonts w:ascii="Arial" w:hAnsi="Arial"/>
            <w:sz w:val="16"/>
          </w:rPr>
          <w:t>G</w:t>
        </w:r>
      </w:ins>
      <w:r>
        <w:rPr>
          <w:rFonts w:ascii="Arial" w:hAnsi="Arial"/>
          <w:sz w:val="16"/>
        </w:rPr>
        <w:t>/NA</w:t>
      </w:r>
      <w:r w:rsidRPr="00360CF2">
        <w:rPr>
          <w:rFonts w:ascii="Arial" w:hAnsi="Arial"/>
          <w:sz w:val="16"/>
        </w:rPr>
        <w:t xml:space="preserve"> dans les meilleurs délais :</w:t>
      </w:r>
    </w:p>
    <w:p w14:paraId="710FBB9A" w14:textId="77777777" w:rsidR="009F493D" w:rsidRPr="00360CF2" w:rsidRDefault="009F493D" w:rsidP="009F493D">
      <w:pPr>
        <w:tabs>
          <w:tab w:val="left" w:pos="1276"/>
        </w:tabs>
        <w:rPr>
          <w:rFonts w:ascii="Arial" w:hAnsi="Arial"/>
        </w:rPr>
      </w:pPr>
      <w:r w:rsidRPr="00360CF2">
        <w:rPr>
          <w:rFonts w:ascii="Arial" w:hAnsi="Arial"/>
          <w:sz w:val="16"/>
        </w:rPr>
        <w:t>------------</w:t>
      </w:r>
      <w:r w:rsidRPr="00360CF2">
        <w:rPr>
          <w:rFonts w:ascii="Arial" w:hAnsi="Arial"/>
          <w:sz w:val="16"/>
        </w:rPr>
        <w:sym w:font="Wingdings" w:char="F0E0"/>
      </w:r>
      <w:r w:rsidRPr="00360CF2">
        <w:rPr>
          <w:rFonts w:ascii="Arial" w:hAnsi="Arial"/>
          <w:sz w:val="16"/>
        </w:rPr>
        <w:t xml:space="preserve">Ce compte-rendu a été fait le : …………………….. par courrier/courriel n°……………………….du …………… </w:t>
      </w:r>
    </w:p>
    <w:p w14:paraId="039CECD3" w14:textId="77777777" w:rsidR="009F493D" w:rsidRPr="00360CF2" w:rsidRDefault="009F493D" w:rsidP="009F493D">
      <w:pPr>
        <w:tabs>
          <w:tab w:val="left" w:pos="1276"/>
        </w:tabs>
        <w:rPr>
          <w:rFonts w:ascii="Arial" w:hAnsi="Arial"/>
          <w:sz w:val="16"/>
        </w:rPr>
      </w:pPr>
      <w:r w:rsidRPr="00360CF2">
        <w:rPr>
          <w:rFonts w:ascii="Arial" w:hAnsi="Arial"/>
          <w:b/>
          <w:sz w:val="16"/>
        </w:rPr>
        <w:t>Si oui</w:t>
      </w:r>
      <w:r w:rsidRPr="00360CF2">
        <w:rPr>
          <w:rFonts w:ascii="Arial" w:hAnsi="Arial"/>
          <w:sz w:val="16"/>
        </w:rPr>
        <w:t>, la cohérence entre niveaux de bruit base de données EASA et manuel de vol est-elle établie ? :&gt;&gt;&gt;&gt;&gt;&gt;&gt;&gt;&gt;&gt;</w:t>
      </w: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 w:rsidRPr="00360CF2">
        <w:rPr>
          <w:rFonts w:ascii="Arial" w:hAnsi="Arial"/>
          <w:sz w:val="16"/>
        </w:rPr>
        <w:t xml:space="preserve"> OUI    </w:t>
      </w:r>
      <w:r w:rsidRPr="00360CF2">
        <w:rPr>
          <w:rFonts w:ascii="Arial" w:hAnsi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60CF2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360CF2">
        <w:rPr>
          <w:rFonts w:ascii="Arial" w:hAnsi="Arial"/>
        </w:rPr>
        <w:fldChar w:fldCharType="end"/>
      </w:r>
      <w:r w:rsidRPr="00360CF2">
        <w:rPr>
          <w:rFonts w:ascii="Arial" w:hAnsi="Arial"/>
        </w:rPr>
        <w:t xml:space="preserve"> </w:t>
      </w:r>
      <w:r w:rsidRPr="00360CF2">
        <w:rPr>
          <w:rFonts w:ascii="Arial" w:hAnsi="Arial"/>
          <w:sz w:val="16"/>
        </w:rPr>
        <w:t xml:space="preserve">NON </w:t>
      </w:r>
    </w:p>
    <w:p w14:paraId="36360117" w14:textId="77777777" w:rsidR="00364CA3" w:rsidRPr="007C3D86" w:rsidRDefault="00641E77" w:rsidP="006C674B">
      <w:pPr>
        <w:tabs>
          <w:tab w:val="left" w:pos="1276"/>
        </w:tabs>
        <w:ind w:right="-28"/>
        <w:jc w:val="both"/>
        <w:rPr>
          <w:rFonts w:ascii="Arial" w:hAnsi="Arial"/>
          <w:b/>
          <w:u w:val="single"/>
        </w:rPr>
      </w:pPr>
      <w:r w:rsidRPr="007C3D86">
        <w:rPr>
          <w:rFonts w:ascii="Arial" w:hAnsi="Arial"/>
          <w:b/>
          <w:u w:val="single"/>
        </w:rPr>
        <w:t>[…]</w:t>
      </w:r>
    </w:p>
    <w:p w14:paraId="50D4B02A" w14:textId="77777777" w:rsidR="00F4494F" w:rsidRPr="008733CE" w:rsidRDefault="00F4494F" w:rsidP="00F4494F">
      <w:pPr>
        <w:tabs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</w:p>
    <w:p w14:paraId="0A7708D0" w14:textId="77777777" w:rsidR="004A7614" w:rsidRPr="00400047" w:rsidRDefault="00400047" w:rsidP="00400047">
      <w:pPr>
        <w:rPr>
          <w:rFonts w:ascii="Arial" w:hAnsi="Arial"/>
          <w:b/>
        </w:rPr>
      </w:pPr>
      <w:r w:rsidRPr="00400047">
        <w:rPr>
          <w:rFonts w:ascii="Arial" w:hAnsi="Arial"/>
          <w:b/>
        </w:rPr>
        <w:t xml:space="preserve">II. </w:t>
      </w:r>
      <w:r w:rsidR="004A7614" w:rsidRPr="00400047">
        <w:rPr>
          <w:rFonts w:ascii="Arial" w:hAnsi="Arial"/>
          <w:b/>
        </w:rPr>
        <w:t>LISTE DES PIECES JOINTES A LA DEMANDE</w:t>
      </w:r>
    </w:p>
    <w:p w14:paraId="1399C6F7" w14:textId="77777777" w:rsidR="004A7614" w:rsidRPr="00712801" w:rsidRDefault="004A7614" w:rsidP="004A7614">
      <w:pPr>
        <w:ind w:right="-74"/>
        <w:jc w:val="center"/>
        <w:rPr>
          <w:rFonts w:ascii="Arial" w:hAnsi="Arial"/>
        </w:rPr>
      </w:pPr>
    </w:p>
    <w:p w14:paraId="0D72BC70" w14:textId="77777777" w:rsidR="004A7614" w:rsidRDefault="004A7614" w:rsidP="004A7614">
      <w:pPr>
        <w:ind w:right="-74"/>
        <w:jc w:val="center"/>
        <w:rPr>
          <w:rFonts w:ascii="Arial" w:hAnsi="Arial"/>
        </w:rPr>
      </w:pPr>
      <w:r>
        <w:rPr>
          <w:rFonts w:ascii="Arial" w:hAnsi="Arial"/>
        </w:rPr>
        <w:t>Sauf si la raison de l’absence d’une pièce est évidente, mentionner dans le paragraphe ad hoc la justification de l’absence de cette pièce.</w:t>
      </w:r>
    </w:p>
    <w:p w14:paraId="05B3CBD7" w14:textId="77777777" w:rsidR="008733CE" w:rsidRDefault="008733CE" w:rsidP="004A7614">
      <w:pPr>
        <w:ind w:right="-74"/>
        <w:jc w:val="center"/>
        <w:rPr>
          <w:rFonts w:ascii="Arial" w:hAnsi="Arial"/>
        </w:rPr>
      </w:pPr>
    </w:p>
    <w:p w14:paraId="5D9F9E97" w14:textId="77777777" w:rsidR="00D020BB" w:rsidRPr="00712801" w:rsidRDefault="00D020BB" w:rsidP="004A7614">
      <w:pPr>
        <w:ind w:right="-74"/>
        <w:jc w:val="center"/>
        <w:rPr>
          <w:rFonts w:ascii="Arial" w:hAnsi="Arial"/>
        </w:rPr>
      </w:pP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6963"/>
        <w:gridCol w:w="1560"/>
        <w:gridCol w:w="1148"/>
      </w:tblGrid>
      <w:tr w:rsidR="004A7614" w:rsidRPr="00A14C10" w14:paraId="541B9CA2" w14:textId="77777777" w:rsidTr="00686FC0">
        <w:tc>
          <w:tcPr>
            <w:tcW w:w="516" w:type="dxa"/>
          </w:tcPr>
          <w:p w14:paraId="4F93FC7E" w14:textId="585B9963" w:rsidR="004A7614" w:rsidRPr="00885354" w:rsidRDefault="004A7614" w:rsidP="00A81A45">
            <w:pPr>
              <w:jc w:val="center"/>
              <w:rPr>
                <w:rFonts w:ascii="Arial" w:hAnsi="Arial" w:cs="Arial"/>
                <w:b/>
              </w:rPr>
            </w:pPr>
            <w:r w:rsidRPr="00885354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6963" w:type="dxa"/>
            <w:shd w:val="clear" w:color="auto" w:fill="auto"/>
          </w:tcPr>
          <w:p w14:paraId="7B4A4E5A" w14:textId="77777777" w:rsidR="004A7614" w:rsidRPr="00A14C10" w:rsidRDefault="004A7614" w:rsidP="00A81A4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14:paraId="6CACD811" w14:textId="77777777" w:rsidR="004A7614" w:rsidRPr="00A14C10" w:rsidRDefault="004A7614" w:rsidP="0040004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A14C10">
              <w:rPr>
                <w:rFonts w:ascii="Arial" w:hAnsi="Arial"/>
                <w:b/>
                <w:sz w:val="24"/>
                <w:szCs w:val="24"/>
              </w:rPr>
              <w:t>LISTE DES PIECES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A </w:t>
            </w:r>
            <w:r w:rsidR="00400047">
              <w:rPr>
                <w:rFonts w:ascii="Arial" w:hAnsi="Arial"/>
                <w:b/>
                <w:sz w:val="24"/>
                <w:szCs w:val="24"/>
              </w:rPr>
              <w:t>JOINDRE A LA DEMANDE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PAR LE </w:t>
            </w:r>
            <w:r w:rsidR="00234824">
              <w:rPr>
                <w:rFonts w:ascii="Arial" w:hAnsi="Arial"/>
                <w:b/>
                <w:sz w:val="24"/>
                <w:szCs w:val="24"/>
              </w:rPr>
              <w:t>POSTULANT</w:t>
            </w:r>
          </w:p>
        </w:tc>
        <w:tc>
          <w:tcPr>
            <w:tcW w:w="1560" w:type="dxa"/>
          </w:tcPr>
          <w:p w14:paraId="3DE9EA4E" w14:textId="77777777" w:rsidR="004A7614" w:rsidRDefault="004A7614" w:rsidP="00A81A45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</w:p>
          <w:p w14:paraId="51CE7BFD" w14:textId="77777777" w:rsidR="004A7614" w:rsidRDefault="004A7614" w:rsidP="00A81A45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</w:p>
          <w:p w14:paraId="797787F3" w14:textId="77777777" w:rsidR="004A7614" w:rsidRDefault="004A7614" w:rsidP="00A81A45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REFERENCE</w:t>
            </w:r>
          </w:p>
          <w:p w14:paraId="79A77CD2" w14:textId="77777777" w:rsidR="004A7614" w:rsidRPr="00A14C10" w:rsidRDefault="004A7614" w:rsidP="00A81A45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PROCEDURE A APPLIQUER</w:t>
            </w:r>
          </w:p>
        </w:tc>
        <w:tc>
          <w:tcPr>
            <w:tcW w:w="1148" w:type="dxa"/>
            <w:shd w:val="clear" w:color="auto" w:fill="D9D9D9"/>
          </w:tcPr>
          <w:p w14:paraId="296C74C2" w14:textId="77777777" w:rsidR="003C0954" w:rsidRDefault="003C0954" w:rsidP="003C0954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 w:rsidRPr="00A14C10">
              <w:rPr>
                <w:rFonts w:ascii="Arial" w:hAnsi="Arial"/>
                <w:b/>
                <w:sz w:val="16"/>
              </w:rPr>
              <w:t>Présence effective</w:t>
            </w:r>
            <w:r w:rsidR="003D615A">
              <w:rPr>
                <w:rFonts w:ascii="Arial" w:hAnsi="Arial"/>
                <w:b/>
                <w:sz w:val="16"/>
              </w:rPr>
              <w:t xml:space="preserve"> </w:t>
            </w:r>
            <w:r w:rsidR="003D615A" w:rsidRPr="007C3D86">
              <w:rPr>
                <w:rFonts w:ascii="Arial" w:hAnsi="Arial"/>
                <w:b/>
                <w:sz w:val="16"/>
              </w:rPr>
              <w:t>et références</w:t>
            </w:r>
            <w:r w:rsidRPr="007C3D86">
              <w:rPr>
                <w:rFonts w:ascii="Arial" w:hAnsi="Arial"/>
                <w:b/>
                <w:sz w:val="16"/>
              </w:rPr>
              <w:t xml:space="preserve"> </w:t>
            </w:r>
            <w:r w:rsidRPr="00A14C10">
              <w:rPr>
                <w:rFonts w:ascii="Arial" w:hAnsi="Arial"/>
                <w:b/>
                <w:sz w:val="16"/>
              </w:rPr>
              <w:t>des pièces jointes</w:t>
            </w:r>
          </w:p>
          <w:p w14:paraId="40C802AE" w14:textId="77777777" w:rsidR="004A7614" w:rsidRPr="00A14C10" w:rsidRDefault="003C0954" w:rsidP="003C0954">
            <w:pPr>
              <w:spacing w:line="160" w:lineRule="exact"/>
              <w:ind w:right="-28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(auto-contrôle du </w:t>
            </w:r>
            <w:r w:rsidR="00234824">
              <w:rPr>
                <w:rFonts w:ascii="Arial" w:hAnsi="Arial"/>
                <w:b/>
                <w:sz w:val="16"/>
              </w:rPr>
              <w:t>postulant</w:t>
            </w:r>
            <w:r>
              <w:rPr>
                <w:rFonts w:ascii="Arial" w:hAnsi="Arial"/>
                <w:b/>
                <w:sz w:val="16"/>
              </w:rPr>
              <w:t>)</w:t>
            </w:r>
          </w:p>
        </w:tc>
      </w:tr>
      <w:tr w:rsidR="004A7614" w:rsidRPr="00A14C10" w14:paraId="11F2D40C" w14:textId="77777777" w:rsidTr="00686FC0">
        <w:trPr>
          <w:trHeight w:val="429"/>
        </w:trPr>
        <w:tc>
          <w:tcPr>
            <w:tcW w:w="516" w:type="dxa"/>
          </w:tcPr>
          <w:p w14:paraId="4254E15F" w14:textId="77777777" w:rsidR="004A7614" w:rsidRPr="00885354" w:rsidRDefault="004A7614" w:rsidP="00A81A45">
            <w:pPr>
              <w:tabs>
                <w:tab w:val="left" w:pos="709"/>
                <w:tab w:val="left" w:pos="1276"/>
                <w:tab w:val="left" w:pos="1985"/>
              </w:tabs>
              <w:ind w:right="-74"/>
              <w:jc w:val="center"/>
              <w:rPr>
                <w:rFonts w:ascii="Arial" w:hAnsi="Arial" w:cs="Arial"/>
                <w:b/>
              </w:rPr>
            </w:pPr>
            <w:r w:rsidRPr="0088535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963" w:type="dxa"/>
            <w:shd w:val="clear" w:color="auto" w:fill="auto"/>
          </w:tcPr>
          <w:p w14:paraId="4D56D047" w14:textId="6946E7F7" w:rsidR="004A7614" w:rsidRPr="001D4622" w:rsidRDefault="004A7614">
            <w:pPr>
              <w:tabs>
                <w:tab w:val="left" w:pos="794"/>
                <w:tab w:val="left" w:pos="1276"/>
                <w:tab w:val="left" w:pos="1985"/>
              </w:tabs>
              <w:ind w:left="652" w:right="-74" w:hanging="652"/>
              <w:rPr>
                <w:rFonts w:ascii="Arial" w:hAnsi="Arial" w:cs="Arial"/>
                <w:sz w:val="18"/>
                <w:szCs w:val="18"/>
                <w:rPrChange w:id="23" w:author="BUDICI Iuri" w:date="2023-01-18T17:36:00Z">
                  <w:rPr>
                    <w:rFonts w:ascii="Arial" w:hAnsi="Arial" w:cs="Arial"/>
                    <w:sz w:val="16"/>
                  </w:rPr>
                </w:rPrChange>
              </w:rPr>
              <w:pPrChange w:id="24" w:author="BUDICI Iuri" w:date="2023-01-18T17:38:00Z">
                <w:pPr>
                  <w:tabs>
                    <w:tab w:val="left" w:pos="709"/>
                    <w:tab w:val="left" w:pos="1276"/>
                    <w:tab w:val="left" w:pos="1985"/>
                  </w:tabs>
                  <w:ind w:right="-74"/>
                </w:pPr>
              </w:pPrChange>
            </w:pPr>
            <w:r w:rsidRPr="001D4622">
              <w:rPr>
                <w:rFonts w:ascii="Arial" w:hAnsi="Arial" w:cs="Arial"/>
                <w:sz w:val="18"/>
                <w:szCs w:val="18"/>
                <w:rPrChange w:id="25" w:author="BUDICI Iuri" w:date="2023-01-18T17:36:00Z">
                  <w:rPr/>
                </w:rPrChange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4622">
              <w:rPr>
                <w:rFonts w:ascii="Arial" w:hAnsi="Arial" w:cs="Arial"/>
                <w:sz w:val="18"/>
                <w:szCs w:val="18"/>
                <w:rPrChange w:id="26" w:author="BUDICI Iuri" w:date="2023-01-18T17:36:00Z">
                  <w:rPr/>
                </w:rPrChange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D4622">
              <w:rPr>
                <w:rFonts w:ascii="Arial" w:hAnsi="Arial" w:cs="Arial"/>
                <w:sz w:val="18"/>
                <w:szCs w:val="18"/>
                <w:rPrChange w:id="27" w:author="BUDICI Iuri" w:date="2023-01-18T17:36:00Z">
                  <w:rPr/>
                </w:rPrChange>
              </w:rPr>
              <w:fldChar w:fldCharType="end"/>
            </w:r>
            <w:r w:rsidRPr="001D4622">
              <w:rPr>
                <w:rFonts w:ascii="Arial" w:hAnsi="Arial" w:cs="Arial"/>
                <w:sz w:val="18"/>
                <w:szCs w:val="18"/>
                <w:rPrChange w:id="28" w:author="BUDICI Iuri" w:date="2023-01-18T17:36:00Z">
                  <w:rPr/>
                </w:rPrChange>
              </w:rPr>
              <w:tab/>
            </w:r>
            <w:r w:rsidRPr="001D4622">
              <w:rPr>
                <w:rFonts w:ascii="Arial" w:hAnsi="Arial" w:cs="Arial"/>
                <w:sz w:val="18"/>
                <w:szCs w:val="18"/>
                <w:rPrChange w:id="29" w:author="BUDICI Iuri" w:date="2023-01-18T17:36:00Z">
                  <w:rPr>
                    <w:rFonts w:ascii="Arial" w:hAnsi="Arial" w:cs="Arial"/>
                    <w:sz w:val="16"/>
                  </w:rPr>
                </w:rPrChange>
              </w:rPr>
              <w:t>MANDAT(S) DU (DES) PROPRIETAIRE(S)</w:t>
            </w:r>
            <w:ins w:id="30" w:author="BUDICI Iuri" w:date="2023-01-18T17:36:00Z">
              <w:r w:rsidR="0073213B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r w:rsidR="0073213B" w:rsidRPr="00A96FF5">
                <w:rPr>
                  <w:rFonts w:ascii="Arial" w:hAnsi="Arial" w:cs="Arial"/>
                  <w:color w:val="FF0000"/>
                </w:rPr>
                <w:t>OU UNE COPIE DU CONTRAT DE GESTION EST FOURNIE DANS LE CAS OU LE POSTULANT EST L’ORGANISME AGREE DE GESTION DU MAINTIEN DE LA NAVIGABILITE EN CHARGE DE L’AERONEF</w:t>
              </w:r>
            </w:ins>
          </w:p>
        </w:tc>
        <w:tc>
          <w:tcPr>
            <w:tcW w:w="1560" w:type="dxa"/>
            <w:shd w:val="clear" w:color="auto" w:fill="auto"/>
          </w:tcPr>
          <w:p w14:paraId="16811AAC" w14:textId="77777777" w:rsidR="004A7614" w:rsidRPr="00EE1DAF" w:rsidRDefault="00D45763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</w:t>
            </w:r>
            <w:r w:rsidR="003B5DB0">
              <w:t>.1</w:t>
            </w:r>
          </w:p>
        </w:tc>
        <w:tc>
          <w:tcPr>
            <w:tcW w:w="1148" w:type="dxa"/>
            <w:shd w:val="clear" w:color="auto" w:fill="auto"/>
          </w:tcPr>
          <w:p w14:paraId="71E8FB05" w14:textId="77777777" w:rsidR="004A7614" w:rsidRPr="00A14C10" w:rsidRDefault="004A7614" w:rsidP="00A81A45">
            <w:pPr>
              <w:pStyle w:val="Normalcentr"/>
              <w:tabs>
                <w:tab w:val="left" w:pos="1985"/>
              </w:tabs>
              <w:ind w:left="0" w:firstLine="0"/>
              <w:rPr>
                <w:b/>
              </w:rPr>
            </w:pPr>
          </w:p>
        </w:tc>
      </w:tr>
      <w:tr w:rsidR="00A65C21" w:rsidRPr="00A14C10" w14:paraId="5403A9AF" w14:textId="77777777" w:rsidTr="00686FC0">
        <w:trPr>
          <w:trHeight w:val="356"/>
        </w:trPr>
        <w:tc>
          <w:tcPr>
            <w:tcW w:w="516" w:type="dxa"/>
          </w:tcPr>
          <w:p w14:paraId="2BBD931F" w14:textId="77777777" w:rsidR="00A65C21" w:rsidRPr="00885354" w:rsidRDefault="00A65C21" w:rsidP="002144A0">
            <w:pPr>
              <w:pStyle w:val="Normalcentr2"/>
              <w:tabs>
                <w:tab w:val="left" w:pos="1985"/>
              </w:tabs>
              <w:jc w:val="center"/>
              <w:rPr>
                <w:rFonts w:cs="Arial"/>
                <w:b/>
                <w:sz w:val="20"/>
              </w:rPr>
            </w:pPr>
            <w:r w:rsidRPr="00885354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6963" w:type="dxa"/>
            <w:shd w:val="clear" w:color="auto" w:fill="auto"/>
          </w:tcPr>
          <w:p w14:paraId="22C1E009" w14:textId="77777777" w:rsidR="00A65C21" w:rsidRPr="0073213B" w:rsidRDefault="00A65C21" w:rsidP="00717B5C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 w:cs="Arial"/>
                <w:sz w:val="18"/>
                <w:szCs w:val="18"/>
              </w:rPr>
            </w:pPr>
            <w:r w:rsidRPr="0073213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4622">
              <w:rPr>
                <w:rFonts w:ascii="Arial" w:hAnsi="Arial" w:cs="Arial"/>
                <w:sz w:val="18"/>
                <w:szCs w:val="18"/>
                <w:rPrChange w:id="31" w:author="BUDICI Iuri" w:date="2023-01-18T17:36:00Z">
                  <w:rPr/>
                </w:rPrChange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213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D4622">
              <w:rPr>
                <w:rFonts w:ascii="Arial" w:hAnsi="Arial" w:cs="Arial"/>
                <w:sz w:val="18"/>
                <w:szCs w:val="18"/>
                <w:rPrChange w:id="32" w:author="BUDICI Iuri" w:date="2023-01-18T17:36:00Z">
                  <w:rPr/>
                </w:rPrChange>
              </w:rPr>
              <w:tab/>
            </w:r>
            <w:r w:rsidRPr="0073213B">
              <w:rPr>
                <w:rFonts w:ascii="Arial" w:hAnsi="Arial" w:cs="Arial"/>
                <w:sz w:val="18"/>
                <w:szCs w:val="18"/>
              </w:rPr>
              <w:t xml:space="preserve">COPIE </w:t>
            </w:r>
            <w:r w:rsidR="00717B5C" w:rsidRPr="0073213B">
              <w:rPr>
                <w:rFonts w:ascii="Arial" w:hAnsi="Arial" w:cs="Arial"/>
                <w:sz w:val="18"/>
                <w:szCs w:val="18"/>
              </w:rPr>
              <w:t>CERTIFICAT D’IMMATRICULATION</w:t>
            </w:r>
          </w:p>
        </w:tc>
        <w:tc>
          <w:tcPr>
            <w:tcW w:w="1560" w:type="dxa"/>
          </w:tcPr>
          <w:p w14:paraId="02BC6F99" w14:textId="77777777" w:rsidR="00A65C21" w:rsidRPr="00A56F3D" w:rsidRDefault="003B5DB0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I.2.2</w:t>
            </w:r>
          </w:p>
        </w:tc>
        <w:tc>
          <w:tcPr>
            <w:tcW w:w="1148" w:type="dxa"/>
            <w:shd w:val="clear" w:color="auto" w:fill="auto"/>
          </w:tcPr>
          <w:p w14:paraId="1211E826" w14:textId="77777777" w:rsidR="00A65C21" w:rsidRPr="00A56F3D" w:rsidRDefault="00A65C21" w:rsidP="002144A0">
            <w:pPr>
              <w:tabs>
                <w:tab w:val="left" w:pos="709"/>
                <w:tab w:val="left" w:pos="1276"/>
                <w:tab w:val="left" w:pos="1985"/>
              </w:tabs>
              <w:ind w:right="-74"/>
            </w:pPr>
          </w:p>
        </w:tc>
      </w:tr>
      <w:tr w:rsidR="004A7614" w:rsidRPr="00A14C10" w14:paraId="46A9FB6F" w14:textId="77777777" w:rsidTr="00686FC0">
        <w:trPr>
          <w:trHeight w:val="362"/>
        </w:trPr>
        <w:tc>
          <w:tcPr>
            <w:tcW w:w="516" w:type="dxa"/>
          </w:tcPr>
          <w:p w14:paraId="2B91920A" w14:textId="77777777" w:rsidR="004A7614" w:rsidRPr="00885354" w:rsidRDefault="003B5DB0" w:rsidP="00A81A45">
            <w:pPr>
              <w:pStyle w:val="Normalcentr"/>
              <w:tabs>
                <w:tab w:val="left" w:pos="1985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6963" w:type="dxa"/>
            <w:shd w:val="clear" w:color="auto" w:fill="auto"/>
          </w:tcPr>
          <w:p w14:paraId="0A9C5FF4" w14:textId="77777777" w:rsidR="004A7614" w:rsidRPr="0073213B" w:rsidRDefault="004A7614" w:rsidP="00717B5C">
            <w:pPr>
              <w:pStyle w:val="Normalcentr"/>
              <w:tabs>
                <w:tab w:val="left" w:pos="1985"/>
              </w:tabs>
              <w:rPr>
                <w:rFonts w:cs="Arial"/>
                <w:sz w:val="18"/>
                <w:szCs w:val="18"/>
              </w:rPr>
            </w:pPr>
            <w:r w:rsidRPr="0073213B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213B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841037">
              <w:rPr>
                <w:rFonts w:cs="Arial"/>
                <w:sz w:val="18"/>
                <w:szCs w:val="18"/>
              </w:rPr>
            </w:r>
            <w:r w:rsidR="00841037">
              <w:rPr>
                <w:rFonts w:cs="Arial"/>
                <w:sz w:val="18"/>
                <w:szCs w:val="18"/>
              </w:rPr>
              <w:fldChar w:fldCharType="separate"/>
            </w:r>
            <w:r w:rsidRPr="0073213B">
              <w:rPr>
                <w:rFonts w:cs="Arial"/>
                <w:sz w:val="18"/>
                <w:szCs w:val="18"/>
              </w:rPr>
              <w:fldChar w:fldCharType="end"/>
            </w:r>
            <w:r w:rsidRPr="0073213B">
              <w:rPr>
                <w:rFonts w:cs="Arial"/>
                <w:sz w:val="18"/>
                <w:szCs w:val="18"/>
              </w:rPr>
              <w:tab/>
            </w:r>
            <w:r w:rsidR="00717B5C" w:rsidRPr="0073213B">
              <w:rPr>
                <w:rFonts w:cs="Arial"/>
                <w:sz w:val="18"/>
                <w:szCs w:val="18"/>
              </w:rPr>
              <w:t>COPIE DU CDN</w:t>
            </w:r>
          </w:p>
        </w:tc>
        <w:tc>
          <w:tcPr>
            <w:tcW w:w="1560" w:type="dxa"/>
            <w:shd w:val="clear" w:color="auto" w:fill="auto"/>
          </w:tcPr>
          <w:p w14:paraId="2C19D0B5" w14:textId="77777777" w:rsidR="004A7614" w:rsidRPr="00A56F3D" w:rsidRDefault="003B5DB0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I.2.2</w:t>
            </w:r>
          </w:p>
        </w:tc>
        <w:tc>
          <w:tcPr>
            <w:tcW w:w="1148" w:type="dxa"/>
            <w:shd w:val="clear" w:color="auto" w:fill="auto"/>
          </w:tcPr>
          <w:p w14:paraId="75688B03" w14:textId="77777777" w:rsidR="004A7614" w:rsidRPr="00A56F3D" w:rsidRDefault="004A7614" w:rsidP="00A81A45">
            <w:pPr>
              <w:tabs>
                <w:tab w:val="left" w:pos="709"/>
                <w:tab w:val="left" w:pos="1276"/>
                <w:tab w:val="left" w:pos="1985"/>
              </w:tabs>
              <w:ind w:right="-74"/>
            </w:pPr>
          </w:p>
        </w:tc>
      </w:tr>
      <w:tr w:rsidR="00A45316" w:rsidRPr="00A45316" w14:paraId="5B698AB0" w14:textId="77777777" w:rsidTr="00686FC0">
        <w:trPr>
          <w:trHeight w:val="484"/>
        </w:trPr>
        <w:tc>
          <w:tcPr>
            <w:tcW w:w="516" w:type="dxa"/>
          </w:tcPr>
          <w:p w14:paraId="021FA938" w14:textId="77777777" w:rsidR="00A45316" w:rsidRPr="003B5DB0" w:rsidRDefault="003B5DB0" w:rsidP="003B5DB0">
            <w:pPr>
              <w:pStyle w:val="Normalcentr"/>
              <w:tabs>
                <w:tab w:val="left" w:pos="1985"/>
              </w:tabs>
              <w:jc w:val="center"/>
              <w:rPr>
                <w:rFonts w:cs="Arial"/>
                <w:b/>
                <w:sz w:val="20"/>
              </w:rPr>
            </w:pPr>
            <w:r w:rsidRPr="003B5DB0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6963" w:type="dxa"/>
            <w:shd w:val="clear" w:color="auto" w:fill="auto"/>
          </w:tcPr>
          <w:p w14:paraId="13AB7F4C" w14:textId="77777777" w:rsidR="00A45316" w:rsidRPr="0073213B" w:rsidRDefault="00A45316" w:rsidP="00133796">
            <w:pPr>
              <w:tabs>
                <w:tab w:val="left" w:pos="709"/>
              </w:tabs>
              <w:ind w:left="709" w:right="-74" w:hanging="709"/>
              <w:rPr>
                <w:rFonts w:ascii="Arial" w:hAnsi="Arial" w:cs="Arial"/>
                <w:sz w:val="18"/>
                <w:szCs w:val="18"/>
              </w:rPr>
            </w:pPr>
            <w:r w:rsidRPr="0073213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213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213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3213B">
              <w:rPr>
                <w:rFonts w:ascii="Arial" w:hAnsi="Arial" w:cs="Arial"/>
                <w:sz w:val="18"/>
                <w:szCs w:val="18"/>
              </w:rPr>
              <w:tab/>
            </w:r>
            <w:r w:rsidR="00133796" w:rsidRPr="0073213B">
              <w:rPr>
                <w:rFonts w:ascii="Arial" w:hAnsi="Arial" w:cs="Arial"/>
                <w:sz w:val="18"/>
                <w:szCs w:val="18"/>
              </w:rPr>
              <w:t>POUR UN AERONEF EASA : EXTRAIT DE LA BASE DE DONNEES EASA POUR LA CONFIGURATION DE L’AERONEF CONSIDERE</w:t>
            </w:r>
          </w:p>
        </w:tc>
        <w:tc>
          <w:tcPr>
            <w:tcW w:w="1560" w:type="dxa"/>
            <w:shd w:val="clear" w:color="auto" w:fill="auto"/>
          </w:tcPr>
          <w:p w14:paraId="353F31B2" w14:textId="77777777" w:rsidR="00A45316" w:rsidRPr="00EE1DAF" w:rsidRDefault="003B5DB0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I.2.3</w:t>
            </w:r>
          </w:p>
        </w:tc>
        <w:tc>
          <w:tcPr>
            <w:tcW w:w="1148" w:type="dxa"/>
            <w:shd w:val="clear" w:color="auto" w:fill="auto"/>
          </w:tcPr>
          <w:p w14:paraId="54625527" w14:textId="77777777" w:rsidR="00A45316" w:rsidRPr="00A45316" w:rsidRDefault="00A45316" w:rsidP="00A81A45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/>
                <w:sz w:val="16"/>
              </w:rPr>
            </w:pPr>
          </w:p>
        </w:tc>
      </w:tr>
      <w:tr w:rsidR="00A45316" w:rsidRPr="00A45316" w14:paraId="6BA336F7" w14:textId="77777777" w:rsidTr="00686FC0">
        <w:trPr>
          <w:trHeight w:val="484"/>
        </w:trPr>
        <w:tc>
          <w:tcPr>
            <w:tcW w:w="516" w:type="dxa"/>
          </w:tcPr>
          <w:p w14:paraId="7AFA73C0" w14:textId="77777777" w:rsidR="00A45316" w:rsidRPr="003B5DB0" w:rsidRDefault="003B5DB0" w:rsidP="003B5DB0">
            <w:pPr>
              <w:pStyle w:val="Normalcentr"/>
              <w:tabs>
                <w:tab w:val="left" w:pos="1985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6963" w:type="dxa"/>
            <w:shd w:val="clear" w:color="auto" w:fill="auto"/>
          </w:tcPr>
          <w:p w14:paraId="75378994" w14:textId="71316ED8" w:rsidR="00A45316" w:rsidRPr="0073213B" w:rsidRDefault="00A45316" w:rsidP="003B5DB0">
            <w:pPr>
              <w:tabs>
                <w:tab w:val="left" w:pos="709"/>
              </w:tabs>
              <w:ind w:left="709" w:right="-74" w:hanging="709"/>
              <w:rPr>
                <w:rFonts w:ascii="Arial" w:hAnsi="Arial" w:cs="Arial"/>
                <w:sz w:val="18"/>
                <w:szCs w:val="18"/>
              </w:rPr>
            </w:pPr>
            <w:r w:rsidRPr="0073213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213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213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3213B">
              <w:rPr>
                <w:rFonts w:ascii="Arial" w:hAnsi="Arial" w:cs="Arial"/>
                <w:sz w:val="18"/>
                <w:szCs w:val="18"/>
              </w:rPr>
              <w:tab/>
            </w:r>
            <w:r w:rsidR="00133796" w:rsidRPr="0073213B">
              <w:rPr>
                <w:rFonts w:ascii="Arial" w:hAnsi="Arial" w:cs="Arial"/>
                <w:sz w:val="18"/>
                <w:szCs w:val="18"/>
              </w:rPr>
              <w:t xml:space="preserve">POUR UN AERONEF DE NIVEAU OACI RELEVANT DE L’ANNEXE I : </w:t>
            </w:r>
            <w:r w:rsidR="003B5DB0" w:rsidRPr="0073213B">
              <w:rPr>
                <w:rFonts w:ascii="Arial" w:hAnsi="Arial" w:cs="Arial"/>
                <w:sz w:val="18"/>
                <w:szCs w:val="18"/>
              </w:rPr>
              <w:t>COPIE FICHE DE DONNEES</w:t>
            </w:r>
            <w:r w:rsidR="00133796" w:rsidRPr="0073213B">
              <w:rPr>
                <w:rFonts w:ascii="Arial" w:hAnsi="Arial" w:cs="Arial"/>
                <w:sz w:val="18"/>
                <w:szCs w:val="18"/>
              </w:rPr>
              <w:t xml:space="preserve"> NUISANCES DGAC</w:t>
            </w:r>
          </w:p>
        </w:tc>
        <w:tc>
          <w:tcPr>
            <w:tcW w:w="1560" w:type="dxa"/>
            <w:shd w:val="clear" w:color="auto" w:fill="auto"/>
          </w:tcPr>
          <w:p w14:paraId="6EA5E448" w14:textId="77777777" w:rsidR="00A45316" w:rsidRPr="00EE1DAF" w:rsidRDefault="003B5DB0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I.2.3</w:t>
            </w:r>
          </w:p>
        </w:tc>
        <w:tc>
          <w:tcPr>
            <w:tcW w:w="1148" w:type="dxa"/>
            <w:shd w:val="clear" w:color="auto" w:fill="auto"/>
          </w:tcPr>
          <w:p w14:paraId="6D337F30" w14:textId="77777777" w:rsidR="00A45316" w:rsidRPr="00A45316" w:rsidRDefault="00A45316" w:rsidP="00A81A45">
            <w:pPr>
              <w:tabs>
                <w:tab w:val="left" w:pos="709"/>
                <w:tab w:val="left" w:pos="1276"/>
                <w:tab w:val="left" w:pos="1985"/>
              </w:tabs>
              <w:ind w:right="-74"/>
              <w:rPr>
                <w:rFonts w:ascii="Arial" w:hAnsi="Arial"/>
                <w:sz w:val="16"/>
              </w:rPr>
            </w:pPr>
          </w:p>
        </w:tc>
      </w:tr>
      <w:tr w:rsidR="004A7614" w:rsidRPr="00A14C10" w14:paraId="1B35D359" w14:textId="77777777" w:rsidTr="00686FC0">
        <w:trPr>
          <w:trHeight w:val="484"/>
        </w:trPr>
        <w:tc>
          <w:tcPr>
            <w:tcW w:w="516" w:type="dxa"/>
          </w:tcPr>
          <w:p w14:paraId="6F809C89" w14:textId="77777777" w:rsidR="004A7614" w:rsidRPr="00885354" w:rsidRDefault="00A65C21" w:rsidP="00A81A45">
            <w:pPr>
              <w:tabs>
                <w:tab w:val="left" w:pos="709"/>
              </w:tabs>
              <w:ind w:left="709" w:right="-74" w:hanging="70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6963" w:type="dxa"/>
            <w:shd w:val="clear" w:color="auto" w:fill="auto"/>
          </w:tcPr>
          <w:p w14:paraId="340228E2" w14:textId="77777777" w:rsidR="004A7614" w:rsidRPr="0073213B" w:rsidRDefault="004A7614" w:rsidP="00717B5C">
            <w:pPr>
              <w:tabs>
                <w:tab w:val="left" w:pos="709"/>
              </w:tabs>
              <w:ind w:left="709" w:right="-74" w:hanging="709"/>
              <w:rPr>
                <w:rFonts w:ascii="Arial" w:hAnsi="Arial" w:cs="Arial"/>
                <w:sz w:val="18"/>
                <w:szCs w:val="18"/>
              </w:rPr>
            </w:pPr>
            <w:r w:rsidRPr="0073213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339FB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213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D4622">
              <w:rPr>
                <w:rFonts w:ascii="Arial" w:hAnsi="Arial" w:cs="Arial"/>
                <w:sz w:val="18"/>
                <w:szCs w:val="18"/>
                <w:rPrChange w:id="33" w:author="BUDICI Iuri" w:date="2023-01-18T17:36:00Z">
                  <w:rPr/>
                </w:rPrChange>
              </w:rPr>
              <w:tab/>
            </w:r>
            <w:r w:rsidRPr="0073213B">
              <w:rPr>
                <w:rFonts w:ascii="Arial" w:hAnsi="Arial" w:cs="Arial"/>
                <w:sz w:val="18"/>
                <w:szCs w:val="18"/>
              </w:rPr>
              <w:t xml:space="preserve">DOCUMENT DONNANT LES SPECIFICATIONS DE CERTIFICATION POUR LA DELIVRANCE D'UN </w:t>
            </w:r>
            <w:r w:rsidR="00717B5C" w:rsidRPr="0073213B">
              <w:rPr>
                <w:rFonts w:ascii="Arial" w:hAnsi="Arial" w:cs="Arial"/>
                <w:sz w:val="18"/>
                <w:szCs w:val="18"/>
              </w:rPr>
              <w:t>CLNS</w:t>
            </w:r>
          </w:p>
        </w:tc>
        <w:tc>
          <w:tcPr>
            <w:tcW w:w="1560" w:type="dxa"/>
            <w:shd w:val="clear" w:color="auto" w:fill="auto"/>
          </w:tcPr>
          <w:p w14:paraId="51E73C58" w14:textId="77777777" w:rsidR="004A7614" w:rsidRPr="00A56F3D" w:rsidRDefault="004A7614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 w:rsidRPr="00EE1DAF">
              <w:t xml:space="preserve">P-22-00 § </w:t>
            </w:r>
            <w:r w:rsidR="00540720">
              <w:t>7</w:t>
            </w:r>
          </w:p>
        </w:tc>
        <w:tc>
          <w:tcPr>
            <w:tcW w:w="1148" w:type="dxa"/>
            <w:shd w:val="clear" w:color="auto" w:fill="auto"/>
          </w:tcPr>
          <w:p w14:paraId="2F02D86E" w14:textId="77777777" w:rsidR="004A7614" w:rsidRPr="00A56F3D" w:rsidRDefault="004A7614" w:rsidP="00A81A45">
            <w:pPr>
              <w:tabs>
                <w:tab w:val="left" w:pos="709"/>
                <w:tab w:val="left" w:pos="1276"/>
                <w:tab w:val="left" w:pos="1985"/>
              </w:tabs>
              <w:ind w:right="-74"/>
            </w:pPr>
          </w:p>
        </w:tc>
      </w:tr>
      <w:tr w:rsidR="00A65C21" w:rsidRPr="000051C8" w14:paraId="5B79C8C1" w14:textId="77777777" w:rsidTr="00686FC0">
        <w:trPr>
          <w:trHeight w:val="484"/>
        </w:trPr>
        <w:tc>
          <w:tcPr>
            <w:tcW w:w="516" w:type="dxa"/>
          </w:tcPr>
          <w:p w14:paraId="7AF9B992" w14:textId="77777777" w:rsidR="00A65C21" w:rsidRPr="00885354" w:rsidRDefault="003B5DB0" w:rsidP="002144A0">
            <w:pPr>
              <w:tabs>
                <w:tab w:val="left" w:pos="709"/>
              </w:tabs>
              <w:ind w:left="709" w:right="-74" w:hanging="709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7</w:t>
            </w:r>
          </w:p>
        </w:tc>
        <w:tc>
          <w:tcPr>
            <w:tcW w:w="6963" w:type="dxa"/>
            <w:shd w:val="clear" w:color="auto" w:fill="auto"/>
          </w:tcPr>
          <w:p w14:paraId="595117BD" w14:textId="77777777" w:rsidR="00A65C21" w:rsidRPr="0073213B" w:rsidRDefault="00A65C21" w:rsidP="00F531CC">
            <w:pPr>
              <w:tabs>
                <w:tab w:val="left" w:pos="709"/>
              </w:tabs>
              <w:ind w:left="709" w:right="-74" w:hanging="709"/>
              <w:rPr>
                <w:rFonts w:ascii="Arial" w:hAnsi="Arial" w:cs="Arial"/>
                <w:sz w:val="18"/>
                <w:szCs w:val="18"/>
              </w:rPr>
            </w:pPr>
            <w:r w:rsidRPr="0073213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4622">
              <w:rPr>
                <w:rFonts w:ascii="Arial" w:hAnsi="Arial" w:cs="Arial"/>
                <w:sz w:val="18"/>
                <w:szCs w:val="18"/>
                <w:rPrChange w:id="34" w:author="BUDICI Iuri" w:date="2023-01-18T17:36:00Z">
                  <w:rPr/>
                </w:rPrChange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213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73213B">
              <w:rPr>
                <w:rFonts w:ascii="Arial" w:hAnsi="Arial" w:cs="Arial"/>
                <w:sz w:val="18"/>
                <w:szCs w:val="18"/>
              </w:rPr>
              <w:tab/>
              <w:t xml:space="preserve">PAGE(S) DU MANUEL DE VOL INDIQUANT LA MLW, LA MTOW, LES NIVEAUX DE BRUIT </w:t>
            </w:r>
          </w:p>
        </w:tc>
        <w:tc>
          <w:tcPr>
            <w:tcW w:w="1560" w:type="dxa"/>
            <w:shd w:val="clear" w:color="auto" w:fill="auto"/>
          </w:tcPr>
          <w:p w14:paraId="170897B0" w14:textId="77777777" w:rsidR="00A65C21" w:rsidRPr="000051C8" w:rsidRDefault="003B5DB0" w:rsidP="00AF58A9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I.2.3</w:t>
            </w:r>
          </w:p>
        </w:tc>
        <w:tc>
          <w:tcPr>
            <w:tcW w:w="1148" w:type="dxa"/>
            <w:shd w:val="clear" w:color="auto" w:fill="auto"/>
          </w:tcPr>
          <w:p w14:paraId="3FAFEF3D" w14:textId="77777777" w:rsidR="00A65C21" w:rsidRPr="000051C8" w:rsidRDefault="00A65C21" w:rsidP="00A81A45">
            <w:pPr>
              <w:tabs>
                <w:tab w:val="left" w:pos="709"/>
              </w:tabs>
              <w:ind w:left="709" w:right="-74" w:hanging="709"/>
              <w:rPr>
                <w:rFonts w:ascii="Arial" w:hAnsi="Arial"/>
                <w:sz w:val="16"/>
              </w:rPr>
            </w:pPr>
          </w:p>
        </w:tc>
      </w:tr>
      <w:tr w:rsidR="00684A11" w:rsidRPr="005314D1" w14:paraId="469DE041" w14:textId="77777777" w:rsidTr="00686FC0">
        <w:trPr>
          <w:trHeight w:val="484"/>
        </w:trPr>
        <w:tc>
          <w:tcPr>
            <w:tcW w:w="516" w:type="dxa"/>
          </w:tcPr>
          <w:p w14:paraId="6A178CE5" w14:textId="77777777" w:rsidR="00684A11" w:rsidRPr="005314D1" w:rsidRDefault="00E76C4D" w:rsidP="00EA761C">
            <w:pPr>
              <w:pStyle w:val="Normalcentr"/>
              <w:tabs>
                <w:tab w:val="left" w:pos="1985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8</w:t>
            </w:r>
          </w:p>
        </w:tc>
        <w:tc>
          <w:tcPr>
            <w:tcW w:w="6963" w:type="dxa"/>
            <w:shd w:val="clear" w:color="auto" w:fill="auto"/>
          </w:tcPr>
          <w:p w14:paraId="248525E7" w14:textId="77777777" w:rsidR="00684A11" w:rsidRPr="0073213B" w:rsidRDefault="00684A11" w:rsidP="005314D1">
            <w:pPr>
              <w:pStyle w:val="Corpsdetexte"/>
              <w:ind w:left="760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213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D4622">
              <w:rPr>
                <w:rFonts w:ascii="Arial" w:hAnsi="Arial" w:cs="Arial"/>
                <w:sz w:val="18"/>
                <w:szCs w:val="18"/>
                <w:rPrChange w:id="35" w:author="BUDICI Iuri" w:date="2023-01-18T17:36:00Z">
                  <w:rPr>
                    <w:sz w:val="20"/>
                  </w:rPr>
                </w:rPrChange>
              </w:rPr>
              <w:instrText xml:space="preserve"> FORMCHECKBOX </w:instrText>
            </w:r>
            <w:r w:rsidR="00841037">
              <w:rPr>
                <w:rFonts w:ascii="Arial" w:hAnsi="Arial" w:cs="Arial"/>
                <w:sz w:val="18"/>
                <w:szCs w:val="18"/>
              </w:rPr>
            </w:r>
            <w:r w:rsidR="0084103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3213B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1D4622">
              <w:rPr>
                <w:rFonts w:ascii="Arial" w:hAnsi="Arial" w:cs="Arial"/>
                <w:sz w:val="18"/>
                <w:szCs w:val="18"/>
                <w:rPrChange w:id="36" w:author="BUDICI Iuri" w:date="2023-01-18T17:36:00Z">
                  <w:rPr>
                    <w:sz w:val="20"/>
                  </w:rPr>
                </w:rPrChange>
              </w:rPr>
              <w:tab/>
            </w:r>
            <w:r w:rsidRPr="0073213B">
              <w:rPr>
                <w:rFonts w:ascii="Arial" w:hAnsi="Arial" w:cs="Arial"/>
                <w:sz w:val="18"/>
                <w:szCs w:val="18"/>
              </w:rPr>
              <w:t xml:space="preserve">DOCUMENT SIGNE DU </w:t>
            </w:r>
            <w:r w:rsidR="00963D5C" w:rsidRPr="0073213B">
              <w:rPr>
                <w:rFonts w:ascii="Arial" w:hAnsi="Arial" w:cs="Arial"/>
                <w:sz w:val="18"/>
                <w:szCs w:val="18"/>
              </w:rPr>
              <w:t>RESPONSABLE DE LA GESTION DU MAINTIEN DE LA NAVIGABILITE ATTESTANT QUE LES MODIFICATI</w:t>
            </w:r>
            <w:r w:rsidRPr="0073213B">
              <w:rPr>
                <w:rFonts w:ascii="Arial" w:hAnsi="Arial" w:cs="Arial"/>
                <w:sz w:val="18"/>
                <w:szCs w:val="18"/>
              </w:rPr>
              <w:t>ONS ACOUSTIQUES REFERENCEES SUR LA DEMANDE DE CA SONT BIEN ENREGISTREES COMME EFFECTUEES DANS LA DOCUMENTATION DE L’AERONEF (livret aéronef, APRS atelier 145,</w:t>
            </w:r>
            <w:r w:rsidR="00E76C4D" w:rsidRPr="0073213B">
              <w:rPr>
                <w:rFonts w:ascii="Arial" w:hAnsi="Arial" w:cs="Arial"/>
                <w:sz w:val="18"/>
                <w:szCs w:val="18"/>
              </w:rPr>
              <w:t xml:space="preserve"> copie de la liste des modifications figurant sur le livret aéronef</w:t>
            </w:r>
            <w:r w:rsidRPr="0073213B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30BDA4C" w14:textId="77777777" w:rsidR="00684A11" w:rsidRPr="0073213B" w:rsidRDefault="00684A11" w:rsidP="00EA761C">
            <w:pPr>
              <w:pStyle w:val="Corpsdetexte"/>
              <w:ind w:left="567" w:hanging="51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14:paraId="18C2651C" w14:textId="77777777" w:rsidR="00684A11" w:rsidRPr="005314D1" w:rsidRDefault="003B5DB0" w:rsidP="00EA761C">
            <w:pPr>
              <w:pStyle w:val="Normalcentr"/>
              <w:tabs>
                <w:tab w:val="left" w:pos="1985"/>
              </w:tabs>
              <w:spacing w:before="40"/>
              <w:ind w:left="0" w:firstLine="0"/>
            </w:pPr>
            <w:r>
              <w:t>P-22-02, annexe I, § I.2.5</w:t>
            </w:r>
          </w:p>
        </w:tc>
        <w:tc>
          <w:tcPr>
            <w:tcW w:w="1148" w:type="dxa"/>
            <w:shd w:val="clear" w:color="auto" w:fill="auto"/>
          </w:tcPr>
          <w:p w14:paraId="74ADB24B" w14:textId="77777777" w:rsidR="00684A11" w:rsidRPr="005314D1" w:rsidRDefault="00684A11" w:rsidP="00EA761C">
            <w:pPr>
              <w:tabs>
                <w:tab w:val="left" w:pos="709"/>
              </w:tabs>
              <w:ind w:left="709" w:right="-74" w:hanging="709"/>
              <w:rPr>
                <w:rFonts w:ascii="Arial" w:hAnsi="Arial"/>
                <w:sz w:val="16"/>
              </w:rPr>
            </w:pPr>
          </w:p>
        </w:tc>
      </w:tr>
      <w:tr w:rsidR="00684A11" w:rsidRPr="00A14C10" w14:paraId="02CCF244" w14:textId="77777777" w:rsidTr="00686FC0">
        <w:trPr>
          <w:trHeight w:val="988"/>
        </w:trPr>
        <w:tc>
          <w:tcPr>
            <w:tcW w:w="516" w:type="dxa"/>
          </w:tcPr>
          <w:p w14:paraId="31B104F1" w14:textId="77777777" w:rsidR="00684A11" w:rsidRPr="00885354" w:rsidRDefault="00E76C4D" w:rsidP="00A81A45">
            <w:pPr>
              <w:pStyle w:val="Normalcentr"/>
              <w:tabs>
                <w:tab w:val="left" w:pos="1985"/>
              </w:tabs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9</w:t>
            </w:r>
          </w:p>
        </w:tc>
        <w:tc>
          <w:tcPr>
            <w:tcW w:w="6963" w:type="dxa"/>
            <w:shd w:val="clear" w:color="auto" w:fill="auto"/>
          </w:tcPr>
          <w:p w14:paraId="6F175788" w14:textId="77777777" w:rsidR="00684A11" w:rsidRPr="0073213B" w:rsidRDefault="00684A11" w:rsidP="00A81A45">
            <w:pPr>
              <w:pStyle w:val="Normalcentr"/>
              <w:tabs>
                <w:tab w:val="left" w:pos="1985"/>
              </w:tabs>
              <w:rPr>
                <w:rFonts w:cs="Arial"/>
                <w:sz w:val="18"/>
                <w:szCs w:val="18"/>
              </w:rPr>
            </w:pPr>
            <w:r w:rsidRPr="0073213B">
              <w:rPr>
                <w:rFonts w:cs="Arial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3213B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841037">
              <w:rPr>
                <w:rFonts w:cs="Arial"/>
                <w:sz w:val="18"/>
                <w:szCs w:val="18"/>
              </w:rPr>
            </w:r>
            <w:r w:rsidR="00841037">
              <w:rPr>
                <w:rFonts w:cs="Arial"/>
                <w:sz w:val="18"/>
                <w:szCs w:val="18"/>
              </w:rPr>
              <w:fldChar w:fldCharType="separate"/>
            </w:r>
            <w:r w:rsidRPr="0073213B">
              <w:rPr>
                <w:rFonts w:cs="Arial"/>
                <w:sz w:val="18"/>
                <w:szCs w:val="18"/>
              </w:rPr>
              <w:fldChar w:fldCharType="end"/>
            </w:r>
            <w:r w:rsidRPr="0073213B">
              <w:rPr>
                <w:rFonts w:cs="Arial"/>
                <w:sz w:val="18"/>
                <w:szCs w:val="18"/>
              </w:rPr>
              <w:tab/>
              <w:t>AUTRES DOCUMENTS (préciser) :</w:t>
            </w:r>
          </w:p>
          <w:p w14:paraId="6D85EF45" w14:textId="77777777" w:rsidR="00684A11" w:rsidRPr="0073213B" w:rsidRDefault="00684A11" w:rsidP="00A81A45">
            <w:pPr>
              <w:pStyle w:val="Normalcentr"/>
              <w:tabs>
                <w:tab w:val="left" w:pos="1985"/>
              </w:tabs>
              <w:rPr>
                <w:rFonts w:cs="Arial"/>
                <w:sz w:val="18"/>
                <w:szCs w:val="18"/>
              </w:rPr>
            </w:pPr>
          </w:p>
          <w:p w14:paraId="46391570" w14:textId="77777777" w:rsidR="00684A11" w:rsidRPr="0073213B" w:rsidRDefault="00684A11" w:rsidP="00A81A45">
            <w:pPr>
              <w:pStyle w:val="Normalcentr"/>
              <w:tabs>
                <w:tab w:val="left" w:pos="1985"/>
              </w:tabs>
              <w:rPr>
                <w:rFonts w:cs="Arial"/>
                <w:sz w:val="18"/>
                <w:szCs w:val="18"/>
              </w:rPr>
            </w:pPr>
            <w:r w:rsidRPr="0073213B">
              <w:rPr>
                <w:rFonts w:cs="Arial"/>
                <w:sz w:val="18"/>
                <w:szCs w:val="18"/>
              </w:rPr>
              <w:t>-</w:t>
            </w:r>
          </w:p>
          <w:p w14:paraId="16F84EC5" w14:textId="77777777" w:rsidR="00684A11" w:rsidRPr="0073213B" w:rsidRDefault="00684A11" w:rsidP="00A81A45">
            <w:pPr>
              <w:pStyle w:val="Normalcentr"/>
              <w:tabs>
                <w:tab w:val="left" w:pos="1985"/>
              </w:tabs>
              <w:rPr>
                <w:rFonts w:cs="Arial"/>
                <w:sz w:val="18"/>
                <w:szCs w:val="18"/>
              </w:rPr>
            </w:pPr>
            <w:r w:rsidRPr="0073213B">
              <w:rPr>
                <w:rFonts w:cs="Arial"/>
                <w:sz w:val="18"/>
                <w:szCs w:val="18"/>
              </w:rPr>
              <w:t>-</w:t>
            </w:r>
          </w:p>
          <w:p w14:paraId="4EF29051" w14:textId="77777777" w:rsidR="00684A11" w:rsidRPr="0073213B" w:rsidRDefault="00684A11" w:rsidP="00A81A45">
            <w:pPr>
              <w:pStyle w:val="Normalcentr"/>
              <w:tabs>
                <w:tab w:val="left" w:pos="1985"/>
              </w:tabs>
              <w:rPr>
                <w:rFonts w:cs="Arial"/>
                <w:sz w:val="18"/>
                <w:szCs w:val="18"/>
              </w:rPr>
            </w:pPr>
            <w:r w:rsidRPr="0073213B"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4A974878" w14:textId="77777777" w:rsidR="00684A11" w:rsidRPr="00A56F3D" w:rsidRDefault="00684A11" w:rsidP="00A81A45">
            <w:pPr>
              <w:pStyle w:val="Normalcentr"/>
              <w:tabs>
                <w:tab w:val="left" w:pos="1985"/>
              </w:tabs>
              <w:ind w:left="0" w:firstLine="0"/>
            </w:pPr>
          </w:p>
        </w:tc>
        <w:tc>
          <w:tcPr>
            <w:tcW w:w="1148" w:type="dxa"/>
            <w:shd w:val="clear" w:color="auto" w:fill="auto"/>
          </w:tcPr>
          <w:p w14:paraId="28C403A7" w14:textId="77777777" w:rsidR="00684A11" w:rsidRPr="00A56F3D" w:rsidRDefault="00684A11" w:rsidP="00A81A45">
            <w:pPr>
              <w:tabs>
                <w:tab w:val="left" w:pos="709"/>
                <w:tab w:val="left" w:pos="1276"/>
                <w:tab w:val="left" w:pos="1985"/>
              </w:tabs>
              <w:ind w:right="-74"/>
            </w:pPr>
          </w:p>
        </w:tc>
      </w:tr>
    </w:tbl>
    <w:p w14:paraId="0B76D0F4" w14:textId="77777777" w:rsidR="004A7614" w:rsidRDefault="004A7614" w:rsidP="004A7614">
      <w:pPr>
        <w:tabs>
          <w:tab w:val="left" w:pos="709"/>
          <w:tab w:val="left" w:pos="851"/>
        </w:tabs>
        <w:ind w:right="-74"/>
        <w:rPr>
          <w:rFonts w:ascii="Arial" w:hAnsi="Arial"/>
          <w:b/>
        </w:rPr>
      </w:pPr>
    </w:p>
    <w:p w14:paraId="683AE799" w14:textId="77777777" w:rsidR="00977675" w:rsidRDefault="00977675" w:rsidP="004A7614">
      <w:pPr>
        <w:tabs>
          <w:tab w:val="left" w:pos="709"/>
          <w:tab w:val="left" w:pos="851"/>
        </w:tabs>
        <w:ind w:right="-74"/>
        <w:rPr>
          <w:rFonts w:ascii="Arial" w:hAnsi="Arial"/>
          <w:b/>
        </w:rPr>
      </w:pPr>
    </w:p>
    <w:p w14:paraId="36D3C9F1" w14:textId="77777777" w:rsidR="00400047" w:rsidRPr="00400047" w:rsidRDefault="00400047" w:rsidP="00400047">
      <w:pPr>
        <w:rPr>
          <w:rFonts w:ascii="Arial" w:hAnsi="Arial"/>
          <w:b/>
        </w:rPr>
      </w:pPr>
      <w:r w:rsidRPr="00400047">
        <w:rPr>
          <w:rFonts w:ascii="Arial" w:hAnsi="Arial"/>
          <w:b/>
        </w:rPr>
        <w:t>III. ENGAGEMENT DU POSTULANT</w:t>
      </w:r>
    </w:p>
    <w:p w14:paraId="75F6E648" w14:textId="77777777" w:rsidR="00400047" w:rsidRDefault="00400047" w:rsidP="002A67E6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</w:p>
    <w:p w14:paraId="1BED6027" w14:textId="77777777" w:rsidR="002A67E6" w:rsidRDefault="002A67E6" w:rsidP="002A67E6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  <w:r w:rsidRPr="00787718">
        <w:rPr>
          <w:rFonts w:ascii="Arial" w:hAnsi="Arial"/>
          <w:color w:val="000000"/>
          <w:sz w:val="20"/>
        </w:rPr>
        <w:t>Je</w:t>
      </w:r>
      <w:r>
        <w:rPr>
          <w:rFonts w:ascii="Arial" w:hAnsi="Arial"/>
          <w:color w:val="000000"/>
          <w:sz w:val="20"/>
        </w:rPr>
        <w:t xml:space="preserve"> soussigné, le postulant</w:t>
      </w:r>
      <w:r w:rsidR="00E65545">
        <w:rPr>
          <w:rFonts w:ascii="Arial" w:hAnsi="Arial"/>
          <w:color w:val="000000"/>
          <w:sz w:val="20"/>
        </w:rPr>
        <w:t xml:space="preserve"> m’engage</w:t>
      </w:r>
      <w:r>
        <w:rPr>
          <w:rFonts w:ascii="Arial" w:hAnsi="Arial"/>
          <w:color w:val="000000"/>
          <w:sz w:val="20"/>
        </w:rPr>
        <w:t> :</w:t>
      </w:r>
    </w:p>
    <w:p w14:paraId="7C8E85B7" w14:textId="77777777" w:rsidR="002A67E6" w:rsidRDefault="002A67E6" w:rsidP="002A67E6">
      <w:pPr>
        <w:pStyle w:val="Corpsdetexte"/>
        <w:overflowPunct w:val="0"/>
        <w:autoSpaceDE w:val="0"/>
        <w:autoSpaceDN w:val="0"/>
        <w:adjustRightInd w:val="0"/>
        <w:spacing w:line="220" w:lineRule="exact"/>
        <w:jc w:val="both"/>
        <w:textAlignment w:val="baseline"/>
        <w:rPr>
          <w:rFonts w:ascii="Arial" w:hAnsi="Arial"/>
          <w:color w:val="000000"/>
          <w:sz w:val="20"/>
        </w:rPr>
      </w:pPr>
    </w:p>
    <w:p w14:paraId="02ACBD9D" w14:textId="77777777" w:rsidR="002A67E6" w:rsidRPr="007C3D86" w:rsidRDefault="002A67E6" w:rsidP="00977675">
      <w:pPr>
        <w:pStyle w:val="Corpsdetexte"/>
        <w:overflowPunct w:val="0"/>
        <w:autoSpaceDE w:val="0"/>
        <w:autoSpaceDN w:val="0"/>
        <w:adjustRightInd w:val="0"/>
        <w:spacing w:line="220" w:lineRule="exact"/>
        <w:ind w:left="142" w:hanging="142"/>
        <w:jc w:val="both"/>
        <w:textAlignment w:val="baseline"/>
        <w:rPr>
          <w:rFonts w:ascii="Arial" w:hAnsi="Arial"/>
          <w:sz w:val="20"/>
        </w:rPr>
      </w:pPr>
      <w:r>
        <w:rPr>
          <w:rFonts w:ascii="Arial" w:hAnsi="Arial"/>
          <w:color w:val="000000"/>
          <w:sz w:val="20"/>
        </w:rPr>
        <w:t>-</w:t>
      </w:r>
      <w:r w:rsidR="00E65545">
        <w:rPr>
          <w:rFonts w:ascii="Arial" w:hAnsi="Arial"/>
          <w:color w:val="000000"/>
          <w:sz w:val="20"/>
        </w:rPr>
        <w:t xml:space="preserve"> </w:t>
      </w:r>
      <w:r w:rsidR="00977675">
        <w:rPr>
          <w:rFonts w:ascii="Arial" w:hAnsi="Arial"/>
          <w:color w:val="000000"/>
          <w:sz w:val="20"/>
        </w:rPr>
        <w:tab/>
      </w:r>
      <w:r w:rsidRPr="00787718">
        <w:rPr>
          <w:rFonts w:ascii="Arial" w:hAnsi="Arial"/>
          <w:color w:val="000000"/>
          <w:sz w:val="20"/>
        </w:rPr>
        <w:t>à présenter un aéronef conforme à une définition</w:t>
      </w:r>
      <w:r w:rsidR="005314D1">
        <w:rPr>
          <w:rFonts w:ascii="Arial" w:hAnsi="Arial"/>
          <w:color w:val="000000"/>
          <w:sz w:val="20"/>
        </w:rPr>
        <w:t xml:space="preserve"> acoustique</w:t>
      </w:r>
      <w:r w:rsidRPr="00787718">
        <w:rPr>
          <w:rFonts w:ascii="Arial" w:hAnsi="Arial"/>
          <w:color w:val="000000"/>
          <w:sz w:val="20"/>
        </w:rPr>
        <w:t>, certifiée par l</w:t>
      </w:r>
      <w:r>
        <w:rPr>
          <w:rFonts w:ascii="Arial" w:hAnsi="Arial"/>
          <w:color w:val="000000"/>
          <w:sz w:val="20"/>
        </w:rPr>
        <w:t>’</w:t>
      </w:r>
      <w:r w:rsidR="00A8417B">
        <w:rPr>
          <w:rFonts w:ascii="Arial" w:hAnsi="Arial"/>
          <w:color w:val="000000"/>
          <w:sz w:val="20"/>
        </w:rPr>
        <w:t>EASA</w:t>
      </w:r>
      <w:r w:rsidR="005314D1">
        <w:rPr>
          <w:rFonts w:ascii="Arial" w:hAnsi="Arial"/>
          <w:color w:val="000000"/>
          <w:sz w:val="20"/>
        </w:rPr>
        <w:t xml:space="preserve"> ou par la DGAC pour les aéronefs de niveau OACI relevant de l’annexe II</w:t>
      </w:r>
      <w:r w:rsidRPr="00787718">
        <w:rPr>
          <w:rFonts w:ascii="Arial" w:hAnsi="Arial"/>
          <w:color w:val="000000"/>
          <w:sz w:val="20"/>
        </w:rPr>
        <w:t xml:space="preserve">, et en état de navigabilité, accompagné d'un dossier comprenant toutes les </w:t>
      </w:r>
      <w:r>
        <w:rPr>
          <w:rFonts w:ascii="Arial" w:hAnsi="Arial"/>
          <w:color w:val="000000"/>
          <w:sz w:val="20"/>
        </w:rPr>
        <w:t>pièces</w:t>
      </w:r>
      <w:r w:rsidRPr="00787718">
        <w:rPr>
          <w:rFonts w:ascii="Arial" w:hAnsi="Arial"/>
          <w:color w:val="000000"/>
          <w:sz w:val="20"/>
        </w:rPr>
        <w:t xml:space="preserve"> nécessaires à la </w:t>
      </w:r>
      <w:r w:rsidRPr="007C3D86">
        <w:rPr>
          <w:rFonts w:ascii="Arial" w:hAnsi="Arial"/>
          <w:sz w:val="20"/>
        </w:rPr>
        <w:t>justification de cette situation,</w:t>
      </w:r>
    </w:p>
    <w:p w14:paraId="37F2D487" w14:textId="0E4AC87C" w:rsidR="002A67E6" w:rsidRPr="007C3D86" w:rsidRDefault="002A67E6" w:rsidP="00977675">
      <w:pPr>
        <w:pStyle w:val="Corpsdetexte"/>
        <w:ind w:left="142" w:hanging="142"/>
        <w:jc w:val="both"/>
        <w:rPr>
          <w:rFonts w:ascii="Arial" w:hAnsi="Arial"/>
          <w:sz w:val="10"/>
          <w:szCs w:val="10"/>
        </w:rPr>
      </w:pPr>
    </w:p>
    <w:p w14:paraId="79D00420" w14:textId="77777777" w:rsidR="002A67E6" w:rsidRPr="007C3D86" w:rsidRDefault="002A67E6" w:rsidP="00977675">
      <w:pPr>
        <w:pStyle w:val="Corpsdetexte2"/>
        <w:tabs>
          <w:tab w:val="left" w:pos="360"/>
        </w:tabs>
        <w:ind w:left="142" w:hanging="142"/>
        <w:rPr>
          <w:rFonts w:ascii="Arial" w:hAnsi="Arial"/>
          <w:szCs w:val="24"/>
        </w:rPr>
      </w:pPr>
      <w:r w:rsidRPr="007C3D86">
        <w:rPr>
          <w:rFonts w:ascii="Arial" w:hAnsi="Arial"/>
          <w:szCs w:val="24"/>
        </w:rPr>
        <w:t xml:space="preserve">- </w:t>
      </w:r>
      <w:r w:rsidR="00977675" w:rsidRPr="007C3D86">
        <w:rPr>
          <w:rFonts w:ascii="Arial" w:hAnsi="Arial"/>
          <w:szCs w:val="24"/>
        </w:rPr>
        <w:tab/>
      </w:r>
      <w:r w:rsidRPr="007C3D86">
        <w:rPr>
          <w:rFonts w:ascii="Arial" w:hAnsi="Arial"/>
          <w:szCs w:val="24"/>
        </w:rPr>
        <w:t>à ce que les honoraires et les frais qui seront facturés par l'OSAC soient réglés (cf. § 1</w:t>
      </w:r>
      <w:r w:rsidR="003D615A" w:rsidRPr="007C3D86">
        <w:rPr>
          <w:rFonts w:ascii="Arial" w:hAnsi="Arial"/>
          <w:szCs w:val="24"/>
        </w:rPr>
        <w:t>.4 de la P-22-02</w:t>
      </w:r>
      <w:r w:rsidRPr="007C3D86">
        <w:rPr>
          <w:rFonts w:ascii="Arial" w:hAnsi="Arial"/>
          <w:szCs w:val="24"/>
        </w:rPr>
        <w:t>).</w:t>
      </w:r>
    </w:p>
    <w:p w14:paraId="3C3B429A" w14:textId="77777777" w:rsidR="002A67E6" w:rsidRPr="007C3D86" w:rsidRDefault="002A67E6" w:rsidP="002A67E6">
      <w:pPr>
        <w:tabs>
          <w:tab w:val="left" w:pos="360"/>
        </w:tabs>
        <w:jc w:val="both"/>
        <w:rPr>
          <w:rFonts w:ascii="Arial" w:hAnsi="Arial"/>
          <w:sz w:val="22"/>
          <w:szCs w:val="22"/>
        </w:rPr>
      </w:pPr>
    </w:p>
    <w:p w14:paraId="4876D4E7" w14:textId="77777777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  <w:b/>
        </w:rPr>
      </w:pPr>
      <w:r w:rsidRPr="007C3D86">
        <w:rPr>
          <w:rFonts w:ascii="Arial" w:hAnsi="Arial"/>
          <w:b/>
        </w:rPr>
        <w:t xml:space="preserve">Adresse où devront être envoyés les documents :  </w:t>
      </w:r>
    </w:p>
    <w:p w14:paraId="11D27C49" w14:textId="77777777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Propriétaire                                   </w:t>
      </w:r>
    </w:p>
    <w:p w14:paraId="52F6B23E" w14:textId="420E4506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Locataire                     </w:t>
      </w:r>
    </w:p>
    <w:p w14:paraId="5D20D76D" w14:textId="5A33C676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Organisme </w:t>
      </w:r>
      <w:r w:rsidR="00B55A23" w:rsidRPr="007C3D86">
        <w:rPr>
          <w:rFonts w:ascii="Arial" w:hAnsi="Arial"/>
          <w:bCs/>
        </w:rPr>
        <w:t xml:space="preserve">agréé </w:t>
      </w:r>
      <w:r w:rsidR="006C0548" w:rsidRPr="007C3D86">
        <w:rPr>
          <w:rFonts w:ascii="Arial" w:hAnsi="Arial"/>
          <w:bCs/>
        </w:rPr>
        <w:t xml:space="preserve">de gestion </w:t>
      </w:r>
      <w:r w:rsidR="00B55A23" w:rsidRPr="007C3D86">
        <w:rPr>
          <w:rFonts w:ascii="Arial" w:hAnsi="Arial"/>
          <w:bCs/>
        </w:rPr>
        <w:t>d</w:t>
      </w:r>
      <w:r w:rsidR="006C0548" w:rsidRPr="007C3D86">
        <w:rPr>
          <w:rFonts w:ascii="Arial" w:hAnsi="Arial"/>
          <w:bCs/>
        </w:rPr>
        <w:t>u</w:t>
      </w:r>
      <w:r w:rsidR="00B55A23" w:rsidRPr="007C3D86">
        <w:rPr>
          <w:rFonts w:ascii="Arial" w:hAnsi="Arial"/>
          <w:bCs/>
        </w:rPr>
        <w:t xml:space="preserve"> maintien de </w:t>
      </w:r>
      <w:r w:rsidR="006C0548" w:rsidRPr="007C3D86">
        <w:rPr>
          <w:rFonts w:ascii="Arial" w:hAnsi="Arial"/>
          <w:bCs/>
        </w:rPr>
        <w:t xml:space="preserve">la </w:t>
      </w:r>
      <w:r w:rsidR="00B55A23" w:rsidRPr="007C3D86">
        <w:rPr>
          <w:rFonts w:ascii="Arial" w:hAnsi="Arial"/>
          <w:bCs/>
        </w:rPr>
        <w:t>navigabilité</w:t>
      </w:r>
      <w:r w:rsidR="00B55A23" w:rsidRPr="007C3D86">
        <w:rPr>
          <w:rFonts w:ascii="Arial" w:hAnsi="Arial"/>
        </w:rPr>
        <w:t xml:space="preserve"> </w:t>
      </w:r>
      <w:r w:rsidRPr="007C3D86">
        <w:rPr>
          <w:rFonts w:ascii="Arial" w:hAnsi="Arial"/>
        </w:rPr>
        <w:t>en charge de l’aéronef</w:t>
      </w:r>
    </w:p>
    <w:p w14:paraId="4FF567CF" w14:textId="77777777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Personne ou organisme mandaté par le (les) propriétaire(s)</w:t>
      </w:r>
    </w:p>
    <w:p w14:paraId="149C49AB" w14:textId="77777777" w:rsidR="002A67E6" w:rsidRPr="007C3D86" w:rsidRDefault="002A67E6" w:rsidP="002A67E6">
      <w:pPr>
        <w:tabs>
          <w:tab w:val="left" w:pos="360"/>
          <w:tab w:val="left" w:leader="dot" w:pos="9072"/>
        </w:tabs>
        <w:jc w:val="both"/>
        <w:rPr>
          <w:rFonts w:ascii="Arial" w:hAnsi="Arial"/>
        </w:rPr>
      </w:pPr>
    </w:p>
    <w:p w14:paraId="4AC2D3F3" w14:textId="77777777" w:rsidR="002A67E6" w:rsidRPr="007C3D86" w:rsidRDefault="002A67E6" w:rsidP="002A67E6">
      <w:pPr>
        <w:tabs>
          <w:tab w:val="left" w:pos="360"/>
          <w:tab w:val="left" w:leader="dot" w:pos="9072"/>
        </w:tabs>
        <w:jc w:val="both"/>
        <w:rPr>
          <w:rFonts w:ascii="Arial" w:hAnsi="Arial"/>
          <w:b/>
        </w:rPr>
      </w:pPr>
      <w:r w:rsidRPr="007C3D86">
        <w:rPr>
          <w:rFonts w:ascii="Arial" w:hAnsi="Arial"/>
          <w:b/>
        </w:rPr>
        <w:t xml:space="preserve">Adresse où devra être envoyée la facture : </w:t>
      </w:r>
    </w:p>
    <w:p w14:paraId="2F49FF46" w14:textId="77777777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Propriétaire                                   </w:t>
      </w:r>
    </w:p>
    <w:p w14:paraId="44D2ECC8" w14:textId="387AC16F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Locataire                     </w:t>
      </w:r>
    </w:p>
    <w:p w14:paraId="6AD29204" w14:textId="2716C561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Organisme </w:t>
      </w:r>
      <w:r w:rsidR="003C71BB" w:rsidRPr="007C3D86">
        <w:rPr>
          <w:rFonts w:ascii="Arial" w:hAnsi="Arial"/>
          <w:bCs/>
        </w:rPr>
        <w:t xml:space="preserve">agréé </w:t>
      </w:r>
      <w:r w:rsidR="006C0548" w:rsidRPr="007C3D86">
        <w:rPr>
          <w:rFonts w:ascii="Arial" w:hAnsi="Arial"/>
          <w:bCs/>
        </w:rPr>
        <w:t>de gestion du maintien de la navigabilité</w:t>
      </w:r>
      <w:r w:rsidR="006C0548" w:rsidRPr="007C3D86">
        <w:rPr>
          <w:rFonts w:ascii="Arial" w:hAnsi="Arial"/>
        </w:rPr>
        <w:t xml:space="preserve"> </w:t>
      </w:r>
      <w:r w:rsidRPr="007C3D86">
        <w:rPr>
          <w:rFonts w:ascii="Arial" w:hAnsi="Arial"/>
        </w:rPr>
        <w:t>en charge de l’aéronef</w:t>
      </w:r>
    </w:p>
    <w:p w14:paraId="2B3889BB" w14:textId="77777777" w:rsidR="002A67E6" w:rsidRPr="007C3D86" w:rsidRDefault="002A67E6" w:rsidP="002A67E6">
      <w:pPr>
        <w:tabs>
          <w:tab w:val="left" w:pos="360"/>
          <w:tab w:val="left" w:leader="dot" w:pos="9072"/>
        </w:tabs>
        <w:spacing w:line="220" w:lineRule="exact"/>
        <w:jc w:val="both"/>
        <w:rPr>
          <w:rFonts w:ascii="Arial" w:hAnsi="Arial"/>
        </w:rPr>
      </w:pPr>
      <w:r w:rsidRPr="007C3D86">
        <w:rPr>
          <w:rFonts w:ascii="Arial" w:hAnsi="Arial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C3D86">
        <w:rPr>
          <w:rFonts w:ascii="Arial" w:hAnsi="Arial"/>
        </w:rPr>
        <w:instrText xml:space="preserve"> FORMCHECKBOX </w:instrText>
      </w:r>
      <w:r w:rsidR="00841037">
        <w:rPr>
          <w:rFonts w:ascii="Arial" w:hAnsi="Arial"/>
        </w:rPr>
      </w:r>
      <w:r w:rsidR="00841037">
        <w:rPr>
          <w:rFonts w:ascii="Arial" w:hAnsi="Arial"/>
        </w:rPr>
        <w:fldChar w:fldCharType="separate"/>
      </w:r>
      <w:r w:rsidRPr="007C3D86">
        <w:rPr>
          <w:rFonts w:ascii="Arial" w:hAnsi="Arial"/>
        </w:rPr>
        <w:fldChar w:fldCharType="end"/>
      </w:r>
      <w:r w:rsidRPr="007C3D86">
        <w:rPr>
          <w:rFonts w:ascii="Arial" w:hAnsi="Arial"/>
        </w:rPr>
        <w:t xml:space="preserve"> Personne ou organisme mandaté par le (les) propriétaire(s)</w:t>
      </w:r>
    </w:p>
    <w:p w14:paraId="3308A287" w14:textId="77777777" w:rsidR="002A67E6" w:rsidRPr="001D09CE" w:rsidRDefault="002A67E6" w:rsidP="002A67E6">
      <w:pPr>
        <w:tabs>
          <w:tab w:val="left" w:leader="dot" w:pos="7938"/>
        </w:tabs>
        <w:ind w:right="-288"/>
        <w:rPr>
          <w:rFonts w:ascii="Arial" w:hAnsi="Arial"/>
          <w:color w:val="000000"/>
          <w:sz w:val="22"/>
          <w:szCs w:val="22"/>
        </w:rPr>
      </w:pPr>
    </w:p>
    <w:p w14:paraId="6D4FD57B" w14:textId="77777777" w:rsidR="002A67E6" w:rsidRDefault="002A67E6" w:rsidP="002A67E6">
      <w:pPr>
        <w:ind w:right="-288"/>
        <w:rPr>
          <w:rFonts w:ascii="Arial" w:hAnsi="Arial"/>
          <w:color w:val="000000"/>
        </w:rPr>
      </w:pPr>
      <w:r w:rsidRPr="00A04956">
        <w:rPr>
          <w:rFonts w:ascii="Arial" w:hAnsi="Arial"/>
          <w:color w:val="000000"/>
        </w:rPr>
        <w:t>Lieu et date :                              </w:t>
      </w:r>
    </w:p>
    <w:p w14:paraId="2ABDB19E" w14:textId="77777777" w:rsidR="002A67E6" w:rsidRDefault="002A67E6" w:rsidP="002A67E6">
      <w:pPr>
        <w:ind w:right="-288"/>
        <w:rPr>
          <w:rFonts w:ascii="Arial" w:hAnsi="Arial"/>
          <w:color w:val="000000"/>
        </w:rPr>
      </w:pPr>
    </w:p>
    <w:p w14:paraId="4A53BD75" w14:textId="77777777" w:rsidR="002A67E6" w:rsidRPr="007D2827" w:rsidRDefault="002A67E6" w:rsidP="002A67E6">
      <w:pPr>
        <w:ind w:right="-288"/>
        <w:rPr>
          <w:rFonts w:ascii="Arial" w:hAnsi="Arial"/>
          <w:color w:val="000000"/>
        </w:rPr>
      </w:pPr>
      <w:r w:rsidRPr="007D2827">
        <w:rPr>
          <w:rFonts w:ascii="Arial" w:hAnsi="Arial"/>
          <w:color w:val="000000"/>
        </w:rPr>
        <w:t xml:space="preserve">Nom, signature et cachet du </w:t>
      </w:r>
      <w:r>
        <w:rPr>
          <w:rFonts w:ascii="Arial" w:hAnsi="Arial"/>
          <w:color w:val="000000"/>
        </w:rPr>
        <w:t>postulant :</w:t>
      </w:r>
    </w:p>
    <w:p w14:paraId="09982127" w14:textId="77777777" w:rsidR="00F4494F" w:rsidRPr="0025404B" w:rsidRDefault="002A67E6" w:rsidP="00303F77">
      <w:pPr>
        <w:tabs>
          <w:tab w:val="left" w:pos="0"/>
        </w:tabs>
        <w:ind w:left="-360" w:firstLine="36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/>
          <w:b/>
        </w:rPr>
        <w:br w:type="page"/>
      </w:r>
    </w:p>
    <w:p w14:paraId="2C3C7B02" w14:textId="3C72C558" w:rsidR="00D300E2" w:rsidRPr="00D300E2" w:rsidRDefault="00D300E2" w:rsidP="00D300E2">
      <w:pPr>
        <w:jc w:val="center"/>
        <w:rPr>
          <w:rFonts w:ascii="Arial" w:hAnsi="Arial"/>
          <w:b/>
          <w:sz w:val="32"/>
          <w:szCs w:val="32"/>
        </w:rPr>
      </w:pPr>
      <w:r w:rsidRPr="00D300E2">
        <w:rPr>
          <w:rFonts w:ascii="Arial" w:hAnsi="Arial"/>
          <w:b/>
          <w:color w:val="000000"/>
          <w:sz w:val="32"/>
          <w:szCs w:val="32"/>
        </w:rPr>
        <w:lastRenderedPageBreak/>
        <w:t xml:space="preserve">PARTIE II </w:t>
      </w:r>
      <w:r w:rsidRPr="00D300E2">
        <w:rPr>
          <w:rFonts w:ascii="Arial" w:hAnsi="Arial"/>
          <w:b/>
          <w:sz w:val="32"/>
          <w:szCs w:val="32"/>
        </w:rPr>
        <w:t>RESERVEE A L’AUTORITE</w:t>
      </w:r>
    </w:p>
    <w:p w14:paraId="2747CB27" w14:textId="2A32AFA5" w:rsidR="00303F77" w:rsidRDefault="00303F77" w:rsidP="00D300E2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center"/>
        <w:rPr>
          <w:rFonts w:ascii="Arial" w:hAnsi="Arial"/>
          <w:b/>
          <w:color w:val="000000"/>
          <w:sz w:val="32"/>
          <w:szCs w:val="32"/>
        </w:rPr>
      </w:pPr>
    </w:p>
    <w:p w14:paraId="08495F54" w14:textId="68025D57" w:rsidR="0025404B" w:rsidRPr="001C09CD" w:rsidRDefault="0025404B" w:rsidP="00D300E2">
      <w:pPr>
        <w:numPr>
          <w:ilvl w:val="12"/>
          <w:numId w:val="0"/>
        </w:numPr>
        <w:pBdr>
          <w:bottom w:val="dashSmallGap" w:sz="4" w:space="1" w:color="auto"/>
        </w:pBdr>
        <w:tabs>
          <w:tab w:val="left" w:pos="360"/>
        </w:tabs>
        <w:ind w:right="-424"/>
        <w:jc w:val="center"/>
        <w:rPr>
          <w:rFonts w:ascii="Arial" w:hAnsi="Arial"/>
          <w:b/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2"/>
      </w:tblGrid>
      <w:tr w:rsidR="00412468" w:rsidRPr="00E16725" w14:paraId="23D45037" w14:textId="77777777" w:rsidTr="00E16725">
        <w:tc>
          <w:tcPr>
            <w:tcW w:w="10062" w:type="dxa"/>
            <w:shd w:val="clear" w:color="auto" w:fill="D9D9D9"/>
          </w:tcPr>
          <w:p w14:paraId="01DAC9EC" w14:textId="77777777" w:rsidR="00303F77" w:rsidRDefault="00303F77" w:rsidP="00116545">
            <w:pPr>
              <w:jc w:val="both"/>
              <w:rPr>
                <w:rFonts w:ascii="Arial" w:hAnsi="Arial" w:cs="Arial"/>
                <w:b/>
                <w:sz w:val="24"/>
                <w:u w:val="single"/>
              </w:rPr>
            </w:pPr>
          </w:p>
          <w:p w14:paraId="4181233F" w14:textId="2B3F58B7" w:rsidR="00116545" w:rsidRPr="00E16725" w:rsidRDefault="00116545" w:rsidP="00116545">
            <w:pPr>
              <w:jc w:val="both"/>
              <w:rPr>
                <w:rFonts w:ascii="Arial" w:hAnsi="Arial"/>
              </w:rPr>
            </w:pPr>
            <w:r w:rsidRPr="00AB48DD">
              <w:rPr>
                <w:rFonts w:ascii="Arial" w:hAnsi="Arial" w:cs="Arial"/>
                <w:b/>
                <w:sz w:val="24"/>
                <w:u w:val="single"/>
              </w:rPr>
              <w:t>V</w:t>
            </w:r>
            <w:r>
              <w:rPr>
                <w:rFonts w:ascii="Arial" w:hAnsi="Arial" w:cs="Arial"/>
                <w:b/>
                <w:sz w:val="24"/>
                <w:u w:val="single"/>
              </w:rPr>
              <w:t xml:space="preserve">ERIFICATIONS DUES AU TITRE DU </w:t>
            </w:r>
            <w:r w:rsidRPr="00AB48DD">
              <w:rPr>
                <w:rFonts w:ascii="Arial" w:hAnsi="Arial" w:cs="Arial"/>
                <w:b/>
                <w:sz w:val="24"/>
                <w:u w:val="single"/>
              </w:rPr>
              <w:t>21</w:t>
            </w:r>
            <w:r w:rsidR="00475DE4">
              <w:rPr>
                <w:rFonts w:ascii="Arial" w:hAnsi="Arial" w:cs="Arial"/>
                <w:b/>
                <w:sz w:val="24"/>
                <w:u w:val="single"/>
              </w:rPr>
              <w:t>.</w:t>
            </w:r>
            <w:r w:rsidRPr="00AB48DD">
              <w:rPr>
                <w:rFonts w:ascii="Arial" w:hAnsi="Arial" w:cs="Arial"/>
                <w:b/>
                <w:sz w:val="24"/>
                <w:u w:val="single"/>
              </w:rPr>
              <w:t>B</w:t>
            </w:r>
            <w:r>
              <w:rPr>
                <w:rFonts w:ascii="Arial" w:hAnsi="Arial" w:cs="Arial"/>
                <w:b/>
                <w:sz w:val="24"/>
                <w:u w:val="single"/>
              </w:rPr>
              <w:t>.</w:t>
            </w:r>
            <w:r w:rsidR="00303F77">
              <w:rPr>
                <w:rFonts w:ascii="Arial" w:hAnsi="Arial" w:cs="Arial"/>
                <w:b/>
                <w:sz w:val="24"/>
                <w:u w:val="single"/>
              </w:rPr>
              <w:t>4</w:t>
            </w:r>
            <w:r w:rsidRPr="00AB48DD">
              <w:rPr>
                <w:rFonts w:ascii="Arial" w:hAnsi="Arial" w:cs="Arial"/>
                <w:b/>
                <w:sz w:val="24"/>
                <w:u w:val="single"/>
              </w:rPr>
              <w:t>20</w:t>
            </w:r>
            <w:r w:rsidRPr="00E16725">
              <w:rPr>
                <w:rFonts w:ascii="Arial" w:hAnsi="Arial"/>
              </w:rPr>
              <w:t> :</w:t>
            </w:r>
          </w:p>
          <w:p w14:paraId="123210CB" w14:textId="77777777" w:rsidR="00412468" w:rsidRPr="00E16725" w:rsidRDefault="00412468" w:rsidP="00E16725">
            <w:pPr>
              <w:jc w:val="both"/>
              <w:rPr>
                <w:rFonts w:ascii="Arial" w:hAnsi="Arial"/>
              </w:rPr>
            </w:pPr>
          </w:p>
          <w:p w14:paraId="25BAEB41" w14:textId="77777777" w:rsidR="00412468" w:rsidRPr="00E16725" w:rsidRDefault="00412468" w:rsidP="00E16725">
            <w:pPr>
              <w:jc w:val="both"/>
              <w:rPr>
                <w:rFonts w:ascii="Arial" w:hAnsi="Arial"/>
                <w:b/>
              </w:rPr>
            </w:pPr>
            <w:r w:rsidRPr="00E16725">
              <w:rPr>
                <w:rFonts w:ascii="Arial" w:hAnsi="Arial"/>
                <w:b/>
              </w:rPr>
              <w:t>1. Eligibilité de la demande :</w:t>
            </w:r>
          </w:p>
          <w:p w14:paraId="0EDFD63D" w14:textId="77777777" w:rsidR="00412468" w:rsidRPr="00E16725" w:rsidRDefault="00412468" w:rsidP="00E16725">
            <w:pPr>
              <w:jc w:val="both"/>
              <w:rPr>
                <w:rFonts w:ascii="Arial" w:hAnsi="Arial"/>
              </w:rPr>
            </w:pPr>
          </w:p>
          <w:p w14:paraId="3C2A896C" w14:textId="48203E34" w:rsidR="00412468" w:rsidRPr="00E16725" w:rsidRDefault="00412468" w:rsidP="0025404B">
            <w:pPr>
              <w:jc w:val="both"/>
              <w:rPr>
                <w:rFonts w:ascii="Arial" w:hAnsi="Arial"/>
              </w:rPr>
            </w:pPr>
            <w:r w:rsidRPr="00E16725">
              <w:rPr>
                <w:rFonts w:ascii="Arial" w:hAnsi="Arial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</w:rPr>
              <w:instrText xml:space="preserve"> FORMCHECKBOX </w:instrText>
            </w:r>
            <w:r w:rsidR="00841037">
              <w:rPr>
                <w:rFonts w:ascii="Arial" w:hAnsi="Arial"/>
              </w:rPr>
            </w:r>
            <w:r w:rsidR="00841037">
              <w:rPr>
                <w:rFonts w:ascii="Arial" w:hAnsi="Arial"/>
              </w:rPr>
              <w:fldChar w:fldCharType="separate"/>
            </w:r>
            <w:r w:rsidRPr="00E16725">
              <w:rPr>
                <w:rFonts w:ascii="Arial" w:hAnsi="Arial"/>
              </w:rPr>
              <w:fldChar w:fldCharType="end"/>
            </w:r>
            <w:r w:rsidRPr="00E16725">
              <w:rPr>
                <w:rFonts w:ascii="Arial" w:hAnsi="Arial"/>
              </w:rPr>
              <w:t xml:space="preserve"> Le propriétaire de l’aéronef </w:t>
            </w:r>
            <w:r w:rsidR="00DD29C1">
              <w:rPr>
                <w:rFonts w:ascii="Arial" w:hAnsi="Arial"/>
              </w:rPr>
              <w:t xml:space="preserve">est bien la personne </w:t>
            </w:r>
            <w:r w:rsidRPr="00E16725">
              <w:rPr>
                <w:rFonts w:ascii="Arial" w:hAnsi="Arial"/>
              </w:rPr>
              <w:t xml:space="preserve">au nom </w:t>
            </w:r>
            <w:r w:rsidR="0025404B">
              <w:rPr>
                <w:rFonts w:ascii="Arial" w:hAnsi="Arial"/>
              </w:rPr>
              <w:t xml:space="preserve">de </w:t>
            </w:r>
            <w:r w:rsidR="00DD29C1">
              <w:rPr>
                <w:rFonts w:ascii="Arial" w:hAnsi="Arial"/>
              </w:rPr>
              <w:t>laquelle</w:t>
            </w:r>
            <w:r w:rsidRPr="00E16725">
              <w:rPr>
                <w:rFonts w:ascii="Arial" w:hAnsi="Arial"/>
              </w:rPr>
              <w:t xml:space="preserve"> </w:t>
            </w:r>
            <w:r w:rsidR="00303F77">
              <w:rPr>
                <w:rFonts w:ascii="Arial" w:hAnsi="Arial"/>
              </w:rPr>
              <w:t>est</w:t>
            </w:r>
            <w:r w:rsidR="00DD29C1" w:rsidRPr="00E16725">
              <w:rPr>
                <w:rFonts w:ascii="Arial" w:hAnsi="Arial"/>
              </w:rPr>
              <w:t xml:space="preserve"> délivré </w:t>
            </w:r>
            <w:r w:rsidRPr="00E16725">
              <w:rPr>
                <w:rFonts w:ascii="Arial" w:hAnsi="Arial"/>
              </w:rPr>
              <w:t>le certificat d’immatriculation (cf.</w:t>
            </w:r>
            <w:ins w:id="37" w:author="BUDICI Iuri" w:date="2023-01-18T17:39:00Z">
              <w:r w:rsidR="006E26DF" w:rsidRPr="007C3D86">
                <w:rPr>
                  <w:rFonts w:ascii="Arial" w:hAnsi="Arial"/>
                  <w:color w:val="FF0000"/>
                </w:rPr>
                <w:t xml:space="preserve"> P-22-02, annexe I, § I.2.1</w:t>
              </w:r>
            </w:ins>
            <w:r w:rsidRPr="00E16725">
              <w:rPr>
                <w:rFonts w:ascii="Arial" w:hAnsi="Arial"/>
              </w:rPr>
              <w:t>)</w:t>
            </w:r>
          </w:p>
          <w:p w14:paraId="46E6D4F7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 w:cs="Arial"/>
                <w:b/>
              </w:rPr>
            </w:pPr>
          </w:p>
          <w:p w14:paraId="2084F4AE" w14:textId="77777777" w:rsidR="00DD29C1" w:rsidRPr="00E16725" w:rsidRDefault="00DD29C1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</w:p>
          <w:p w14:paraId="27AB6EBC" w14:textId="297C6187" w:rsidR="00412468" w:rsidRPr="006E26DF" w:rsidRDefault="00412468">
            <w:pPr>
              <w:jc w:val="both"/>
              <w:rPr>
                <w:rFonts w:ascii="Arial" w:hAnsi="Arial"/>
                <w:color w:val="FF0000"/>
                <w:rPrChange w:id="38" w:author="BUDICI Iuri" w:date="2023-01-18T17:39:00Z">
                  <w:rPr>
                    <w:rFonts w:ascii="Arial" w:hAnsi="Arial"/>
                    <w:sz w:val="20"/>
                  </w:rPr>
                </w:rPrChange>
              </w:rPr>
              <w:pPrChange w:id="39" w:author="BUDICI Iuri" w:date="2023-01-18T17:39:00Z">
                <w:pPr>
                  <w:pStyle w:val="Corpsdetexte"/>
                  <w:jc w:val="both"/>
                </w:pPr>
              </w:pPrChange>
            </w:pPr>
            <w:r w:rsidRPr="00E16725">
              <w:rPr>
                <w:rFonts w:ascii="Arial" w:hAnsi="Arial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</w:rPr>
              <w:instrText xml:space="preserve"> FORMCHECKBOX </w:instrText>
            </w:r>
            <w:r w:rsidR="00841037">
              <w:rPr>
                <w:rFonts w:ascii="Arial" w:hAnsi="Arial"/>
              </w:rPr>
            </w:r>
            <w:r w:rsidR="00841037">
              <w:rPr>
                <w:rFonts w:ascii="Arial" w:hAnsi="Arial"/>
              </w:rPr>
              <w:fldChar w:fldCharType="separate"/>
            </w:r>
            <w:r w:rsidRPr="00E16725">
              <w:rPr>
                <w:rFonts w:ascii="Arial" w:hAnsi="Arial"/>
              </w:rPr>
              <w:fldChar w:fldCharType="end"/>
            </w:r>
            <w:r w:rsidRPr="00E16725">
              <w:rPr>
                <w:rFonts w:ascii="Arial" w:hAnsi="Arial"/>
              </w:rPr>
              <w:t xml:space="preserve"> </w:t>
            </w:r>
            <w:r w:rsidR="008517B0">
              <w:rPr>
                <w:rFonts w:ascii="Arial" w:hAnsi="Arial"/>
              </w:rPr>
              <w:t>D</w:t>
            </w:r>
            <w:r w:rsidR="00DD29C1">
              <w:rPr>
                <w:rFonts w:ascii="Arial" w:hAnsi="Arial"/>
              </w:rPr>
              <w:t>ans le cas où le postulant n’est pas le propriétaire</w:t>
            </w:r>
            <w:r w:rsidRPr="00E16725">
              <w:rPr>
                <w:rFonts w:ascii="Arial" w:hAnsi="Arial"/>
              </w:rPr>
              <w:t>, la copie du</w:t>
            </w:r>
            <w:r w:rsidR="003B1B36">
              <w:rPr>
                <w:rFonts w:ascii="Arial" w:hAnsi="Arial"/>
              </w:rPr>
              <w:t xml:space="preserve"> </w:t>
            </w:r>
            <w:r w:rsidRPr="00E16725">
              <w:rPr>
                <w:rFonts w:ascii="Arial" w:hAnsi="Arial"/>
              </w:rPr>
              <w:t xml:space="preserve">(des) mandat(s) a bien été fournie par le propriétaire (cf. </w:t>
            </w:r>
            <w:r w:rsidR="00B45FC9" w:rsidRPr="007C3D86">
              <w:rPr>
                <w:rFonts w:ascii="Arial" w:hAnsi="Arial"/>
                <w:color w:val="FF0000"/>
              </w:rPr>
              <w:t>P-22-02, annexe I, § I.2.1</w:t>
            </w:r>
            <w:r w:rsidRPr="00E16725">
              <w:rPr>
                <w:rFonts w:ascii="Arial" w:hAnsi="Arial"/>
              </w:rPr>
              <w:t>)</w:t>
            </w:r>
            <w:ins w:id="40" w:author="BUDICI Iuri" w:date="2023-01-18T17:38:00Z">
              <w:r w:rsidR="006E26DF">
                <w:rPr>
                  <w:rFonts w:ascii="Arial" w:hAnsi="Arial"/>
                </w:rPr>
                <w:t xml:space="preserve"> </w:t>
              </w:r>
              <w:r w:rsidR="006E26DF" w:rsidRPr="00A96FF5">
                <w:rPr>
                  <w:rFonts w:ascii="Arial" w:hAnsi="Arial"/>
                  <w:color w:val="FF0000"/>
                </w:rPr>
                <w:t>ou une copie du contrat de gestion est fournie dans le cas où le postulant est l’organisme agréé de gestion du maintien de la navigabilité en charge de l’aéronef.</w:t>
              </w:r>
            </w:ins>
            <w:del w:id="41" w:author="BUDICI Iuri" w:date="2023-01-18T17:39:00Z">
              <w:r w:rsidRPr="00E16725" w:rsidDel="006E26DF">
                <w:rPr>
                  <w:rFonts w:ascii="Arial" w:hAnsi="Arial"/>
                </w:rPr>
                <w:delText> </w:delText>
              </w:r>
            </w:del>
          </w:p>
          <w:p w14:paraId="76C3EC9F" w14:textId="50705BD1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</w:rPr>
            </w:pPr>
          </w:p>
          <w:p w14:paraId="55599728" w14:textId="6AE2EE49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La définition </w:t>
            </w:r>
            <w:r w:rsidR="00303F77">
              <w:rPr>
                <w:rFonts w:ascii="Arial" w:hAnsi="Arial"/>
                <w:sz w:val="20"/>
              </w:rPr>
              <w:t xml:space="preserve">acoustique </w:t>
            </w:r>
            <w:r w:rsidRPr="00E16725">
              <w:rPr>
                <w:rFonts w:ascii="Arial" w:hAnsi="Arial"/>
                <w:sz w:val="20"/>
              </w:rPr>
              <w:t>de l’aéronef est certifiée par l’autorité compétente (cf.</w:t>
            </w:r>
            <w:ins w:id="42" w:author="BUDICI Iuri" w:date="2023-01-18T17:40:00Z">
              <w:r w:rsidR="006E26DF" w:rsidRPr="007C3D86">
                <w:rPr>
                  <w:rFonts w:ascii="Arial" w:hAnsi="Arial"/>
                  <w:color w:val="FF0000"/>
                  <w:sz w:val="20"/>
                </w:rPr>
                <w:t xml:space="preserve"> P-22-02, annexe I, § I.2.1</w:t>
              </w:r>
            </w:ins>
            <w:r w:rsidRPr="00E16725">
              <w:rPr>
                <w:rFonts w:ascii="Arial" w:hAnsi="Arial"/>
                <w:sz w:val="20"/>
              </w:rPr>
              <w:t>)</w:t>
            </w:r>
          </w:p>
          <w:p w14:paraId="6908BC0F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</w:p>
          <w:p w14:paraId="0F23862F" w14:textId="77777777" w:rsidR="00412468" w:rsidRPr="00E16725" w:rsidRDefault="00412468" w:rsidP="0025404B">
            <w:pPr>
              <w:jc w:val="both"/>
              <w:rPr>
                <w:rFonts w:ascii="Arial" w:hAnsi="Arial"/>
                <w:b/>
              </w:rPr>
            </w:pPr>
            <w:r w:rsidRPr="00E16725">
              <w:rPr>
                <w:rFonts w:ascii="Arial" w:hAnsi="Arial"/>
                <w:b/>
              </w:rPr>
              <w:t>2. Vérification des justificatifs fournis</w:t>
            </w:r>
          </w:p>
          <w:p w14:paraId="60DF80C7" w14:textId="77777777" w:rsidR="00412468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 w:cs="Arial"/>
                <w:b/>
              </w:rPr>
            </w:pPr>
          </w:p>
          <w:p w14:paraId="795C4BF9" w14:textId="77777777" w:rsidR="009B7B30" w:rsidRDefault="009B7B30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L’aéronef est bien éligible à un CA/CLN</w:t>
            </w:r>
          </w:p>
          <w:p w14:paraId="64DB8F0F" w14:textId="77777777" w:rsidR="00E6030A" w:rsidRDefault="00E6030A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La configuration acoustique est approuvée par l’EASA ou par la DGAC</w:t>
            </w:r>
          </w:p>
          <w:p w14:paraId="560C192D" w14:textId="77777777" w:rsidR="009B7B30" w:rsidRDefault="009B7B30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L</w:t>
            </w:r>
            <w:r w:rsidRPr="00E3479F">
              <w:rPr>
                <w:rFonts w:ascii="Arial" w:hAnsi="Arial"/>
                <w:sz w:val="20"/>
              </w:rPr>
              <w:t>es modifications acoustiques référencées sur la demande de CA (Partie I du présent formulaire) sont bien enregistrées</w:t>
            </w:r>
          </w:p>
          <w:p w14:paraId="292EAE50" w14:textId="77777777" w:rsidR="009B7B30" w:rsidRDefault="009B7B30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T</w:t>
            </w:r>
            <w:r w:rsidRPr="00E3479F">
              <w:rPr>
                <w:rFonts w:ascii="Arial" w:hAnsi="Arial"/>
                <w:sz w:val="20"/>
              </w:rPr>
              <w:t>outes les modifications impactant l’acoustique sont listées sur la demande de CA</w:t>
            </w:r>
          </w:p>
          <w:p w14:paraId="7EE1FA2A" w14:textId="77777777" w:rsidR="009B7B30" w:rsidRPr="00E16725" w:rsidRDefault="009B7B30" w:rsidP="0025404B">
            <w:pPr>
              <w:pStyle w:val="Corpsdetexte"/>
              <w:ind w:left="180" w:hanging="180"/>
              <w:jc w:val="both"/>
              <w:rPr>
                <w:rFonts w:ascii="Arial" w:hAnsi="Arial" w:cs="Arial"/>
                <w:b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I</w:t>
            </w:r>
            <w:r w:rsidRPr="00E3479F">
              <w:rPr>
                <w:rFonts w:ascii="Arial" w:hAnsi="Arial"/>
                <w:sz w:val="20"/>
              </w:rPr>
              <w:t>l n’y a pas d’incohérence entre le manuel de vol et le CA</w:t>
            </w:r>
          </w:p>
          <w:p w14:paraId="3E472BEC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Les justificatifs attendus ont été fournis et vérifiés (cf. liste des pièces)</w:t>
            </w:r>
          </w:p>
          <w:p w14:paraId="4B6CD094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</w:p>
          <w:p w14:paraId="288AA16C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b/>
                <w:sz w:val="20"/>
              </w:rPr>
            </w:pPr>
            <w:r w:rsidRPr="00E16725">
              <w:rPr>
                <w:rFonts w:ascii="Arial" w:hAnsi="Arial"/>
                <w:b/>
                <w:sz w:val="20"/>
              </w:rPr>
              <w:t xml:space="preserve">3. </w:t>
            </w:r>
            <w:r w:rsidR="004A0A60">
              <w:rPr>
                <w:rFonts w:ascii="Arial" w:hAnsi="Arial"/>
                <w:b/>
                <w:sz w:val="20"/>
              </w:rPr>
              <w:t>Validation des raisons pour lesquelles il est émis</w:t>
            </w:r>
            <w:r w:rsidR="003B1B36">
              <w:rPr>
                <w:rFonts w:ascii="Arial" w:hAnsi="Arial"/>
                <w:b/>
                <w:sz w:val="20"/>
              </w:rPr>
              <w:t xml:space="preserve"> </w:t>
            </w:r>
            <w:r w:rsidR="00303F77">
              <w:rPr>
                <w:rFonts w:ascii="Arial" w:hAnsi="Arial"/>
                <w:b/>
                <w:sz w:val="20"/>
              </w:rPr>
              <w:t>CLNS</w:t>
            </w:r>
          </w:p>
          <w:p w14:paraId="695F7609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</w:p>
          <w:p w14:paraId="0E403441" w14:textId="77777777" w:rsidR="00412468" w:rsidRPr="00E16725" w:rsidRDefault="00412468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  <w:r w:rsidRPr="00E16725">
              <w:rPr>
                <w:rFonts w:ascii="Arial" w:hAnsi="Arial"/>
                <w:sz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6725">
              <w:rPr>
                <w:rFonts w:ascii="Arial" w:hAnsi="Arial"/>
                <w:sz w:val="20"/>
              </w:rPr>
              <w:instrText xml:space="preserve"> FORMCHECKBOX </w:instrText>
            </w:r>
            <w:r w:rsidR="00841037">
              <w:rPr>
                <w:rFonts w:ascii="Arial" w:hAnsi="Arial"/>
                <w:sz w:val="20"/>
              </w:rPr>
            </w:r>
            <w:r w:rsidR="00841037">
              <w:rPr>
                <w:rFonts w:ascii="Arial" w:hAnsi="Arial"/>
                <w:sz w:val="20"/>
              </w:rPr>
              <w:fldChar w:fldCharType="separate"/>
            </w:r>
            <w:r w:rsidRPr="00E16725">
              <w:rPr>
                <w:rFonts w:ascii="Arial" w:hAnsi="Arial"/>
                <w:sz w:val="20"/>
              </w:rPr>
              <w:fldChar w:fldCharType="end"/>
            </w:r>
            <w:r w:rsidRPr="00E16725">
              <w:rPr>
                <w:rFonts w:ascii="Arial" w:hAnsi="Arial"/>
                <w:sz w:val="20"/>
              </w:rPr>
              <w:t xml:space="preserve"> Les limitations ont été définies et approuvées par </w:t>
            </w:r>
            <w:r w:rsidR="00303F77">
              <w:rPr>
                <w:rFonts w:ascii="Arial" w:hAnsi="Arial"/>
                <w:sz w:val="20"/>
              </w:rPr>
              <w:t>la DGAC</w:t>
            </w:r>
          </w:p>
          <w:p w14:paraId="50215430" w14:textId="77777777" w:rsidR="0061392F" w:rsidRPr="00E16725" w:rsidRDefault="0061392F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</w:p>
          <w:p w14:paraId="29A7A695" w14:textId="77777777" w:rsidR="0061392F" w:rsidRPr="00E16725" w:rsidRDefault="0061392F" w:rsidP="0025404B">
            <w:pPr>
              <w:pStyle w:val="Corpsdetexte"/>
              <w:ind w:left="180" w:hanging="180"/>
              <w:jc w:val="both"/>
              <w:rPr>
                <w:rFonts w:ascii="Arial" w:hAnsi="Arial"/>
                <w:sz w:val="20"/>
              </w:rPr>
            </w:pPr>
          </w:p>
          <w:p w14:paraId="1FAE603F" w14:textId="77777777" w:rsidR="00580EFB" w:rsidRPr="00303F77" w:rsidRDefault="00580EFB" w:rsidP="0025404B">
            <w:pPr>
              <w:pStyle w:val="Corpsdetexte"/>
              <w:jc w:val="both"/>
              <w:rPr>
                <w:rFonts w:ascii="Arial" w:hAnsi="Arial"/>
                <w:sz w:val="20"/>
              </w:rPr>
            </w:pPr>
            <w:r w:rsidRPr="00303F77">
              <w:rPr>
                <w:rFonts w:ascii="Arial" w:hAnsi="Arial"/>
                <w:sz w:val="20"/>
              </w:rPr>
              <w:t>Je déclare q</w:t>
            </w:r>
            <w:r w:rsidR="00303F77" w:rsidRPr="00303F77">
              <w:rPr>
                <w:rFonts w:ascii="Arial" w:hAnsi="Arial"/>
                <w:sz w:val="20"/>
              </w:rPr>
              <w:t xml:space="preserve">ue les exigences du </w:t>
            </w:r>
            <w:r w:rsidRPr="00303F77">
              <w:rPr>
                <w:rFonts w:ascii="Arial" w:hAnsi="Arial"/>
                <w:sz w:val="20"/>
              </w:rPr>
              <w:t>21.B.420 sont satisfaites et sur la base de l’étude satisfaisante du présent formulaire et des documents joints à la présente demande, je recommande la délivrance d</w:t>
            </w:r>
            <w:r w:rsidR="00303F77" w:rsidRPr="00303F77">
              <w:rPr>
                <w:rFonts w:ascii="Arial" w:hAnsi="Arial"/>
                <w:sz w:val="20"/>
              </w:rPr>
              <w:t>u</w:t>
            </w:r>
            <w:r w:rsidRPr="00303F77">
              <w:rPr>
                <w:rFonts w:ascii="Arial" w:hAnsi="Arial"/>
                <w:sz w:val="20"/>
              </w:rPr>
              <w:t xml:space="preserve"> do</w:t>
            </w:r>
            <w:r w:rsidR="00303F77" w:rsidRPr="00303F77">
              <w:rPr>
                <w:rFonts w:ascii="Arial" w:hAnsi="Arial"/>
                <w:sz w:val="20"/>
              </w:rPr>
              <w:t>cument</w:t>
            </w:r>
            <w:r w:rsidR="00FF4B2E">
              <w:rPr>
                <w:rFonts w:ascii="Arial" w:hAnsi="Arial"/>
                <w:sz w:val="20"/>
              </w:rPr>
              <w:t xml:space="preserve"> </w:t>
            </w:r>
            <w:r w:rsidR="00303F77" w:rsidRPr="00303F77">
              <w:rPr>
                <w:rFonts w:ascii="Arial" w:hAnsi="Arial"/>
                <w:sz w:val="20"/>
              </w:rPr>
              <w:t>demandé.</w:t>
            </w:r>
          </w:p>
          <w:p w14:paraId="7FAF1A9D" w14:textId="77777777" w:rsidR="00580EFB" w:rsidRPr="00E16725" w:rsidRDefault="00580EFB" w:rsidP="00580EFB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7B9CEF0B" w14:textId="73EB38FD" w:rsidR="00580EFB" w:rsidRPr="00E16725" w:rsidRDefault="00580EFB" w:rsidP="00580EFB">
            <w:pPr>
              <w:tabs>
                <w:tab w:val="left" w:pos="2534"/>
              </w:tabs>
              <w:rPr>
                <w:rFonts w:ascii="Arial" w:hAnsi="Arial"/>
              </w:rPr>
            </w:pPr>
            <w:r w:rsidRPr="00E16725">
              <w:rPr>
                <w:rFonts w:ascii="Arial" w:hAnsi="Arial"/>
              </w:rPr>
              <w:t>Fait à :</w:t>
            </w:r>
            <w:r w:rsidRPr="00E16725">
              <w:rPr>
                <w:rFonts w:ascii="Arial" w:hAnsi="Arial"/>
              </w:rPr>
              <w:tab/>
              <w:t xml:space="preserve">Le :                            Par : </w:t>
            </w:r>
          </w:p>
          <w:p w14:paraId="4E8B7C7F" w14:textId="77777777" w:rsidR="00580EFB" w:rsidRPr="00E16725" w:rsidRDefault="00580EFB" w:rsidP="00580EFB">
            <w:pPr>
              <w:rPr>
                <w:rFonts w:ascii="Arial" w:hAnsi="Arial"/>
              </w:rPr>
            </w:pPr>
            <w:r w:rsidRPr="00E16725">
              <w:rPr>
                <w:rFonts w:ascii="Arial" w:hAnsi="Arial"/>
              </w:rPr>
              <w:t>Signature :</w:t>
            </w:r>
          </w:p>
          <w:p w14:paraId="5833E595" w14:textId="77777777" w:rsidR="00412468" w:rsidRDefault="00412468" w:rsidP="00E16725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59FB6FFA" w14:textId="77777777" w:rsidR="00580EFB" w:rsidRPr="00E16725" w:rsidRDefault="00580EFB" w:rsidP="00E16725">
            <w:pPr>
              <w:pStyle w:val="Corpsdetexte"/>
              <w:ind w:left="180" w:hanging="180"/>
              <w:rPr>
                <w:rFonts w:ascii="Arial" w:hAnsi="Arial"/>
                <w:sz w:val="20"/>
              </w:rPr>
            </w:pPr>
          </w:p>
          <w:p w14:paraId="1E03A469" w14:textId="538FF62A" w:rsidR="00412468" w:rsidRPr="00E16725" w:rsidRDefault="00412468" w:rsidP="00412468">
            <w:pPr>
              <w:pStyle w:val="Corpsdetexte"/>
              <w:rPr>
                <w:rFonts w:ascii="Arial" w:hAnsi="Arial" w:cs="Arial"/>
                <w:b/>
              </w:rPr>
            </w:pPr>
            <w:r w:rsidRPr="00E16725">
              <w:rPr>
                <w:rFonts w:ascii="Arial" w:hAnsi="Arial" w:cs="Arial"/>
                <w:b/>
                <w:u w:val="single"/>
              </w:rPr>
              <w:t>OU INVESTIGATIONS SUPPLEMENTAIRES LANCEES SUITE CONSTATATIONS NON-CONFORMITES DU DOSSIER</w:t>
            </w:r>
            <w:r w:rsidRPr="00E16725">
              <w:rPr>
                <w:rFonts w:ascii="Arial" w:hAnsi="Arial" w:cs="Arial"/>
                <w:b/>
              </w:rPr>
              <w:t> </w:t>
            </w:r>
            <w:r w:rsidR="00533652">
              <w:rPr>
                <w:rFonts w:ascii="Arial" w:hAnsi="Arial"/>
              </w:rPr>
              <w:t>(</w:t>
            </w:r>
            <w:r w:rsidR="00533652" w:rsidRPr="00A23982">
              <w:rPr>
                <w:rFonts w:ascii="Arial" w:hAnsi="Arial" w:cs="Arial"/>
                <w:sz w:val="22"/>
                <w:szCs w:val="22"/>
              </w:rPr>
              <w:t>selon</w:t>
            </w:r>
            <w:ins w:id="43" w:author="BUDICI Iuri" w:date="2023-01-18T17:40:00Z">
              <w:r w:rsidR="006E26DF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6E26DF" w:rsidRPr="00593F13">
                <w:rPr>
                  <w:rFonts w:ascii="Arial" w:hAnsi="Arial" w:cs="Arial"/>
                  <w:color w:val="FF0000"/>
                  <w:sz w:val="22"/>
                  <w:szCs w:val="22"/>
                </w:rPr>
                <w:t>§ 21.B.420</w:t>
              </w:r>
            </w:ins>
            <w:r w:rsidR="00533652" w:rsidRPr="00533652">
              <w:rPr>
                <w:rFonts w:ascii="Arial" w:hAnsi="Arial" w:cs="Arial"/>
              </w:rPr>
              <w:t xml:space="preserve">) </w:t>
            </w:r>
            <w:r w:rsidRPr="00E16725">
              <w:rPr>
                <w:rFonts w:ascii="Arial" w:hAnsi="Arial" w:cs="Arial"/>
                <w:b/>
              </w:rPr>
              <w:t>:</w:t>
            </w:r>
          </w:p>
          <w:p w14:paraId="0CC71AC7" w14:textId="77777777" w:rsidR="00412468" w:rsidRPr="00E16725" w:rsidRDefault="00412468" w:rsidP="00E16725">
            <w:pPr>
              <w:tabs>
                <w:tab w:val="left" w:pos="360"/>
              </w:tabs>
              <w:ind w:left="360" w:right="142" w:hanging="360"/>
              <w:rPr>
                <w:rFonts w:ascii="Arial" w:hAnsi="Arial"/>
                <w:b/>
              </w:rPr>
            </w:pPr>
          </w:p>
          <w:p w14:paraId="4D5AF479" w14:textId="77777777" w:rsidR="00412468" w:rsidRPr="00C34CB3" w:rsidRDefault="00412468" w:rsidP="00E16725">
            <w:pPr>
              <w:jc w:val="both"/>
              <w:rPr>
                <w:rFonts w:ascii="Arial" w:hAnsi="Arial" w:cs="Arial"/>
              </w:rPr>
            </w:pPr>
          </w:p>
          <w:p w14:paraId="356197EE" w14:textId="77777777" w:rsidR="00A34045" w:rsidRPr="00C34CB3" w:rsidRDefault="00A34045" w:rsidP="00E16725">
            <w:pPr>
              <w:jc w:val="both"/>
              <w:rPr>
                <w:rFonts w:ascii="Arial" w:hAnsi="Arial" w:cs="Arial"/>
              </w:rPr>
            </w:pPr>
          </w:p>
          <w:p w14:paraId="7C0E545B" w14:textId="77777777" w:rsidR="00A34045" w:rsidRPr="00C34CB3" w:rsidRDefault="00A34045" w:rsidP="00E16725">
            <w:pPr>
              <w:jc w:val="both"/>
              <w:rPr>
                <w:rFonts w:ascii="Arial" w:hAnsi="Arial" w:cs="Arial"/>
              </w:rPr>
            </w:pPr>
          </w:p>
          <w:p w14:paraId="4CC73187" w14:textId="77777777" w:rsidR="00A34045" w:rsidRPr="00C34CB3" w:rsidRDefault="00A34045" w:rsidP="00E16725">
            <w:pPr>
              <w:jc w:val="both"/>
              <w:rPr>
                <w:rFonts w:ascii="Arial" w:hAnsi="Arial" w:cs="Arial"/>
              </w:rPr>
            </w:pPr>
          </w:p>
          <w:p w14:paraId="10C3D54C" w14:textId="77777777" w:rsidR="00A34045" w:rsidRPr="00C34CB3" w:rsidRDefault="00A34045" w:rsidP="00E16725">
            <w:pPr>
              <w:jc w:val="both"/>
              <w:rPr>
                <w:rFonts w:ascii="Arial" w:hAnsi="Arial" w:cs="Arial"/>
              </w:rPr>
            </w:pPr>
          </w:p>
          <w:p w14:paraId="43DA8280" w14:textId="77777777" w:rsidR="00412468" w:rsidRPr="00C34CB3" w:rsidRDefault="00412468" w:rsidP="00412468">
            <w:pPr>
              <w:rPr>
                <w:rFonts w:ascii="Arial" w:hAnsi="Arial" w:cs="Arial"/>
              </w:rPr>
            </w:pPr>
          </w:p>
          <w:p w14:paraId="30CD43B0" w14:textId="77777777" w:rsidR="00412468" w:rsidRPr="00C34CB3" w:rsidRDefault="00412468" w:rsidP="00412468">
            <w:pPr>
              <w:rPr>
                <w:rFonts w:ascii="Arial" w:hAnsi="Arial" w:cs="Arial"/>
                <w:sz w:val="16"/>
                <w:szCs w:val="16"/>
              </w:rPr>
            </w:pPr>
          </w:p>
          <w:p w14:paraId="4DAA92F3" w14:textId="77777777" w:rsidR="00412468" w:rsidRPr="00C34CB3" w:rsidRDefault="00412468" w:rsidP="00E16725">
            <w:pPr>
              <w:jc w:val="center"/>
              <w:rPr>
                <w:rFonts w:ascii="Arial" w:hAnsi="Arial"/>
              </w:rPr>
            </w:pPr>
          </w:p>
        </w:tc>
      </w:tr>
    </w:tbl>
    <w:p w14:paraId="231622F4" w14:textId="77777777" w:rsidR="008E7907" w:rsidRPr="00850176" w:rsidRDefault="008E7907" w:rsidP="008E7907">
      <w:pPr>
        <w:jc w:val="center"/>
        <w:rPr>
          <w:rFonts w:ascii="Arial" w:hAnsi="Arial"/>
          <w:sz w:val="32"/>
          <w:szCs w:val="32"/>
        </w:rPr>
      </w:pPr>
    </w:p>
    <w:p w14:paraId="23479D5F" w14:textId="77777777" w:rsidR="00FE0971" w:rsidRDefault="00FE0971" w:rsidP="00FE0971"/>
    <w:sectPr w:rsidR="00FE0971" w:rsidSect="00BF630E">
      <w:headerReference w:type="default" r:id="rId8"/>
      <w:footerReference w:type="default" r:id="rId9"/>
      <w:pgSz w:w="11906" w:h="16838" w:code="9"/>
      <w:pgMar w:top="567" w:right="1133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B8B50" w14:textId="77777777" w:rsidR="00FA110E" w:rsidRDefault="00FA110E">
      <w:r>
        <w:separator/>
      </w:r>
    </w:p>
  </w:endnote>
  <w:endnote w:type="continuationSeparator" w:id="0">
    <w:p w14:paraId="1BE82515" w14:textId="77777777" w:rsidR="00FA110E" w:rsidRDefault="00F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A082" w14:textId="5533BEB0" w:rsidR="0033414A" w:rsidRDefault="00935ECC" w:rsidP="00B86258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</w:t>
    </w:r>
    <w:r w:rsidR="008F27AD">
      <w:rPr>
        <w:rFonts w:ascii="Arial" w:hAnsi="Arial" w:cs="Arial"/>
        <w:sz w:val="16"/>
        <w:szCs w:val="16"/>
      </w:rPr>
      <w:t>-22-02</w:t>
    </w:r>
    <w:r w:rsidR="00681BA5">
      <w:rPr>
        <w:rFonts w:ascii="Arial" w:hAnsi="Arial" w:cs="Arial"/>
        <w:sz w:val="16"/>
        <w:szCs w:val="16"/>
      </w:rPr>
      <w:t>-1</w:t>
    </w:r>
    <w:r w:rsidR="003D615A">
      <w:rPr>
        <w:rFonts w:ascii="Arial" w:hAnsi="Arial" w:cs="Arial"/>
        <w:sz w:val="16"/>
        <w:szCs w:val="16"/>
      </w:rPr>
      <w:t xml:space="preserve"> </w:t>
    </w:r>
    <w:proofErr w:type="spellStart"/>
    <w:r w:rsidR="003D615A" w:rsidRPr="00471922">
      <w:rPr>
        <w:rFonts w:ascii="Arial" w:hAnsi="Arial" w:cs="Arial"/>
        <w:sz w:val="16"/>
        <w:szCs w:val="16"/>
      </w:rPr>
      <w:t>Ind</w:t>
    </w:r>
    <w:proofErr w:type="spellEnd"/>
    <w:r w:rsidR="003D615A" w:rsidRPr="00641E77">
      <w:rPr>
        <w:rFonts w:ascii="Arial" w:hAnsi="Arial" w:cs="Arial"/>
        <w:color w:val="FF0000"/>
        <w:sz w:val="16"/>
        <w:szCs w:val="16"/>
      </w:rPr>
      <w:t xml:space="preserve"> </w:t>
    </w:r>
    <w:del w:id="44" w:author="BUDICI Iuri" w:date="2023-01-18T17:40:00Z">
      <w:r w:rsidR="008477FB" w:rsidDel="006E26DF">
        <w:rPr>
          <w:rFonts w:ascii="Arial" w:hAnsi="Arial" w:cs="Arial"/>
          <w:color w:val="FF0000"/>
          <w:sz w:val="16"/>
          <w:szCs w:val="16"/>
        </w:rPr>
        <w:delText>C</w:delText>
      </w:r>
    </w:del>
    <w:ins w:id="45" w:author="BUDICI Iuri" w:date="2023-01-18T17:40:00Z">
      <w:r w:rsidR="006E26DF">
        <w:rPr>
          <w:rFonts w:ascii="Arial" w:hAnsi="Arial" w:cs="Arial"/>
          <w:color w:val="FF0000"/>
          <w:sz w:val="16"/>
          <w:szCs w:val="16"/>
        </w:rPr>
        <w:t>C</w:t>
      </w:r>
    </w:ins>
  </w:p>
  <w:p w14:paraId="380296C9" w14:textId="77777777" w:rsidR="0033414A" w:rsidRPr="00D85EDF" w:rsidRDefault="0033414A" w:rsidP="00855D1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Ce document est la propriété de la DGAC. Il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hAnsi="Arial" w:cs="Arial"/>
        <w:sz w:val="16"/>
        <w:szCs w:val="16"/>
      </w:rPr>
      <w:fldChar w:fldCharType="begin"/>
    </w:r>
    <w:r w:rsidRPr="001A002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hAnsi="Arial" w:cs="Arial"/>
        <w:sz w:val="16"/>
        <w:szCs w:val="16"/>
      </w:rPr>
      <w:fldChar w:fldCharType="separate"/>
    </w:r>
    <w:r w:rsidR="00D83CBF">
      <w:rPr>
        <w:rStyle w:val="Numrodepage"/>
        <w:rFonts w:ascii="Arial" w:hAnsi="Arial" w:cs="Arial"/>
        <w:noProof/>
        <w:sz w:val="16"/>
        <w:szCs w:val="16"/>
      </w:rPr>
      <w:t>4</w:t>
    </w:r>
    <w:r w:rsidRPr="001A002D">
      <w:rPr>
        <w:rStyle w:val="Numrodepage"/>
        <w:rFonts w:ascii="Arial" w:hAnsi="Arial" w:cs="Arial"/>
        <w:sz w:val="16"/>
        <w:szCs w:val="16"/>
      </w:rPr>
      <w:fldChar w:fldCharType="end"/>
    </w:r>
    <w:r w:rsidRPr="00D85EDF">
      <w:rPr>
        <w:rStyle w:val="Numrodepage"/>
        <w:rFonts w:ascii="Arial" w:hAnsi="Arial" w:cs="Arial"/>
        <w:sz w:val="16"/>
        <w:szCs w:val="16"/>
      </w:rPr>
      <w:t>/</w:t>
    </w:r>
    <w:r w:rsidRPr="00D85EDF">
      <w:rPr>
        <w:rStyle w:val="Numrodepage"/>
        <w:rFonts w:ascii="Arial" w:hAnsi="Arial" w:cs="Arial"/>
        <w:sz w:val="16"/>
        <w:szCs w:val="16"/>
      </w:rPr>
      <w:fldChar w:fldCharType="begin"/>
    </w:r>
    <w:r w:rsidRPr="00D85EDF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hAnsi="Arial" w:cs="Arial"/>
        <w:sz w:val="16"/>
        <w:szCs w:val="16"/>
      </w:rPr>
      <w:fldChar w:fldCharType="separate"/>
    </w:r>
    <w:r w:rsidR="00D83CBF">
      <w:rPr>
        <w:rStyle w:val="Numrodepage"/>
        <w:rFonts w:ascii="Arial" w:hAnsi="Arial" w:cs="Arial"/>
        <w:noProof/>
        <w:sz w:val="16"/>
        <w:szCs w:val="16"/>
      </w:rPr>
      <w:t>5</w:t>
    </w:r>
    <w:r w:rsidRPr="00D85EDF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20D81" w14:textId="77777777" w:rsidR="00FA110E" w:rsidRDefault="00FA110E">
      <w:r>
        <w:separator/>
      </w:r>
    </w:p>
  </w:footnote>
  <w:footnote w:type="continuationSeparator" w:id="0">
    <w:p w14:paraId="0D1057A2" w14:textId="77777777" w:rsidR="00FA110E" w:rsidRDefault="00FA110E">
      <w:r>
        <w:continuationSeparator/>
      </w:r>
    </w:p>
  </w:footnote>
  <w:footnote w:id="1">
    <w:p w14:paraId="328B4503" w14:textId="77777777" w:rsidR="00187891" w:rsidRPr="00187891" w:rsidRDefault="00187891">
      <w:pPr>
        <w:pStyle w:val="Notedebasdepage"/>
        <w:rPr>
          <w:rFonts w:ascii="Arial" w:hAnsi="Arial" w:cs="Arial"/>
          <w:sz w:val="16"/>
          <w:szCs w:val="16"/>
        </w:rPr>
      </w:pPr>
      <w:r w:rsidRPr="00187891">
        <w:rPr>
          <w:rStyle w:val="Appelnotedebasdep"/>
          <w:rFonts w:ascii="Arial" w:hAnsi="Arial" w:cs="Arial"/>
          <w:sz w:val="16"/>
          <w:szCs w:val="16"/>
        </w:rPr>
        <w:footnoteRef/>
      </w:r>
      <w:r w:rsidRPr="00187891">
        <w:rPr>
          <w:rFonts w:ascii="Arial" w:hAnsi="Arial" w:cs="Arial"/>
          <w:sz w:val="16"/>
          <w:szCs w:val="16"/>
        </w:rPr>
        <w:t xml:space="preserve"> A relever sur la plaque constructeur de l’aéronef</w:t>
      </w:r>
    </w:p>
  </w:footnote>
  <w:footnote w:id="2">
    <w:p w14:paraId="23E34F52" w14:textId="77777777" w:rsidR="00F2748C" w:rsidRPr="00DC5009" w:rsidRDefault="00F2748C" w:rsidP="00F2748C">
      <w:pPr>
        <w:pStyle w:val="Notedebasdepage"/>
        <w:rPr>
          <w:rFonts w:ascii="Arial" w:hAnsi="Arial" w:cs="Arial"/>
          <w:sz w:val="16"/>
          <w:szCs w:val="16"/>
        </w:rPr>
      </w:pPr>
      <w:r w:rsidRPr="00DC5009">
        <w:rPr>
          <w:rStyle w:val="Appelnotedebasdep"/>
          <w:rFonts w:ascii="Arial" w:hAnsi="Arial" w:cs="Arial"/>
          <w:sz w:val="16"/>
          <w:szCs w:val="16"/>
        </w:rPr>
        <w:footnoteRef/>
      </w:r>
      <w:r w:rsidRPr="00DC5009">
        <w:rPr>
          <w:rFonts w:ascii="Arial" w:hAnsi="Arial" w:cs="Arial"/>
          <w:sz w:val="16"/>
          <w:szCs w:val="16"/>
        </w:rPr>
        <w:t xml:space="preserve"> </w:t>
      </w:r>
      <w:r w:rsidRPr="00DC5009">
        <w:rPr>
          <w:rFonts w:ascii="Arial" w:hAnsi="Arial" w:cs="Arial"/>
          <w:color w:val="000000"/>
          <w:sz w:val="16"/>
          <w:szCs w:val="16"/>
        </w:rPr>
        <w:t xml:space="preserve">Si </w:t>
      </w:r>
      <w:proofErr w:type="spellStart"/>
      <w:r w:rsidRPr="00DC5009">
        <w:rPr>
          <w:rFonts w:ascii="Arial" w:hAnsi="Arial" w:cs="Arial"/>
          <w:color w:val="000000"/>
          <w:sz w:val="16"/>
          <w:szCs w:val="16"/>
        </w:rPr>
        <w:t>multi-propriété</w:t>
      </w:r>
      <w:proofErr w:type="spellEnd"/>
      <w:r w:rsidRPr="00DC5009">
        <w:rPr>
          <w:rFonts w:ascii="Arial" w:hAnsi="Arial" w:cs="Arial"/>
          <w:color w:val="000000"/>
          <w:sz w:val="16"/>
          <w:szCs w:val="16"/>
        </w:rPr>
        <w:t> : joindre une liste séparée et le mandat des copropriétaires</w:t>
      </w:r>
    </w:p>
  </w:footnote>
  <w:footnote w:id="3">
    <w:p w14:paraId="6266BE59" w14:textId="77777777" w:rsidR="00F2748C" w:rsidRDefault="00F2748C" w:rsidP="00F2748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D3D20">
        <w:rPr>
          <w:rFonts w:ascii="Arial" w:hAnsi="Arial" w:cs="Arial"/>
          <w:color w:val="000000"/>
          <w:sz w:val="16"/>
          <w:szCs w:val="16"/>
        </w:rPr>
        <w:t>Joindre le (les) mandat(s) correspondants</w:t>
      </w:r>
    </w:p>
  </w:footnote>
  <w:footnote w:id="4">
    <w:p w14:paraId="1AA15A10" w14:textId="77777777" w:rsidR="009F493D" w:rsidRDefault="009F493D" w:rsidP="009F493D">
      <w:pPr>
        <w:pStyle w:val="Notedebasdepage"/>
        <w:jc w:val="both"/>
        <w:rPr>
          <w:rFonts w:ascii="Arial" w:hAnsi="Arial" w:cs="Arial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27336F">
        <w:rPr>
          <w:rFonts w:ascii="Arial" w:hAnsi="Arial" w:cs="Arial"/>
          <w:sz w:val="16"/>
          <w:szCs w:val="16"/>
        </w:rPr>
        <w:t>Ces modifi</w:t>
      </w:r>
      <w:r>
        <w:rPr>
          <w:rFonts w:ascii="Arial" w:hAnsi="Arial" w:cs="Arial"/>
          <w:sz w:val="16"/>
          <w:szCs w:val="16"/>
        </w:rPr>
        <w:t>cations sont mentionnées dans les</w:t>
      </w:r>
      <w:r w:rsidRPr="0027336F">
        <w:rPr>
          <w:rFonts w:ascii="Arial" w:hAnsi="Arial" w:cs="Arial"/>
          <w:sz w:val="16"/>
          <w:szCs w:val="16"/>
        </w:rPr>
        <w:t xml:space="preserve"> case</w:t>
      </w:r>
      <w:r>
        <w:rPr>
          <w:rFonts w:ascii="Arial" w:hAnsi="Arial" w:cs="Arial"/>
          <w:sz w:val="16"/>
          <w:szCs w:val="16"/>
        </w:rPr>
        <w:t>s</w:t>
      </w:r>
      <w:r w:rsidRPr="0027336F">
        <w:rPr>
          <w:rFonts w:ascii="Arial" w:hAnsi="Arial" w:cs="Arial"/>
          <w:sz w:val="16"/>
          <w:szCs w:val="16"/>
        </w:rPr>
        <w:t xml:space="preserve"> 12 de la ligne de la base de données de bruit EASA correspondant à la configuration de l’aéronef.</w:t>
      </w:r>
    </w:p>
    <w:p w14:paraId="3B08E9B6" w14:textId="77777777" w:rsidR="009F493D" w:rsidRDefault="009F493D" w:rsidP="009F493D">
      <w:pPr>
        <w:pStyle w:val="Notedebasdepage"/>
        <w:jc w:val="both"/>
        <w:rPr>
          <w:rFonts w:ascii="Arial" w:hAnsi="Arial" w:cs="Arial"/>
          <w:sz w:val="16"/>
          <w:szCs w:val="16"/>
        </w:rPr>
      </w:pPr>
    </w:p>
    <w:p w14:paraId="5FFAB30C" w14:textId="77777777" w:rsidR="009F493D" w:rsidRPr="0027336F" w:rsidRDefault="009F493D" w:rsidP="009F493D">
      <w:pPr>
        <w:pStyle w:val="Notedebasdepage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4329" w14:textId="2E3886B4" w:rsidR="00136408" w:rsidRPr="00712801" w:rsidRDefault="00C34CB3" w:rsidP="00136408">
    <w:pPr>
      <w:tabs>
        <w:tab w:val="left" w:pos="7655"/>
      </w:tabs>
      <w:ind w:left="7060" w:right="-74"/>
      <w:jc w:val="center"/>
      <w:rPr>
        <w:rFonts w:ascii="Arial" w:hAnsi="Arial"/>
        <w:u w:val="single"/>
      </w:rPr>
    </w:pPr>
    <w:r w:rsidRPr="00712801">
      <w:rPr>
        <w:b/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5D1D3211" wp14:editId="63AAE5A3">
              <wp:simplePos x="0" y="0"/>
              <wp:positionH relativeFrom="column">
                <wp:posOffset>4686300</wp:posOffset>
              </wp:positionH>
              <wp:positionV relativeFrom="paragraph">
                <wp:posOffset>-60960</wp:posOffset>
              </wp:positionV>
              <wp:extent cx="1669415" cy="457200"/>
              <wp:effectExtent l="6985" t="8255" r="9525" b="1079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6941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CD683A3" id="Rectangle 4" o:spid="_x0000_s1026" style="position:absolute;margin-left:369pt;margin-top:-4.8pt;width:131.4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" o:allowincell="f"/>
          </w:pict>
        </mc:Fallback>
      </mc:AlternateContent>
    </w:r>
    <w:r w:rsidR="00136408" w:rsidRPr="00712801">
      <w:rPr>
        <w:rFonts w:ascii="Arial" w:hAnsi="Arial"/>
        <w:sz w:val="48"/>
      </w:rPr>
      <w:t>F -  . . . .</w:t>
    </w:r>
  </w:p>
  <w:p w14:paraId="08614122" w14:textId="788A4E09" w:rsidR="001D123B" w:rsidRPr="001D123B" w:rsidRDefault="00C34CB3">
    <w:pPr>
      <w:pStyle w:val="En-tte"/>
      <w:rPr>
        <w:sz w:val="32"/>
        <w:szCs w:val="32"/>
      </w:rPr>
    </w:pPr>
    <w:r>
      <w:rPr>
        <w:noProof/>
        <w:sz w:val="6"/>
        <w:szCs w:val="6"/>
      </w:rPr>
      <w:drawing>
        <wp:inline distT="0" distB="0" distL="0" distR="0" wp14:anchorId="44169CD4" wp14:editId="2004F07A">
          <wp:extent cx="571500" cy="53340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123B">
      <w:rPr>
        <w:sz w:val="6"/>
        <w:szCs w:val="6"/>
      </w:rPr>
      <w:t xml:space="preserve">                                                                                                                              </w:t>
    </w:r>
  </w:p>
  <w:p w14:paraId="160C6289" w14:textId="77777777" w:rsidR="0033414A" w:rsidRDefault="003341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855278A"/>
    <w:multiLevelType w:val="hybridMultilevel"/>
    <w:tmpl w:val="0DA6D7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A19EC"/>
    <w:multiLevelType w:val="hybridMultilevel"/>
    <w:tmpl w:val="4ED0E7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C74B0"/>
    <w:multiLevelType w:val="singleLevel"/>
    <w:tmpl w:val="4008E60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  <w:rPr>
        <w:rFonts w:ascii="Arial" w:eastAsia="Times New Roman" w:hAnsi="Arial" w:cs="Arial"/>
      </w:rPr>
    </w:lvl>
  </w:abstractNum>
  <w:abstractNum w:abstractNumId="4" w15:restartNumberingAfterBreak="0">
    <w:nsid w:val="31652A11"/>
    <w:multiLevelType w:val="singleLevel"/>
    <w:tmpl w:val="18E8E3FA"/>
    <w:lvl w:ilvl="0">
      <w:start w:val="1"/>
      <w:numFmt w:val="decimal"/>
      <w:pStyle w:val="Style4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31D20043"/>
    <w:multiLevelType w:val="hybridMultilevel"/>
    <w:tmpl w:val="9F82BCB2"/>
    <w:lvl w:ilvl="0" w:tplc="86D66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53D94"/>
    <w:multiLevelType w:val="multilevel"/>
    <w:tmpl w:val="30AA71D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74515AE"/>
    <w:multiLevelType w:val="hybridMultilevel"/>
    <w:tmpl w:val="E4D6A59E"/>
    <w:lvl w:ilvl="0" w:tplc="5A90D32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8FA0EAB"/>
    <w:multiLevelType w:val="hybridMultilevel"/>
    <w:tmpl w:val="AF14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37FDC"/>
    <w:multiLevelType w:val="hybridMultilevel"/>
    <w:tmpl w:val="26387AA0"/>
    <w:lvl w:ilvl="0" w:tplc="D71E3E3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cs="Helv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202CC7"/>
    <w:multiLevelType w:val="hybridMultilevel"/>
    <w:tmpl w:val="493E21F8"/>
    <w:lvl w:ilvl="0" w:tplc="7EE248FA">
      <w:start w:val="1"/>
      <w:numFmt w:val="bullet"/>
      <w:lvlText w:val="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0"/>
      </w:rPr>
    </w:lvl>
    <w:lvl w:ilvl="1" w:tplc="947286A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662"/>
        </w:tabs>
        <w:ind w:left="26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22"/>
        </w:tabs>
        <w:ind w:left="48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</w:abstractNum>
  <w:abstractNum w:abstractNumId="11" w15:restartNumberingAfterBreak="0">
    <w:nsid w:val="463B1629"/>
    <w:multiLevelType w:val="hybridMultilevel"/>
    <w:tmpl w:val="EBA826CA"/>
    <w:lvl w:ilvl="0" w:tplc="70283BF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4A6C5E21"/>
    <w:multiLevelType w:val="hybridMultilevel"/>
    <w:tmpl w:val="EA8A36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93DB0"/>
    <w:multiLevelType w:val="hybridMultilevel"/>
    <w:tmpl w:val="C85E4096"/>
    <w:lvl w:ilvl="0" w:tplc="0EE6FE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3B0347"/>
    <w:multiLevelType w:val="hybridMultilevel"/>
    <w:tmpl w:val="BBB6D2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13BFD"/>
    <w:multiLevelType w:val="singleLevel"/>
    <w:tmpl w:val="23A03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4D17EB3"/>
    <w:multiLevelType w:val="singleLevel"/>
    <w:tmpl w:val="C2E20A7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7BF4988"/>
    <w:multiLevelType w:val="hybridMultilevel"/>
    <w:tmpl w:val="51FED11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6A6D28F7"/>
    <w:multiLevelType w:val="hybridMultilevel"/>
    <w:tmpl w:val="67162C4A"/>
    <w:lvl w:ilvl="0" w:tplc="81B6B9EC">
      <w:start w:val="1"/>
      <w:numFmt w:val="bullet"/>
      <w:pStyle w:val="A3"/>
      <w:lvlText w:val="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E47A9"/>
    <w:multiLevelType w:val="singleLevel"/>
    <w:tmpl w:val="AECC7A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1359968256">
    <w:abstractNumId w:val="5"/>
  </w:num>
  <w:num w:numId="2" w16cid:durableId="1708335679">
    <w:abstractNumId w:val="19"/>
  </w:num>
  <w:num w:numId="3" w16cid:durableId="450902195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 w16cid:durableId="11217310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5" w16cid:durableId="1594705604">
    <w:abstractNumId w:val="4"/>
  </w:num>
  <w:num w:numId="6" w16cid:durableId="1000431847">
    <w:abstractNumId w:val="4"/>
    <w:lvlOverride w:ilvl="0">
      <w:lvl w:ilvl="0">
        <w:start w:val="1"/>
        <w:numFmt w:val="decimal"/>
        <w:pStyle w:val="Style4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 w16cid:durableId="515192284">
    <w:abstractNumId w:val="13"/>
  </w:num>
  <w:num w:numId="8" w16cid:durableId="1358461757">
    <w:abstractNumId w:val="6"/>
  </w:num>
  <w:num w:numId="9" w16cid:durableId="1316950417">
    <w:abstractNumId w:val="11"/>
  </w:num>
  <w:num w:numId="10" w16cid:durableId="2109158598">
    <w:abstractNumId w:val="3"/>
  </w:num>
  <w:num w:numId="11" w16cid:durableId="1763801058">
    <w:abstractNumId w:val="15"/>
  </w:num>
  <w:num w:numId="12" w16cid:durableId="119111600">
    <w:abstractNumId w:val="14"/>
  </w:num>
  <w:num w:numId="13" w16cid:durableId="188027556">
    <w:abstractNumId w:val="12"/>
  </w:num>
  <w:num w:numId="14" w16cid:durableId="1364862855">
    <w:abstractNumId w:val="2"/>
  </w:num>
  <w:num w:numId="15" w16cid:durableId="988249385">
    <w:abstractNumId w:val="1"/>
  </w:num>
  <w:num w:numId="16" w16cid:durableId="1763911074">
    <w:abstractNumId w:val="8"/>
  </w:num>
  <w:num w:numId="17" w16cid:durableId="634531567">
    <w:abstractNumId w:val="7"/>
  </w:num>
  <w:num w:numId="18" w16cid:durableId="1610619382">
    <w:abstractNumId w:val="10"/>
  </w:num>
  <w:num w:numId="19" w16cid:durableId="226428055">
    <w:abstractNumId w:val="18"/>
  </w:num>
  <w:num w:numId="20" w16cid:durableId="526606113">
    <w:abstractNumId w:val="16"/>
  </w:num>
  <w:num w:numId="21" w16cid:durableId="2039814001">
    <w:abstractNumId w:val="9"/>
  </w:num>
  <w:num w:numId="22" w16cid:durableId="1697776679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UDICI Iuri">
    <w15:presenceInfo w15:providerId="AD" w15:userId="S::Iuri.BUDICI@osac.aero::99d171ca-abf3-44ca-b5b8-5bec88bb4981"/>
  </w15:person>
  <w15:person w15:author="PAUL Sarah">
    <w15:presenceInfo w15:providerId="AD" w15:userId="S::Sarah.PAUL@osac.aero::261e4883-9040-4514-bad7-37ca7beab6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051C8"/>
    <w:rsid w:val="00006597"/>
    <w:rsid w:val="00024D19"/>
    <w:rsid w:val="0003059A"/>
    <w:rsid w:val="000472D3"/>
    <w:rsid w:val="00054A0D"/>
    <w:rsid w:val="00057321"/>
    <w:rsid w:val="000656E6"/>
    <w:rsid w:val="0008423F"/>
    <w:rsid w:val="00094E4B"/>
    <w:rsid w:val="0009517E"/>
    <w:rsid w:val="000B5476"/>
    <w:rsid w:val="000B6EF3"/>
    <w:rsid w:val="000C7AEE"/>
    <w:rsid w:val="000E2998"/>
    <w:rsid w:val="000E5F3D"/>
    <w:rsid w:val="000E6858"/>
    <w:rsid w:val="00103C0D"/>
    <w:rsid w:val="00106BD0"/>
    <w:rsid w:val="00116545"/>
    <w:rsid w:val="0012225E"/>
    <w:rsid w:val="00133796"/>
    <w:rsid w:val="00136408"/>
    <w:rsid w:val="001509B6"/>
    <w:rsid w:val="001554EB"/>
    <w:rsid w:val="001725BA"/>
    <w:rsid w:val="00184832"/>
    <w:rsid w:val="00187891"/>
    <w:rsid w:val="00195622"/>
    <w:rsid w:val="001A002D"/>
    <w:rsid w:val="001A79E6"/>
    <w:rsid w:val="001B5FDF"/>
    <w:rsid w:val="001C046D"/>
    <w:rsid w:val="001C10C1"/>
    <w:rsid w:val="001C402D"/>
    <w:rsid w:val="001D09CE"/>
    <w:rsid w:val="001D123B"/>
    <w:rsid w:val="001D4622"/>
    <w:rsid w:val="001E26C9"/>
    <w:rsid w:val="002055FB"/>
    <w:rsid w:val="0021314A"/>
    <w:rsid w:val="002144A0"/>
    <w:rsid w:val="002233EC"/>
    <w:rsid w:val="00224841"/>
    <w:rsid w:val="00224951"/>
    <w:rsid w:val="00234824"/>
    <w:rsid w:val="002468F7"/>
    <w:rsid w:val="0025404B"/>
    <w:rsid w:val="002568E6"/>
    <w:rsid w:val="002608B1"/>
    <w:rsid w:val="002649C1"/>
    <w:rsid w:val="002961DD"/>
    <w:rsid w:val="002A67E6"/>
    <w:rsid w:val="002A7781"/>
    <w:rsid w:val="002B3C54"/>
    <w:rsid w:val="002C6577"/>
    <w:rsid w:val="002D7127"/>
    <w:rsid w:val="002E39B8"/>
    <w:rsid w:val="002E5306"/>
    <w:rsid w:val="002E57F9"/>
    <w:rsid w:val="002F337E"/>
    <w:rsid w:val="002F697A"/>
    <w:rsid w:val="00303F77"/>
    <w:rsid w:val="0030537C"/>
    <w:rsid w:val="003105C0"/>
    <w:rsid w:val="00320202"/>
    <w:rsid w:val="00323585"/>
    <w:rsid w:val="0033193C"/>
    <w:rsid w:val="003320AD"/>
    <w:rsid w:val="0033414A"/>
    <w:rsid w:val="003358B5"/>
    <w:rsid w:val="00341E86"/>
    <w:rsid w:val="00345C50"/>
    <w:rsid w:val="00347430"/>
    <w:rsid w:val="00360CF2"/>
    <w:rsid w:val="00364CA3"/>
    <w:rsid w:val="00367EC9"/>
    <w:rsid w:val="003752C0"/>
    <w:rsid w:val="0037718E"/>
    <w:rsid w:val="00387472"/>
    <w:rsid w:val="00392E11"/>
    <w:rsid w:val="003A3C7B"/>
    <w:rsid w:val="003A62C5"/>
    <w:rsid w:val="003B1B36"/>
    <w:rsid w:val="003B5DB0"/>
    <w:rsid w:val="003B6504"/>
    <w:rsid w:val="003C0954"/>
    <w:rsid w:val="003C49BC"/>
    <w:rsid w:val="003C71BB"/>
    <w:rsid w:val="003D615A"/>
    <w:rsid w:val="003E05E2"/>
    <w:rsid w:val="003E42D9"/>
    <w:rsid w:val="003E4D92"/>
    <w:rsid w:val="003F3D7F"/>
    <w:rsid w:val="003F564E"/>
    <w:rsid w:val="00400047"/>
    <w:rsid w:val="00412468"/>
    <w:rsid w:val="00413743"/>
    <w:rsid w:val="00442B41"/>
    <w:rsid w:val="00450794"/>
    <w:rsid w:val="0045097A"/>
    <w:rsid w:val="004547F1"/>
    <w:rsid w:val="0046111E"/>
    <w:rsid w:val="004615ED"/>
    <w:rsid w:val="00471922"/>
    <w:rsid w:val="00472031"/>
    <w:rsid w:val="0047410D"/>
    <w:rsid w:val="00475DE4"/>
    <w:rsid w:val="00484C51"/>
    <w:rsid w:val="00495868"/>
    <w:rsid w:val="004A0A60"/>
    <w:rsid w:val="004A7614"/>
    <w:rsid w:val="004C0C87"/>
    <w:rsid w:val="004C4CB2"/>
    <w:rsid w:val="004D4302"/>
    <w:rsid w:val="004D5074"/>
    <w:rsid w:val="004F0E30"/>
    <w:rsid w:val="004F3664"/>
    <w:rsid w:val="00512E88"/>
    <w:rsid w:val="00525802"/>
    <w:rsid w:val="005314D1"/>
    <w:rsid w:val="00533652"/>
    <w:rsid w:val="00540720"/>
    <w:rsid w:val="0054197C"/>
    <w:rsid w:val="00543589"/>
    <w:rsid w:val="005744EC"/>
    <w:rsid w:val="00576735"/>
    <w:rsid w:val="00580EFB"/>
    <w:rsid w:val="005845DB"/>
    <w:rsid w:val="00593F13"/>
    <w:rsid w:val="005A6962"/>
    <w:rsid w:val="005B46CD"/>
    <w:rsid w:val="005C4D2A"/>
    <w:rsid w:val="005C5D79"/>
    <w:rsid w:val="005C6ADE"/>
    <w:rsid w:val="005D3493"/>
    <w:rsid w:val="005E48A2"/>
    <w:rsid w:val="005E56D3"/>
    <w:rsid w:val="005F0BE1"/>
    <w:rsid w:val="0060518C"/>
    <w:rsid w:val="00611F31"/>
    <w:rsid w:val="0061392F"/>
    <w:rsid w:val="0062169A"/>
    <w:rsid w:val="006320C3"/>
    <w:rsid w:val="006369A9"/>
    <w:rsid w:val="00641855"/>
    <w:rsid w:val="00641E77"/>
    <w:rsid w:val="00667D66"/>
    <w:rsid w:val="0067185D"/>
    <w:rsid w:val="00676BEA"/>
    <w:rsid w:val="00681BA5"/>
    <w:rsid w:val="00683B0E"/>
    <w:rsid w:val="00684A11"/>
    <w:rsid w:val="00686FC0"/>
    <w:rsid w:val="006A02A1"/>
    <w:rsid w:val="006A3617"/>
    <w:rsid w:val="006B718D"/>
    <w:rsid w:val="006C0548"/>
    <w:rsid w:val="006C26E5"/>
    <w:rsid w:val="006C674B"/>
    <w:rsid w:val="006D308D"/>
    <w:rsid w:val="006D4A5A"/>
    <w:rsid w:val="006E26DF"/>
    <w:rsid w:val="006E59D5"/>
    <w:rsid w:val="00717B5C"/>
    <w:rsid w:val="0073213B"/>
    <w:rsid w:val="00734559"/>
    <w:rsid w:val="00737BFC"/>
    <w:rsid w:val="007417A7"/>
    <w:rsid w:val="00752F95"/>
    <w:rsid w:val="007633FF"/>
    <w:rsid w:val="00766E4F"/>
    <w:rsid w:val="00787718"/>
    <w:rsid w:val="007A72CB"/>
    <w:rsid w:val="007B6A4B"/>
    <w:rsid w:val="007B6E15"/>
    <w:rsid w:val="007C24F5"/>
    <w:rsid w:val="007C3D86"/>
    <w:rsid w:val="007D00EB"/>
    <w:rsid w:val="007D06D2"/>
    <w:rsid w:val="007D2827"/>
    <w:rsid w:val="007D3922"/>
    <w:rsid w:val="007F1B61"/>
    <w:rsid w:val="007F2821"/>
    <w:rsid w:val="007F61F9"/>
    <w:rsid w:val="0081063B"/>
    <w:rsid w:val="008109B9"/>
    <w:rsid w:val="008164F4"/>
    <w:rsid w:val="00830FD1"/>
    <w:rsid w:val="008322CC"/>
    <w:rsid w:val="00841037"/>
    <w:rsid w:val="008477FB"/>
    <w:rsid w:val="008517B0"/>
    <w:rsid w:val="00855D19"/>
    <w:rsid w:val="008623D0"/>
    <w:rsid w:val="00863BB1"/>
    <w:rsid w:val="008733CE"/>
    <w:rsid w:val="00885354"/>
    <w:rsid w:val="008939F5"/>
    <w:rsid w:val="008E7907"/>
    <w:rsid w:val="008F27AD"/>
    <w:rsid w:val="00902EF2"/>
    <w:rsid w:val="0090532A"/>
    <w:rsid w:val="00926258"/>
    <w:rsid w:val="00926C43"/>
    <w:rsid w:val="00935ECC"/>
    <w:rsid w:val="00942834"/>
    <w:rsid w:val="00942864"/>
    <w:rsid w:val="00963D5C"/>
    <w:rsid w:val="00972575"/>
    <w:rsid w:val="00977675"/>
    <w:rsid w:val="00977AC2"/>
    <w:rsid w:val="00983D17"/>
    <w:rsid w:val="00994B8A"/>
    <w:rsid w:val="009B7B30"/>
    <w:rsid w:val="009D5E60"/>
    <w:rsid w:val="009E1AA9"/>
    <w:rsid w:val="009E4A73"/>
    <w:rsid w:val="009F493D"/>
    <w:rsid w:val="00A00DD9"/>
    <w:rsid w:val="00A15783"/>
    <w:rsid w:val="00A166A4"/>
    <w:rsid w:val="00A31369"/>
    <w:rsid w:val="00A34045"/>
    <w:rsid w:val="00A3688A"/>
    <w:rsid w:val="00A45316"/>
    <w:rsid w:val="00A61306"/>
    <w:rsid w:val="00A61AF1"/>
    <w:rsid w:val="00A63447"/>
    <w:rsid w:val="00A65C21"/>
    <w:rsid w:val="00A6717F"/>
    <w:rsid w:val="00A67692"/>
    <w:rsid w:val="00A75A42"/>
    <w:rsid w:val="00A81A45"/>
    <w:rsid w:val="00A8417B"/>
    <w:rsid w:val="00A843F2"/>
    <w:rsid w:val="00A84656"/>
    <w:rsid w:val="00A86503"/>
    <w:rsid w:val="00A92517"/>
    <w:rsid w:val="00AA152E"/>
    <w:rsid w:val="00AA7965"/>
    <w:rsid w:val="00AB0B54"/>
    <w:rsid w:val="00AB6295"/>
    <w:rsid w:val="00AB6FE7"/>
    <w:rsid w:val="00AF58A9"/>
    <w:rsid w:val="00B07C81"/>
    <w:rsid w:val="00B163C6"/>
    <w:rsid w:val="00B22420"/>
    <w:rsid w:val="00B262F9"/>
    <w:rsid w:val="00B35CC9"/>
    <w:rsid w:val="00B45FC9"/>
    <w:rsid w:val="00B55A23"/>
    <w:rsid w:val="00B77C5C"/>
    <w:rsid w:val="00B85D98"/>
    <w:rsid w:val="00B85EF3"/>
    <w:rsid w:val="00B86258"/>
    <w:rsid w:val="00BB3F73"/>
    <w:rsid w:val="00BB60DD"/>
    <w:rsid w:val="00BC693E"/>
    <w:rsid w:val="00BD550B"/>
    <w:rsid w:val="00BE51CE"/>
    <w:rsid w:val="00BF45CB"/>
    <w:rsid w:val="00BF630E"/>
    <w:rsid w:val="00C00FC4"/>
    <w:rsid w:val="00C07A9A"/>
    <w:rsid w:val="00C20967"/>
    <w:rsid w:val="00C23B78"/>
    <w:rsid w:val="00C259BD"/>
    <w:rsid w:val="00C34CB3"/>
    <w:rsid w:val="00C35570"/>
    <w:rsid w:val="00C416E1"/>
    <w:rsid w:val="00C63A3B"/>
    <w:rsid w:val="00C732F8"/>
    <w:rsid w:val="00C83F2D"/>
    <w:rsid w:val="00C91CC7"/>
    <w:rsid w:val="00C93110"/>
    <w:rsid w:val="00C968C6"/>
    <w:rsid w:val="00CA146F"/>
    <w:rsid w:val="00CB1D39"/>
    <w:rsid w:val="00CC72D5"/>
    <w:rsid w:val="00CD54C4"/>
    <w:rsid w:val="00CD5DC8"/>
    <w:rsid w:val="00CE48B4"/>
    <w:rsid w:val="00CE5904"/>
    <w:rsid w:val="00CF19E3"/>
    <w:rsid w:val="00D00876"/>
    <w:rsid w:val="00D00DBD"/>
    <w:rsid w:val="00D020BB"/>
    <w:rsid w:val="00D05529"/>
    <w:rsid w:val="00D130F9"/>
    <w:rsid w:val="00D150EF"/>
    <w:rsid w:val="00D2065A"/>
    <w:rsid w:val="00D300E2"/>
    <w:rsid w:val="00D32631"/>
    <w:rsid w:val="00D34C5A"/>
    <w:rsid w:val="00D3564B"/>
    <w:rsid w:val="00D3778F"/>
    <w:rsid w:val="00D415A3"/>
    <w:rsid w:val="00D45763"/>
    <w:rsid w:val="00D50EB8"/>
    <w:rsid w:val="00D755EB"/>
    <w:rsid w:val="00D77567"/>
    <w:rsid w:val="00D80C5C"/>
    <w:rsid w:val="00D83CBF"/>
    <w:rsid w:val="00D83D8A"/>
    <w:rsid w:val="00D850D1"/>
    <w:rsid w:val="00D85EDF"/>
    <w:rsid w:val="00DA2BCB"/>
    <w:rsid w:val="00DB278A"/>
    <w:rsid w:val="00DC0026"/>
    <w:rsid w:val="00DC1F0E"/>
    <w:rsid w:val="00DC5009"/>
    <w:rsid w:val="00DC6831"/>
    <w:rsid w:val="00DD29C1"/>
    <w:rsid w:val="00DD4074"/>
    <w:rsid w:val="00DE067A"/>
    <w:rsid w:val="00E16725"/>
    <w:rsid w:val="00E3479F"/>
    <w:rsid w:val="00E406D8"/>
    <w:rsid w:val="00E40AAF"/>
    <w:rsid w:val="00E42C68"/>
    <w:rsid w:val="00E434A9"/>
    <w:rsid w:val="00E45A37"/>
    <w:rsid w:val="00E50A53"/>
    <w:rsid w:val="00E56EE8"/>
    <w:rsid w:val="00E572A5"/>
    <w:rsid w:val="00E600E8"/>
    <w:rsid w:val="00E6030A"/>
    <w:rsid w:val="00E6167B"/>
    <w:rsid w:val="00E6171E"/>
    <w:rsid w:val="00E65545"/>
    <w:rsid w:val="00E711BD"/>
    <w:rsid w:val="00E733F3"/>
    <w:rsid w:val="00E73552"/>
    <w:rsid w:val="00E745AC"/>
    <w:rsid w:val="00E76C4D"/>
    <w:rsid w:val="00E87B20"/>
    <w:rsid w:val="00E96E0A"/>
    <w:rsid w:val="00E97039"/>
    <w:rsid w:val="00EA5698"/>
    <w:rsid w:val="00EA761C"/>
    <w:rsid w:val="00ED3D20"/>
    <w:rsid w:val="00EE1DAF"/>
    <w:rsid w:val="00EE3309"/>
    <w:rsid w:val="00EE5B0F"/>
    <w:rsid w:val="00EE6DFF"/>
    <w:rsid w:val="00F0192D"/>
    <w:rsid w:val="00F055D3"/>
    <w:rsid w:val="00F10E42"/>
    <w:rsid w:val="00F13A4F"/>
    <w:rsid w:val="00F2748C"/>
    <w:rsid w:val="00F30BF3"/>
    <w:rsid w:val="00F339FB"/>
    <w:rsid w:val="00F4494F"/>
    <w:rsid w:val="00F531CC"/>
    <w:rsid w:val="00F665AE"/>
    <w:rsid w:val="00F66A6C"/>
    <w:rsid w:val="00F66CB5"/>
    <w:rsid w:val="00F76AF6"/>
    <w:rsid w:val="00F76E56"/>
    <w:rsid w:val="00F90565"/>
    <w:rsid w:val="00F950DA"/>
    <w:rsid w:val="00FA110E"/>
    <w:rsid w:val="00FC01CC"/>
    <w:rsid w:val="00FC1EF8"/>
    <w:rsid w:val="00FE0971"/>
    <w:rsid w:val="00FE37C4"/>
    <w:rsid w:val="00FE4BD1"/>
    <w:rsid w:val="00FF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A29BEC"/>
  <w15:chartTrackingRefBased/>
  <w15:docId w15:val="{414EE822-6382-4564-B2AC-C2153014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26C4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E097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9">
    <w:name w:val="heading 9"/>
    <w:basedOn w:val="Normal"/>
    <w:next w:val="Normal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862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8625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86258"/>
  </w:style>
  <w:style w:type="paragraph" w:styleId="Corpsdetexte">
    <w:name w:val="Body Text"/>
    <w:basedOn w:val="Normal"/>
    <w:link w:val="CorpsdetexteCar"/>
    <w:rsid w:val="006320C3"/>
    <w:rPr>
      <w:sz w:val="24"/>
    </w:rPr>
  </w:style>
  <w:style w:type="paragraph" w:styleId="Corpsdetexte2">
    <w:name w:val="Body Text 2"/>
    <w:basedOn w:val="Normal"/>
    <w:rsid w:val="006320C3"/>
    <w:pPr>
      <w:jc w:val="both"/>
    </w:pPr>
  </w:style>
  <w:style w:type="character" w:styleId="Lienhypertexte">
    <w:name w:val="Hyperlink"/>
    <w:rsid w:val="006320C3"/>
    <w:rPr>
      <w:color w:val="0000FF"/>
      <w:u w:val="single"/>
    </w:rPr>
  </w:style>
  <w:style w:type="paragraph" w:customStyle="1" w:styleId="BodyText21">
    <w:name w:val="Body Text 21"/>
    <w:basedOn w:val="Normal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rsid w:val="001B5FDF"/>
    <w:pPr>
      <w:spacing w:after="120"/>
      <w:ind w:left="283"/>
    </w:pPr>
  </w:style>
  <w:style w:type="paragraph" w:styleId="Retraitcorpsdetexte2">
    <w:name w:val="Body Text Indent 2"/>
    <w:basedOn w:val="Normal"/>
    <w:rsid w:val="001B5FDF"/>
    <w:pPr>
      <w:spacing w:after="120" w:line="480" w:lineRule="auto"/>
      <w:ind w:left="283"/>
    </w:pPr>
  </w:style>
  <w:style w:type="paragraph" w:customStyle="1" w:styleId="texte">
    <w:name w:val="texte"/>
    <w:basedOn w:val="Normal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E96E0A"/>
  </w:style>
  <w:style w:type="character" w:styleId="Appelnotedebasdep">
    <w:name w:val="footnote reference"/>
    <w:semiHidden/>
    <w:rsid w:val="00E96E0A"/>
    <w:rPr>
      <w:vertAlign w:val="superscript"/>
    </w:rPr>
  </w:style>
  <w:style w:type="paragraph" w:customStyle="1" w:styleId="Style4">
    <w:name w:val="Style4"/>
    <w:basedOn w:val="En-tte"/>
    <w:autoRedefine/>
    <w:rsid w:val="00FE0971"/>
    <w:pPr>
      <w:numPr>
        <w:numId w:val="5"/>
      </w:numPr>
      <w:tabs>
        <w:tab w:val="clear" w:pos="4536"/>
        <w:tab w:val="clear" w:pos="9072"/>
      </w:tabs>
      <w:jc w:val="both"/>
    </w:pPr>
    <w:rPr>
      <w:rFonts w:ascii="Century Gothic" w:hAnsi="Century Gothic"/>
      <w:bCs/>
      <w:sz w:val="18"/>
      <w:szCs w:val="24"/>
    </w:rPr>
  </w:style>
  <w:style w:type="paragraph" w:customStyle="1" w:styleId="A3">
    <w:name w:val="A3"/>
    <w:basedOn w:val="En-tte"/>
    <w:autoRedefine/>
    <w:rsid w:val="00FE0971"/>
    <w:pPr>
      <w:numPr>
        <w:numId w:val="19"/>
      </w:numPr>
      <w:tabs>
        <w:tab w:val="clear" w:pos="4536"/>
        <w:tab w:val="clear" w:pos="9072"/>
      </w:tabs>
      <w:jc w:val="both"/>
    </w:pPr>
    <w:rPr>
      <w:rFonts w:ascii="Century Gothic" w:hAnsi="Century Gothic"/>
      <w:b/>
      <w:sz w:val="18"/>
      <w:szCs w:val="18"/>
    </w:rPr>
  </w:style>
  <w:style w:type="paragraph" w:customStyle="1" w:styleId="Titredetableau">
    <w:name w:val="Titre de tableau"/>
    <w:basedOn w:val="Normal"/>
    <w:rsid w:val="00FE0971"/>
    <w:pPr>
      <w:widowControl w:val="0"/>
      <w:suppressLineNumbers/>
      <w:suppressAutoHyphens/>
      <w:jc w:val="center"/>
    </w:pPr>
    <w:rPr>
      <w:rFonts w:eastAsia="Andale Sans UI"/>
      <w:b/>
      <w:bCs/>
      <w:kern w:val="1"/>
      <w:sz w:val="24"/>
      <w:szCs w:val="24"/>
    </w:rPr>
  </w:style>
  <w:style w:type="character" w:customStyle="1" w:styleId="En-tteCar">
    <w:name w:val="En-tête Car"/>
    <w:link w:val="En-tte"/>
    <w:uiPriority w:val="99"/>
    <w:rsid w:val="00FE0971"/>
  </w:style>
  <w:style w:type="paragraph" w:styleId="Textedebulles">
    <w:name w:val="Balloon Text"/>
    <w:basedOn w:val="Normal"/>
    <w:link w:val="TextedebullesCar"/>
    <w:rsid w:val="00FE09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E0971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semiHidden/>
    <w:rsid w:val="00FE0971"/>
    <w:rPr>
      <w:rFonts w:ascii="Calibri" w:eastAsia="Times New Roman" w:hAnsi="Calibri" w:cs="Times New Roman"/>
      <w:sz w:val="24"/>
      <w:szCs w:val="24"/>
    </w:rPr>
  </w:style>
  <w:style w:type="paragraph" w:styleId="Corpsdetexte3">
    <w:name w:val="Body Text 3"/>
    <w:basedOn w:val="Normal"/>
    <w:link w:val="Corpsdetexte3Car"/>
    <w:rsid w:val="00FE097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rsid w:val="00FE0971"/>
    <w:rPr>
      <w:sz w:val="16"/>
      <w:szCs w:val="16"/>
    </w:rPr>
  </w:style>
  <w:style w:type="paragraph" w:customStyle="1" w:styleId="titre8">
    <w:name w:val="titre8"/>
    <w:basedOn w:val="Normal"/>
    <w:rsid w:val="00FE0971"/>
    <w:pPr>
      <w:spacing w:line="280" w:lineRule="exact"/>
    </w:pPr>
    <w:rPr>
      <w:rFonts w:ascii="Arial" w:hAnsi="Arial"/>
      <w:b/>
      <w:smallCaps/>
      <w:noProof/>
      <w:sz w:val="16"/>
    </w:rPr>
  </w:style>
  <w:style w:type="paragraph" w:customStyle="1" w:styleId="DATEREF">
    <w:name w:val="DATE/REF"/>
    <w:basedOn w:val="Normal"/>
    <w:rsid w:val="00FE0971"/>
    <w:pPr>
      <w:spacing w:line="280" w:lineRule="exact"/>
    </w:pPr>
    <w:rPr>
      <w:rFonts w:ascii="Arial" w:hAnsi="Arial"/>
      <w:smallCaps/>
      <w:noProof/>
      <w:sz w:val="16"/>
    </w:rPr>
  </w:style>
  <w:style w:type="paragraph" w:styleId="Normalcentr">
    <w:name w:val="Block Text"/>
    <w:basedOn w:val="Normal"/>
    <w:rsid w:val="00FE097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paragraph" w:styleId="Lgende">
    <w:name w:val="caption"/>
    <w:basedOn w:val="Normal"/>
    <w:next w:val="Normal"/>
    <w:qFormat/>
    <w:rsid w:val="00FE0971"/>
    <w:pPr>
      <w:tabs>
        <w:tab w:val="left" w:pos="1276"/>
      </w:tabs>
      <w:spacing w:after="60"/>
      <w:ind w:right="794"/>
      <w:jc w:val="both"/>
    </w:pPr>
    <w:rPr>
      <w:rFonts w:ascii="Arial" w:hAnsi="Arial"/>
      <w:b/>
      <w:color w:val="0000FF"/>
      <w:sz w:val="16"/>
    </w:rPr>
  </w:style>
  <w:style w:type="paragraph" w:customStyle="1" w:styleId="Normalcentr1">
    <w:name w:val="Normal centré1"/>
    <w:basedOn w:val="Normal"/>
    <w:rsid w:val="00FE097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character" w:customStyle="1" w:styleId="PieddepageCar">
    <w:name w:val="Pied de page Car"/>
    <w:link w:val="Pieddepage"/>
    <w:uiPriority w:val="99"/>
    <w:rsid w:val="001509B6"/>
  </w:style>
  <w:style w:type="paragraph" w:customStyle="1" w:styleId="Default">
    <w:name w:val="Default"/>
    <w:rsid w:val="00D05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3B6504"/>
  </w:style>
  <w:style w:type="paragraph" w:customStyle="1" w:styleId="Normalcentr2">
    <w:name w:val="Normal centré2"/>
    <w:basedOn w:val="Normal"/>
    <w:rsid w:val="00A65C21"/>
    <w:pPr>
      <w:tabs>
        <w:tab w:val="left" w:pos="709"/>
        <w:tab w:val="left" w:pos="1276"/>
      </w:tabs>
      <w:ind w:left="1276" w:right="-74" w:hanging="1276"/>
    </w:pPr>
    <w:rPr>
      <w:rFonts w:ascii="Arial" w:hAnsi="Arial"/>
      <w:sz w:val="16"/>
    </w:rPr>
  </w:style>
  <w:style w:type="character" w:customStyle="1" w:styleId="CorpsdetexteCar">
    <w:name w:val="Corps de texte Car"/>
    <w:link w:val="Corpsdetexte"/>
    <w:locked/>
    <w:rsid w:val="00580EFB"/>
    <w:rPr>
      <w:sz w:val="24"/>
    </w:rPr>
  </w:style>
  <w:style w:type="character" w:customStyle="1" w:styleId="Titre3Car">
    <w:name w:val="Titre 3 Car"/>
    <w:link w:val="Titre3"/>
    <w:semiHidden/>
    <w:rsid w:val="00926C43"/>
    <w:rPr>
      <w:rFonts w:ascii="Cambria" w:eastAsia="Times New Roman" w:hAnsi="Cambria" w:cs="Times New Roman"/>
      <w:b/>
      <w:bCs/>
      <w:sz w:val="26"/>
      <w:szCs w:val="26"/>
    </w:rPr>
  </w:style>
  <w:style w:type="paragraph" w:styleId="Rvision">
    <w:name w:val="Revision"/>
    <w:hidden/>
    <w:uiPriority w:val="99"/>
    <w:semiHidden/>
    <w:rsid w:val="001D4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4A10C-E4AC-4FB5-9176-912470D5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1610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Bureau Veritas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DJERMANNAUD</dc:creator>
  <cp:keywords/>
  <cp:lastModifiedBy>PAUL Sarah</cp:lastModifiedBy>
  <cp:revision>9</cp:revision>
  <cp:lastPrinted>2015-12-02T09:48:00Z</cp:lastPrinted>
  <dcterms:created xsi:type="dcterms:W3CDTF">2023-01-18T16:46:00Z</dcterms:created>
  <dcterms:modified xsi:type="dcterms:W3CDTF">2023-04-07T12:53:00Z</dcterms:modified>
</cp:coreProperties>
</file>